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89A64" w14:textId="77777777" w:rsidR="00397CED" w:rsidRDefault="007C733A">
      <w:r>
        <w:rPr>
          <w:noProof/>
          <w:lang w:val="en-GB" w:eastAsia="en-GB"/>
        </w:rPr>
        <w:drawing>
          <wp:anchor distT="0" distB="0" distL="0" distR="0" simplePos="0" relativeHeight="2" behindDoc="0" locked="0" layoutInCell="0" allowOverlap="1" wp14:anchorId="28D29A62" wp14:editId="32796E08">
            <wp:simplePos x="0" y="0"/>
            <wp:positionH relativeFrom="column">
              <wp:align>center</wp:align>
            </wp:positionH>
            <wp:positionV relativeFrom="paragraph">
              <wp:posOffset>635</wp:posOffset>
            </wp:positionV>
            <wp:extent cx="3382010" cy="793750"/>
            <wp:effectExtent l="0" t="0" r="0" b="0"/>
            <wp:wrapTopAndBottom/>
            <wp:docPr id="1" name="Obráze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1"/>
                    <pic:cNvPicPr>
                      <a:picLocks noChangeAspect="1" noChangeArrowheads="1"/>
                    </pic:cNvPicPr>
                  </pic:nvPicPr>
                  <pic:blipFill>
                    <a:blip r:embed="rId7"/>
                    <a:stretch>
                      <a:fillRect/>
                    </a:stretch>
                  </pic:blipFill>
                  <pic:spPr bwMode="auto">
                    <a:xfrm>
                      <a:off x="0" y="0"/>
                      <a:ext cx="3382010" cy="793750"/>
                    </a:xfrm>
                    <a:prstGeom prst="rect">
                      <a:avLst/>
                    </a:prstGeom>
                  </pic:spPr>
                </pic:pic>
              </a:graphicData>
            </a:graphic>
          </wp:anchor>
        </w:drawing>
      </w:r>
    </w:p>
    <w:p w14:paraId="2717B9C8" w14:textId="77777777" w:rsidR="00397CED" w:rsidRDefault="00397CED"/>
    <w:p w14:paraId="543F041F" w14:textId="77777777" w:rsidR="00397CED" w:rsidRDefault="00397CED"/>
    <w:p w14:paraId="108E0AA2" w14:textId="77777777" w:rsidR="00397CED" w:rsidRDefault="00397CED"/>
    <w:p w14:paraId="343A9583" w14:textId="77777777" w:rsidR="00397CED" w:rsidRDefault="00397CED"/>
    <w:p w14:paraId="46867FF5" w14:textId="77777777" w:rsidR="00397CED" w:rsidRDefault="00397CED"/>
    <w:p w14:paraId="30E7AAC7" w14:textId="77777777" w:rsidR="00397CED" w:rsidRDefault="00397CED"/>
    <w:p w14:paraId="428F66CA" w14:textId="77777777" w:rsidR="00397CED" w:rsidRDefault="00397CED"/>
    <w:p w14:paraId="12672CB3" w14:textId="77777777" w:rsidR="00397CED" w:rsidRDefault="00397CED"/>
    <w:p w14:paraId="1B2A9649" w14:textId="77777777" w:rsidR="00397CED" w:rsidRDefault="00397CED"/>
    <w:p w14:paraId="4BD43E65" w14:textId="77777777" w:rsidR="00397CED" w:rsidRDefault="00397CED"/>
    <w:p w14:paraId="286A744C" w14:textId="77777777" w:rsidR="00397CED" w:rsidRDefault="00397CED"/>
    <w:p w14:paraId="16FC45A7" w14:textId="77777777" w:rsidR="00397CED" w:rsidRDefault="007C733A">
      <w:pPr>
        <w:jc w:val="center"/>
        <w:rPr>
          <w:sz w:val="36"/>
          <w:szCs w:val="36"/>
        </w:rPr>
      </w:pPr>
      <w:r>
        <w:rPr>
          <w:sz w:val="36"/>
          <w:szCs w:val="36"/>
        </w:rPr>
        <w:t>Žádost o akreditaci</w:t>
      </w:r>
    </w:p>
    <w:p w14:paraId="6708DA6D" w14:textId="77777777" w:rsidR="00397CED" w:rsidRDefault="007C733A">
      <w:pPr>
        <w:jc w:val="center"/>
        <w:rPr>
          <w:sz w:val="36"/>
          <w:szCs w:val="36"/>
        </w:rPr>
      </w:pPr>
      <w:r>
        <w:rPr>
          <w:sz w:val="36"/>
          <w:szCs w:val="36"/>
        </w:rPr>
        <w:t>navazujícího magisterského studijního programu</w:t>
      </w:r>
    </w:p>
    <w:p w14:paraId="59B081BB" w14:textId="77777777" w:rsidR="00397CED" w:rsidRDefault="00397CED">
      <w:pPr>
        <w:jc w:val="center"/>
        <w:rPr>
          <w:sz w:val="36"/>
          <w:szCs w:val="36"/>
        </w:rPr>
      </w:pPr>
    </w:p>
    <w:p w14:paraId="636DBF9E" w14:textId="77777777" w:rsidR="00397CED" w:rsidRDefault="00397CED">
      <w:pPr>
        <w:jc w:val="center"/>
        <w:rPr>
          <w:sz w:val="36"/>
          <w:szCs w:val="36"/>
        </w:rPr>
      </w:pPr>
    </w:p>
    <w:p w14:paraId="045D04B1" w14:textId="77777777" w:rsidR="00397CED" w:rsidRDefault="00397CED">
      <w:pPr>
        <w:jc w:val="center"/>
        <w:rPr>
          <w:sz w:val="36"/>
          <w:szCs w:val="36"/>
        </w:rPr>
      </w:pPr>
    </w:p>
    <w:p w14:paraId="7F89AA2D" w14:textId="77777777" w:rsidR="00397CED" w:rsidRDefault="00397CED">
      <w:pPr>
        <w:jc w:val="center"/>
        <w:rPr>
          <w:sz w:val="36"/>
          <w:szCs w:val="36"/>
        </w:rPr>
      </w:pPr>
    </w:p>
    <w:p w14:paraId="5F52832C" w14:textId="77777777" w:rsidR="00397CED" w:rsidRDefault="00397CED">
      <w:pPr>
        <w:jc w:val="center"/>
        <w:rPr>
          <w:sz w:val="36"/>
          <w:szCs w:val="36"/>
        </w:rPr>
      </w:pPr>
    </w:p>
    <w:p w14:paraId="7B7F0E84" w14:textId="77777777" w:rsidR="00397CED" w:rsidRDefault="007C733A">
      <w:pPr>
        <w:jc w:val="center"/>
        <w:rPr>
          <w:b/>
          <w:bCs/>
          <w:sz w:val="36"/>
          <w:szCs w:val="36"/>
        </w:rPr>
      </w:pPr>
      <w:r>
        <w:rPr>
          <w:b/>
          <w:bCs/>
          <w:sz w:val="36"/>
          <w:szCs w:val="36"/>
        </w:rPr>
        <w:t>UČITELSTVÍ INFORMATIKY PRO ZÁKLADNÍ A STŘEDNÍ ŠKOLY</w:t>
      </w:r>
    </w:p>
    <w:p w14:paraId="545CCE7F" w14:textId="77777777" w:rsidR="00397CED" w:rsidRDefault="00397CED">
      <w:pPr>
        <w:jc w:val="center"/>
        <w:rPr>
          <w:sz w:val="36"/>
          <w:szCs w:val="36"/>
        </w:rPr>
      </w:pPr>
    </w:p>
    <w:p w14:paraId="076AB163" w14:textId="77777777" w:rsidR="00397CED" w:rsidRDefault="00397CED">
      <w:pPr>
        <w:jc w:val="center"/>
        <w:rPr>
          <w:sz w:val="36"/>
          <w:szCs w:val="36"/>
        </w:rPr>
      </w:pPr>
    </w:p>
    <w:p w14:paraId="2323CEE0" w14:textId="77777777" w:rsidR="00397CED" w:rsidRDefault="00397CED">
      <w:pPr>
        <w:jc w:val="center"/>
        <w:rPr>
          <w:sz w:val="36"/>
          <w:szCs w:val="36"/>
        </w:rPr>
      </w:pPr>
    </w:p>
    <w:p w14:paraId="2FC42BC9" w14:textId="77777777" w:rsidR="00397CED" w:rsidRDefault="00397CED">
      <w:pPr>
        <w:jc w:val="center"/>
        <w:rPr>
          <w:sz w:val="36"/>
          <w:szCs w:val="36"/>
        </w:rPr>
      </w:pPr>
    </w:p>
    <w:p w14:paraId="13D091A4" w14:textId="77777777" w:rsidR="00397CED" w:rsidRDefault="00397CED">
      <w:pPr>
        <w:jc w:val="center"/>
        <w:rPr>
          <w:sz w:val="36"/>
          <w:szCs w:val="36"/>
        </w:rPr>
      </w:pPr>
    </w:p>
    <w:p w14:paraId="43700F54" w14:textId="77777777" w:rsidR="00397CED" w:rsidRDefault="00397CED">
      <w:pPr>
        <w:jc w:val="center"/>
        <w:rPr>
          <w:sz w:val="36"/>
          <w:szCs w:val="36"/>
        </w:rPr>
      </w:pPr>
    </w:p>
    <w:p w14:paraId="3D08DFAF" w14:textId="77777777" w:rsidR="00397CED" w:rsidRDefault="00397CED">
      <w:pPr>
        <w:jc w:val="center"/>
        <w:rPr>
          <w:sz w:val="36"/>
          <w:szCs w:val="36"/>
        </w:rPr>
      </w:pPr>
    </w:p>
    <w:p w14:paraId="187A1212" w14:textId="77777777" w:rsidR="00397CED" w:rsidRDefault="00397CED">
      <w:pPr>
        <w:jc w:val="center"/>
        <w:rPr>
          <w:sz w:val="36"/>
          <w:szCs w:val="36"/>
        </w:rPr>
      </w:pPr>
    </w:p>
    <w:p w14:paraId="1E13F9AF" w14:textId="77777777" w:rsidR="00397CED" w:rsidRDefault="00397CED">
      <w:pPr>
        <w:jc w:val="center"/>
        <w:rPr>
          <w:sz w:val="36"/>
          <w:szCs w:val="36"/>
        </w:rPr>
      </w:pPr>
    </w:p>
    <w:p w14:paraId="7F5E6A70" w14:textId="77777777" w:rsidR="00397CED" w:rsidRDefault="00397CED">
      <w:pPr>
        <w:jc w:val="center"/>
        <w:rPr>
          <w:sz w:val="36"/>
          <w:szCs w:val="36"/>
        </w:rPr>
      </w:pPr>
    </w:p>
    <w:p w14:paraId="64264FE8" w14:textId="77777777" w:rsidR="00397CED" w:rsidRDefault="00397CED">
      <w:pPr>
        <w:rPr>
          <w:sz w:val="36"/>
          <w:szCs w:val="36"/>
        </w:rPr>
      </w:pPr>
    </w:p>
    <w:p w14:paraId="2CD475FD" w14:textId="77777777" w:rsidR="00397CED" w:rsidRDefault="00397CED">
      <w:pPr>
        <w:jc w:val="center"/>
        <w:rPr>
          <w:sz w:val="36"/>
          <w:szCs w:val="36"/>
        </w:rPr>
      </w:pPr>
    </w:p>
    <w:p w14:paraId="6DBF244E" w14:textId="77777777" w:rsidR="00397CED" w:rsidRDefault="00397CED">
      <w:pPr>
        <w:jc w:val="center"/>
        <w:rPr>
          <w:sz w:val="36"/>
          <w:szCs w:val="36"/>
        </w:rPr>
      </w:pPr>
    </w:p>
    <w:p w14:paraId="58E0A36B" w14:textId="77777777" w:rsidR="00397CED" w:rsidRDefault="00397CED">
      <w:pPr>
        <w:jc w:val="center"/>
        <w:rPr>
          <w:sz w:val="36"/>
          <w:szCs w:val="36"/>
        </w:rPr>
      </w:pPr>
    </w:p>
    <w:p w14:paraId="3CEA2D0B" w14:textId="77777777" w:rsidR="00397CED" w:rsidRDefault="007C733A">
      <w:pPr>
        <w:jc w:val="center"/>
        <w:rPr>
          <w:sz w:val="32"/>
          <w:szCs w:val="32"/>
        </w:rPr>
        <w:sectPr w:rsidR="00397CED">
          <w:pgSz w:w="11906" w:h="16838"/>
          <w:pgMar w:top="1417" w:right="1417" w:bottom="1417" w:left="1417" w:header="0" w:footer="0" w:gutter="0"/>
          <w:cols w:space="708"/>
          <w:formProt w:val="0"/>
          <w:docGrid w:linePitch="360" w:charSpace="40960"/>
        </w:sectPr>
      </w:pPr>
      <w:r>
        <w:rPr>
          <w:sz w:val="32"/>
          <w:szCs w:val="32"/>
        </w:rPr>
        <w:t>Zlín, listopad 2022</w:t>
      </w:r>
    </w:p>
    <w:p w14:paraId="7ECECB6B" w14:textId="77777777" w:rsidR="00397CED" w:rsidRDefault="007C733A">
      <w:pPr>
        <w:rPr>
          <w:b/>
          <w:sz w:val="28"/>
        </w:rPr>
      </w:pPr>
      <w:bookmarkStart w:id="0" w:name="OBSAH"/>
      <w:r>
        <w:rPr>
          <w:b/>
          <w:sz w:val="28"/>
        </w:rPr>
        <w:lastRenderedPageBreak/>
        <w:t>OBSAH ŽÁDOSTI</w:t>
      </w:r>
      <w:bookmarkEnd w:id="0"/>
    </w:p>
    <w:p w14:paraId="5E5ED290" w14:textId="77777777" w:rsidR="00397CED" w:rsidRDefault="00397CED">
      <w:pPr>
        <w:rPr>
          <w:b/>
          <w:sz w:val="28"/>
        </w:rPr>
      </w:pPr>
    </w:p>
    <w:p w14:paraId="76C0C08A" w14:textId="3B094690"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AI \h </w:instrText>
      </w:r>
      <w:r>
        <w:rPr>
          <w:rStyle w:val="Odkazintenzivn"/>
          <w:bCs w:val="0"/>
          <w:color w:val="4F81BD"/>
          <w:spacing w:val="0"/>
          <w:sz w:val="28"/>
          <w:u w:val="none"/>
        </w:rPr>
      </w:r>
      <w:r>
        <w:rPr>
          <w:rStyle w:val="Odkazintenzivn"/>
          <w:bCs w:val="0"/>
          <w:color w:val="4F81BD"/>
          <w:spacing w:val="0"/>
          <w:sz w:val="28"/>
          <w:u w:val="none"/>
        </w:rPr>
        <w:fldChar w:fldCharType="separate"/>
      </w:r>
      <w:ins w:id="1" w:author="Jiří Vojtěšek" w:date="2023-01-24T20:39:00Z">
        <w:r w:rsidR="008A5423">
          <w:rPr>
            <w:b/>
          </w:rPr>
          <w:t xml:space="preserve">A-I – </w:t>
        </w:r>
        <w:r w:rsidR="008A5423">
          <w:rPr>
            <w:b/>
            <w:sz w:val="26"/>
            <w:szCs w:val="26"/>
          </w:rPr>
          <w:t>Základní informace o žádosti o akreditaci</w:t>
        </w:r>
      </w:ins>
      <w:del w:id="2" w:author="Jiří Vojtěšek" w:date="2023-01-24T20:39:00Z">
        <w:r w:rsidDel="008A5423">
          <w:rPr>
            <w:rStyle w:val="Odkazintenzivn"/>
            <w:bCs w:val="0"/>
            <w:color w:val="4F81BD"/>
            <w:spacing w:val="0"/>
            <w:sz w:val="28"/>
            <w:u w:val="none"/>
          </w:rPr>
          <w:delText>A-I – Základní informace o žádosti o akreditaci</w:delText>
        </w:r>
      </w:del>
      <w:r>
        <w:rPr>
          <w:rStyle w:val="Odkazintenzivn"/>
          <w:bCs w:val="0"/>
          <w:color w:val="4F81BD"/>
          <w:spacing w:val="0"/>
          <w:sz w:val="28"/>
          <w:u w:val="none"/>
        </w:rPr>
        <w:fldChar w:fldCharType="end"/>
      </w:r>
      <w:r>
        <w:rPr>
          <w:rStyle w:val="Odkazintenzivn"/>
          <w:bCs w:val="0"/>
          <w:color w:val="4F81BD"/>
          <w:spacing w:val="0"/>
          <w:sz w:val="28"/>
          <w:u w:val="none"/>
        </w:rPr>
        <w:t xml:space="preserve"> </w:t>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AI \h </w:instrText>
      </w:r>
      <w:r>
        <w:rPr>
          <w:rStyle w:val="Odkazintenzivn"/>
          <w:bCs w:val="0"/>
          <w:color w:val="4F81BD"/>
          <w:spacing w:val="0"/>
          <w:sz w:val="28"/>
          <w:u w:val="none"/>
        </w:rPr>
      </w:r>
      <w:r>
        <w:rPr>
          <w:rStyle w:val="Odkazintenzivn"/>
          <w:bCs w:val="0"/>
          <w:color w:val="4F81BD"/>
          <w:spacing w:val="0"/>
          <w:sz w:val="28"/>
          <w:u w:val="none"/>
        </w:rPr>
        <w:fldChar w:fldCharType="separate"/>
      </w:r>
      <w:r w:rsidR="008A5423">
        <w:rPr>
          <w:rStyle w:val="Odkazintenzivn"/>
          <w:bCs w:val="0"/>
          <w:noProof/>
          <w:color w:val="4F81BD"/>
          <w:spacing w:val="0"/>
          <w:sz w:val="28"/>
          <w:u w:val="none"/>
        </w:rPr>
        <w:t>3</w:t>
      </w:r>
      <w:r>
        <w:rPr>
          <w:rStyle w:val="Odkazintenzivn"/>
          <w:bCs w:val="0"/>
          <w:color w:val="4F81BD"/>
          <w:spacing w:val="0"/>
          <w:sz w:val="28"/>
          <w:u w:val="none"/>
        </w:rPr>
        <w:fldChar w:fldCharType="end"/>
      </w:r>
    </w:p>
    <w:p w14:paraId="5BA7735B" w14:textId="09728E2A"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BI \h </w:instrText>
      </w:r>
      <w:r>
        <w:rPr>
          <w:rStyle w:val="Odkazintenzivn"/>
          <w:bCs w:val="0"/>
          <w:color w:val="4F81BD"/>
          <w:spacing w:val="0"/>
          <w:sz w:val="28"/>
          <w:u w:val="none"/>
        </w:rPr>
      </w:r>
      <w:r>
        <w:rPr>
          <w:rStyle w:val="Odkazintenzivn"/>
          <w:bCs w:val="0"/>
          <w:color w:val="4F81BD"/>
          <w:spacing w:val="0"/>
          <w:sz w:val="28"/>
          <w:u w:val="none"/>
        </w:rPr>
        <w:fldChar w:fldCharType="separate"/>
      </w:r>
      <w:ins w:id="3" w:author="Jiří Vojtěšek" w:date="2023-01-24T20:39:00Z">
        <w:r w:rsidR="008A5423">
          <w:rPr>
            <w:b/>
          </w:rPr>
          <w:t xml:space="preserve">B-I – </w:t>
        </w:r>
        <w:r w:rsidR="008A5423">
          <w:rPr>
            <w:b/>
            <w:sz w:val="26"/>
            <w:szCs w:val="26"/>
          </w:rPr>
          <w:t>Charakteristika studijního programu</w:t>
        </w:r>
      </w:ins>
      <w:del w:id="4" w:author="Jiří Vojtěšek" w:date="2023-01-24T20:39:00Z">
        <w:r w:rsidDel="008A5423">
          <w:rPr>
            <w:rStyle w:val="Odkazintenzivn"/>
            <w:bCs w:val="0"/>
            <w:color w:val="4F81BD"/>
            <w:spacing w:val="0"/>
            <w:sz w:val="28"/>
            <w:u w:val="none"/>
          </w:rPr>
          <w:delText>B-I – Charakteristika studijního programu</w:delText>
        </w:r>
      </w:del>
      <w:r>
        <w:rPr>
          <w:rStyle w:val="Odkazintenzivn"/>
          <w:bCs w:val="0"/>
          <w:color w:val="4F81BD"/>
          <w:spacing w:val="0"/>
          <w:sz w:val="28"/>
          <w:u w:val="none"/>
        </w:rPr>
        <w:fldChar w:fldCharType="end"/>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BI \h </w:instrText>
      </w:r>
      <w:r>
        <w:rPr>
          <w:rStyle w:val="Odkazintenzivn"/>
          <w:bCs w:val="0"/>
          <w:color w:val="4F81BD"/>
          <w:spacing w:val="0"/>
          <w:sz w:val="28"/>
          <w:u w:val="none"/>
        </w:rPr>
      </w:r>
      <w:r>
        <w:rPr>
          <w:rStyle w:val="Odkazintenzivn"/>
          <w:bCs w:val="0"/>
          <w:color w:val="4F81BD"/>
          <w:spacing w:val="0"/>
          <w:sz w:val="28"/>
          <w:u w:val="none"/>
        </w:rPr>
        <w:fldChar w:fldCharType="separate"/>
      </w:r>
      <w:r w:rsidR="008A5423">
        <w:rPr>
          <w:rStyle w:val="Odkazintenzivn"/>
          <w:bCs w:val="0"/>
          <w:noProof/>
          <w:color w:val="4F81BD"/>
          <w:spacing w:val="0"/>
          <w:sz w:val="28"/>
          <w:u w:val="none"/>
        </w:rPr>
        <w:t>4</w:t>
      </w:r>
      <w:r>
        <w:rPr>
          <w:rStyle w:val="Odkazintenzivn"/>
          <w:bCs w:val="0"/>
          <w:color w:val="4F81BD"/>
          <w:spacing w:val="0"/>
          <w:sz w:val="28"/>
          <w:u w:val="none"/>
        </w:rPr>
        <w:fldChar w:fldCharType="end"/>
      </w:r>
    </w:p>
    <w:p w14:paraId="42014266" w14:textId="6475076F"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BIIa \h </w:instrText>
      </w:r>
      <w:r>
        <w:rPr>
          <w:rStyle w:val="Odkazintenzivn"/>
          <w:bCs w:val="0"/>
          <w:color w:val="4F81BD"/>
          <w:spacing w:val="0"/>
          <w:sz w:val="28"/>
          <w:u w:val="none"/>
        </w:rPr>
      </w:r>
      <w:r>
        <w:rPr>
          <w:rStyle w:val="Odkazintenzivn"/>
          <w:bCs w:val="0"/>
          <w:color w:val="4F81BD"/>
          <w:spacing w:val="0"/>
          <w:sz w:val="28"/>
          <w:u w:val="none"/>
        </w:rPr>
        <w:fldChar w:fldCharType="separate"/>
      </w:r>
      <w:ins w:id="5" w:author="Jiří Vojtěšek" w:date="2023-01-24T20:39:00Z">
        <w:r w:rsidR="008A5423">
          <w:rPr>
            <w:b/>
          </w:rPr>
          <w:t xml:space="preserve">B-IIa – Studijní plány a návrh témat prací </w:t>
        </w:r>
      </w:ins>
      <w:del w:id="6" w:author="Jiří Vojtěšek" w:date="2023-01-24T20:39:00Z">
        <w:r w:rsidDel="008A5423">
          <w:rPr>
            <w:rStyle w:val="Odkazintenzivn"/>
            <w:bCs w:val="0"/>
            <w:color w:val="4F81BD"/>
            <w:spacing w:val="0"/>
            <w:sz w:val="28"/>
            <w:u w:val="none"/>
          </w:rPr>
          <w:delText xml:space="preserve">B-IIa – Studijní plány a návrh témat prací </w:delText>
        </w:r>
      </w:del>
      <w:r>
        <w:rPr>
          <w:rStyle w:val="Odkazintenzivn"/>
          <w:bCs w:val="0"/>
          <w:color w:val="4F81BD"/>
          <w:spacing w:val="0"/>
          <w:sz w:val="28"/>
          <w:u w:val="none"/>
        </w:rPr>
        <w:fldChar w:fldCharType="end"/>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BIIa \h </w:instrText>
      </w:r>
      <w:r>
        <w:rPr>
          <w:rStyle w:val="Odkazintenzivn"/>
          <w:bCs w:val="0"/>
          <w:color w:val="4F81BD"/>
          <w:spacing w:val="0"/>
          <w:sz w:val="28"/>
          <w:u w:val="none"/>
        </w:rPr>
      </w:r>
      <w:r>
        <w:rPr>
          <w:rStyle w:val="Odkazintenzivn"/>
          <w:bCs w:val="0"/>
          <w:color w:val="4F81BD"/>
          <w:spacing w:val="0"/>
          <w:sz w:val="28"/>
          <w:u w:val="none"/>
        </w:rPr>
        <w:fldChar w:fldCharType="separate"/>
      </w:r>
      <w:r w:rsidR="008A5423">
        <w:rPr>
          <w:rStyle w:val="Odkazintenzivn"/>
          <w:bCs w:val="0"/>
          <w:noProof/>
          <w:color w:val="4F81BD"/>
          <w:spacing w:val="0"/>
          <w:sz w:val="28"/>
          <w:u w:val="none"/>
        </w:rPr>
        <w:t>6</w:t>
      </w:r>
      <w:r>
        <w:rPr>
          <w:rStyle w:val="Odkazintenzivn"/>
          <w:bCs w:val="0"/>
          <w:color w:val="4F81BD"/>
          <w:spacing w:val="0"/>
          <w:sz w:val="28"/>
          <w:u w:val="none"/>
        </w:rPr>
        <w:fldChar w:fldCharType="end"/>
      </w:r>
    </w:p>
    <w:p w14:paraId="455D22D0" w14:textId="56C6D0F8" w:rsidR="00397CED" w:rsidRDefault="007C733A">
      <w:pPr>
        <w:pStyle w:val="OdkazObsah"/>
      </w:pPr>
      <w:r>
        <w:rPr>
          <w:rStyle w:val="Odkazintenzivn"/>
          <w:bCs w:val="0"/>
          <w:color w:val="4F81BD"/>
          <w:spacing w:val="0"/>
          <w:sz w:val="28"/>
          <w:u w:val="none"/>
        </w:rPr>
        <w:fldChar w:fldCharType="begin"/>
      </w:r>
      <w:r>
        <w:rPr>
          <w:rStyle w:val="Odkazintenzivn"/>
          <w:bCs w:val="0"/>
          <w:color w:val="4F81BD"/>
          <w:spacing w:val="0"/>
          <w:sz w:val="28"/>
          <w:u w:val="none"/>
        </w:rPr>
        <w:instrText xml:space="preserve"> REF BIII \h </w:instrText>
      </w:r>
      <w:r>
        <w:rPr>
          <w:rStyle w:val="Odkazintenzivn"/>
          <w:bCs w:val="0"/>
          <w:color w:val="4F81BD"/>
          <w:spacing w:val="0"/>
          <w:sz w:val="28"/>
          <w:u w:val="none"/>
        </w:rPr>
      </w:r>
      <w:r>
        <w:rPr>
          <w:rStyle w:val="Odkazintenzivn"/>
          <w:bCs w:val="0"/>
          <w:color w:val="4F81BD"/>
          <w:spacing w:val="0"/>
          <w:sz w:val="28"/>
          <w:u w:val="none"/>
        </w:rPr>
        <w:fldChar w:fldCharType="separate"/>
      </w:r>
      <w:ins w:id="7" w:author="Jiří Vojtěšek" w:date="2023-01-24T20:39:00Z">
        <w:r w:rsidR="008A5423">
          <w:rPr>
            <w:b/>
          </w:rPr>
          <w:t xml:space="preserve">B-III – Charakteristika studijního předmětu </w:t>
        </w:r>
      </w:ins>
      <w:del w:id="8" w:author="Jiří Vojtěšek" w:date="2023-01-24T20:39:00Z">
        <w:r w:rsidDel="008A5423">
          <w:rPr>
            <w:rStyle w:val="Odkazintenzivn"/>
            <w:bCs w:val="0"/>
            <w:color w:val="4F81BD"/>
            <w:spacing w:val="0"/>
            <w:sz w:val="28"/>
            <w:u w:val="none"/>
          </w:rPr>
          <w:delText xml:space="preserve">B-III – Charakteristika studijního předmětu </w:delText>
        </w:r>
      </w:del>
      <w:r>
        <w:rPr>
          <w:rStyle w:val="Odkazintenzivn"/>
          <w:bCs w:val="0"/>
          <w:color w:val="4F81BD"/>
          <w:spacing w:val="0"/>
          <w:sz w:val="28"/>
          <w:u w:val="none"/>
        </w:rPr>
        <w:fldChar w:fldCharType="end"/>
      </w:r>
      <w:r>
        <w:rPr>
          <w:rStyle w:val="Odkazintenzivn"/>
          <w:bCs w:val="0"/>
          <w:color w:val="4F81BD"/>
          <w:spacing w:val="0"/>
          <w:sz w:val="28"/>
          <w:u w:val="none"/>
        </w:rPr>
        <w:tab/>
      </w:r>
      <w:r>
        <w:rPr>
          <w:rStyle w:val="Odkazintenzivn"/>
          <w:bCs w:val="0"/>
          <w:color w:val="4F81BD"/>
          <w:spacing w:val="0"/>
          <w:sz w:val="28"/>
          <w:u w:val="none"/>
        </w:rPr>
        <w:fldChar w:fldCharType="begin"/>
      </w:r>
      <w:r>
        <w:rPr>
          <w:rStyle w:val="Odkazintenzivn"/>
          <w:bCs w:val="0"/>
          <w:color w:val="4F81BD"/>
          <w:spacing w:val="0"/>
          <w:sz w:val="28"/>
          <w:u w:val="none"/>
        </w:rPr>
        <w:instrText xml:space="preserve"> PAGEREF BIII \h </w:instrText>
      </w:r>
      <w:r>
        <w:rPr>
          <w:rStyle w:val="Odkazintenzivn"/>
          <w:bCs w:val="0"/>
          <w:color w:val="4F81BD"/>
          <w:spacing w:val="0"/>
          <w:sz w:val="28"/>
          <w:u w:val="none"/>
        </w:rPr>
      </w:r>
      <w:r>
        <w:rPr>
          <w:rStyle w:val="Odkazintenzivn"/>
          <w:bCs w:val="0"/>
          <w:color w:val="4F81BD"/>
          <w:spacing w:val="0"/>
          <w:sz w:val="28"/>
          <w:u w:val="none"/>
        </w:rPr>
        <w:fldChar w:fldCharType="separate"/>
      </w:r>
      <w:ins w:id="9" w:author="Jiří Vojtěšek" w:date="2023-01-24T20:39:00Z">
        <w:r w:rsidR="008A5423">
          <w:rPr>
            <w:rStyle w:val="Odkazintenzivn"/>
            <w:bCs w:val="0"/>
            <w:noProof/>
            <w:color w:val="4F81BD"/>
            <w:spacing w:val="0"/>
            <w:sz w:val="28"/>
            <w:u w:val="none"/>
          </w:rPr>
          <w:t>10</w:t>
        </w:r>
      </w:ins>
      <w:del w:id="10" w:author="Jiří Vojtěšek" w:date="2023-01-24T20:39:00Z">
        <w:r w:rsidDel="008A5423">
          <w:rPr>
            <w:rStyle w:val="Odkazintenzivn"/>
            <w:bCs w:val="0"/>
            <w:noProof/>
            <w:color w:val="4F81BD"/>
            <w:spacing w:val="0"/>
            <w:sz w:val="28"/>
            <w:u w:val="none"/>
          </w:rPr>
          <w:delText>8</w:delText>
        </w:r>
      </w:del>
      <w:r>
        <w:rPr>
          <w:rStyle w:val="Odkazintenzivn"/>
          <w:bCs w:val="0"/>
          <w:color w:val="4F81BD"/>
          <w:spacing w:val="0"/>
          <w:sz w:val="28"/>
          <w:u w:val="none"/>
        </w:rPr>
        <w:fldChar w:fldCharType="end"/>
      </w:r>
    </w:p>
    <w:p w14:paraId="210D64A6" w14:textId="74947AEB" w:rsidR="00397CED" w:rsidRDefault="007C733A">
      <w:pPr>
        <w:pStyle w:val="OdkazObsah"/>
      </w:pPr>
      <w:r>
        <w:fldChar w:fldCharType="begin"/>
      </w:r>
      <w:r>
        <w:instrText xml:space="preserve"> REF CI \h </w:instrText>
      </w:r>
      <w:r>
        <w:fldChar w:fldCharType="separate"/>
      </w:r>
      <w:ins w:id="11" w:author="Jiří Vojtěšek" w:date="2023-01-24T20:39:00Z">
        <w:r w:rsidR="008A5423">
          <w:rPr>
            <w:b/>
            <w:szCs w:val="28"/>
            <w:lang w:eastAsia="en-US"/>
          </w:rPr>
          <w:t xml:space="preserve">C-I – Personální zabezpečení </w:t>
        </w:r>
      </w:ins>
      <w:del w:id="12" w:author="Jiří Vojtěšek" w:date="2023-01-24T20:39:00Z">
        <w:r w:rsidDel="008A5423">
          <w:delText xml:space="preserve">C-I – Personální zabezpečení </w:delText>
        </w:r>
      </w:del>
      <w:r>
        <w:fldChar w:fldCharType="end"/>
      </w:r>
      <w:r>
        <w:tab/>
      </w:r>
      <w:r>
        <w:fldChar w:fldCharType="begin"/>
      </w:r>
      <w:r>
        <w:instrText xml:space="preserve"> PAGEREF CI \h </w:instrText>
      </w:r>
      <w:r>
        <w:fldChar w:fldCharType="separate"/>
      </w:r>
      <w:ins w:id="13" w:author="Jiří Vojtěšek" w:date="2023-01-24T20:39:00Z">
        <w:r w:rsidR="008A5423">
          <w:rPr>
            <w:noProof/>
          </w:rPr>
          <w:t>61</w:t>
        </w:r>
      </w:ins>
      <w:del w:id="14" w:author="Jiří Vojtěšek" w:date="2023-01-24T20:39:00Z">
        <w:r w:rsidDel="008A5423">
          <w:rPr>
            <w:noProof/>
          </w:rPr>
          <w:delText>57</w:delText>
        </w:r>
      </w:del>
      <w:r>
        <w:fldChar w:fldCharType="end"/>
      </w:r>
    </w:p>
    <w:p w14:paraId="19DAFB0A" w14:textId="127E01D8" w:rsidR="00397CED" w:rsidRDefault="007C733A">
      <w:pPr>
        <w:pStyle w:val="OdkazObsah"/>
      </w:pPr>
      <w:r>
        <w:fldChar w:fldCharType="begin"/>
      </w:r>
      <w:r>
        <w:instrText xml:space="preserve"> REF CII \h </w:instrText>
      </w:r>
      <w:r>
        <w:fldChar w:fldCharType="separate"/>
      </w:r>
      <w:ins w:id="15" w:author="Jiří Vojtěšek" w:date="2023-01-24T20:39:00Z">
        <w:r w:rsidR="008A5423">
          <w:rPr>
            <w:b/>
          </w:rPr>
          <w:t>C-II – Související tvůrčí, resp. vědecká a umělecká činnost</w:t>
        </w:r>
      </w:ins>
      <w:del w:id="16" w:author="Jiří Vojtěšek" w:date="2023-01-24T20:39:00Z">
        <w:r w:rsidDel="008A5423">
          <w:delText>C-II – Související tvůrčí, resp. vědecká a umělecká činnost</w:delText>
        </w:r>
      </w:del>
      <w:r>
        <w:fldChar w:fldCharType="end"/>
      </w:r>
      <w:r>
        <w:tab/>
      </w:r>
      <w:r>
        <w:fldChar w:fldCharType="begin"/>
      </w:r>
      <w:r>
        <w:instrText xml:space="preserve"> PAGEREF CII \h </w:instrText>
      </w:r>
      <w:r>
        <w:fldChar w:fldCharType="separate"/>
      </w:r>
      <w:ins w:id="17" w:author="Jiří Vojtěšek" w:date="2023-01-24T20:39:00Z">
        <w:r w:rsidR="008A5423">
          <w:rPr>
            <w:noProof/>
          </w:rPr>
          <w:t>89</w:t>
        </w:r>
      </w:ins>
      <w:del w:id="18" w:author="Jiří Vojtěšek" w:date="2023-01-24T20:39:00Z">
        <w:r w:rsidDel="008A5423">
          <w:rPr>
            <w:noProof/>
          </w:rPr>
          <w:delText>85</w:delText>
        </w:r>
      </w:del>
      <w:r>
        <w:fldChar w:fldCharType="end"/>
      </w:r>
    </w:p>
    <w:p w14:paraId="00DD7418" w14:textId="513C490E" w:rsidR="00397CED" w:rsidRDefault="007C733A">
      <w:pPr>
        <w:pStyle w:val="OdkazObsah"/>
      </w:pPr>
      <w:r>
        <w:fldChar w:fldCharType="begin"/>
      </w:r>
      <w:r>
        <w:instrText xml:space="preserve"> REF CIII \h </w:instrText>
      </w:r>
      <w:r>
        <w:fldChar w:fldCharType="separate"/>
      </w:r>
      <w:ins w:id="19" w:author="Jiří Vojtěšek" w:date="2023-01-24T20:39:00Z">
        <w:r w:rsidR="008A5423">
          <w:rPr>
            <w:b/>
          </w:rPr>
          <w:t>C-III – Informační zabezpečení studijního programu</w:t>
        </w:r>
      </w:ins>
      <w:del w:id="20" w:author="Jiří Vojtěšek" w:date="2023-01-24T20:39:00Z">
        <w:r w:rsidDel="008A5423">
          <w:delText>C-III – Informační zabezpečení studijního programu</w:delText>
        </w:r>
      </w:del>
      <w:r>
        <w:fldChar w:fldCharType="end"/>
      </w:r>
      <w:r>
        <w:tab/>
      </w:r>
      <w:r>
        <w:fldChar w:fldCharType="begin"/>
      </w:r>
      <w:r>
        <w:instrText xml:space="preserve"> PAGEREF CIII \h </w:instrText>
      </w:r>
      <w:r>
        <w:fldChar w:fldCharType="separate"/>
      </w:r>
      <w:ins w:id="21" w:author="Jiří Vojtěšek" w:date="2023-01-24T20:39:00Z">
        <w:r w:rsidR="008A5423">
          <w:rPr>
            <w:noProof/>
          </w:rPr>
          <w:t>91</w:t>
        </w:r>
      </w:ins>
      <w:del w:id="22" w:author="Jiří Vojtěšek" w:date="2023-01-24T20:39:00Z">
        <w:r w:rsidDel="008A5423">
          <w:rPr>
            <w:noProof/>
          </w:rPr>
          <w:delText>87</w:delText>
        </w:r>
      </w:del>
      <w:r>
        <w:fldChar w:fldCharType="end"/>
      </w:r>
    </w:p>
    <w:p w14:paraId="4ABB7ECE" w14:textId="0385F1B5" w:rsidR="00397CED" w:rsidRDefault="007C733A">
      <w:pPr>
        <w:pStyle w:val="OdkazObsah"/>
      </w:pPr>
      <w:r>
        <w:fldChar w:fldCharType="begin"/>
      </w:r>
      <w:r>
        <w:instrText xml:space="preserve"> REF CIV \h </w:instrText>
      </w:r>
      <w:r>
        <w:fldChar w:fldCharType="separate"/>
      </w:r>
      <w:ins w:id="23" w:author="Jiří Vojtěšek" w:date="2023-01-24T20:39:00Z">
        <w:r w:rsidR="008A5423">
          <w:rPr>
            <w:b/>
          </w:rPr>
          <w:t xml:space="preserve">C-IV – </w:t>
        </w:r>
        <w:r w:rsidR="008A5423">
          <w:rPr>
            <w:b/>
            <w:sz w:val="26"/>
            <w:szCs w:val="26"/>
          </w:rPr>
          <w:t>Materiální zabezpečení studijního programu</w:t>
        </w:r>
      </w:ins>
      <w:del w:id="24" w:author="Jiří Vojtěšek" w:date="2023-01-24T20:39:00Z">
        <w:r w:rsidDel="008A5423">
          <w:delText>C-IV – Materiální zabezpečení studijního programu</w:delText>
        </w:r>
      </w:del>
      <w:r>
        <w:fldChar w:fldCharType="end"/>
      </w:r>
      <w:r>
        <w:tab/>
      </w:r>
      <w:r>
        <w:fldChar w:fldCharType="begin"/>
      </w:r>
      <w:r>
        <w:instrText xml:space="preserve"> PAGEREF CIV \h </w:instrText>
      </w:r>
      <w:r>
        <w:fldChar w:fldCharType="separate"/>
      </w:r>
      <w:ins w:id="25" w:author="Jiří Vojtěšek" w:date="2023-01-24T20:39:00Z">
        <w:r w:rsidR="008A5423">
          <w:rPr>
            <w:noProof/>
          </w:rPr>
          <w:t>93</w:t>
        </w:r>
      </w:ins>
      <w:del w:id="26" w:author="Jiří Vojtěšek" w:date="2023-01-24T20:39:00Z">
        <w:r w:rsidDel="008A5423">
          <w:rPr>
            <w:noProof/>
          </w:rPr>
          <w:delText>89</w:delText>
        </w:r>
      </w:del>
      <w:r>
        <w:fldChar w:fldCharType="end"/>
      </w:r>
    </w:p>
    <w:p w14:paraId="15FC869F" w14:textId="67F7800D" w:rsidR="00397CED" w:rsidRDefault="007C733A">
      <w:pPr>
        <w:pStyle w:val="OdkazObsah"/>
      </w:pPr>
      <w:r>
        <w:fldChar w:fldCharType="begin"/>
      </w:r>
      <w:r>
        <w:instrText xml:space="preserve"> REF CV \h </w:instrText>
      </w:r>
      <w:r>
        <w:fldChar w:fldCharType="separate"/>
      </w:r>
      <w:ins w:id="27" w:author="Jiří Vojtěšek" w:date="2023-01-24T20:39:00Z">
        <w:r w:rsidR="008A5423">
          <w:rPr>
            <w:b/>
          </w:rPr>
          <w:t>C-V – Finanční zabezpečení studijního programu</w:t>
        </w:r>
      </w:ins>
      <w:del w:id="28" w:author="Jiří Vojtěšek" w:date="2023-01-24T20:39:00Z">
        <w:r w:rsidDel="008A5423">
          <w:delText>C-V – Finanční zabezpečení studijního programu</w:delText>
        </w:r>
      </w:del>
      <w:r>
        <w:fldChar w:fldCharType="end"/>
      </w:r>
      <w:r>
        <w:tab/>
      </w:r>
      <w:r>
        <w:fldChar w:fldCharType="begin"/>
      </w:r>
      <w:r>
        <w:instrText xml:space="preserve"> PAGEREF CV \h </w:instrText>
      </w:r>
      <w:r>
        <w:fldChar w:fldCharType="separate"/>
      </w:r>
      <w:ins w:id="29" w:author="Jiří Vojtěšek" w:date="2023-01-24T20:39:00Z">
        <w:r w:rsidR="008A5423">
          <w:rPr>
            <w:noProof/>
          </w:rPr>
          <w:t>94</w:t>
        </w:r>
      </w:ins>
      <w:del w:id="30" w:author="Jiří Vojtěšek" w:date="2023-01-24T20:39:00Z">
        <w:r w:rsidDel="008A5423">
          <w:rPr>
            <w:noProof/>
          </w:rPr>
          <w:delText>90</w:delText>
        </w:r>
      </w:del>
      <w:r>
        <w:fldChar w:fldCharType="end"/>
      </w:r>
    </w:p>
    <w:p w14:paraId="13C54247" w14:textId="6063042A" w:rsidR="00397CED" w:rsidRDefault="007C733A">
      <w:pPr>
        <w:pStyle w:val="OdkazObsah"/>
      </w:pPr>
      <w:r>
        <w:rPr>
          <w:rStyle w:val="Zdraznnjemn"/>
          <w:i w:val="0"/>
          <w:iCs w:val="0"/>
          <w:color w:val="4F81BD"/>
        </w:rPr>
        <w:fldChar w:fldCharType="begin"/>
      </w:r>
      <w:r>
        <w:rPr>
          <w:rStyle w:val="Zdraznnjemn"/>
          <w:i w:val="0"/>
          <w:iCs w:val="0"/>
          <w:color w:val="4F81BD"/>
        </w:rPr>
        <w:instrText xml:space="preserve"> REF DI \h </w:instrText>
      </w:r>
      <w:r>
        <w:rPr>
          <w:rStyle w:val="Zdraznnjemn"/>
          <w:i w:val="0"/>
          <w:iCs w:val="0"/>
          <w:color w:val="4F81BD"/>
        </w:rPr>
      </w:r>
      <w:r>
        <w:rPr>
          <w:rStyle w:val="Zdraznnjemn"/>
          <w:i w:val="0"/>
          <w:iCs w:val="0"/>
          <w:color w:val="4F81BD"/>
        </w:rPr>
        <w:fldChar w:fldCharType="separate"/>
      </w:r>
      <w:ins w:id="31" w:author="Jiří Vojtěšek" w:date="2023-01-24T20:39:00Z">
        <w:r w:rsidR="008A5423">
          <w:rPr>
            <w:b/>
          </w:rPr>
          <w:t xml:space="preserve">D-I – </w:t>
        </w:r>
        <w:r w:rsidR="008A5423">
          <w:rPr>
            <w:b/>
            <w:sz w:val="26"/>
            <w:szCs w:val="26"/>
          </w:rPr>
          <w:t>Záměr rozvoje studijního programu a další údaje ke studijnímu programu</w:t>
        </w:r>
      </w:ins>
      <w:del w:id="32" w:author="Jiří Vojtěšek" w:date="2023-01-24T20:39:00Z">
        <w:r w:rsidDel="008A5423">
          <w:rPr>
            <w:rStyle w:val="Zdraznnjemn"/>
            <w:i w:val="0"/>
            <w:iCs w:val="0"/>
            <w:color w:val="4F81BD"/>
          </w:rPr>
          <w:delText>D-I – Záměr rozvoje studijního programu a další údaje ke studijnímu programu</w:delText>
        </w:r>
      </w:del>
      <w:r>
        <w:rPr>
          <w:rStyle w:val="Zdraznnjemn"/>
          <w:i w:val="0"/>
          <w:iCs w:val="0"/>
          <w:color w:val="4F81BD"/>
        </w:rPr>
        <w:fldChar w:fldCharType="end"/>
      </w:r>
      <w:r>
        <w:rPr>
          <w:rStyle w:val="Zdraznnjemn"/>
          <w:i w:val="0"/>
          <w:iCs w:val="0"/>
          <w:color w:val="4F81BD"/>
        </w:rPr>
        <w:tab/>
      </w:r>
      <w:r>
        <w:rPr>
          <w:rStyle w:val="Zdraznnjemn"/>
          <w:i w:val="0"/>
          <w:iCs w:val="0"/>
          <w:color w:val="4F81BD"/>
        </w:rPr>
        <w:fldChar w:fldCharType="begin"/>
      </w:r>
      <w:r>
        <w:rPr>
          <w:rStyle w:val="Zdraznnjemn"/>
          <w:i w:val="0"/>
          <w:iCs w:val="0"/>
          <w:color w:val="4F81BD"/>
        </w:rPr>
        <w:instrText xml:space="preserve"> PAGEREF DI \h </w:instrText>
      </w:r>
      <w:r>
        <w:rPr>
          <w:rStyle w:val="Zdraznnjemn"/>
          <w:i w:val="0"/>
          <w:iCs w:val="0"/>
          <w:color w:val="4F81BD"/>
        </w:rPr>
      </w:r>
      <w:r>
        <w:rPr>
          <w:rStyle w:val="Zdraznnjemn"/>
          <w:i w:val="0"/>
          <w:iCs w:val="0"/>
          <w:color w:val="4F81BD"/>
        </w:rPr>
        <w:fldChar w:fldCharType="separate"/>
      </w:r>
      <w:ins w:id="33" w:author="Jiří Vojtěšek" w:date="2023-01-24T20:39:00Z">
        <w:r w:rsidR="008A5423">
          <w:rPr>
            <w:rStyle w:val="Zdraznnjemn"/>
            <w:i w:val="0"/>
            <w:iCs w:val="0"/>
            <w:noProof/>
            <w:color w:val="4F81BD"/>
          </w:rPr>
          <w:t>95</w:t>
        </w:r>
      </w:ins>
      <w:del w:id="34" w:author="Jiří Vojtěšek" w:date="2023-01-24T20:39:00Z">
        <w:r w:rsidDel="008A5423">
          <w:rPr>
            <w:rStyle w:val="Zdraznnjemn"/>
            <w:i w:val="0"/>
            <w:iCs w:val="0"/>
            <w:noProof/>
            <w:color w:val="4F81BD"/>
          </w:rPr>
          <w:delText>91</w:delText>
        </w:r>
      </w:del>
      <w:r>
        <w:rPr>
          <w:rStyle w:val="Zdraznnjemn"/>
          <w:i w:val="0"/>
          <w:iCs w:val="0"/>
          <w:color w:val="4F81BD"/>
        </w:rPr>
        <w:fldChar w:fldCharType="end"/>
      </w:r>
    </w:p>
    <w:p w14:paraId="118C6055" w14:textId="6EB5AE73" w:rsidR="00397CED" w:rsidRDefault="007C733A">
      <w:pPr>
        <w:pStyle w:val="OdkazObsah"/>
      </w:pPr>
      <w:r>
        <w:fldChar w:fldCharType="begin"/>
      </w:r>
      <w:r>
        <w:instrText xml:space="preserve"> REF E \h </w:instrText>
      </w:r>
      <w:r>
        <w:fldChar w:fldCharType="separate"/>
      </w:r>
      <w:ins w:id="35" w:author="Jiří Vojtěšek" w:date="2023-01-24T20:39:00Z">
        <w:r w:rsidR="008A5423">
          <w:rPr>
            <w:b/>
            <w:sz w:val="32"/>
          </w:rPr>
          <w:t>E - Sebehodno</w:t>
        </w:r>
        <w:r w:rsidR="008A5423">
          <w:rPr>
            <w:b/>
            <w:sz w:val="32"/>
          </w:rPr>
          <w:t>t</w:t>
        </w:r>
        <w:r w:rsidR="008A5423">
          <w:rPr>
            <w:b/>
            <w:sz w:val="32"/>
          </w:rPr>
          <w:t xml:space="preserve">ící zpráva </w:t>
        </w:r>
      </w:ins>
      <w:del w:id="36" w:author="Jiří Vojtěšek" w:date="2023-01-24T20:39:00Z">
        <w:r w:rsidDel="008A5423">
          <w:delText xml:space="preserve">E - Sebehodnotící zpráva </w:delText>
        </w:r>
      </w:del>
      <w:r>
        <w:fldChar w:fldCharType="end"/>
      </w:r>
      <w:r>
        <w:tab/>
      </w:r>
      <w:r>
        <w:fldChar w:fldCharType="begin"/>
      </w:r>
      <w:r>
        <w:instrText xml:space="preserve"> PAGEREF E \h </w:instrText>
      </w:r>
      <w:r>
        <w:fldChar w:fldCharType="separate"/>
      </w:r>
      <w:ins w:id="37" w:author="Jiří Vojtěšek" w:date="2023-01-24T20:39:00Z">
        <w:r w:rsidR="008A5423">
          <w:rPr>
            <w:noProof/>
          </w:rPr>
          <w:t>96</w:t>
        </w:r>
      </w:ins>
      <w:del w:id="38" w:author="Jiří Vojtěšek" w:date="2023-01-24T20:39:00Z">
        <w:r w:rsidDel="008A5423">
          <w:rPr>
            <w:noProof/>
          </w:rPr>
          <w:delText>92</w:delText>
        </w:r>
      </w:del>
      <w:r>
        <w:fldChar w:fldCharType="end"/>
      </w:r>
    </w:p>
    <w:p w14:paraId="51585BBE" w14:textId="77777777" w:rsidR="00397CED" w:rsidRDefault="00397CED">
      <w:pPr>
        <w:pStyle w:val="OdkazObsah"/>
      </w:pPr>
    </w:p>
    <w:p w14:paraId="45C47113" w14:textId="77777777" w:rsidR="00397CED" w:rsidRDefault="007C733A">
      <w:pPr>
        <w:rPr>
          <w:b/>
          <w:sz w:val="28"/>
        </w:rPr>
      </w:pPr>
      <w:r>
        <w:br w:type="page"/>
      </w:r>
    </w:p>
    <w:p w14:paraId="1C32B2B5" w14:textId="77777777" w:rsidR="00397CED" w:rsidRDefault="007C733A">
      <w:pPr>
        <w:pBdr>
          <w:top w:val="single" w:sz="4" w:space="1" w:color="000000"/>
          <w:left w:val="single" w:sz="4" w:space="4" w:color="000000"/>
          <w:bottom w:val="single" w:sz="4" w:space="1" w:color="000000"/>
          <w:right w:val="single" w:sz="4" w:space="4" w:color="000000"/>
        </w:pBdr>
        <w:shd w:val="clear" w:color="auto" w:fill="BDD6EE"/>
      </w:pPr>
      <w:bookmarkStart w:id="39" w:name="AI"/>
      <w:r>
        <w:rPr>
          <w:b/>
          <w:sz w:val="28"/>
        </w:rPr>
        <w:lastRenderedPageBreak/>
        <w:t xml:space="preserve">A-I – </w:t>
      </w:r>
      <w:r>
        <w:rPr>
          <w:b/>
          <w:sz w:val="26"/>
          <w:szCs w:val="26"/>
        </w:rPr>
        <w:t>Základní informace o žádosti o akreditaci</w:t>
      </w:r>
      <w:bookmarkEnd w:id="39"/>
    </w:p>
    <w:p w14:paraId="5FFE8432" w14:textId="77777777" w:rsidR="00397CED" w:rsidRDefault="00397CED">
      <w:pPr>
        <w:rPr>
          <w:b/>
          <w:sz w:val="28"/>
        </w:rPr>
      </w:pPr>
    </w:p>
    <w:p w14:paraId="42226614" w14:textId="77777777" w:rsidR="00397CED" w:rsidRDefault="007C733A">
      <w:pPr>
        <w:spacing w:after="240"/>
      </w:pPr>
      <w:r>
        <w:rPr>
          <w:b/>
          <w:sz w:val="26"/>
          <w:szCs w:val="26"/>
        </w:rPr>
        <w:t xml:space="preserve">Název vysoké školy: </w:t>
      </w:r>
      <w:r>
        <w:rPr>
          <w:b/>
          <w:sz w:val="26"/>
          <w:szCs w:val="26"/>
        </w:rPr>
        <w:tab/>
      </w:r>
      <w:r>
        <w:rPr>
          <w:b/>
          <w:sz w:val="26"/>
          <w:szCs w:val="26"/>
        </w:rPr>
        <w:tab/>
      </w:r>
      <w:r>
        <w:rPr>
          <w:sz w:val="26"/>
          <w:szCs w:val="26"/>
        </w:rPr>
        <w:t>Univerzita Tomáše Bati ve Zlíně</w:t>
      </w:r>
    </w:p>
    <w:p w14:paraId="3CB2E708" w14:textId="77777777" w:rsidR="00397CED" w:rsidRDefault="00397CED">
      <w:pPr>
        <w:spacing w:after="240"/>
        <w:ind w:left="3686" w:hanging="3686"/>
        <w:rPr>
          <w:b/>
          <w:sz w:val="26"/>
          <w:szCs w:val="26"/>
        </w:rPr>
      </w:pPr>
    </w:p>
    <w:p w14:paraId="3655E89C" w14:textId="77777777" w:rsidR="00397CED" w:rsidRDefault="007C733A">
      <w:pPr>
        <w:spacing w:after="240"/>
      </w:pPr>
      <w:r>
        <w:rPr>
          <w:b/>
          <w:sz w:val="26"/>
          <w:szCs w:val="26"/>
        </w:rPr>
        <w:t>Název součásti vysoké školy:</w:t>
      </w:r>
      <w:r>
        <w:rPr>
          <w:b/>
          <w:sz w:val="26"/>
          <w:szCs w:val="26"/>
        </w:rPr>
        <w:tab/>
      </w:r>
      <w:r>
        <w:rPr>
          <w:sz w:val="26"/>
          <w:szCs w:val="26"/>
        </w:rPr>
        <w:t>Fakulta aplikované informatiky (FAI)</w:t>
      </w:r>
    </w:p>
    <w:p w14:paraId="18C9862F" w14:textId="77777777" w:rsidR="00397CED" w:rsidRDefault="00397CED">
      <w:pPr>
        <w:spacing w:after="240"/>
        <w:ind w:left="3544" w:hanging="3544"/>
        <w:rPr>
          <w:b/>
          <w:sz w:val="26"/>
          <w:szCs w:val="26"/>
        </w:rPr>
      </w:pPr>
    </w:p>
    <w:p w14:paraId="062D86EE" w14:textId="77777777" w:rsidR="00397CED" w:rsidRDefault="007C733A">
      <w:pPr>
        <w:spacing w:after="240"/>
      </w:pPr>
      <w:r>
        <w:rPr>
          <w:b/>
          <w:sz w:val="26"/>
          <w:szCs w:val="26"/>
        </w:rPr>
        <w:t>Název studijního programu:</w:t>
      </w:r>
      <w:r>
        <w:rPr>
          <w:b/>
          <w:sz w:val="26"/>
          <w:szCs w:val="26"/>
        </w:rPr>
        <w:tab/>
      </w:r>
      <w:r>
        <w:rPr>
          <w:b/>
          <w:sz w:val="26"/>
          <w:szCs w:val="26"/>
        </w:rPr>
        <w:tab/>
      </w:r>
      <w:r>
        <w:rPr>
          <w:sz w:val="26"/>
          <w:szCs w:val="26"/>
        </w:rPr>
        <w:t>Učitelství informatiky pro základní a střední školy</w:t>
      </w:r>
      <w:r>
        <w:rPr>
          <w:b/>
          <w:sz w:val="26"/>
          <w:szCs w:val="26"/>
        </w:rPr>
        <w:t xml:space="preserve"> </w:t>
      </w:r>
    </w:p>
    <w:p w14:paraId="1B9E0160" w14:textId="77777777" w:rsidR="00397CED" w:rsidRDefault="00397CED">
      <w:pPr>
        <w:spacing w:after="240"/>
        <w:rPr>
          <w:b/>
          <w:sz w:val="26"/>
          <w:szCs w:val="26"/>
        </w:rPr>
      </w:pPr>
    </w:p>
    <w:p w14:paraId="17A77A19" w14:textId="77777777" w:rsidR="00397CED" w:rsidRDefault="007C733A">
      <w:pPr>
        <w:ind w:left="3544" w:hanging="3544"/>
      </w:pPr>
      <w:r>
        <w:rPr>
          <w:b/>
          <w:sz w:val="26"/>
          <w:szCs w:val="26"/>
        </w:rPr>
        <w:t>Typ žádosti o akreditaci:</w:t>
      </w:r>
      <w:r>
        <w:rPr>
          <w:sz w:val="26"/>
          <w:szCs w:val="26"/>
        </w:rPr>
        <w:tab/>
        <w:t xml:space="preserve">udělení akreditace </w:t>
      </w:r>
    </w:p>
    <w:p w14:paraId="0F03C9BB" w14:textId="77777777" w:rsidR="00397CED" w:rsidRDefault="00397CED">
      <w:pPr>
        <w:spacing w:after="240"/>
        <w:rPr>
          <w:b/>
          <w:sz w:val="26"/>
          <w:szCs w:val="26"/>
        </w:rPr>
      </w:pPr>
    </w:p>
    <w:p w14:paraId="1F5ECAB3" w14:textId="77777777" w:rsidR="00397CED" w:rsidRDefault="007C733A">
      <w:pPr>
        <w:spacing w:after="240"/>
        <w:ind w:left="3544" w:hanging="3544"/>
      </w:pPr>
      <w:r>
        <w:rPr>
          <w:b/>
          <w:sz w:val="26"/>
          <w:szCs w:val="26"/>
        </w:rPr>
        <w:t>Schvalující orgán:</w:t>
      </w:r>
      <w:r>
        <w:rPr>
          <w:b/>
          <w:sz w:val="26"/>
          <w:szCs w:val="26"/>
        </w:rPr>
        <w:tab/>
      </w:r>
      <w:del w:id="40" w:author="Jiri Vojtesek" w:date="2023-01-09T22:31:00Z">
        <w:r>
          <w:rPr>
            <w:b/>
            <w:sz w:val="26"/>
            <w:szCs w:val="26"/>
          </w:rPr>
          <w:delText xml:space="preserve">Národní akreditační úřad, </w:delText>
        </w:r>
        <w:r>
          <w:rPr>
            <w:b/>
            <w:sz w:val="26"/>
            <w:szCs w:val="26"/>
          </w:rPr>
          <w:br/>
          <w:delText>Ministerstvo školství, mládeže a tělovýchovy</w:delText>
        </w:r>
      </w:del>
      <w:ins w:id="41" w:author="Jiri Vojtesek" w:date="2023-01-09T22:31:00Z">
        <w:r>
          <w:rPr>
            <w:sz w:val="26"/>
            <w:szCs w:val="26"/>
          </w:rPr>
          <w:t>Rada pro vnitřní hodnocení UTB ve Zlíně</w:t>
        </w:r>
      </w:ins>
    </w:p>
    <w:p w14:paraId="1292FE9C" w14:textId="77777777" w:rsidR="00397CED" w:rsidRDefault="00397CED">
      <w:pPr>
        <w:spacing w:after="240"/>
        <w:rPr>
          <w:b/>
          <w:sz w:val="26"/>
          <w:szCs w:val="26"/>
        </w:rPr>
      </w:pPr>
    </w:p>
    <w:p w14:paraId="2C3E6863" w14:textId="77777777" w:rsidR="00397CED" w:rsidRDefault="007C733A">
      <w:pPr>
        <w:tabs>
          <w:tab w:val="left" w:pos="3544"/>
        </w:tabs>
        <w:spacing w:after="240"/>
      </w:pPr>
      <w:r>
        <w:rPr>
          <w:b/>
          <w:sz w:val="26"/>
          <w:szCs w:val="26"/>
        </w:rPr>
        <w:t>Datum schválení žádosti:</w:t>
      </w:r>
      <w:r>
        <w:rPr>
          <w:b/>
          <w:sz w:val="26"/>
          <w:szCs w:val="26"/>
        </w:rPr>
        <w:tab/>
      </w:r>
      <w:r>
        <w:rPr>
          <w:sz w:val="26"/>
          <w:szCs w:val="26"/>
        </w:rPr>
        <w:t>Schváleno Vědeckou radou FAI dne 15. 11. 2022</w:t>
      </w:r>
      <w:r>
        <w:rPr>
          <w:sz w:val="26"/>
          <w:szCs w:val="26"/>
        </w:rPr>
        <w:br/>
      </w:r>
      <w:r>
        <w:rPr>
          <w:sz w:val="26"/>
          <w:szCs w:val="26"/>
        </w:rPr>
        <w:tab/>
        <w:t>Projednáno AS FAI dne 21. 11. 2022</w:t>
      </w:r>
    </w:p>
    <w:p w14:paraId="71375CE7" w14:textId="77777777" w:rsidR="00397CED" w:rsidRDefault="00397CED">
      <w:pPr>
        <w:spacing w:after="240"/>
        <w:rPr>
          <w:b/>
          <w:sz w:val="26"/>
          <w:szCs w:val="26"/>
        </w:rPr>
      </w:pPr>
    </w:p>
    <w:p w14:paraId="73F3F9EF" w14:textId="77777777" w:rsidR="00397CED" w:rsidRDefault="007C733A">
      <w:pPr>
        <w:spacing w:after="240"/>
      </w:pPr>
      <w:r>
        <w:rPr>
          <w:b/>
          <w:sz w:val="26"/>
          <w:szCs w:val="26"/>
        </w:rPr>
        <w:t>Odkaz na elektronickou podobu žádosti:</w:t>
      </w:r>
      <w:r>
        <w:rPr>
          <w:b/>
          <w:sz w:val="26"/>
          <w:szCs w:val="26"/>
        </w:rPr>
        <w:tab/>
      </w:r>
      <w:hyperlink r:id="rId8">
        <w:r>
          <w:rPr>
            <w:rStyle w:val="Hypertextovodkaz"/>
            <w:sz w:val="26"/>
            <w:szCs w:val="26"/>
          </w:rPr>
          <w:t>https://go.fai.utb.cz/akrui22rvh</w:t>
        </w:r>
      </w:hyperlink>
      <w:r>
        <w:rPr>
          <w:sz w:val="26"/>
          <w:szCs w:val="26"/>
        </w:rPr>
        <w:t xml:space="preserve"> heslo:akreditace2022</w:t>
      </w:r>
    </w:p>
    <w:p w14:paraId="71C834F1" w14:textId="77777777" w:rsidR="00397CED" w:rsidRDefault="00397CED">
      <w:pPr>
        <w:spacing w:after="240"/>
        <w:rPr>
          <w:b/>
          <w:sz w:val="26"/>
          <w:szCs w:val="26"/>
        </w:rPr>
      </w:pPr>
    </w:p>
    <w:p w14:paraId="28A3E9C7" w14:textId="77777777" w:rsidR="00397CED" w:rsidRDefault="007C733A">
      <w:pPr>
        <w:spacing w:after="240"/>
        <w:rPr>
          <w:b/>
          <w:sz w:val="26"/>
          <w:szCs w:val="26"/>
        </w:rPr>
      </w:pPr>
      <w:r>
        <w:rPr>
          <w:b/>
          <w:sz w:val="26"/>
          <w:szCs w:val="26"/>
        </w:rPr>
        <w:t>Odkazy na relevantní vnitřní předpisy:</w:t>
      </w:r>
    </w:p>
    <w:p w14:paraId="334C443F" w14:textId="77777777" w:rsidR="00397CED" w:rsidRDefault="007C733A">
      <w:pPr>
        <w:spacing w:after="120"/>
      </w:pPr>
      <w:r>
        <w:rPr>
          <w:sz w:val="24"/>
        </w:rPr>
        <w:t xml:space="preserve">Vnitřní předpisy UTB: </w:t>
      </w:r>
      <w:hyperlink r:id="rId9">
        <w:r>
          <w:rPr>
            <w:rStyle w:val="Hypertextovodkaz"/>
            <w:sz w:val="24"/>
          </w:rPr>
          <w:t>https://www.utb.cz/univerzita/uredni-deska/vnitrni-normy-a-predpisy/vnitrni-predpisy/</w:t>
        </w:r>
      </w:hyperlink>
      <w:r>
        <w:rPr>
          <w:sz w:val="24"/>
        </w:rPr>
        <w:t xml:space="preserve"> </w:t>
      </w:r>
    </w:p>
    <w:p w14:paraId="0FE2ED45" w14:textId="77777777" w:rsidR="00397CED" w:rsidRDefault="007C733A">
      <w:pPr>
        <w:spacing w:after="240"/>
      </w:pPr>
      <w:r>
        <w:rPr>
          <w:sz w:val="24"/>
        </w:rPr>
        <w:t xml:space="preserve">Vnitřní předpisy FAI: </w:t>
      </w:r>
      <w:hyperlink r:id="rId10">
        <w:r>
          <w:rPr>
            <w:rStyle w:val="Hypertextovodkaz"/>
            <w:sz w:val="24"/>
          </w:rPr>
          <w:t>https://fai.utb.cz/o-fakulte/uredni-deska/vnitrni-normy-fai/vnitrni-predpisy-fai/</w:t>
        </w:r>
      </w:hyperlink>
      <w:r>
        <w:rPr>
          <w:sz w:val="24"/>
        </w:rPr>
        <w:t xml:space="preserve"> </w:t>
      </w:r>
    </w:p>
    <w:p w14:paraId="0FB53561" w14:textId="77777777" w:rsidR="00397CED" w:rsidRDefault="007C733A">
      <w:pPr>
        <w:spacing w:after="240"/>
      </w:pPr>
      <w:bookmarkStart w:id="42" w:name="_Hlk99433640"/>
      <w:r>
        <w:rPr>
          <w:b/>
          <w:sz w:val="26"/>
          <w:szCs w:val="26"/>
        </w:rPr>
        <w:t>Odkaz na poslední zprávu o vnitřním hodnocení vysoké školy</w:t>
      </w:r>
      <w:bookmarkEnd w:id="42"/>
      <w:r>
        <w:rPr>
          <w:b/>
          <w:sz w:val="26"/>
          <w:szCs w:val="26"/>
        </w:rPr>
        <w:t>:</w:t>
      </w:r>
    </w:p>
    <w:p w14:paraId="35CD7E64" w14:textId="77777777" w:rsidR="00397CED" w:rsidRDefault="007A33A2">
      <w:pPr>
        <w:spacing w:after="240"/>
      </w:pPr>
      <w:hyperlink r:id="rId11">
        <w:r w:rsidR="007C733A">
          <w:rPr>
            <w:rStyle w:val="Hypertextovodkaz"/>
            <w:sz w:val="26"/>
            <w:szCs w:val="26"/>
          </w:rPr>
          <w:t>https://www.utb.cz/univerzita/uredni-deska/ruzne/zprava-o-vnitrnim-hodnoceni-kvality-utb-ve-zline/</w:t>
        </w:r>
      </w:hyperlink>
      <w:r w:rsidR="007C733A">
        <w:rPr>
          <w:sz w:val="26"/>
          <w:szCs w:val="26"/>
        </w:rPr>
        <w:t xml:space="preserve"> </w:t>
      </w:r>
    </w:p>
    <w:p w14:paraId="277685FD" w14:textId="77777777" w:rsidR="00397CED" w:rsidRDefault="007C733A">
      <w:pPr>
        <w:spacing w:after="240"/>
        <w:rPr>
          <w:b/>
          <w:sz w:val="26"/>
          <w:szCs w:val="26"/>
        </w:rPr>
      </w:pPr>
      <w:r>
        <w:rPr>
          <w:b/>
          <w:sz w:val="26"/>
          <w:szCs w:val="26"/>
        </w:rPr>
        <w:t>ISCED F a stručné zdůvodnění:</w:t>
      </w:r>
    </w:p>
    <w:p w14:paraId="08FF1594" w14:textId="77777777" w:rsidR="00397CED" w:rsidRDefault="007C733A">
      <w:pPr>
        <w:spacing w:after="240"/>
        <w:rPr>
          <w:sz w:val="28"/>
        </w:rPr>
      </w:pPr>
      <w:r>
        <w:rPr>
          <w:sz w:val="28"/>
        </w:rPr>
        <w:t>0114 - Příprava učitelů s předmětovou specializací</w:t>
      </w:r>
      <w:r>
        <w:rPr>
          <w:sz w:val="28"/>
        </w:rPr>
        <w:br/>
      </w:r>
    </w:p>
    <w:p w14:paraId="3CEB7A00" w14:textId="77777777" w:rsidR="00397CED" w:rsidRDefault="007C733A">
      <w:pPr>
        <w:jc w:val="both"/>
      </w:pPr>
      <w:r>
        <w:t>Předložená akreditační žádost je připravena v souladu se vzdělávací politikou MŠMT na podporu studijních programů specificky zaměřených na přípravu učitelů s deficitními aprobacemi na nepedagogických fakultách veřejných vysokých škol</w:t>
      </w:r>
      <w:r>
        <w:rPr>
          <w:b/>
          <w:sz w:val="21"/>
          <w:szCs w:val="21"/>
          <w:u w:val="single"/>
        </w:rPr>
        <w:t>.</w:t>
      </w:r>
      <w:r>
        <w:t xml:space="preserve"> Cílem je výchova učitelů informatiky pro základní a střední školy, z uvedeného důvodu akreditace je zařazena podle ISCED do oblasti přípravy učitelů s předmětovou specializací. </w:t>
      </w:r>
    </w:p>
    <w:p w14:paraId="30B4246C" w14:textId="77777777" w:rsidR="00397CED" w:rsidRDefault="007C733A">
      <w:pPr>
        <w:rPr>
          <w:sz w:val="28"/>
        </w:rPr>
      </w:pPr>
      <w:r>
        <w:br w:type="page"/>
      </w:r>
    </w:p>
    <w:tbl>
      <w:tblPr>
        <w:tblW w:w="9285" w:type="dxa"/>
        <w:tblInd w:w="-113" w:type="dxa"/>
        <w:tblLayout w:type="fixed"/>
        <w:tblCellMar>
          <w:left w:w="70" w:type="dxa"/>
          <w:right w:w="70" w:type="dxa"/>
        </w:tblCellMar>
        <w:tblLook w:val="0000" w:firstRow="0" w:lastRow="0" w:firstColumn="0" w:lastColumn="0" w:noHBand="0" w:noVBand="0"/>
      </w:tblPr>
      <w:tblGrid>
        <w:gridCol w:w="3168"/>
        <w:gridCol w:w="1545"/>
        <w:gridCol w:w="2831"/>
        <w:gridCol w:w="1741"/>
      </w:tblGrid>
      <w:tr w:rsidR="00397CED" w14:paraId="5AD6C081" w14:textId="77777777">
        <w:tc>
          <w:tcPr>
            <w:tcW w:w="9285" w:type="dxa"/>
            <w:gridSpan w:val="4"/>
            <w:tcBorders>
              <w:top w:val="single" w:sz="4" w:space="0" w:color="000000"/>
              <w:left w:val="single" w:sz="4" w:space="0" w:color="000000"/>
              <w:bottom w:val="double" w:sz="4" w:space="0" w:color="000000"/>
              <w:right w:val="single" w:sz="4" w:space="0" w:color="000000"/>
            </w:tcBorders>
            <w:shd w:val="clear" w:color="auto" w:fill="BDD6EE"/>
          </w:tcPr>
          <w:p w14:paraId="09E61596" w14:textId="4726496C" w:rsidR="00397CED" w:rsidRDefault="007C733A">
            <w:pPr>
              <w:pageBreakBefore/>
              <w:widowControl w:val="0"/>
              <w:tabs>
                <w:tab w:val="right" w:pos="9035"/>
              </w:tabs>
              <w:jc w:val="both"/>
            </w:pPr>
            <w:bookmarkStart w:id="43" w:name="BI"/>
            <w:r>
              <w:rPr>
                <w:b/>
                <w:sz w:val="28"/>
              </w:rPr>
              <w:lastRenderedPageBreak/>
              <w:t xml:space="preserve">B-I – </w:t>
            </w:r>
            <w:r>
              <w:rPr>
                <w:b/>
                <w:sz w:val="26"/>
                <w:szCs w:val="26"/>
              </w:rPr>
              <w:t>Charakteristika studijního programu</w:t>
            </w:r>
            <w:bookmarkEnd w:id="43"/>
            <w:r>
              <w:rPr>
                <w:b/>
                <w:sz w:val="26"/>
                <w:szCs w:val="26"/>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44" w:author="Jiří Vojtěšek" w:date="2023-01-24T20:39:00Z">
              <w:r w:rsidR="008A5423">
                <w:rPr>
                  <w:b/>
                  <w:sz w:val="28"/>
                </w:rPr>
                <w:t>OBSAH ŽÁDOSTI</w:t>
              </w:r>
            </w:ins>
            <w:del w:id="45" w:author="Jiří Vojtěšek" w:date="2023-01-24T20:39:00Z">
              <w:r w:rsidDel="008A5423">
                <w:rPr>
                  <w:rStyle w:val="Odkazintenzivn"/>
                </w:rPr>
                <w:delText>OBSAH ŽÁDOSTI</w:delText>
              </w:r>
            </w:del>
            <w:r>
              <w:rPr>
                <w:rStyle w:val="Odkazintenzivn"/>
              </w:rPr>
              <w:fldChar w:fldCharType="end"/>
            </w:r>
          </w:p>
        </w:tc>
      </w:tr>
      <w:tr w:rsidR="00397CED" w14:paraId="27F08F50"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7BA40AB9" w14:textId="77777777" w:rsidR="00397CED" w:rsidRDefault="007C733A">
            <w:pPr>
              <w:widowControl w:val="0"/>
              <w:jc w:val="both"/>
              <w:rPr>
                <w:b/>
              </w:rPr>
            </w:pPr>
            <w:r>
              <w:rPr>
                <w:b/>
              </w:rPr>
              <w:t>Název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5F3C50B1" w14:textId="77777777" w:rsidR="00397CED" w:rsidRDefault="007C733A">
            <w:pPr>
              <w:widowControl w:val="0"/>
            </w:pPr>
            <w:r>
              <w:t>Učitelství informatiky pro základní a střední školy</w:t>
            </w:r>
          </w:p>
        </w:tc>
      </w:tr>
      <w:tr w:rsidR="00397CED" w14:paraId="6F29E0A7"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52B6B0F3" w14:textId="77777777" w:rsidR="00397CED" w:rsidRDefault="007C733A">
            <w:pPr>
              <w:widowControl w:val="0"/>
              <w:jc w:val="both"/>
              <w:rPr>
                <w:b/>
              </w:rPr>
            </w:pPr>
            <w:r>
              <w:rPr>
                <w:b/>
              </w:rPr>
              <w:t>Typ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45AF3FA8" w14:textId="77777777" w:rsidR="00397CED" w:rsidRDefault="007C733A">
            <w:pPr>
              <w:widowControl w:val="0"/>
            </w:pPr>
            <w:r>
              <w:t>navazující magisterský</w:t>
            </w:r>
          </w:p>
        </w:tc>
      </w:tr>
      <w:tr w:rsidR="00397CED" w14:paraId="61DA5BE2"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349C5197" w14:textId="77777777" w:rsidR="00397CED" w:rsidRDefault="007C733A">
            <w:pPr>
              <w:widowControl w:val="0"/>
              <w:jc w:val="both"/>
              <w:rPr>
                <w:b/>
              </w:rPr>
            </w:pPr>
            <w:r>
              <w:rPr>
                <w:b/>
              </w:rPr>
              <w:t>Profil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6BF2EF7C" w14:textId="77777777" w:rsidR="00397CED" w:rsidRDefault="007C733A">
            <w:pPr>
              <w:widowControl w:val="0"/>
            </w:pPr>
            <w:r>
              <w:t>akademicky zaměřený</w:t>
            </w:r>
          </w:p>
        </w:tc>
      </w:tr>
      <w:tr w:rsidR="00397CED" w14:paraId="0A00672E"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103E66A" w14:textId="77777777" w:rsidR="00397CED" w:rsidRDefault="007C733A">
            <w:pPr>
              <w:widowControl w:val="0"/>
              <w:jc w:val="both"/>
              <w:rPr>
                <w:b/>
              </w:rPr>
            </w:pPr>
            <w:r>
              <w:rPr>
                <w:b/>
              </w:rPr>
              <w:t>Forma studia</w:t>
            </w:r>
          </w:p>
        </w:tc>
        <w:tc>
          <w:tcPr>
            <w:tcW w:w="6117" w:type="dxa"/>
            <w:gridSpan w:val="3"/>
            <w:tcBorders>
              <w:top w:val="single" w:sz="4" w:space="0" w:color="000000"/>
              <w:left w:val="single" w:sz="4" w:space="0" w:color="000000"/>
              <w:bottom w:val="single" w:sz="2" w:space="0" w:color="000000"/>
              <w:right w:val="single" w:sz="4" w:space="0" w:color="000000"/>
            </w:tcBorders>
          </w:tcPr>
          <w:p w14:paraId="5DAB26E7" w14:textId="77777777" w:rsidR="00397CED" w:rsidRDefault="007C733A">
            <w:pPr>
              <w:widowControl w:val="0"/>
            </w:pPr>
            <w:r>
              <w:t>prezenční</w:t>
            </w:r>
          </w:p>
        </w:tc>
      </w:tr>
      <w:tr w:rsidR="00397CED" w14:paraId="1487E2D3"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4C82FB78" w14:textId="77777777" w:rsidR="00397CED" w:rsidRDefault="007C733A">
            <w:pPr>
              <w:widowControl w:val="0"/>
              <w:jc w:val="both"/>
              <w:rPr>
                <w:b/>
              </w:rPr>
            </w:pPr>
            <w:r>
              <w:rPr>
                <w:b/>
              </w:rPr>
              <w:t>Standardní doba studia</w:t>
            </w:r>
          </w:p>
        </w:tc>
        <w:tc>
          <w:tcPr>
            <w:tcW w:w="6117" w:type="dxa"/>
            <w:gridSpan w:val="3"/>
            <w:tcBorders>
              <w:top w:val="single" w:sz="4" w:space="0" w:color="000000"/>
              <w:left w:val="single" w:sz="4" w:space="0" w:color="000000"/>
              <w:bottom w:val="single" w:sz="2" w:space="0" w:color="000000"/>
              <w:right w:val="single" w:sz="4" w:space="0" w:color="000000"/>
            </w:tcBorders>
          </w:tcPr>
          <w:p w14:paraId="57F6076E" w14:textId="77777777" w:rsidR="00397CED" w:rsidRDefault="007C733A">
            <w:pPr>
              <w:widowControl w:val="0"/>
            </w:pPr>
            <w:r>
              <w:t>2</w:t>
            </w:r>
          </w:p>
        </w:tc>
      </w:tr>
      <w:tr w:rsidR="00397CED" w14:paraId="22783D15"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3C1586A7" w14:textId="77777777" w:rsidR="00397CED" w:rsidRDefault="007C733A">
            <w:pPr>
              <w:widowControl w:val="0"/>
              <w:jc w:val="both"/>
              <w:rPr>
                <w:b/>
              </w:rPr>
            </w:pPr>
            <w:r>
              <w:rPr>
                <w:b/>
              </w:rPr>
              <w:t>Jazyk studia</w:t>
            </w:r>
          </w:p>
        </w:tc>
        <w:tc>
          <w:tcPr>
            <w:tcW w:w="6117" w:type="dxa"/>
            <w:gridSpan w:val="3"/>
            <w:tcBorders>
              <w:top w:val="single" w:sz="4" w:space="0" w:color="000000"/>
              <w:left w:val="single" w:sz="4" w:space="0" w:color="000000"/>
              <w:bottom w:val="single" w:sz="2" w:space="0" w:color="000000"/>
              <w:right w:val="single" w:sz="4" w:space="0" w:color="000000"/>
            </w:tcBorders>
          </w:tcPr>
          <w:p w14:paraId="20DB91E2" w14:textId="77777777" w:rsidR="00397CED" w:rsidRDefault="007C733A">
            <w:pPr>
              <w:widowControl w:val="0"/>
            </w:pPr>
            <w:r>
              <w:t>český</w:t>
            </w:r>
          </w:p>
        </w:tc>
      </w:tr>
      <w:tr w:rsidR="00397CED" w14:paraId="356FD083"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79CC0805" w14:textId="77777777" w:rsidR="00397CED" w:rsidRDefault="007C733A">
            <w:pPr>
              <w:widowControl w:val="0"/>
              <w:jc w:val="both"/>
              <w:rPr>
                <w:b/>
              </w:rPr>
            </w:pPr>
            <w:r>
              <w:rPr>
                <w:b/>
              </w:rPr>
              <w:t>Udělovaný akademický titul</w:t>
            </w:r>
          </w:p>
        </w:tc>
        <w:tc>
          <w:tcPr>
            <w:tcW w:w="6117" w:type="dxa"/>
            <w:gridSpan w:val="3"/>
            <w:tcBorders>
              <w:top w:val="single" w:sz="4" w:space="0" w:color="000000"/>
              <w:left w:val="single" w:sz="4" w:space="0" w:color="000000"/>
              <w:bottom w:val="single" w:sz="2" w:space="0" w:color="000000"/>
              <w:right w:val="single" w:sz="4" w:space="0" w:color="000000"/>
            </w:tcBorders>
          </w:tcPr>
          <w:p w14:paraId="235CAD44" w14:textId="77777777" w:rsidR="00397CED" w:rsidRDefault="007C733A">
            <w:pPr>
              <w:widowControl w:val="0"/>
            </w:pPr>
            <w:r>
              <w:t>Ing.</w:t>
            </w:r>
          </w:p>
        </w:tc>
      </w:tr>
      <w:tr w:rsidR="00397CED" w14:paraId="1F150E32"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1D9EFE05" w14:textId="77777777" w:rsidR="00397CED" w:rsidRDefault="007C733A">
            <w:pPr>
              <w:widowControl w:val="0"/>
              <w:jc w:val="both"/>
              <w:rPr>
                <w:b/>
              </w:rPr>
            </w:pPr>
            <w:r>
              <w:rPr>
                <w:b/>
              </w:rPr>
              <w:t>Rigorózní řízení</w:t>
            </w:r>
          </w:p>
        </w:tc>
        <w:tc>
          <w:tcPr>
            <w:tcW w:w="1545" w:type="dxa"/>
            <w:tcBorders>
              <w:top w:val="single" w:sz="4" w:space="0" w:color="000000"/>
              <w:left w:val="single" w:sz="4" w:space="0" w:color="000000"/>
              <w:bottom w:val="single" w:sz="2" w:space="0" w:color="000000"/>
              <w:right w:val="single" w:sz="4" w:space="0" w:color="000000"/>
            </w:tcBorders>
          </w:tcPr>
          <w:p w14:paraId="7783C3C7" w14:textId="77777777" w:rsidR="00397CED" w:rsidRDefault="007C733A">
            <w:pPr>
              <w:widowControl w:val="0"/>
            </w:pPr>
            <w:r>
              <w:t>ne</w:t>
            </w:r>
          </w:p>
        </w:tc>
        <w:tc>
          <w:tcPr>
            <w:tcW w:w="2831" w:type="dxa"/>
            <w:tcBorders>
              <w:top w:val="single" w:sz="4" w:space="0" w:color="000000"/>
              <w:left w:val="single" w:sz="4" w:space="0" w:color="000000"/>
              <w:bottom w:val="single" w:sz="2" w:space="0" w:color="000000"/>
              <w:right w:val="single" w:sz="4" w:space="0" w:color="000000"/>
            </w:tcBorders>
            <w:shd w:val="clear" w:color="auto" w:fill="F7CAAC"/>
          </w:tcPr>
          <w:p w14:paraId="14FAB1D1" w14:textId="77777777" w:rsidR="00397CED" w:rsidRDefault="007C733A">
            <w:pPr>
              <w:widowControl w:val="0"/>
              <w:rPr>
                <w:b/>
                <w:bCs/>
              </w:rPr>
            </w:pPr>
            <w:r>
              <w:rPr>
                <w:b/>
                <w:bCs/>
              </w:rPr>
              <w:t>Udělovaný akademický titul</w:t>
            </w:r>
          </w:p>
        </w:tc>
        <w:tc>
          <w:tcPr>
            <w:tcW w:w="1741" w:type="dxa"/>
            <w:tcBorders>
              <w:top w:val="single" w:sz="4" w:space="0" w:color="000000"/>
              <w:left w:val="single" w:sz="4" w:space="0" w:color="000000"/>
              <w:bottom w:val="single" w:sz="2" w:space="0" w:color="000000"/>
              <w:right w:val="single" w:sz="4" w:space="0" w:color="000000"/>
            </w:tcBorders>
          </w:tcPr>
          <w:p w14:paraId="7084509A" w14:textId="77777777" w:rsidR="00397CED" w:rsidRDefault="00397CED">
            <w:pPr>
              <w:widowControl w:val="0"/>
            </w:pPr>
          </w:p>
        </w:tc>
      </w:tr>
      <w:tr w:rsidR="00397CED" w14:paraId="1F5BA8B7" w14:textId="77777777">
        <w:tc>
          <w:tcPr>
            <w:tcW w:w="3168" w:type="dxa"/>
            <w:tcBorders>
              <w:top w:val="single" w:sz="4" w:space="0" w:color="000000"/>
              <w:left w:val="single" w:sz="4" w:space="0" w:color="000000"/>
              <w:bottom w:val="single" w:sz="2" w:space="0" w:color="000000"/>
              <w:right w:val="single" w:sz="4" w:space="0" w:color="000000"/>
            </w:tcBorders>
            <w:shd w:val="clear" w:color="auto" w:fill="F7CAAC"/>
          </w:tcPr>
          <w:p w14:paraId="05CE5D86" w14:textId="77777777" w:rsidR="00397CED" w:rsidRDefault="007C733A">
            <w:pPr>
              <w:widowControl w:val="0"/>
              <w:jc w:val="both"/>
              <w:rPr>
                <w:b/>
              </w:rPr>
            </w:pPr>
            <w:r>
              <w:rPr>
                <w:b/>
              </w:rPr>
              <w:t>Garant studijního programu</w:t>
            </w:r>
          </w:p>
        </w:tc>
        <w:tc>
          <w:tcPr>
            <w:tcW w:w="6117" w:type="dxa"/>
            <w:gridSpan w:val="3"/>
            <w:tcBorders>
              <w:top w:val="single" w:sz="4" w:space="0" w:color="000000"/>
              <w:left w:val="single" w:sz="4" w:space="0" w:color="000000"/>
              <w:bottom w:val="single" w:sz="2" w:space="0" w:color="000000"/>
              <w:right w:val="single" w:sz="4" w:space="0" w:color="000000"/>
            </w:tcBorders>
          </w:tcPr>
          <w:p w14:paraId="58E68A7C" w14:textId="77777777" w:rsidR="00397CED" w:rsidRDefault="007C733A">
            <w:pPr>
              <w:widowControl w:val="0"/>
            </w:pPr>
            <w:r>
              <w:t>doc. Ing. Jiří Vojtěšek, Ph.D.</w:t>
            </w:r>
          </w:p>
        </w:tc>
      </w:tr>
      <w:tr w:rsidR="00397CED" w14:paraId="240D0884" w14:textId="77777777">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1A643D04" w14:textId="77777777" w:rsidR="00397CED" w:rsidRDefault="007C733A">
            <w:pPr>
              <w:widowControl w:val="0"/>
              <w:jc w:val="both"/>
              <w:rPr>
                <w:b/>
              </w:rPr>
            </w:pPr>
            <w:r>
              <w:rPr>
                <w:b/>
              </w:rPr>
              <w:t>Zaměření na přípravu k výkonu regulovaného povolání</w:t>
            </w:r>
          </w:p>
        </w:tc>
        <w:tc>
          <w:tcPr>
            <w:tcW w:w="6117" w:type="dxa"/>
            <w:gridSpan w:val="3"/>
            <w:tcBorders>
              <w:top w:val="single" w:sz="2" w:space="0" w:color="000000"/>
              <w:left w:val="single" w:sz="2" w:space="0" w:color="000000"/>
              <w:bottom w:val="single" w:sz="2" w:space="0" w:color="000000"/>
              <w:right w:val="single" w:sz="2" w:space="0" w:color="000000"/>
            </w:tcBorders>
          </w:tcPr>
          <w:p w14:paraId="12856F57" w14:textId="77777777" w:rsidR="00397CED" w:rsidRDefault="007C733A">
            <w:pPr>
              <w:widowControl w:val="0"/>
            </w:pPr>
            <w:r>
              <w:t>ano</w:t>
            </w:r>
          </w:p>
        </w:tc>
      </w:tr>
      <w:tr w:rsidR="00397CED" w14:paraId="2F324F88" w14:textId="77777777">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230C745D" w14:textId="77777777" w:rsidR="00397CED" w:rsidRDefault="007C733A">
            <w:pPr>
              <w:widowControl w:val="0"/>
              <w:jc w:val="both"/>
              <w:rPr>
                <w:b/>
              </w:rPr>
            </w:pPr>
            <w:r>
              <w:rPr>
                <w:b/>
              </w:rPr>
              <w:t>Zaměření na přípravu odborníků z oblasti bezpečnosti České republiky</w:t>
            </w:r>
          </w:p>
        </w:tc>
        <w:tc>
          <w:tcPr>
            <w:tcW w:w="6117" w:type="dxa"/>
            <w:gridSpan w:val="3"/>
            <w:tcBorders>
              <w:top w:val="single" w:sz="2" w:space="0" w:color="000000"/>
              <w:left w:val="single" w:sz="2" w:space="0" w:color="000000"/>
              <w:bottom w:val="single" w:sz="2" w:space="0" w:color="000000"/>
              <w:right w:val="single" w:sz="2" w:space="0" w:color="000000"/>
            </w:tcBorders>
          </w:tcPr>
          <w:p w14:paraId="2FD8E768" w14:textId="77777777" w:rsidR="00397CED" w:rsidRDefault="007C733A">
            <w:pPr>
              <w:widowControl w:val="0"/>
            </w:pPr>
            <w:r>
              <w:t>ne</w:t>
            </w:r>
          </w:p>
        </w:tc>
      </w:tr>
      <w:tr w:rsidR="00397CED" w14:paraId="55E3DAB2" w14:textId="77777777">
        <w:trPr>
          <w:trHeight w:val="438"/>
        </w:trPr>
        <w:tc>
          <w:tcPr>
            <w:tcW w:w="3168" w:type="dxa"/>
            <w:tcBorders>
              <w:top w:val="single" w:sz="2" w:space="0" w:color="000000"/>
              <w:left w:val="single" w:sz="2" w:space="0" w:color="000000"/>
              <w:bottom w:val="single" w:sz="2" w:space="0" w:color="000000"/>
              <w:right w:val="single" w:sz="2" w:space="0" w:color="000000"/>
            </w:tcBorders>
            <w:shd w:val="clear" w:color="auto" w:fill="F7CAAC"/>
          </w:tcPr>
          <w:p w14:paraId="3821EA93" w14:textId="77777777" w:rsidR="00397CED" w:rsidRDefault="007C733A">
            <w:pPr>
              <w:widowControl w:val="0"/>
              <w:jc w:val="both"/>
              <w:rPr>
                <w:b/>
              </w:rPr>
            </w:pPr>
            <w:r>
              <w:rPr>
                <w:b/>
              </w:rPr>
              <w:t>Uznávací orgán</w:t>
            </w:r>
          </w:p>
        </w:tc>
        <w:tc>
          <w:tcPr>
            <w:tcW w:w="6117" w:type="dxa"/>
            <w:gridSpan w:val="3"/>
            <w:tcBorders>
              <w:top w:val="single" w:sz="2" w:space="0" w:color="000000"/>
              <w:left w:val="single" w:sz="2" w:space="0" w:color="000000"/>
              <w:bottom w:val="single" w:sz="2" w:space="0" w:color="000000"/>
              <w:right w:val="single" w:sz="2" w:space="0" w:color="000000"/>
            </w:tcBorders>
          </w:tcPr>
          <w:p w14:paraId="0830DEE6" w14:textId="77777777" w:rsidR="00397CED" w:rsidRDefault="007C733A">
            <w:pPr>
              <w:widowControl w:val="0"/>
            </w:pPr>
            <w:r>
              <w:t>Ministerstvo školství, mládeže a tělovýchovy</w:t>
            </w:r>
          </w:p>
        </w:tc>
      </w:tr>
      <w:tr w:rsidR="00397CED" w14:paraId="2579F00D" w14:textId="77777777">
        <w:tc>
          <w:tcPr>
            <w:tcW w:w="9285" w:type="dxa"/>
            <w:gridSpan w:val="4"/>
            <w:tcBorders>
              <w:top w:val="single" w:sz="2" w:space="0" w:color="000000"/>
              <w:left w:val="single" w:sz="4" w:space="0" w:color="000000"/>
              <w:bottom w:val="single" w:sz="4" w:space="0" w:color="000000"/>
              <w:right w:val="single" w:sz="4" w:space="0" w:color="000000"/>
            </w:tcBorders>
            <w:shd w:val="clear" w:color="auto" w:fill="F7CAAC"/>
          </w:tcPr>
          <w:p w14:paraId="2149C0E6" w14:textId="77777777" w:rsidR="00397CED" w:rsidRDefault="007C733A">
            <w:pPr>
              <w:widowControl w:val="0"/>
              <w:jc w:val="both"/>
              <w:rPr>
                <w:b/>
              </w:rPr>
            </w:pPr>
            <w:proofErr w:type="gramStart"/>
            <w:r>
              <w:rPr>
                <w:b/>
              </w:rPr>
              <w:t>Oblast(i) vzdělávání</w:t>
            </w:r>
            <w:proofErr w:type="gramEnd"/>
            <w:r>
              <w:rPr>
                <w:b/>
              </w:rPr>
              <w:t xml:space="preserve"> a u kombinovaného studijního programu podíl jednotlivých oblastí vzdělávání v %</w:t>
            </w:r>
          </w:p>
        </w:tc>
      </w:tr>
      <w:tr w:rsidR="00397CED" w14:paraId="2785C5F4" w14:textId="77777777">
        <w:trPr>
          <w:trHeight w:val="702"/>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1FAFAEA" w14:textId="77777777" w:rsidR="00397CED" w:rsidRDefault="00397CED">
            <w:pPr>
              <w:widowControl w:val="0"/>
            </w:pPr>
          </w:p>
          <w:p w14:paraId="2478B4D5" w14:textId="77777777" w:rsidR="00397CED" w:rsidRDefault="007C733A">
            <w:pPr>
              <w:widowControl w:val="0"/>
            </w:pPr>
            <w:r>
              <w:t>Informatika (52 %), Učitelství (48 %)</w:t>
            </w:r>
          </w:p>
          <w:p w14:paraId="45BE1057" w14:textId="77777777" w:rsidR="00397CED" w:rsidRDefault="00397CED">
            <w:pPr>
              <w:widowControl w:val="0"/>
            </w:pPr>
          </w:p>
        </w:tc>
      </w:tr>
      <w:tr w:rsidR="00397CED" w14:paraId="1547C661" w14:textId="77777777">
        <w:trPr>
          <w:trHeight w:val="70"/>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5207EE24" w14:textId="77777777" w:rsidR="00397CED" w:rsidRDefault="007C733A">
            <w:pPr>
              <w:widowControl w:val="0"/>
              <w:rPr>
                <w:b/>
              </w:rPr>
            </w:pPr>
            <w:r>
              <w:rPr>
                <w:b/>
              </w:rPr>
              <w:t>Cíle studia ve studijním programu</w:t>
            </w:r>
          </w:p>
        </w:tc>
      </w:tr>
      <w:tr w:rsidR="00397CED" w14:paraId="1DF79F6B" w14:textId="77777777">
        <w:trPr>
          <w:trHeight w:val="210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7D922EE8" w14:textId="77777777" w:rsidR="00397CED" w:rsidRDefault="007C733A">
            <w:pPr>
              <w:widowControl w:val="0"/>
              <w:jc w:val="both"/>
            </w:pPr>
            <w:r>
              <w:t xml:space="preserve">Cílem studia studijního programu </w:t>
            </w:r>
            <w:r>
              <w:rPr>
                <w:i/>
              </w:rPr>
              <w:t>Učitelství informatiky pro základní a střední školy</w:t>
            </w:r>
            <w:r>
              <w:t xml:space="preserve"> je připravit kvalifikované učitele pro výuku informatiky a příbuzných předmětů vyučovaných na základních a středních školách.</w:t>
            </w:r>
          </w:p>
          <w:p w14:paraId="6C1E78E8" w14:textId="77777777" w:rsidR="00397CED" w:rsidRDefault="007C733A">
            <w:pPr>
              <w:widowControl w:val="0"/>
              <w:jc w:val="both"/>
            </w:pPr>
            <w:r>
              <w:t>Studenti si studiem uvedeného oboru prohlubují teoretické znalosti a dovednosti z oblasti informatiky (předměty tohoto typu tvoří cca 52 % z celkového počtu kreditů) a především si osvojují klíčové dovednosti a vědomosti, nezbytné pro výuku informatiky na základních a středních školách (pedagogické, psychologické předměty, oborová didaktika a pedagogická praxe tvoří cca 48 % z celkového počtu kreditů. Při výpočtu těchto procent nejsou do celkového počtu kreditů započítány předměty, které mají doplňující charakter.</w:t>
            </w:r>
          </w:p>
          <w:p w14:paraId="68115B95" w14:textId="77777777" w:rsidR="00397CED" w:rsidRDefault="007C733A">
            <w:pPr>
              <w:widowControl w:val="0"/>
              <w:jc w:val="both"/>
            </w:pPr>
            <w:r>
              <w:t>Předměty studijního programu mají mezioborový charakter a jsou strukturovány tak, aby postihovaly základní problémy, s nimiž se učitel při výuce informatiky a ve svém výchovném působení setkává. To znamená, že vycházejí z pedagogických a psychologických disciplín a oborové didaktiky (informatika, výpočetní technika a příbuzné předměty). Důraz je položen na zkušenostní učení, tj. praktické aktivity studentů v seminářích, cvičeních a na pedagogických praxích. Tyto zkušenosti budou studenti reflektovat i s využitím adekvátních psychologických a pedagogických poznatků. Studenti budou podněcováni k tomu, aby průběh a výsledky svého učení monitorovali (s využitím studentského portfolia) a tak se učili autoregulovat svoje učební aktivity.</w:t>
            </w:r>
          </w:p>
          <w:p w14:paraId="7CF35458" w14:textId="77777777" w:rsidR="00397CED" w:rsidRDefault="00397CED">
            <w:pPr>
              <w:widowControl w:val="0"/>
            </w:pPr>
          </w:p>
        </w:tc>
      </w:tr>
      <w:tr w:rsidR="00397CED" w14:paraId="33FEAB73" w14:textId="77777777">
        <w:trPr>
          <w:trHeight w:val="187"/>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3FAB91A1" w14:textId="77777777" w:rsidR="00397CED" w:rsidRDefault="007C733A">
            <w:pPr>
              <w:widowControl w:val="0"/>
              <w:jc w:val="both"/>
              <w:rPr>
                <w:b/>
              </w:rPr>
            </w:pPr>
            <w:r>
              <w:rPr>
                <w:b/>
              </w:rPr>
              <w:t>Profil absolventa studijního programu</w:t>
            </w:r>
          </w:p>
        </w:tc>
      </w:tr>
      <w:tr w:rsidR="00397CED" w14:paraId="70C5BACC" w14:textId="77777777">
        <w:trPr>
          <w:trHeight w:val="416"/>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C042C13" w14:textId="77777777" w:rsidR="00397CED" w:rsidRDefault="007C733A">
            <w:pPr>
              <w:widowControl w:val="0"/>
              <w:jc w:val="both"/>
            </w:pPr>
            <w:r>
              <w:t>Učitel informatiky bude připravován tak, aby dovedl kvalifikovaně vyučovat s využitím moderních odborných poznatků informatiku na základních a středních školách a současně aby dovedl působit na žáky také výchovně. Kromě toho by měl být připraven na své další vzdělávání (jehož základem bude sebevzdělávání, doplňované nabídkou organizovaných vzdělávacích aktivit jak v oblasti informatiky, tak také v oblasti její didaktiky a v psychologii a pedagogice).</w:t>
            </w:r>
          </w:p>
          <w:p w14:paraId="571BB1D0" w14:textId="77777777" w:rsidR="00397CED" w:rsidRDefault="00397CED">
            <w:pPr>
              <w:widowControl w:val="0"/>
              <w:jc w:val="both"/>
            </w:pPr>
          </w:p>
          <w:p w14:paraId="5C815B64" w14:textId="77777777" w:rsidR="00397CED" w:rsidRDefault="007C733A">
            <w:pPr>
              <w:widowControl w:val="0"/>
              <w:jc w:val="both"/>
            </w:pPr>
            <w:r>
              <w:t>Učitel informatiky bude tedy vybaven těmito základními kompetencemi:</w:t>
            </w:r>
          </w:p>
          <w:p w14:paraId="699BFB92" w14:textId="77777777" w:rsidR="00397CED" w:rsidRDefault="007C733A">
            <w:pPr>
              <w:pStyle w:val="Odstavecseseznamem"/>
              <w:widowControl w:val="0"/>
              <w:numPr>
                <w:ilvl w:val="0"/>
                <w:numId w:val="4"/>
              </w:numPr>
              <w:ind w:left="392"/>
              <w:jc w:val="both"/>
              <w:pPrChange w:id="46" w:author="Jiri Vojtesek" w:date="2023-01-19T13:14:00Z">
                <w:pPr>
                  <w:pStyle w:val="Odstavecseseznamem"/>
                  <w:widowControl w:val="0"/>
                  <w:numPr>
                    <w:numId w:val="5"/>
                  </w:numPr>
                  <w:tabs>
                    <w:tab w:val="num" w:pos="0"/>
                  </w:tabs>
                  <w:ind w:left="392" w:hanging="360"/>
                  <w:jc w:val="both"/>
                </w:pPr>
              </w:pPrChange>
            </w:pPr>
            <w:r>
              <w:t>Znalostní kompetencí, vyjadřující dostatečné znalosti z oblasti informatiky tak, aby pokrývaly požadované vědomosti u dynamicky se vyvíjejícího se oboru,</w:t>
            </w:r>
          </w:p>
          <w:p w14:paraId="200EEDA0" w14:textId="77777777" w:rsidR="00397CED" w:rsidRDefault="007C733A">
            <w:pPr>
              <w:pStyle w:val="Odstavecseseznamem"/>
              <w:widowControl w:val="0"/>
              <w:numPr>
                <w:ilvl w:val="0"/>
                <w:numId w:val="4"/>
              </w:numPr>
              <w:ind w:left="392"/>
              <w:jc w:val="both"/>
              <w:pPrChange w:id="47" w:author="Jiri Vojtesek" w:date="2023-01-19T13:14:00Z">
                <w:pPr>
                  <w:pStyle w:val="Odstavecseseznamem"/>
                  <w:widowControl w:val="0"/>
                  <w:numPr>
                    <w:numId w:val="5"/>
                  </w:numPr>
                  <w:tabs>
                    <w:tab w:val="num" w:pos="0"/>
                  </w:tabs>
                  <w:ind w:left="392" w:hanging="360"/>
                  <w:jc w:val="both"/>
                </w:pPr>
              </w:pPrChange>
            </w:pPr>
            <w:r>
              <w:t>výchovnou kompetencí, spočívající v souboru dovedností podněcovat rozvoj základních složek osobnosti žáků a řešit základní výchovné problémy,</w:t>
            </w:r>
          </w:p>
          <w:p w14:paraId="77BEE7F1" w14:textId="77777777" w:rsidR="00397CED" w:rsidRDefault="007C733A">
            <w:pPr>
              <w:pStyle w:val="Odstavecseseznamem"/>
              <w:widowControl w:val="0"/>
              <w:numPr>
                <w:ilvl w:val="0"/>
                <w:numId w:val="4"/>
              </w:numPr>
              <w:ind w:left="392"/>
              <w:jc w:val="both"/>
              <w:pPrChange w:id="48" w:author="Jiri Vojtesek" w:date="2023-01-19T13:14:00Z">
                <w:pPr>
                  <w:pStyle w:val="Odstavecseseznamem"/>
                  <w:widowControl w:val="0"/>
                  <w:numPr>
                    <w:numId w:val="5"/>
                  </w:numPr>
                  <w:tabs>
                    <w:tab w:val="num" w:pos="0"/>
                  </w:tabs>
                  <w:ind w:left="392" w:hanging="360"/>
                  <w:jc w:val="both"/>
                </w:pPr>
              </w:pPrChange>
            </w:pPr>
            <w:r>
              <w:t>diagnostickou kompetencí, tj. dovednostmi diagnostikovat osobnost žáka (z hlediska potřeb účinné pedagogické komunikace učitele se žáky) a sociálně psychologické charakteristiky třídy (zejména sociální klima třídy),</w:t>
            </w:r>
          </w:p>
          <w:p w14:paraId="71D4FA10" w14:textId="77777777" w:rsidR="00397CED" w:rsidRDefault="007C733A">
            <w:pPr>
              <w:pStyle w:val="Odstavecseseznamem"/>
              <w:widowControl w:val="0"/>
              <w:numPr>
                <w:ilvl w:val="0"/>
                <w:numId w:val="4"/>
              </w:numPr>
              <w:ind w:left="392"/>
              <w:jc w:val="both"/>
              <w:pPrChange w:id="49" w:author="Jiri Vojtesek" w:date="2023-01-19T13:14:00Z">
                <w:pPr>
                  <w:pStyle w:val="Odstavecseseznamem"/>
                  <w:widowControl w:val="0"/>
                  <w:numPr>
                    <w:numId w:val="5"/>
                  </w:numPr>
                  <w:tabs>
                    <w:tab w:val="num" w:pos="0"/>
                  </w:tabs>
                  <w:ind w:left="392" w:hanging="360"/>
                  <w:jc w:val="both"/>
                </w:pPr>
              </w:pPrChange>
            </w:pPr>
            <w:r>
              <w:t>sociálně - komunikativní kompetencí, zahrnující zejména dovednosti reagovat na různé sociální situace ve škole a komunikovat se žáky, kolegy a rodiči žáků,</w:t>
            </w:r>
          </w:p>
          <w:p w14:paraId="128A3F36" w14:textId="77777777" w:rsidR="00397CED" w:rsidRDefault="007C733A">
            <w:pPr>
              <w:pStyle w:val="Odstavecseseznamem"/>
              <w:widowControl w:val="0"/>
              <w:numPr>
                <w:ilvl w:val="0"/>
                <w:numId w:val="4"/>
              </w:numPr>
              <w:ind w:left="392"/>
              <w:jc w:val="both"/>
              <w:pPrChange w:id="50" w:author="Jiri Vojtesek" w:date="2023-01-19T13:14:00Z">
                <w:pPr>
                  <w:pStyle w:val="Odstavecseseznamem"/>
                  <w:widowControl w:val="0"/>
                  <w:numPr>
                    <w:numId w:val="5"/>
                  </w:numPr>
                  <w:tabs>
                    <w:tab w:val="num" w:pos="0"/>
                  </w:tabs>
                  <w:ind w:left="392" w:hanging="360"/>
                  <w:jc w:val="both"/>
                </w:pPr>
              </w:pPrChange>
            </w:pPr>
            <w:r>
              <w:t>psychodidaktickou kompetencí, vztahující se k dovednostem plánovat výuku informatiky, realizovat tuto výuku a hodnotit její výsledky,</w:t>
            </w:r>
          </w:p>
          <w:p w14:paraId="5CA7B6C8" w14:textId="77777777" w:rsidR="00397CED" w:rsidRDefault="007C733A">
            <w:pPr>
              <w:pStyle w:val="Odstavecseseznamem"/>
              <w:widowControl w:val="0"/>
              <w:numPr>
                <w:ilvl w:val="0"/>
                <w:numId w:val="4"/>
              </w:numPr>
              <w:ind w:left="392"/>
              <w:jc w:val="both"/>
              <w:pPrChange w:id="51" w:author="Jiri Vojtesek" w:date="2023-01-19T13:14:00Z">
                <w:pPr>
                  <w:pStyle w:val="Odstavecseseznamem"/>
                  <w:widowControl w:val="0"/>
                  <w:numPr>
                    <w:numId w:val="5"/>
                  </w:numPr>
                  <w:tabs>
                    <w:tab w:val="num" w:pos="0"/>
                  </w:tabs>
                  <w:ind w:left="392" w:hanging="360"/>
                  <w:jc w:val="both"/>
                </w:pPr>
              </w:pPrChange>
            </w:pPr>
            <w:r>
              <w:t>výzkumnou kompetencí, tj. dovednostmi připravit a realizovat akční výzkum ve třídě (škole), který by přispěl ke zkvalitnění vzdělávacího a výchovného působení učitele,</w:t>
            </w:r>
          </w:p>
          <w:p w14:paraId="291C1164" w14:textId="77777777" w:rsidR="00397CED" w:rsidRDefault="007C733A">
            <w:pPr>
              <w:pStyle w:val="Odstavecseseznamem"/>
              <w:widowControl w:val="0"/>
              <w:numPr>
                <w:ilvl w:val="0"/>
                <w:numId w:val="4"/>
              </w:numPr>
              <w:ind w:left="392"/>
              <w:jc w:val="both"/>
              <w:pPrChange w:id="52" w:author="Jiri Vojtesek" w:date="2023-01-19T13:14:00Z">
                <w:pPr>
                  <w:pStyle w:val="Odstavecseseznamem"/>
                  <w:widowControl w:val="0"/>
                  <w:numPr>
                    <w:numId w:val="5"/>
                  </w:numPr>
                  <w:tabs>
                    <w:tab w:val="num" w:pos="0"/>
                  </w:tabs>
                  <w:ind w:left="392" w:hanging="360"/>
                  <w:jc w:val="both"/>
                </w:pPr>
              </w:pPrChange>
            </w:pPr>
            <w:r>
              <w:t>sebereflektivní kompetencí, zahrnující dovednosti reflektovat vlastní pedagogickou činnost a její důsledky a autoregulovat svoje učební aktivity a chování v pedagogické komunikaci.</w:t>
            </w:r>
          </w:p>
          <w:p w14:paraId="34D3F109" w14:textId="77777777" w:rsidR="00397CED" w:rsidRDefault="00397CED">
            <w:pPr>
              <w:widowControl w:val="0"/>
            </w:pPr>
          </w:p>
          <w:p w14:paraId="41D2B997" w14:textId="77777777" w:rsidR="00397CED" w:rsidRDefault="007C733A">
            <w:pPr>
              <w:widowControl w:val="0"/>
            </w:pPr>
            <w:r>
              <w:t>Absolvent studijního programu prokazuje odborné znalosti:</w:t>
            </w:r>
          </w:p>
          <w:p w14:paraId="4C26AF18" w14:textId="77777777" w:rsidR="00397CED" w:rsidRDefault="007C733A">
            <w:pPr>
              <w:widowControl w:val="0"/>
              <w:numPr>
                <w:ilvl w:val="0"/>
                <w:numId w:val="2"/>
              </w:numPr>
              <w:pPrChange w:id="53" w:author="Jiri Vojtesek" w:date="2023-01-19T13:14:00Z">
                <w:pPr>
                  <w:widowControl w:val="0"/>
                  <w:numPr>
                    <w:numId w:val="3"/>
                  </w:numPr>
                  <w:tabs>
                    <w:tab w:val="num" w:pos="720"/>
                  </w:tabs>
                  <w:ind w:left="720" w:hanging="360"/>
                </w:pPr>
              </w:pPrChange>
            </w:pPr>
            <w:r>
              <w:t>prokáže znalost didaktických zásad při vyučování,</w:t>
            </w:r>
          </w:p>
          <w:p w14:paraId="03181260" w14:textId="77777777" w:rsidR="00397CED" w:rsidRDefault="007C733A">
            <w:pPr>
              <w:widowControl w:val="0"/>
              <w:numPr>
                <w:ilvl w:val="0"/>
                <w:numId w:val="2"/>
              </w:numPr>
              <w:pPrChange w:id="54" w:author="Jiri Vojtesek" w:date="2023-01-19T13:14:00Z">
                <w:pPr>
                  <w:widowControl w:val="0"/>
                  <w:numPr>
                    <w:numId w:val="3"/>
                  </w:numPr>
                  <w:tabs>
                    <w:tab w:val="num" w:pos="720"/>
                  </w:tabs>
                  <w:ind w:left="720" w:hanging="360"/>
                </w:pPr>
              </w:pPrChange>
            </w:pPr>
            <w:r>
              <w:t>popíše základní přístupy a specifika vyučování informatických předmětů,</w:t>
            </w:r>
          </w:p>
          <w:p w14:paraId="4D859A81" w14:textId="77777777" w:rsidR="00397CED" w:rsidRDefault="007C733A">
            <w:pPr>
              <w:widowControl w:val="0"/>
              <w:numPr>
                <w:ilvl w:val="0"/>
                <w:numId w:val="2"/>
              </w:numPr>
              <w:pPrChange w:id="55" w:author="Jiri Vojtesek" w:date="2023-01-19T13:14:00Z">
                <w:pPr>
                  <w:widowControl w:val="0"/>
                  <w:numPr>
                    <w:numId w:val="3"/>
                  </w:numPr>
                  <w:tabs>
                    <w:tab w:val="num" w:pos="720"/>
                  </w:tabs>
                  <w:ind w:left="720" w:hanging="360"/>
                </w:pPr>
              </w:pPrChange>
            </w:pPr>
            <w:r>
              <w:t>vysvětlí základy psychologie učitele a žáka,</w:t>
            </w:r>
          </w:p>
          <w:p w14:paraId="19853876" w14:textId="77777777" w:rsidR="00397CED" w:rsidRDefault="007C733A">
            <w:pPr>
              <w:widowControl w:val="0"/>
              <w:numPr>
                <w:ilvl w:val="0"/>
                <w:numId w:val="2"/>
              </w:numPr>
              <w:pPrChange w:id="56" w:author="Jiri Vojtesek" w:date="2023-01-19T13:14:00Z">
                <w:pPr>
                  <w:widowControl w:val="0"/>
                  <w:numPr>
                    <w:numId w:val="3"/>
                  </w:numPr>
                  <w:tabs>
                    <w:tab w:val="num" w:pos="720"/>
                  </w:tabs>
                  <w:ind w:left="720" w:hanging="360"/>
                </w:pPr>
              </w:pPrChange>
            </w:pPr>
            <w:r>
              <w:t>definuje principy sociálních a výchovných procesů,</w:t>
            </w:r>
          </w:p>
          <w:p w14:paraId="26D3B912" w14:textId="77777777" w:rsidR="00397CED" w:rsidRDefault="007C733A">
            <w:pPr>
              <w:widowControl w:val="0"/>
              <w:numPr>
                <w:ilvl w:val="0"/>
                <w:numId w:val="2"/>
              </w:numPr>
              <w:pPrChange w:id="57" w:author="Jiri Vojtesek" w:date="2023-01-19T13:14:00Z">
                <w:pPr>
                  <w:widowControl w:val="0"/>
                  <w:numPr>
                    <w:numId w:val="3"/>
                  </w:numPr>
                  <w:tabs>
                    <w:tab w:val="num" w:pos="720"/>
                  </w:tabs>
                  <w:ind w:left="720" w:hanging="360"/>
                </w:pPr>
              </w:pPrChange>
            </w:pPr>
            <w:r>
              <w:t>vyjmenuje zásady provozu počítačových sítí,</w:t>
            </w:r>
          </w:p>
          <w:p w14:paraId="236FB5D7" w14:textId="77777777" w:rsidR="00397CED" w:rsidRDefault="007C733A">
            <w:pPr>
              <w:widowControl w:val="0"/>
              <w:numPr>
                <w:ilvl w:val="0"/>
                <w:numId w:val="2"/>
              </w:numPr>
              <w:pPrChange w:id="58" w:author="Jiri Vojtesek" w:date="2023-01-19T13:14:00Z">
                <w:pPr>
                  <w:widowControl w:val="0"/>
                  <w:numPr>
                    <w:numId w:val="3"/>
                  </w:numPr>
                  <w:tabs>
                    <w:tab w:val="num" w:pos="720"/>
                  </w:tabs>
                  <w:ind w:left="720" w:hanging="360"/>
                </w:pPr>
              </w:pPrChange>
            </w:pPr>
            <w:r>
              <w:lastRenderedPageBreak/>
              <w:t>prokáže pokročilé znalosti webových technologií,</w:t>
            </w:r>
          </w:p>
          <w:p w14:paraId="0F9FCBD4" w14:textId="77777777" w:rsidR="00397CED" w:rsidRDefault="007C733A">
            <w:pPr>
              <w:widowControl w:val="0"/>
              <w:numPr>
                <w:ilvl w:val="0"/>
                <w:numId w:val="2"/>
              </w:numPr>
              <w:pPrChange w:id="59" w:author="Jiri Vojtesek" w:date="2023-01-19T13:14:00Z">
                <w:pPr>
                  <w:widowControl w:val="0"/>
                  <w:numPr>
                    <w:numId w:val="3"/>
                  </w:numPr>
                  <w:tabs>
                    <w:tab w:val="num" w:pos="720"/>
                  </w:tabs>
                  <w:ind w:left="720" w:hanging="360"/>
                </w:pPr>
              </w:pPrChange>
            </w:pPr>
            <w:r>
              <w:t>detailně popíše stěžejní multimediální prvky využitelné nejen při výuce,</w:t>
            </w:r>
          </w:p>
          <w:p w14:paraId="005B4BE0" w14:textId="77777777" w:rsidR="00397CED" w:rsidRDefault="007C733A">
            <w:pPr>
              <w:widowControl w:val="0"/>
              <w:numPr>
                <w:ilvl w:val="0"/>
                <w:numId w:val="2"/>
              </w:numPr>
              <w:pPrChange w:id="60" w:author="Jiri Vojtesek" w:date="2023-01-19T13:14:00Z">
                <w:pPr>
                  <w:widowControl w:val="0"/>
                  <w:numPr>
                    <w:numId w:val="3"/>
                  </w:numPr>
                  <w:tabs>
                    <w:tab w:val="num" w:pos="720"/>
                  </w:tabs>
                  <w:ind w:left="720" w:hanging="360"/>
                </w:pPr>
              </w:pPrChange>
            </w:pPr>
            <w:r>
              <w:t>vysvětlí principy školského managementu,</w:t>
            </w:r>
          </w:p>
          <w:p w14:paraId="497A8B45" w14:textId="77777777" w:rsidR="00397CED" w:rsidRDefault="007C733A">
            <w:pPr>
              <w:widowControl w:val="0"/>
              <w:numPr>
                <w:ilvl w:val="0"/>
                <w:numId w:val="2"/>
              </w:numPr>
              <w:pPrChange w:id="61" w:author="Jiri Vojtesek" w:date="2023-01-19T13:14:00Z">
                <w:pPr>
                  <w:widowControl w:val="0"/>
                  <w:numPr>
                    <w:numId w:val="3"/>
                  </w:numPr>
                  <w:tabs>
                    <w:tab w:val="num" w:pos="720"/>
                  </w:tabs>
                  <w:ind w:left="720" w:hanging="360"/>
                </w:pPr>
              </w:pPrChange>
            </w:pPr>
            <w:r>
              <w:t>popíše základní filozofické směry,</w:t>
            </w:r>
          </w:p>
          <w:p w14:paraId="7D3DA710" w14:textId="77777777" w:rsidR="00397CED" w:rsidRDefault="007C733A">
            <w:pPr>
              <w:widowControl w:val="0"/>
              <w:numPr>
                <w:ilvl w:val="0"/>
                <w:numId w:val="2"/>
              </w:numPr>
              <w:pPrChange w:id="62" w:author="Jiri Vojtesek" w:date="2023-01-19T13:14:00Z">
                <w:pPr>
                  <w:widowControl w:val="0"/>
                  <w:numPr>
                    <w:numId w:val="3"/>
                  </w:numPr>
                  <w:tabs>
                    <w:tab w:val="num" w:pos="720"/>
                  </w:tabs>
                  <w:ind w:left="720" w:hanging="360"/>
                </w:pPr>
              </w:pPrChange>
            </w:pPr>
            <w:r>
              <w:t>vymezí zásady sociální komunikace.</w:t>
            </w:r>
          </w:p>
          <w:p w14:paraId="413F069A" w14:textId="77777777" w:rsidR="00397CED" w:rsidRDefault="00397CED">
            <w:pPr>
              <w:widowControl w:val="0"/>
            </w:pPr>
          </w:p>
          <w:p w14:paraId="29ED0A1A" w14:textId="77777777" w:rsidR="00397CED" w:rsidRDefault="007C733A">
            <w:pPr>
              <w:widowControl w:val="0"/>
            </w:pPr>
            <w:r>
              <w:t>Absolvent studijního programu disponuje odbornými dovednostmi:</w:t>
            </w:r>
          </w:p>
          <w:p w14:paraId="05A95E37" w14:textId="77777777" w:rsidR="00397CED" w:rsidRDefault="007C733A">
            <w:pPr>
              <w:widowControl w:val="0"/>
              <w:numPr>
                <w:ilvl w:val="0"/>
                <w:numId w:val="3"/>
              </w:numPr>
              <w:pPrChange w:id="63" w:author="Jiri Vojtesek" w:date="2023-01-19T13:14:00Z">
                <w:pPr>
                  <w:widowControl w:val="0"/>
                  <w:numPr>
                    <w:numId w:val="4"/>
                  </w:numPr>
                  <w:tabs>
                    <w:tab w:val="num" w:pos="0"/>
                  </w:tabs>
                  <w:ind w:left="720" w:hanging="360"/>
                </w:pPr>
              </w:pPrChange>
            </w:pPr>
            <w:r>
              <w:t>aplikuje získané výchovné kompetence,</w:t>
            </w:r>
          </w:p>
          <w:p w14:paraId="4D90247E" w14:textId="77777777" w:rsidR="00397CED" w:rsidRDefault="007C733A">
            <w:pPr>
              <w:widowControl w:val="0"/>
              <w:numPr>
                <w:ilvl w:val="0"/>
                <w:numId w:val="3"/>
              </w:numPr>
              <w:pPrChange w:id="64" w:author="Jiri Vojtesek" w:date="2023-01-19T13:14:00Z">
                <w:pPr>
                  <w:widowControl w:val="0"/>
                  <w:numPr>
                    <w:numId w:val="4"/>
                  </w:numPr>
                  <w:tabs>
                    <w:tab w:val="num" w:pos="0"/>
                  </w:tabs>
                  <w:ind w:left="720" w:hanging="360"/>
                </w:pPr>
              </w:pPrChange>
            </w:pPr>
            <w:r>
              <w:t>využívá didaktické znalosti,</w:t>
            </w:r>
          </w:p>
          <w:p w14:paraId="2DD4DEAD" w14:textId="77777777" w:rsidR="00397CED" w:rsidRDefault="007C733A">
            <w:pPr>
              <w:widowControl w:val="0"/>
              <w:numPr>
                <w:ilvl w:val="0"/>
                <w:numId w:val="3"/>
              </w:numPr>
              <w:pPrChange w:id="65" w:author="Jiri Vojtesek" w:date="2023-01-19T13:14:00Z">
                <w:pPr>
                  <w:widowControl w:val="0"/>
                  <w:numPr>
                    <w:numId w:val="4"/>
                  </w:numPr>
                  <w:tabs>
                    <w:tab w:val="num" w:pos="0"/>
                  </w:tabs>
                  <w:ind w:left="720" w:hanging="360"/>
                </w:pPr>
              </w:pPrChange>
            </w:pPr>
            <w:r>
              <w:t>využívá sociálně-komunikativní kompetence,</w:t>
            </w:r>
          </w:p>
          <w:p w14:paraId="5A6F51B6" w14:textId="77777777" w:rsidR="00397CED" w:rsidRDefault="007C733A">
            <w:pPr>
              <w:widowControl w:val="0"/>
              <w:numPr>
                <w:ilvl w:val="0"/>
                <w:numId w:val="3"/>
              </w:numPr>
              <w:pPrChange w:id="66" w:author="Jiri Vojtesek" w:date="2023-01-19T13:14:00Z">
                <w:pPr>
                  <w:widowControl w:val="0"/>
                  <w:numPr>
                    <w:numId w:val="4"/>
                  </w:numPr>
                  <w:tabs>
                    <w:tab w:val="num" w:pos="0"/>
                  </w:tabs>
                  <w:ind w:left="720" w:hanging="360"/>
                </w:pPr>
              </w:pPrChange>
            </w:pPr>
            <w:r>
              <w:t>integruje ICT technologie do výuky a využívá softwarové nástroje pro podporu výuky,</w:t>
            </w:r>
          </w:p>
          <w:p w14:paraId="7B9E9C2A" w14:textId="77777777" w:rsidR="00397CED" w:rsidRDefault="007C733A">
            <w:pPr>
              <w:widowControl w:val="0"/>
              <w:numPr>
                <w:ilvl w:val="0"/>
                <w:numId w:val="3"/>
              </w:numPr>
              <w:pPrChange w:id="67" w:author="Jiri Vojtesek" w:date="2023-01-19T13:14:00Z">
                <w:pPr>
                  <w:widowControl w:val="0"/>
                  <w:numPr>
                    <w:numId w:val="4"/>
                  </w:numPr>
                  <w:tabs>
                    <w:tab w:val="num" w:pos="0"/>
                  </w:tabs>
                  <w:ind w:left="720" w:hanging="360"/>
                </w:pPr>
              </w:pPrChange>
            </w:pPr>
            <w:r>
              <w:t>diagnostikuje žáka a třídu,</w:t>
            </w:r>
          </w:p>
          <w:p w14:paraId="0ED9EA6D" w14:textId="77777777" w:rsidR="00397CED" w:rsidRDefault="007C733A">
            <w:pPr>
              <w:widowControl w:val="0"/>
              <w:numPr>
                <w:ilvl w:val="0"/>
                <w:numId w:val="3"/>
              </w:numPr>
              <w:pPrChange w:id="68" w:author="Jiri Vojtesek" w:date="2023-01-19T13:14:00Z">
                <w:pPr>
                  <w:widowControl w:val="0"/>
                  <w:numPr>
                    <w:numId w:val="4"/>
                  </w:numPr>
                  <w:tabs>
                    <w:tab w:val="num" w:pos="0"/>
                  </w:tabs>
                  <w:ind w:left="720" w:hanging="360"/>
                </w:pPr>
              </w:pPrChange>
            </w:pPr>
            <w:r>
              <w:t>aplikuje prvky algoritmizace a programování při výuce,</w:t>
            </w:r>
          </w:p>
          <w:p w14:paraId="5903121E" w14:textId="77777777" w:rsidR="00397CED" w:rsidRDefault="007C733A">
            <w:pPr>
              <w:widowControl w:val="0"/>
              <w:numPr>
                <w:ilvl w:val="0"/>
                <w:numId w:val="3"/>
              </w:numPr>
              <w:pPrChange w:id="69" w:author="Jiri Vojtesek" w:date="2023-01-19T13:14:00Z">
                <w:pPr>
                  <w:widowControl w:val="0"/>
                  <w:numPr>
                    <w:numId w:val="4"/>
                  </w:numPr>
                  <w:tabs>
                    <w:tab w:val="num" w:pos="0"/>
                  </w:tabs>
                  <w:ind w:left="720" w:hanging="360"/>
                </w:pPr>
              </w:pPrChange>
            </w:pPr>
            <w:r>
              <w:t>využívá pedagogickou evaluaci,</w:t>
            </w:r>
          </w:p>
          <w:p w14:paraId="65DADD6A" w14:textId="77777777" w:rsidR="00397CED" w:rsidRDefault="007C733A">
            <w:pPr>
              <w:widowControl w:val="0"/>
              <w:numPr>
                <w:ilvl w:val="0"/>
                <w:numId w:val="3"/>
              </w:numPr>
              <w:pPrChange w:id="70" w:author="Jiri Vojtesek" w:date="2023-01-19T13:14:00Z">
                <w:pPr>
                  <w:widowControl w:val="0"/>
                  <w:numPr>
                    <w:numId w:val="4"/>
                  </w:numPr>
                  <w:tabs>
                    <w:tab w:val="num" w:pos="0"/>
                  </w:tabs>
                  <w:ind w:left="720" w:hanging="360"/>
                </w:pPr>
              </w:pPrChange>
            </w:pPr>
            <w:r>
              <w:t>užívá principy řešení výchovných situací,</w:t>
            </w:r>
          </w:p>
          <w:p w14:paraId="186D2784" w14:textId="77777777" w:rsidR="00397CED" w:rsidRDefault="007C733A">
            <w:pPr>
              <w:widowControl w:val="0"/>
              <w:numPr>
                <w:ilvl w:val="0"/>
                <w:numId w:val="3"/>
              </w:numPr>
              <w:pPrChange w:id="71" w:author="Jiri Vojtesek" w:date="2023-01-19T13:14:00Z">
                <w:pPr>
                  <w:widowControl w:val="0"/>
                  <w:numPr>
                    <w:numId w:val="4"/>
                  </w:numPr>
                  <w:tabs>
                    <w:tab w:val="num" w:pos="0"/>
                  </w:tabs>
                  <w:ind w:left="720" w:hanging="360"/>
                </w:pPr>
              </w:pPrChange>
            </w:pPr>
            <w:r>
              <w:t>implementuje zásady bezpečnosti informačních systémů,</w:t>
            </w:r>
          </w:p>
          <w:p w14:paraId="2E91BE08" w14:textId="77777777" w:rsidR="00397CED" w:rsidRDefault="007C733A">
            <w:pPr>
              <w:widowControl w:val="0"/>
              <w:numPr>
                <w:ilvl w:val="0"/>
                <w:numId w:val="3"/>
              </w:numPr>
              <w:pPrChange w:id="72" w:author="Jiri Vojtesek" w:date="2023-01-19T13:14:00Z">
                <w:pPr>
                  <w:widowControl w:val="0"/>
                  <w:numPr>
                    <w:numId w:val="4"/>
                  </w:numPr>
                  <w:tabs>
                    <w:tab w:val="num" w:pos="0"/>
                  </w:tabs>
                  <w:ind w:left="720" w:hanging="360"/>
                </w:pPr>
              </w:pPrChange>
            </w:pPr>
            <w:r>
              <w:t>názorně ukáže postup při laické první pomoci.</w:t>
            </w:r>
          </w:p>
          <w:p w14:paraId="283412E6" w14:textId="77777777" w:rsidR="00397CED" w:rsidRDefault="00397CED">
            <w:pPr>
              <w:widowControl w:val="0"/>
            </w:pPr>
          </w:p>
        </w:tc>
      </w:tr>
      <w:tr w:rsidR="00397CED" w14:paraId="3BDC71D0" w14:textId="77777777">
        <w:trPr>
          <w:trHeight w:val="187"/>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6C9C1B9E" w14:textId="77777777" w:rsidR="00397CED" w:rsidRDefault="007C733A">
            <w:pPr>
              <w:widowControl w:val="0"/>
              <w:jc w:val="both"/>
              <w:rPr>
                <w:b/>
                <w:bCs/>
              </w:rPr>
            </w:pPr>
            <w:r>
              <w:rPr>
                <w:b/>
                <w:bCs/>
              </w:rPr>
              <w:lastRenderedPageBreak/>
              <w:t>Předpokládaná uplatnitelnost absolventů na trhu práce</w:t>
            </w:r>
          </w:p>
        </w:tc>
      </w:tr>
      <w:tr w:rsidR="00397CED" w14:paraId="0F3D6368" w14:textId="77777777">
        <w:trPr>
          <w:trHeight w:val="695"/>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13070451" w14:textId="77777777" w:rsidR="00397CED" w:rsidRDefault="007C733A">
            <w:pPr>
              <w:widowControl w:val="0"/>
            </w:pPr>
            <w:r>
              <w:t xml:space="preserve">Studijní program </w:t>
            </w:r>
            <w:r>
              <w:rPr>
                <w:i/>
              </w:rPr>
              <w:t>Učitelství informatiky pro základní a střední školy</w:t>
            </w:r>
            <w:r>
              <w:t xml:space="preserve"> je specifický tím, že vychovává absolventy přímo pro výkon učitelské profese na střední, popř. základní škole.</w:t>
            </w:r>
          </w:p>
        </w:tc>
      </w:tr>
      <w:tr w:rsidR="00397CED" w14:paraId="4E8B297E" w14:textId="77777777">
        <w:trPr>
          <w:trHeight w:val="185"/>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411B474D" w14:textId="77777777" w:rsidR="00397CED" w:rsidRDefault="007C733A">
            <w:pPr>
              <w:widowControl w:val="0"/>
              <w:rPr>
                <w:b/>
              </w:rPr>
            </w:pPr>
            <w:r>
              <w:rPr>
                <w:b/>
              </w:rPr>
              <w:t>Pravidla a podmínky pro tvorbu studijních plánů</w:t>
            </w:r>
          </w:p>
        </w:tc>
      </w:tr>
      <w:tr w:rsidR="00397CED" w14:paraId="2A547FF3" w14:textId="77777777">
        <w:trPr>
          <w:trHeight w:val="1436"/>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4BC39C6B" w14:textId="1BC32F90" w:rsidR="00397CED" w:rsidRDefault="007C733A">
            <w:pPr>
              <w:widowControl w:val="0"/>
              <w:jc w:val="both"/>
            </w:pPr>
            <w:r>
              <w:t xml:space="preserve">Studijní program </w:t>
            </w:r>
            <w:r>
              <w:rPr>
                <w:i/>
              </w:rPr>
              <w:t>Učitelství informatiky pro základní a střední školy</w:t>
            </w:r>
            <w:del w:id="73" w:author="Jiří Vojtěšek" w:date="2023-01-23T21:54:00Z">
              <w:r w:rsidDel="0024703D">
                <w:rPr>
                  <w:i/>
                </w:rPr>
                <w:delText xml:space="preserve"> </w:delText>
              </w:r>
            </w:del>
            <w:r>
              <w:t xml:space="preserve"> je studijní program bez specializací v prezenční formě studia. Struktura studijního plánu je tvořena povinnými předměty a jedním volitelným předmětem. Ve studijním programu je využíván kreditový systém ECTS představující studijní zátěž cca 25-30 hodin/1 kredit, což odpovídá zhruba 1/60 roční studijní zátěže. Jedna výuková hodina představuje 50 minut. V rámci magisterského studijního programu je standardní délka studia 2 roky a student musí získat celkem minimálně 120 kreditů z povinných předmětů.</w:t>
            </w:r>
          </w:p>
        </w:tc>
      </w:tr>
      <w:tr w:rsidR="00397CED" w14:paraId="2B2F7B50" w14:textId="77777777">
        <w:trPr>
          <w:trHeight w:val="25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06BD6745" w14:textId="77777777" w:rsidR="00397CED" w:rsidRDefault="007C733A">
            <w:pPr>
              <w:widowControl w:val="0"/>
              <w:rPr>
                <w:b/>
              </w:rPr>
            </w:pPr>
            <w:r>
              <w:rPr>
                <w:b/>
              </w:rPr>
              <w:t xml:space="preserve"> Podmínky k přijetí ke studiu</w:t>
            </w:r>
          </w:p>
        </w:tc>
      </w:tr>
      <w:tr w:rsidR="00397CED" w14:paraId="5CC24F97" w14:textId="77777777">
        <w:trPr>
          <w:trHeight w:val="1273"/>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579A7D35" w14:textId="77777777" w:rsidR="00397CED" w:rsidRDefault="007C733A">
            <w:pPr>
              <w:widowControl w:val="0"/>
              <w:jc w:val="both"/>
            </w:pPr>
            <w:r>
              <w:t>Podmínky pro přijetí ke studiu jsou stanoveny Směrnicí děkana k přijímacímu řízení, která je každoročně vydávána na Fakultě aplikované informatiky (FAI). V této směrnici jsou konkretizovány požadavky pro přijetí v daném akademickém roce a je zveřejňována na úřední desce FAI. Základní podmínkou pro přijetí do magisterského studijního programu je úspěšné absolvování bakalářského stupně studia v příbuzném studijním programu. Standardně je konáno přijímací řízení formou testu, které může děkan prominout v případě malého počtu uchazečů o studium.</w:t>
            </w:r>
          </w:p>
        </w:tc>
      </w:tr>
      <w:tr w:rsidR="00397CED" w14:paraId="779EF996" w14:textId="77777777">
        <w:trPr>
          <w:trHeight w:val="25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25743EEE" w14:textId="77777777" w:rsidR="00397CED" w:rsidRDefault="007C733A">
            <w:pPr>
              <w:widowControl w:val="0"/>
              <w:rPr>
                <w:b/>
              </w:rPr>
            </w:pPr>
            <w:r>
              <w:rPr>
                <w:b/>
              </w:rPr>
              <w:t>Předpokládaný počet uchazečů zapsaných ke studiu ve studijním programu</w:t>
            </w:r>
          </w:p>
        </w:tc>
      </w:tr>
      <w:tr w:rsidR="00397CED" w14:paraId="4D6B3ECA" w14:textId="77777777">
        <w:trPr>
          <w:trHeight w:val="504"/>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28D9FA7C" w14:textId="77777777" w:rsidR="00397CED" w:rsidRDefault="007C733A">
            <w:pPr>
              <w:widowControl w:val="0"/>
              <w:rPr>
                <w:b/>
              </w:rPr>
            </w:pPr>
            <w:r>
              <w:rPr>
                <w:b/>
              </w:rPr>
              <w:t>25</w:t>
            </w:r>
          </w:p>
        </w:tc>
      </w:tr>
      <w:tr w:rsidR="00397CED" w14:paraId="169B812B" w14:textId="77777777">
        <w:trPr>
          <w:trHeight w:val="268"/>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7CAAC"/>
          </w:tcPr>
          <w:p w14:paraId="265499C2" w14:textId="77777777" w:rsidR="00397CED" w:rsidRDefault="007C733A">
            <w:pPr>
              <w:widowControl w:val="0"/>
              <w:rPr>
                <w:b/>
              </w:rPr>
            </w:pPr>
            <w:r>
              <w:rPr>
                <w:b/>
              </w:rPr>
              <w:t>Návaznost na další typy studijních programů</w:t>
            </w:r>
          </w:p>
        </w:tc>
      </w:tr>
      <w:tr w:rsidR="00397CED" w14:paraId="1F6869C7" w14:textId="77777777">
        <w:trPr>
          <w:trHeight w:val="2651"/>
        </w:trPr>
        <w:tc>
          <w:tcPr>
            <w:tcW w:w="928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B7125B" w14:textId="77777777" w:rsidR="00397CED" w:rsidRDefault="007C733A">
            <w:pPr>
              <w:widowControl w:val="0"/>
              <w:jc w:val="both"/>
            </w:pPr>
            <w:r>
              <w:t>Navrhovaný magisterský studijní program navazuje svým zaměřením na všechny aktuálně akreditované bakalářské studijní programy na FAI. Nejvíce je vhodný pro bakalářské studijní programy Softwarové inženýrství a Informační technologie v administrativě, ale mohou ho studovat také absolventi ostatních bakalářských studijních programů na FAI nebo jiných vysokých školách s podmínkou splnění podmínek přijímacího řízení.</w:t>
            </w:r>
          </w:p>
          <w:p w14:paraId="18480EB1" w14:textId="77777777" w:rsidR="00397CED" w:rsidRDefault="007C733A">
            <w:pPr>
              <w:widowControl w:val="0"/>
              <w:jc w:val="both"/>
            </w:pPr>
            <w:r>
              <w:t xml:space="preserve">Absolventi tohoto navazujícího magisterského studijního programu </w:t>
            </w:r>
            <w:r>
              <w:rPr>
                <w:i/>
              </w:rPr>
              <w:t>Učitelství informatiky pro základní a střední školy</w:t>
            </w:r>
            <w:r>
              <w:t xml:space="preserve"> jsou vychováváni především pro výkon učitelského povolání, ale mají možnost také pokračovat v doktorském stupni studia, které FAI také nabízí.  Na obsahově danou koncepci mohou navázat v případě úspěšného splnění přísných požadavků doktorským studijním programem Informační technologie.</w:t>
            </w:r>
          </w:p>
        </w:tc>
      </w:tr>
    </w:tbl>
    <w:p w14:paraId="03AECA18" w14:textId="77777777" w:rsidR="00397CED" w:rsidRDefault="007C733A">
      <w:r>
        <w:br w:type="page"/>
      </w:r>
    </w:p>
    <w:tbl>
      <w:tblPr>
        <w:tblW w:w="9287" w:type="dxa"/>
        <w:tblInd w:w="-113" w:type="dxa"/>
        <w:tblLayout w:type="fixed"/>
        <w:tblCellMar>
          <w:left w:w="70" w:type="dxa"/>
          <w:right w:w="70" w:type="dxa"/>
        </w:tblCellMar>
        <w:tblLook w:val="0000" w:firstRow="0" w:lastRow="0" w:firstColumn="0" w:lastColumn="0" w:noHBand="0" w:noVBand="0"/>
      </w:tblPr>
      <w:tblGrid>
        <w:gridCol w:w="2374"/>
        <w:gridCol w:w="283"/>
        <w:gridCol w:w="638"/>
        <w:gridCol w:w="847"/>
        <w:gridCol w:w="713"/>
        <w:gridCol w:w="2973"/>
        <w:gridCol w:w="850"/>
        <w:gridCol w:w="609"/>
      </w:tblGrid>
      <w:tr w:rsidR="00397CED" w14:paraId="7EFFF8D8" w14:textId="77777777">
        <w:tc>
          <w:tcPr>
            <w:tcW w:w="9287" w:type="dxa"/>
            <w:gridSpan w:val="8"/>
            <w:tcBorders>
              <w:top w:val="single" w:sz="4" w:space="0" w:color="000000"/>
              <w:left w:val="single" w:sz="4" w:space="0" w:color="000000"/>
              <w:bottom w:val="double" w:sz="4" w:space="0" w:color="000000"/>
              <w:right w:val="single" w:sz="4" w:space="0" w:color="000000"/>
            </w:tcBorders>
            <w:shd w:val="clear" w:color="auto" w:fill="BDD6EE"/>
          </w:tcPr>
          <w:p w14:paraId="638BA32E" w14:textId="60D23A70" w:rsidR="00397CED" w:rsidRDefault="007C733A">
            <w:pPr>
              <w:pageBreakBefore/>
              <w:widowControl w:val="0"/>
              <w:tabs>
                <w:tab w:val="right" w:pos="9035"/>
              </w:tabs>
            </w:pPr>
            <w:bookmarkStart w:id="74" w:name="BIIa"/>
            <w:r>
              <w:rPr>
                <w:b/>
                <w:sz w:val="28"/>
              </w:rPr>
              <w:lastRenderedPageBreak/>
              <w:t xml:space="preserve">B-IIa – Studijní plány a návrh témat prací </w:t>
            </w:r>
            <w:bookmarkEnd w:id="74"/>
            <w:r>
              <w:rPr>
                <w:b/>
                <w:sz w:val="28"/>
              </w:rPr>
              <w:t>(bakalářské a magisterské studijní programy)</w:t>
            </w:r>
            <w:r>
              <w:rPr>
                <w:b/>
                <w:sz w:val="26"/>
                <w:szCs w:val="26"/>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75" w:author="Jiří Vojtěšek" w:date="2023-01-24T20:39:00Z">
              <w:r w:rsidR="008A5423">
                <w:rPr>
                  <w:b/>
                  <w:sz w:val="28"/>
                </w:rPr>
                <w:t>OBSAH ŽÁDOSTI</w:t>
              </w:r>
            </w:ins>
            <w:del w:id="76" w:author="Jiří Vojtěšek" w:date="2023-01-24T20:39:00Z">
              <w:r w:rsidDel="008A5423">
                <w:rPr>
                  <w:rStyle w:val="Odkazintenzivn"/>
                </w:rPr>
                <w:delText>OBSAH ŽÁDOSTI</w:delText>
              </w:r>
            </w:del>
            <w:r>
              <w:rPr>
                <w:rStyle w:val="Odkazintenzivn"/>
              </w:rPr>
              <w:fldChar w:fldCharType="end"/>
            </w:r>
          </w:p>
        </w:tc>
      </w:tr>
      <w:tr w:rsidR="00397CED" w14:paraId="595DB804" w14:textId="77777777">
        <w:tc>
          <w:tcPr>
            <w:tcW w:w="2657"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FA6E34" w14:textId="77777777" w:rsidR="00397CED" w:rsidRDefault="007C733A">
            <w:pPr>
              <w:widowControl w:val="0"/>
              <w:rPr>
                <w:b/>
                <w:sz w:val="22"/>
              </w:rPr>
            </w:pPr>
            <w:r>
              <w:rPr>
                <w:b/>
                <w:sz w:val="22"/>
              </w:rPr>
              <w:t>Označení studijního plánu</w:t>
            </w:r>
          </w:p>
        </w:tc>
        <w:tc>
          <w:tcPr>
            <w:tcW w:w="6630" w:type="dxa"/>
            <w:gridSpan w:val="6"/>
            <w:tcBorders>
              <w:top w:val="single" w:sz="4" w:space="0" w:color="000000"/>
              <w:left w:val="single" w:sz="4" w:space="0" w:color="000000"/>
              <w:bottom w:val="single" w:sz="4" w:space="0" w:color="000000"/>
              <w:right w:val="single" w:sz="4" w:space="0" w:color="000000"/>
            </w:tcBorders>
          </w:tcPr>
          <w:p w14:paraId="6E62A4EB" w14:textId="77777777" w:rsidR="00397CED" w:rsidRDefault="007C733A">
            <w:pPr>
              <w:widowControl w:val="0"/>
              <w:jc w:val="center"/>
              <w:rPr>
                <w:b/>
                <w:sz w:val="22"/>
              </w:rPr>
            </w:pPr>
            <w:r>
              <w:rPr>
                <w:b/>
                <w:sz w:val="22"/>
              </w:rPr>
              <w:t>Učitelství informatiky pro základní a střední školy</w:t>
            </w:r>
          </w:p>
        </w:tc>
      </w:tr>
      <w:tr w:rsidR="00397CED" w14:paraId="13ADB493" w14:textId="77777777">
        <w:tc>
          <w:tcPr>
            <w:tcW w:w="9287"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6959FA" w14:textId="77777777" w:rsidR="00397CED" w:rsidRDefault="007C733A">
            <w:pPr>
              <w:widowControl w:val="0"/>
              <w:jc w:val="center"/>
              <w:rPr>
                <w:b/>
                <w:sz w:val="22"/>
              </w:rPr>
            </w:pPr>
            <w:r>
              <w:rPr>
                <w:b/>
                <w:sz w:val="22"/>
              </w:rPr>
              <w:t>Povinné předměty</w:t>
            </w:r>
          </w:p>
        </w:tc>
      </w:tr>
      <w:tr w:rsidR="00397CED" w14:paraId="67234710" w14:textId="77777777">
        <w:tc>
          <w:tcPr>
            <w:tcW w:w="2374" w:type="dxa"/>
            <w:tcBorders>
              <w:top w:val="single" w:sz="4" w:space="0" w:color="000000"/>
              <w:left w:val="single" w:sz="4" w:space="0" w:color="000000"/>
              <w:bottom w:val="single" w:sz="4" w:space="0" w:color="000000"/>
              <w:right w:val="single" w:sz="4" w:space="0" w:color="000000"/>
            </w:tcBorders>
            <w:shd w:val="clear" w:color="auto" w:fill="F7CAAC"/>
          </w:tcPr>
          <w:p w14:paraId="09F51C7C" w14:textId="77777777" w:rsidR="00397CED" w:rsidRDefault="007C733A">
            <w:pPr>
              <w:widowControl w:val="0"/>
              <w:jc w:val="both"/>
              <w:rPr>
                <w:b/>
              </w:rPr>
            </w:pPr>
            <w:r>
              <w:rPr>
                <w:b/>
              </w:rPr>
              <w:t>Název předmětu</w:t>
            </w:r>
          </w:p>
        </w:tc>
        <w:tc>
          <w:tcPr>
            <w:tcW w:w="9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1B52738D" w14:textId="77777777" w:rsidR="00397CED" w:rsidRDefault="007C733A">
            <w:pPr>
              <w:widowControl w:val="0"/>
              <w:jc w:val="both"/>
              <w:rPr>
                <w:b/>
              </w:rPr>
            </w:pPr>
            <w:r>
              <w:rPr>
                <w:b/>
              </w:rPr>
              <w:t>rozsah</w:t>
            </w:r>
          </w:p>
        </w:tc>
        <w:tc>
          <w:tcPr>
            <w:tcW w:w="847" w:type="dxa"/>
            <w:tcBorders>
              <w:top w:val="single" w:sz="4" w:space="0" w:color="000000"/>
              <w:left w:val="single" w:sz="4" w:space="0" w:color="000000"/>
              <w:bottom w:val="single" w:sz="4" w:space="0" w:color="000000"/>
              <w:right w:val="single" w:sz="4" w:space="0" w:color="000000"/>
            </w:tcBorders>
            <w:shd w:val="clear" w:color="auto" w:fill="F7CAAC"/>
          </w:tcPr>
          <w:p w14:paraId="4527AC08" w14:textId="77777777" w:rsidR="00397CED" w:rsidRDefault="007C733A">
            <w:pPr>
              <w:widowControl w:val="0"/>
              <w:jc w:val="both"/>
              <w:rPr>
                <w:b/>
              </w:rPr>
            </w:pPr>
            <w:r>
              <w:rPr>
                <w:b/>
              </w:rPr>
              <w:t>způsob  ověř.</w:t>
            </w:r>
          </w:p>
        </w:tc>
        <w:tc>
          <w:tcPr>
            <w:tcW w:w="713" w:type="dxa"/>
            <w:tcBorders>
              <w:top w:val="single" w:sz="4" w:space="0" w:color="000000"/>
              <w:left w:val="single" w:sz="4" w:space="0" w:color="000000"/>
              <w:bottom w:val="single" w:sz="4" w:space="0" w:color="000000"/>
              <w:right w:val="single" w:sz="4" w:space="0" w:color="000000"/>
            </w:tcBorders>
            <w:shd w:val="clear" w:color="auto" w:fill="F7CAAC"/>
          </w:tcPr>
          <w:p w14:paraId="1DFF9782" w14:textId="77777777" w:rsidR="00397CED" w:rsidRDefault="007C733A">
            <w:pPr>
              <w:widowControl w:val="0"/>
              <w:jc w:val="both"/>
              <w:rPr>
                <w:b/>
              </w:rPr>
            </w:pPr>
            <w:r>
              <w:rPr>
                <w:b/>
              </w:rPr>
              <w:t>počet kred.</w:t>
            </w:r>
          </w:p>
        </w:tc>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71641F94" w14:textId="77777777" w:rsidR="00397CED" w:rsidRDefault="007C733A">
            <w:pPr>
              <w:widowControl w:val="0"/>
              <w:jc w:val="both"/>
              <w:rPr>
                <w:b/>
              </w:rPr>
            </w:pPr>
            <w:r>
              <w:rPr>
                <w:b/>
              </w:rPr>
              <w:t>vyučující</w:t>
            </w:r>
          </w:p>
        </w:tc>
        <w:tc>
          <w:tcPr>
            <w:tcW w:w="850" w:type="dxa"/>
            <w:tcBorders>
              <w:top w:val="single" w:sz="4" w:space="0" w:color="000000"/>
              <w:left w:val="single" w:sz="4" w:space="0" w:color="000000"/>
              <w:bottom w:val="single" w:sz="4" w:space="0" w:color="000000"/>
              <w:right w:val="single" w:sz="4" w:space="0" w:color="000000"/>
            </w:tcBorders>
            <w:shd w:val="clear" w:color="auto" w:fill="F7CAAC"/>
          </w:tcPr>
          <w:p w14:paraId="291C6A4D" w14:textId="77777777" w:rsidR="00397CED" w:rsidRDefault="007C733A">
            <w:pPr>
              <w:widowControl w:val="0"/>
              <w:jc w:val="both"/>
              <w:rPr>
                <w:b/>
              </w:rPr>
            </w:pPr>
            <w:r>
              <w:rPr>
                <w:b/>
              </w:rPr>
              <w:t>dop.roč./ sem.</w:t>
            </w:r>
          </w:p>
        </w:tc>
        <w:tc>
          <w:tcPr>
            <w:tcW w:w="609" w:type="dxa"/>
            <w:tcBorders>
              <w:top w:val="single" w:sz="4" w:space="0" w:color="000000"/>
              <w:left w:val="single" w:sz="4" w:space="0" w:color="000000"/>
              <w:bottom w:val="single" w:sz="4" w:space="0" w:color="000000"/>
              <w:right w:val="single" w:sz="4" w:space="0" w:color="000000"/>
            </w:tcBorders>
            <w:shd w:val="clear" w:color="auto" w:fill="F7CAAC"/>
          </w:tcPr>
          <w:p w14:paraId="4226D76D" w14:textId="77777777" w:rsidR="00397CED" w:rsidRDefault="007C733A">
            <w:pPr>
              <w:widowControl w:val="0"/>
              <w:jc w:val="both"/>
              <w:rPr>
                <w:b/>
              </w:rPr>
            </w:pPr>
            <w:r>
              <w:rPr>
                <w:b/>
              </w:rPr>
              <w:t xml:space="preserve">profil. </w:t>
            </w:r>
            <w:proofErr w:type="gramStart"/>
            <w:r>
              <w:rPr>
                <w:b/>
              </w:rPr>
              <w:t>zákl</w:t>
            </w:r>
            <w:proofErr w:type="gramEnd"/>
            <w:r>
              <w:rPr>
                <w:b/>
              </w:rPr>
              <w:t>.</w:t>
            </w:r>
          </w:p>
        </w:tc>
      </w:tr>
      <w:tr w:rsidR="00397CED" w14:paraId="413F505E" w14:textId="77777777">
        <w:tc>
          <w:tcPr>
            <w:tcW w:w="2374" w:type="dxa"/>
            <w:tcBorders>
              <w:top w:val="single" w:sz="4" w:space="0" w:color="000000"/>
              <w:left w:val="single" w:sz="4" w:space="0" w:color="000000"/>
              <w:bottom w:val="single" w:sz="4" w:space="0" w:color="000000"/>
              <w:right w:val="single" w:sz="4" w:space="0" w:color="000000"/>
            </w:tcBorders>
          </w:tcPr>
          <w:p w14:paraId="4F6A222E" w14:textId="77777777" w:rsidR="00397CED" w:rsidRDefault="007C733A">
            <w:pPr>
              <w:widowControl w:val="0"/>
            </w:pPr>
            <w:r>
              <w:t>Filozofie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35AE11BC" w14:textId="77777777" w:rsidR="00397CED" w:rsidRDefault="007C733A">
            <w:pPr>
              <w:widowControl w:val="0"/>
              <w:jc w:val="both"/>
            </w:pPr>
            <w:r>
              <w:t>14p + 28s</w:t>
            </w:r>
          </w:p>
        </w:tc>
        <w:tc>
          <w:tcPr>
            <w:tcW w:w="847" w:type="dxa"/>
            <w:tcBorders>
              <w:top w:val="single" w:sz="4" w:space="0" w:color="000000"/>
              <w:left w:val="single" w:sz="4" w:space="0" w:color="000000"/>
              <w:bottom w:val="single" w:sz="4" w:space="0" w:color="000000"/>
              <w:right w:val="single" w:sz="4" w:space="0" w:color="000000"/>
            </w:tcBorders>
          </w:tcPr>
          <w:p w14:paraId="71EB16A9"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62D14887"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11D85C0E" w14:textId="77777777" w:rsidR="00397CED" w:rsidRDefault="007C733A">
            <w:pPr>
              <w:widowControl w:val="0"/>
              <w:jc w:val="both"/>
            </w:pPr>
            <w:r>
              <w:rPr>
                <w:b/>
                <w:bCs/>
              </w:rPr>
              <w:t xml:space="preserve">doc. Mgr. Radim Šíp, Ph.D. </w:t>
            </w:r>
            <w:r>
              <w:t>(100 % p)</w:t>
            </w:r>
          </w:p>
        </w:tc>
        <w:tc>
          <w:tcPr>
            <w:tcW w:w="850" w:type="dxa"/>
            <w:tcBorders>
              <w:top w:val="single" w:sz="4" w:space="0" w:color="000000"/>
              <w:left w:val="single" w:sz="4" w:space="0" w:color="000000"/>
              <w:bottom w:val="single" w:sz="4" w:space="0" w:color="000000"/>
              <w:right w:val="single" w:sz="4" w:space="0" w:color="000000"/>
            </w:tcBorders>
          </w:tcPr>
          <w:p w14:paraId="345045FA"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069946D7" w14:textId="77777777" w:rsidR="00397CED" w:rsidRDefault="007C733A">
            <w:pPr>
              <w:widowControl w:val="0"/>
              <w:jc w:val="center"/>
            </w:pPr>
            <w:r>
              <w:t>ZT</w:t>
            </w:r>
          </w:p>
        </w:tc>
      </w:tr>
      <w:tr w:rsidR="00397CED" w14:paraId="65A269FF" w14:textId="77777777">
        <w:tc>
          <w:tcPr>
            <w:tcW w:w="2374" w:type="dxa"/>
            <w:tcBorders>
              <w:top w:val="single" w:sz="4" w:space="0" w:color="000000"/>
              <w:left w:val="single" w:sz="4" w:space="0" w:color="000000"/>
              <w:bottom w:val="single" w:sz="4" w:space="0" w:color="000000"/>
              <w:right w:val="single" w:sz="4" w:space="0" w:color="000000"/>
            </w:tcBorders>
          </w:tcPr>
          <w:p w14:paraId="34FAEAB5" w14:textId="77777777" w:rsidR="00397CED" w:rsidRDefault="007C733A">
            <w:pPr>
              <w:widowControl w:val="0"/>
            </w:pPr>
            <w:r>
              <w:t>Úvod do učitelské profese</w:t>
            </w:r>
          </w:p>
        </w:tc>
        <w:tc>
          <w:tcPr>
            <w:tcW w:w="921" w:type="dxa"/>
            <w:gridSpan w:val="2"/>
            <w:tcBorders>
              <w:top w:val="single" w:sz="4" w:space="0" w:color="000000"/>
              <w:left w:val="single" w:sz="4" w:space="0" w:color="000000"/>
              <w:bottom w:val="single" w:sz="4" w:space="0" w:color="000000"/>
              <w:right w:val="single" w:sz="4" w:space="0" w:color="000000"/>
            </w:tcBorders>
          </w:tcPr>
          <w:p w14:paraId="190B0350"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568ADA92"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27EFE9F5"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39EF2A74" w14:textId="77777777" w:rsidR="00397CED" w:rsidRDefault="007C733A">
            <w:pPr>
              <w:widowControl w:val="0"/>
              <w:jc w:val="both"/>
            </w:pPr>
            <w:r>
              <w:t xml:space="preserve">Ing. Mgr. Michal </w:t>
            </w:r>
            <w:r>
              <w:rPr>
                <w:color w:val="000000"/>
              </w:rPr>
              <w:t>Sedláček</w:t>
            </w:r>
            <w:r>
              <w:t>, Ph.D. (100 % c)</w:t>
            </w:r>
          </w:p>
        </w:tc>
        <w:tc>
          <w:tcPr>
            <w:tcW w:w="850" w:type="dxa"/>
            <w:tcBorders>
              <w:top w:val="single" w:sz="4" w:space="0" w:color="000000"/>
              <w:left w:val="single" w:sz="4" w:space="0" w:color="000000"/>
              <w:bottom w:val="single" w:sz="4" w:space="0" w:color="000000"/>
              <w:right w:val="single" w:sz="4" w:space="0" w:color="000000"/>
            </w:tcBorders>
          </w:tcPr>
          <w:p w14:paraId="273C84CD"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57BF6C16" w14:textId="77777777" w:rsidR="00397CED" w:rsidRDefault="00397CED">
            <w:pPr>
              <w:widowControl w:val="0"/>
              <w:jc w:val="center"/>
            </w:pPr>
          </w:p>
        </w:tc>
      </w:tr>
      <w:tr w:rsidR="00397CED" w14:paraId="0950DB6C" w14:textId="77777777">
        <w:tc>
          <w:tcPr>
            <w:tcW w:w="2374" w:type="dxa"/>
            <w:tcBorders>
              <w:top w:val="single" w:sz="4" w:space="0" w:color="000000"/>
              <w:left w:val="single" w:sz="4" w:space="0" w:color="000000"/>
              <w:bottom w:val="single" w:sz="4" w:space="0" w:color="000000"/>
              <w:right w:val="single" w:sz="4" w:space="0" w:color="000000"/>
            </w:tcBorders>
          </w:tcPr>
          <w:p w14:paraId="22C94BF5" w14:textId="77777777" w:rsidR="00397CED" w:rsidRDefault="007C733A">
            <w:pPr>
              <w:widowControl w:val="0"/>
            </w:pPr>
            <w:r>
              <w:t>Psychologie pro učitele</w:t>
            </w:r>
          </w:p>
        </w:tc>
        <w:tc>
          <w:tcPr>
            <w:tcW w:w="921" w:type="dxa"/>
            <w:gridSpan w:val="2"/>
            <w:tcBorders>
              <w:top w:val="single" w:sz="4" w:space="0" w:color="000000"/>
              <w:left w:val="single" w:sz="4" w:space="0" w:color="000000"/>
              <w:bottom w:val="single" w:sz="4" w:space="0" w:color="000000"/>
              <w:right w:val="single" w:sz="4" w:space="0" w:color="000000"/>
            </w:tcBorders>
          </w:tcPr>
          <w:p w14:paraId="1F73B432"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34D4B2DD"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5EDE93D0"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1BD97000" w14:textId="77777777" w:rsidR="00397CED" w:rsidRDefault="007C733A">
            <w:pPr>
              <w:widowControl w:val="0"/>
              <w:jc w:val="both"/>
            </w:pPr>
            <w:r>
              <w:rPr>
                <w:b/>
                <w:bCs/>
              </w:rPr>
              <w:t>PhDr. Hana Včelařová,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FAA76E1"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499F8F7F" w14:textId="77777777" w:rsidR="00397CED" w:rsidRDefault="007C733A">
            <w:pPr>
              <w:widowControl w:val="0"/>
              <w:jc w:val="center"/>
            </w:pPr>
            <w:r>
              <w:t>PZ</w:t>
            </w:r>
          </w:p>
        </w:tc>
      </w:tr>
      <w:tr w:rsidR="00397CED" w14:paraId="46191B3F" w14:textId="77777777">
        <w:tc>
          <w:tcPr>
            <w:tcW w:w="2374" w:type="dxa"/>
            <w:tcBorders>
              <w:top w:val="single" w:sz="4" w:space="0" w:color="000000"/>
              <w:left w:val="single" w:sz="4" w:space="0" w:color="000000"/>
              <w:bottom w:val="single" w:sz="4" w:space="0" w:color="000000"/>
              <w:right w:val="single" w:sz="4" w:space="0" w:color="000000"/>
            </w:tcBorders>
          </w:tcPr>
          <w:p w14:paraId="7DFE815E" w14:textId="77777777" w:rsidR="00397CED" w:rsidRDefault="007C733A">
            <w:pPr>
              <w:widowControl w:val="0"/>
            </w:pPr>
            <w:r>
              <w:t>Školní pedagogika</w:t>
            </w:r>
          </w:p>
        </w:tc>
        <w:tc>
          <w:tcPr>
            <w:tcW w:w="921" w:type="dxa"/>
            <w:gridSpan w:val="2"/>
            <w:tcBorders>
              <w:top w:val="single" w:sz="4" w:space="0" w:color="000000"/>
              <w:left w:val="single" w:sz="4" w:space="0" w:color="000000"/>
              <w:bottom w:val="single" w:sz="4" w:space="0" w:color="000000"/>
              <w:right w:val="single" w:sz="4" w:space="0" w:color="000000"/>
            </w:tcBorders>
          </w:tcPr>
          <w:p w14:paraId="27B5E9C3" w14:textId="77777777" w:rsidR="00397CED" w:rsidRDefault="007C733A">
            <w:pPr>
              <w:widowControl w:val="0"/>
              <w:jc w:val="both"/>
            </w:pPr>
            <w:r>
              <w:t>14p + 28s</w:t>
            </w:r>
          </w:p>
        </w:tc>
        <w:tc>
          <w:tcPr>
            <w:tcW w:w="847" w:type="dxa"/>
            <w:tcBorders>
              <w:top w:val="single" w:sz="4" w:space="0" w:color="000000"/>
              <w:left w:val="single" w:sz="4" w:space="0" w:color="000000"/>
              <w:bottom w:val="single" w:sz="4" w:space="0" w:color="000000"/>
              <w:right w:val="single" w:sz="4" w:space="0" w:color="000000"/>
            </w:tcBorders>
          </w:tcPr>
          <w:p w14:paraId="08D5A600"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074DFE68"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6259C4B" w14:textId="77777777" w:rsidR="00397CED" w:rsidRDefault="007C733A">
            <w:pPr>
              <w:widowControl w:val="0"/>
              <w:jc w:val="both"/>
            </w:pPr>
            <w:r>
              <w:rPr>
                <w:b/>
              </w:rPr>
              <w:t>doc. PhDr. Marcela Janíková,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BE9D224"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542FBAAB" w14:textId="77777777" w:rsidR="00397CED" w:rsidRDefault="007C733A">
            <w:pPr>
              <w:widowControl w:val="0"/>
              <w:jc w:val="center"/>
            </w:pPr>
            <w:r>
              <w:t>ZT</w:t>
            </w:r>
          </w:p>
        </w:tc>
      </w:tr>
      <w:tr w:rsidR="00397CED" w14:paraId="0272D8C4" w14:textId="77777777">
        <w:tc>
          <w:tcPr>
            <w:tcW w:w="2374" w:type="dxa"/>
            <w:tcBorders>
              <w:top w:val="single" w:sz="4" w:space="0" w:color="000000"/>
              <w:left w:val="single" w:sz="4" w:space="0" w:color="000000"/>
              <w:bottom w:val="single" w:sz="4" w:space="0" w:color="000000"/>
              <w:right w:val="single" w:sz="4" w:space="0" w:color="000000"/>
            </w:tcBorders>
          </w:tcPr>
          <w:p w14:paraId="4C3713A8" w14:textId="77777777" w:rsidR="00397CED" w:rsidRDefault="007C733A">
            <w:pPr>
              <w:widowControl w:val="0"/>
            </w:pPr>
            <w:r>
              <w:t>Sociální a pedagogická komunikace</w:t>
            </w:r>
          </w:p>
        </w:tc>
        <w:tc>
          <w:tcPr>
            <w:tcW w:w="921" w:type="dxa"/>
            <w:gridSpan w:val="2"/>
            <w:tcBorders>
              <w:top w:val="single" w:sz="4" w:space="0" w:color="000000"/>
              <w:left w:val="single" w:sz="4" w:space="0" w:color="000000"/>
              <w:bottom w:val="single" w:sz="4" w:space="0" w:color="000000"/>
              <w:right w:val="single" w:sz="4" w:space="0" w:color="000000"/>
            </w:tcBorders>
          </w:tcPr>
          <w:p w14:paraId="77F9F0B7"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4A9490C5"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4082ABCF"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700600A8" w14:textId="7EB91A4D" w:rsidR="00397CED" w:rsidRDefault="007C733A">
            <w:pPr>
              <w:widowControl w:val="0"/>
              <w:jc w:val="both"/>
            </w:pPr>
            <w:del w:id="77" w:author="Jiří Vojtěšek" w:date="2023-01-23T22:11:00Z">
              <w:r w:rsidDel="001F102E">
                <w:rPr>
                  <w:b/>
                </w:rPr>
                <w:delText>PhDr. Iva Staňková</w:delText>
              </w:r>
            </w:del>
            <w:ins w:id="78" w:author="Jiří Vojtěšek" w:date="2023-01-23T22:11:00Z">
              <w:r w:rsidR="001F102E">
                <w:rPr>
                  <w:b/>
                </w:rPr>
                <w:t>Mgr. Anna Petr Šafránková</w:t>
              </w:r>
            </w:ins>
            <w:r>
              <w:rPr>
                <w:b/>
              </w:rPr>
              <w:t>,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315432C8"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062CDEFA" w14:textId="77777777" w:rsidR="00397CED" w:rsidRDefault="007C733A">
            <w:pPr>
              <w:widowControl w:val="0"/>
              <w:jc w:val="center"/>
            </w:pPr>
            <w:r>
              <w:t>PZ</w:t>
            </w:r>
          </w:p>
        </w:tc>
      </w:tr>
      <w:tr w:rsidR="00397CED" w14:paraId="00339A0F" w14:textId="77777777">
        <w:tc>
          <w:tcPr>
            <w:tcW w:w="2374" w:type="dxa"/>
            <w:tcBorders>
              <w:top w:val="single" w:sz="4" w:space="0" w:color="000000"/>
              <w:left w:val="single" w:sz="4" w:space="0" w:color="000000"/>
              <w:bottom w:val="single" w:sz="4" w:space="0" w:color="000000"/>
              <w:right w:val="single" w:sz="4" w:space="0" w:color="000000"/>
            </w:tcBorders>
          </w:tcPr>
          <w:p w14:paraId="0AF296AC" w14:textId="77777777" w:rsidR="00397CED" w:rsidRDefault="007C733A">
            <w:pPr>
              <w:widowControl w:val="0"/>
            </w:pPr>
            <w:r>
              <w:t>Provoz počítačových sítí</w:t>
            </w:r>
          </w:p>
        </w:tc>
        <w:tc>
          <w:tcPr>
            <w:tcW w:w="921" w:type="dxa"/>
            <w:gridSpan w:val="2"/>
            <w:tcBorders>
              <w:top w:val="single" w:sz="4" w:space="0" w:color="000000"/>
              <w:left w:val="single" w:sz="4" w:space="0" w:color="000000"/>
              <w:bottom w:val="single" w:sz="4" w:space="0" w:color="000000"/>
              <w:right w:val="single" w:sz="4" w:space="0" w:color="000000"/>
            </w:tcBorders>
          </w:tcPr>
          <w:p w14:paraId="178AF232"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487A2AFE"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11D01DC4"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7812AEEF" w14:textId="77777777" w:rsidR="00397CED" w:rsidRDefault="007C733A">
            <w:pPr>
              <w:widowControl w:val="0"/>
              <w:jc w:val="both"/>
            </w:pPr>
            <w:r>
              <w:rPr>
                <w:b/>
                <w:bCs/>
              </w:rPr>
              <w:t xml:space="preserve">doc. Ing. Jiří Vojtěšek, Ph.D. </w:t>
            </w:r>
            <w:r>
              <w:t>(100 % p)</w:t>
            </w:r>
          </w:p>
        </w:tc>
        <w:tc>
          <w:tcPr>
            <w:tcW w:w="850" w:type="dxa"/>
            <w:tcBorders>
              <w:top w:val="single" w:sz="4" w:space="0" w:color="000000"/>
              <w:left w:val="single" w:sz="4" w:space="0" w:color="000000"/>
              <w:bottom w:val="single" w:sz="4" w:space="0" w:color="000000"/>
              <w:right w:val="single" w:sz="4" w:space="0" w:color="000000"/>
            </w:tcBorders>
          </w:tcPr>
          <w:p w14:paraId="7FCDF2A4"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1AE28C78" w14:textId="77777777" w:rsidR="00397CED" w:rsidRDefault="007C733A">
            <w:pPr>
              <w:widowControl w:val="0"/>
              <w:jc w:val="center"/>
            </w:pPr>
            <w:r>
              <w:t>ZT</w:t>
            </w:r>
          </w:p>
        </w:tc>
      </w:tr>
      <w:tr w:rsidR="00397CED" w14:paraId="68542058" w14:textId="77777777">
        <w:tc>
          <w:tcPr>
            <w:tcW w:w="2374" w:type="dxa"/>
            <w:tcBorders>
              <w:top w:val="single" w:sz="4" w:space="0" w:color="000000"/>
              <w:left w:val="single" w:sz="4" w:space="0" w:color="000000"/>
              <w:bottom w:val="single" w:sz="4" w:space="0" w:color="000000"/>
              <w:right w:val="single" w:sz="4" w:space="0" w:color="000000"/>
            </w:tcBorders>
          </w:tcPr>
          <w:p w14:paraId="56A9E958" w14:textId="77777777" w:rsidR="00397CED" w:rsidRDefault="007C733A">
            <w:pPr>
              <w:widowControl w:val="0"/>
            </w:pPr>
            <w:r>
              <w:t>Pedagogická praxe s reflexí 1 – náslechová</w:t>
            </w:r>
          </w:p>
        </w:tc>
        <w:tc>
          <w:tcPr>
            <w:tcW w:w="921" w:type="dxa"/>
            <w:gridSpan w:val="2"/>
            <w:tcBorders>
              <w:top w:val="single" w:sz="4" w:space="0" w:color="000000"/>
              <w:left w:val="single" w:sz="4" w:space="0" w:color="000000"/>
              <w:bottom w:val="single" w:sz="4" w:space="0" w:color="000000"/>
              <w:right w:val="single" w:sz="4" w:space="0" w:color="000000"/>
            </w:tcBorders>
          </w:tcPr>
          <w:p w14:paraId="4F69C224" w14:textId="77777777" w:rsidR="00397CED" w:rsidRDefault="007C733A">
            <w:pPr>
              <w:widowControl w:val="0"/>
              <w:jc w:val="both"/>
            </w:pPr>
            <w:r>
              <w:t>42c</w:t>
            </w:r>
          </w:p>
        </w:tc>
        <w:tc>
          <w:tcPr>
            <w:tcW w:w="847" w:type="dxa"/>
            <w:tcBorders>
              <w:top w:val="single" w:sz="4" w:space="0" w:color="000000"/>
              <w:left w:val="single" w:sz="4" w:space="0" w:color="000000"/>
              <w:bottom w:val="single" w:sz="4" w:space="0" w:color="000000"/>
              <w:right w:val="single" w:sz="4" w:space="0" w:color="000000"/>
            </w:tcBorders>
          </w:tcPr>
          <w:p w14:paraId="2749B9E5" w14:textId="77777777" w:rsidR="00397CED" w:rsidRDefault="007C733A">
            <w:pPr>
              <w:widowControl w:val="0"/>
              <w:jc w:val="center"/>
            </w:pPr>
            <w:r>
              <w:t>z</w:t>
            </w:r>
          </w:p>
        </w:tc>
        <w:tc>
          <w:tcPr>
            <w:tcW w:w="713" w:type="dxa"/>
            <w:tcBorders>
              <w:top w:val="single" w:sz="4" w:space="0" w:color="000000"/>
              <w:left w:val="single" w:sz="4" w:space="0" w:color="000000"/>
              <w:bottom w:val="single" w:sz="4" w:space="0" w:color="000000"/>
              <w:right w:val="single" w:sz="4" w:space="0" w:color="000000"/>
            </w:tcBorders>
          </w:tcPr>
          <w:p w14:paraId="526D3F5C"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44249CF7"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4BA682D3"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4DF5C35A" w14:textId="77777777" w:rsidR="00397CED" w:rsidRDefault="00397CED">
            <w:pPr>
              <w:widowControl w:val="0"/>
              <w:jc w:val="center"/>
            </w:pPr>
          </w:p>
        </w:tc>
      </w:tr>
      <w:tr w:rsidR="00397CED" w14:paraId="05904627" w14:textId="77777777">
        <w:tc>
          <w:tcPr>
            <w:tcW w:w="2374" w:type="dxa"/>
            <w:tcBorders>
              <w:top w:val="single" w:sz="4" w:space="0" w:color="000000"/>
              <w:left w:val="single" w:sz="4" w:space="0" w:color="000000"/>
              <w:bottom w:val="single" w:sz="4" w:space="0" w:color="000000"/>
              <w:right w:val="single" w:sz="4" w:space="0" w:color="000000"/>
            </w:tcBorders>
          </w:tcPr>
          <w:p w14:paraId="7E69C933" w14:textId="77777777" w:rsidR="00397CED" w:rsidRDefault="007C733A">
            <w:pPr>
              <w:widowControl w:val="0"/>
            </w:pPr>
            <w:r>
              <w:t>Odborná angličtina I</w:t>
            </w:r>
          </w:p>
        </w:tc>
        <w:tc>
          <w:tcPr>
            <w:tcW w:w="921" w:type="dxa"/>
            <w:gridSpan w:val="2"/>
            <w:tcBorders>
              <w:top w:val="single" w:sz="4" w:space="0" w:color="000000"/>
              <w:left w:val="single" w:sz="4" w:space="0" w:color="000000"/>
              <w:bottom w:val="single" w:sz="4" w:space="0" w:color="000000"/>
              <w:right w:val="single" w:sz="4" w:space="0" w:color="000000"/>
            </w:tcBorders>
          </w:tcPr>
          <w:p w14:paraId="3B58A5AF"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52D903AA"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6A6E6978"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28D12332" w14:textId="77777777" w:rsidR="00397CED" w:rsidRDefault="007C733A">
            <w:pPr>
              <w:widowControl w:val="0"/>
              <w:jc w:val="both"/>
              <w:rPr>
                <w:i/>
              </w:rPr>
            </w:pPr>
            <w:r>
              <w:rPr>
                <w:i/>
              </w:rPr>
              <w:t>Předmět má pro zaměření SP doplňující charakter</w:t>
            </w:r>
          </w:p>
        </w:tc>
        <w:tc>
          <w:tcPr>
            <w:tcW w:w="850" w:type="dxa"/>
            <w:tcBorders>
              <w:top w:val="single" w:sz="4" w:space="0" w:color="000000"/>
              <w:left w:val="single" w:sz="4" w:space="0" w:color="000000"/>
              <w:bottom w:val="single" w:sz="4" w:space="0" w:color="000000"/>
              <w:right w:val="single" w:sz="4" w:space="0" w:color="000000"/>
            </w:tcBorders>
          </w:tcPr>
          <w:p w14:paraId="7A3FFFA4" w14:textId="77777777" w:rsidR="00397CED" w:rsidRDefault="007C733A">
            <w:pPr>
              <w:widowControl w:val="0"/>
              <w:jc w:val="center"/>
            </w:pPr>
            <w:r>
              <w:t>1/ZS</w:t>
            </w:r>
          </w:p>
        </w:tc>
        <w:tc>
          <w:tcPr>
            <w:tcW w:w="609" w:type="dxa"/>
            <w:tcBorders>
              <w:top w:val="single" w:sz="4" w:space="0" w:color="000000"/>
              <w:left w:val="single" w:sz="4" w:space="0" w:color="000000"/>
              <w:bottom w:val="single" w:sz="4" w:space="0" w:color="000000"/>
              <w:right w:val="single" w:sz="4" w:space="0" w:color="000000"/>
            </w:tcBorders>
          </w:tcPr>
          <w:p w14:paraId="043F258D" w14:textId="77777777" w:rsidR="00397CED" w:rsidRDefault="00397CED">
            <w:pPr>
              <w:widowControl w:val="0"/>
              <w:jc w:val="center"/>
            </w:pPr>
          </w:p>
        </w:tc>
      </w:tr>
      <w:tr w:rsidR="00397CED" w14:paraId="2300E4A9" w14:textId="77777777">
        <w:tc>
          <w:tcPr>
            <w:tcW w:w="2374" w:type="dxa"/>
            <w:tcBorders>
              <w:top w:val="single" w:sz="4" w:space="0" w:color="000000"/>
              <w:left w:val="single" w:sz="4" w:space="0" w:color="000000"/>
              <w:bottom w:val="single" w:sz="4" w:space="0" w:color="000000"/>
              <w:right w:val="single" w:sz="4" w:space="0" w:color="000000"/>
            </w:tcBorders>
          </w:tcPr>
          <w:p w14:paraId="0ADFF4ED" w14:textId="77777777" w:rsidR="00397CED" w:rsidRDefault="007C733A">
            <w:pPr>
              <w:widowControl w:val="0"/>
            </w:pPr>
            <w:r>
              <w:t>Obecná didaktika</w:t>
            </w:r>
          </w:p>
        </w:tc>
        <w:tc>
          <w:tcPr>
            <w:tcW w:w="921" w:type="dxa"/>
            <w:gridSpan w:val="2"/>
            <w:tcBorders>
              <w:top w:val="single" w:sz="4" w:space="0" w:color="000000"/>
              <w:left w:val="single" w:sz="4" w:space="0" w:color="000000"/>
              <w:bottom w:val="single" w:sz="4" w:space="0" w:color="000000"/>
              <w:right w:val="single" w:sz="4" w:space="0" w:color="000000"/>
            </w:tcBorders>
          </w:tcPr>
          <w:p w14:paraId="4CC3E8C3"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12C55151"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36CD470D"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7C2B8128" w14:textId="77777777" w:rsidR="00397CED" w:rsidRDefault="007C733A">
            <w:pPr>
              <w:widowControl w:val="0"/>
              <w:jc w:val="both"/>
            </w:pPr>
            <w:r>
              <w:rPr>
                <w:b/>
              </w:rPr>
              <w:t>doc. PhDr. Marcela Janíková,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2C06C7A8"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1B262FB5" w14:textId="77777777" w:rsidR="00397CED" w:rsidRDefault="007C733A">
            <w:pPr>
              <w:widowControl w:val="0"/>
              <w:jc w:val="center"/>
            </w:pPr>
            <w:r>
              <w:t>ZT</w:t>
            </w:r>
          </w:p>
        </w:tc>
      </w:tr>
      <w:tr w:rsidR="00397CED" w14:paraId="58A367F1" w14:textId="77777777">
        <w:tc>
          <w:tcPr>
            <w:tcW w:w="2374" w:type="dxa"/>
            <w:tcBorders>
              <w:top w:val="single" w:sz="4" w:space="0" w:color="000000"/>
              <w:left w:val="single" w:sz="4" w:space="0" w:color="000000"/>
              <w:bottom w:val="single" w:sz="4" w:space="0" w:color="000000"/>
              <w:right w:val="single" w:sz="4" w:space="0" w:color="000000"/>
            </w:tcBorders>
          </w:tcPr>
          <w:p w14:paraId="7450D9D2" w14:textId="77777777" w:rsidR="00397CED" w:rsidRDefault="007C733A">
            <w:pPr>
              <w:widowControl w:val="0"/>
            </w:pPr>
            <w:r>
              <w:rPr>
                <w:rFonts w:ascii="Arial" w:hAnsi="Arial" w:cs="Arial"/>
              </w:rPr>
              <w:t>‍</w:t>
            </w:r>
            <w:r>
              <w:t>V</w:t>
            </w:r>
            <w:r>
              <w:rPr>
                <w:rFonts w:cs="Arial Narrow"/>
              </w:rPr>
              <w:t>ý</w:t>
            </w:r>
            <w:r>
              <w:t>zkumn</w:t>
            </w:r>
            <w:r>
              <w:rPr>
                <w:rFonts w:cs="Arial Narrow"/>
              </w:rPr>
              <w:t>é</w:t>
            </w:r>
            <w:r>
              <w:t xml:space="preserve"> a diagnostick</w:t>
            </w:r>
            <w:r>
              <w:rPr>
                <w:rFonts w:cs="Arial Narrow"/>
              </w:rPr>
              <w:t>é</w:t>
            </w:r>
            <w:r>
              <w:t xml:space="preserve"> metody ve </w:t>
            </w:r>
            <w:r>
              <w:rPr>
                <w:rFonts w:cs="Arial Narrow"/>
              </w:rPr>
              <w:t>š</w:t>
            </w:r>
            <w:r>
              <w:t>koln</w:t>
            </w:r>
            <w:r>
              <w:rPr>
                <w:rFonts w:cs="Arial Narrow"/>
              </w:rPr>
              <w:t>í</w:t>
            </w:r>
            <w:r>
              <w:t>m prost</w:t>
            </w:r>
            <w:r>
              <w:rPr>
                <w:rFonts w:cs="Arial Narrow"/>
              </w:rPr>
              <w:t>ř</w:t>
            </w:r>
            <w:r>
              <w:t>ed</w:t>
            </w:r>
            <w:r>
              <w:rPr>
                <w:rFonts w:cs="Arial Narrow"/>
              </w:rPr>
              <w:t>í</w:t>
            </w:r>
          </w:p>
        </w:tc>
        <w:tc>
          <w:tcPr>
            <w:tcW w:w="921" w:type="dxa"/>
            <w:gridSpan w:val="2"/>
            <w:tcBorders>
              <w:top w:val="single" w:sz="4" w:space="0" w:color="000000"/>
              <w:left w:val="single" w:sz="4" w:space="0" w:color="000000"/>
              <w:bottom w:val="single" w:sz="4" w:space="0" w:color="000000"/>
              <w:right w:val="single" w:sz="4" w:space="0" w:color="000000"/>
            </w:tcBorders>
          </w:tcPr>
          <w:p w14:paraId="5CC1307E"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7A6E3E7E"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7260571D"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74FAF0BD" w14:textId="77777777" w:rsidR="00397CED" w:rsidRDefault="007C733A">
            <w:pPr>
              <w:widowControl w:val="0"/>
              <w:jc w:val="both"/>
            </w:pPr>
            <w:r>
              <w:t>PhDr. Denisa Denglerová, Ph.D. (100 % s, 100% c)</w:t>
            </w:r>
          </w:p>
        </w:tc>
        <w:tc>
          <w:tcPr>
            <w:tcW w:w="850" w:type="dxa"/>
            <w:tcBorders>
              <w:top w:val="single" w:sz="4" w:space="0" w:color="000000"/>
              <w:left w:val="single" w:sz="4" w:space="0" w:color="000000"/>
              <w:bottom w:val="single" w:sz="4" w:space="0" w:color="000000"/>
              <w:right w:val="single" w:sz="4" w:space="0" w:color="000000"/>
            </w:tcBorders>
          </w:tcPr>
          <w:p w14:paraId="59F27094"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44D5C996" w14:textId="77777777" w:rsidR="00397CED" w:rsidRDefault="00397CED">
            <w:pPr>
              <w:widowControl w:val="0"/>
              <w:jc w:val="center"/>
            </w:pPr>
          </w:p>
        </w:tc>
      </w:tr>
      <w:tr w:rsidR="00397CED" w14:paraId="6875B588" w14:textId="77777777">
        <w:tc>
          <w:tcPr>
            <w:tcW w:w="2374" w:type="dxa"/>
            <w:tcBorders>
              <w:top w:val="single" w:sz="4" w:space="0" w:color="000000"/>
              <w:left w:val="single" w:sz="4" w:space="0" w:color="000000"/>
              <w:bottom w:val="single" w:sz="4" w:space="0" w:color="000000"/>
              <w:right w:val="single" w:sz="4" w:space="0" w:color="000000"/>
            </w:tcBorders>
          </w:tcPr>
          <w:p w14:paraId="0FD76A56" w14:textId="77777777" w:rsidR="00397CED" w:rsidRDefault="007C733A">
            <w:pPr>
              <w:widowControl w:val="0"/>
            </w:pPr>
            <w:r>
              <w:t>Webové technologie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56171A4A"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4F5879CD"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10457D0D"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4DB0B73" w14:textId="77777777" w:rsidR="00397CED" w:rsidRDefault="007C733A">
            <w:pPr>
              <w:widowControl w:val="0"/>
              <w:jc w:val="both"/>
            </w:pPr>
            <w:r>
              <w:rPr>
                <w:b/>
                <w:bCs/>
              </w:rPr>
              <w:t>Ing. Petr Žáček,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2532FAA"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7C587461" w14:textId="77777777" w:rsidR="00397CED" w:rsidRDefault="007C733A">
            <w:pPr>
              <w:widowControl w:val="0"/>
              <w:jc w:val="center"/>
            </w:pPr>
            <w:r>
              <w:t>PZ</w:t>
            </w:r>
          </w:p>
        </w:tc>
      </w:tr>
      <w:tr w:rsidR="00397CED" w14:paraId="77EDCF94" w14:textId="77777777">
        <w:tc>
          <w:tcPr>
            <w:tcW w:w="2374" w:type="dxa"/>
            <w:tcBorders>
              <w:left w:val="single" w:sz="4" w:space="0" w:color="000000"/>
              <w:bottom w:val="single" w:sz="4" w:space="0" w:color="000000"/>
              <w:right w:val="single" w:sz="4" w:space="0" w:color="000000"/>
            </w:tcBorders>
          </w:tcPr>
          <w:p w14:paraId="06C20BD6" w14:textId="77777777" w:rsidR="00397CED" w:rsidRDefault="007C733A">
            <w:pPr>
              <w:widowControl w:val="0"/>
            </w:pPr>
            <w:r>
              <w:t>Algoritmizace pro učitele informatiky</w:t>
            </w:r>
          </w:p>
        </w:tc>
        <w:tc>
          <w:tcPr>
            <w:tcW w:w="921" w:type="dxa"/>
            <w:gridSpan w:val="2"/>
            <w:tcBorders>
              <w:left w:val="single" w:sz="4" w:space="0" w:color="000000"/>
              <w:bottom w:val="single" w:sz="4" w:space="0" w:color="000000"/>
              <w:right w:val="single" w:sz="4" w:space="0" w:color="000000"/>
            </w:tcBorders>
          </w:tcPr>
          <w:p w14:paraId="5D4CB3A8" w14:textId="77777777" w:rsidR="00397CED" w:rsidRDefault="007C733A">
            <w:pPr>
              <w:widowControl w:val="0"/>
              <w:jc w:val="both"/>
            </w:pPr>
            <w:r>
              <w:t>28p + 28c</w:t>
            </w:r>
          </w:p>
        </w:tc>
        <w:tc>
          <w:tcPr>
            <w:tcW w:w="847" w:type="dxa"/>
            <w:tcBorders>
              <w:left w:val="single" w:sz="4" w:space="0" w:color="000000"/>
              <w:bottom w:val="single" w:sz="4" w:space="0" w:color="000000"/>
              <w:right w:val="single" w:sz="4" w:space="0" w:color="000000"/>
            </w:tcBorders>
          </w:tcPr>
          <w:p w14:paraId="62952698" w14:textId="77777777" w:rsidR="00397CED" w:rsidRDefault="007C733A">
            <w:pPr>
              <w:widowControl w:val="0"/>
              <w:jc w:val="center"/>
            </w:pPr>
            <w:r>
              <w:t>z, zk</w:t>
            </w:r>
          </w:p>
        </w:tc>
        <w:tc>
          <w:tcPr>
            <w:tcW w:w="713" w:type="dxa"/>
            <w:tcBorders>
              <w:left w:val="single" w:sz="4" w:space="0" w:color="000000"/>
              <w:bottom w:val="single" w:sz="4" w:space="0" w:color="000000"/>
              <w:right w:val="single" w:sz="4" w:space="0" w:color="000000"/>
            </w:tcBorders>
          </w:tcPr>
          <w:p w14:paraId="0EF68B02" w14:textId="77777777" w:rsidR="00397CED" w:rsidRDefault="007C733A">
            <w:pPr>
              <w:widowControl w:val="0"/>
              <w:jc w:val="center"/>
            </w:pPr>
            <w:r>
              <w:t>5</w:t>
            </w:r>
          </w:p>
        </w:tc>
        <w:tc>
          <w:tcPr>
            <w:tcW w:w="2973" w:type="dxa"/>
            <w:tcBorders>
              <w:left w:val="single" w:sz="4" w:space="0" w:color="000000"/>
              <w:bottom w:val="single" w:sz="4" w:space="0" w:color="000000"/>
              <w:right w:val="single" w:sz="4" w:space="0" w:color="000000"/>
            </w:tcBorders>
          </w:tcPr>
          <w:p w14:paraId="233F93E2" w14:textId="77777777" w:rsidR="00397CED" w:rsidRDefault="007C733A">
            <w:pPr>
              <w:widowControl w:val="0"/>
              <w:jc w:val="both"/>
            </w:pPr>
            <w:r>
              <w:rPr>
                <w:b/>
                <w:bCs/>
              </w:rPr>
              <w:t>Ing. Adam Viktorin, Ph.D.,</w:t>
            </w:r>
            <w:r>
              <w:rPr>
                <w:bCs/>
              </w:rPr>
              <w:t xml:space="preserve"> </w:t>
            </w:r>
            <w:r>
              <w:t>(100 % p)</w:t>
            </w:r>
          </w:p>
        </w:tc>
        <w:tc>
          <w:tcPr>
            <w:tcW w:w="850" w:type="dxa"/>
            <w:tcBorders>
              <w:left w:val="single" w:sz="4" w:space="0" w:color="000000"/>
              <w:bottom w:val="single" w:sz="4" w:space="0" w:color="000000"/>
              <w:right w:val="single" w:sz="4" w:space="0" w:color="000000"/>
            </w:tcBorders>
          </w:tcPr>
          <w:p w14:paraId="59191BDE" w14:textId="77777777" w:rsidR="00397CED" w:rsidRDefault="007C733A">
            <w:pPr>
              <w:widowControl w:val="0"/>
              <w:jc w:val="center"/>
            </w:pPr>
            <w:r>
              <w:t>1/LS</w:t>
            </w:r>
          </w:p>
        </w:tc>
        <w:tc>
          <w:tcPr>
            <w:tcW w:w="609" w:type="dxa"/>
            <w:tcBorders>
              <w:left w:val="single" w:sz="4" w:space="0" w:color="000000"/>
              <w:bottom w:val="single" w:sz="4" w:space="0" w:color="000000"/>
              <w:right w:val="single" w:sz="4" w:space="0" w:color="000000"/>
            </w:tcBorders>
          </w:tcPr>
          <w:p w14:paraId="334EFA87" w14:textId="77777777" w:rsidR="00397CED" w:rsidRDefault="007C733A">
            <w:pPr>
              <w:widowControl w:val="0"/>
              <w:jc w:val="center"/>
            </w:pPr>
            <w:r>
              <w:t>PZ</w:t>
            </w:r>
          </w:p>
        </w:tc>
      </w:tr>
      <w:tr w:rsidR="00397CED" w14:paraId="694220E6" w14:textId="77777777">
        <w:tc>
          <w:tcPr>
            <w:tcW w:w="2374" w:type="dxa"/>
            <w:tcBorders>
              <w:top w:val="single" w:sz="4" w:space="0" w:color="000000"/>
              <w:left w:val="single" w:sz="4" w:space="0" w:color="000000"/>
              <w:bottom w:val="single" w:sz="4" w:space="0" w:color="000000"/>
              <w:right w:val="single" w:sz="4" w:space="0" w:color="000000"/>
            </w:tcBorders>
          </w:tcPr>
          <w:p w14:paraId="794145FE" w14:textId="77777777" w:rsidR="00397CED" w:rsidRDefault="007C733A">
            <w:pPr>
              <w:widowControl w:val="0"/>
            </w:pPr>
            <w:r>
              <w:t>Multimédia</w:t>
            </w:r>
          </w:p>
        </w:tc>
        <w:tc>
          <w:tcPr>
            <w:tcW w:w="921" w:type="dxa"/>
            <w:gridSpan w:val="2"/>
            <w:tcBorders>
              <w:top w:val="single" w:sz="4" w:space="0" w:color="000000"/>
              <w:left w:val="single" w:sz="4" w:space="0" w:color="000000"/>
              <w:bottom w:val="single" w:sz="4" w:space="0" w:color="000000"/>
              <w:right w:val="single" w:sz="4" w:space="0" w:color="000000"/>
            </w:tcBorders>
          </w:tcPr>
          <w:p w14:paraId="58270A66"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6CC6BEE6"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1F966136"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671C1E92" w14:textId="77777777" w:rsidR="00397CED" w:rsidRDefault="007C733A">
            <w:pPr>
              <w:widowControl w:val="0"/>
              <w:jc w:val="both"/>
            </w:pPr>
            <w:r>
              <w:rPr>
                <w:b/>
                <w:bCs/>
              </w:rPr>
              <w:t xml:space="preserve">doc. Ing. Zuzana Komínková Oplatková Ph.D. </w:t>
            </w:r>
            <w:r>
              <w:t>(100 % p)</w:t>
            </w:r>
          </w:p>
        </w:tc>
        <w:tc>
          <w:tcPr>
            <w:tcW w:w="850" w:type="dxa"/>
            <w:tcBorders>
              <w:top w:val="single" w:sz="4" w:space="0" w:color="000000"/>
              <w:left w:val="single" w:sz="4" w:space="0" w:color="000000"/>
              <w:bottom w:val="single" w:sz="4" w:space="0" w:color="000000"/>
              <w:right w:val="single" w:sz="4" w:space="0" w:color="000000"/>
            </w:tcBorders>
          </w:tcPr>
          <w:p w14:paraId="3CCDAB98"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393CB6EB" w14:textId="77777777" w:rsidR="00397CED" w:rsidRDefault="007C733A">
            <w:pPr>
              <w:widowControl w:val="0"/>
              <w:jc w:val="center"/>
            </w:pPr>
            <w:r>
              <w:t>PZ</w:t>
            </w:r>
          </w:p>
        </w:tc>
      </w:tr>
      <w:tr w:rsidR="00397CED" w14:paraId="3EF69213" w14:textId="77777777">
        <w:tc>
          <w:tcPr>
            <w:tcW w:w="2374" w:type="dxa"/>
            <w:tcBorders>
              <w:top w:val="single" w:sz="4" w:space="0" w:color="000000"/>
              <w:left w:val="single" w:sz="4" w:space="0" w:color="000000"/>
              <w:bottom w:val="single" w:sz="4" w:space="0" w:color="000000"/>
              <w:right w:val="single" w:sz="4" w:space="0" w:color="000000"/>
            </w:tcBorders>
          </w:tcPr>
          <w:p w14:paraId="28F4F4FE" w14:textId="77777777" w:rsidR="00397CED" w:rsidRDefault="007C733A">
            <w:pPr>
              <w:widowControl w:val="0"/>
            </w:pPr>
            <w:r>
              <w:t>Online výukové nástroje</w:t>
            </w:r>
          </w:p>
        </w:tc>
        <w:tc>
          <w:tcPr>
            <w:tcW w:w="921" w:type="dxa"/>
            <w:gridSpan w:val="2"/>
            <w:tcBorders>
              <w:top w:val="single" w:sz="4" w:space="0" w:color="000000"/>
              <w:left w:val="single" w:sz="4" w:space="0" w:color="000000"/>
              <w:bottom w:val="single" w:sz="4" w:space="0" w:color="000000"/>
              <w:right w:val="single" w:sz="4" w:space="0" w:color="000000"/>
            </w:tcBorders>
          </w:tcPr>
          <w:p w14:paraId="58677B28"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14EC80EE"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501AE44E"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32B566DE" w14:textId="77777777" w:rsidR="00397CED" w:rsidRDefault="007C733A">
            <w:pPr>
              <w:widowControl w:val="0"/>
              <w:jc w:val="both"/>
            </w:pPr>
            <w:r>
              <w:rPr>
                <w:b/>
                <w:bCs/>
              </w:rPr>
              <w:t>doc. Ing. Jiří Vojtěšek,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74382704"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293DB286" w14:textId="77777777" w:rsidR="00397CED" w:rsidRDefault="007C733A">
            <w:pPr>
              <w:widowControl w:val="0"/>
              <w:jc w:val="center"/>
            </w:pPr>
            <w:r>
              <w:t>PZ</w:t>
            </w:r>
          </w:p>
        </w:tc>
      </w:tr>
      <w:tr w:rsidR="00397CED" w14:paraId="09D8B576" w14:textId="77777777">
        <w:tc>
          <w:tcPr>
            <w:tcW w:w="2374" w:type="dxa"/>
            <w:tcBorders>
              <w:top w:val="single" w:sz="4" w:space="0" w:color="000000"/>
              <w:left w:val="single" w:sz="4" w:space="0" w:color="000000"/>
              <w:bottom w:val="single" w:sz="4" w:space="0" w:color="000000"/>
              <w:right w:val="single" w:sz="4" w:space="0" w:color="000000"/>
            </w:tcBorders>
          </w:tcPr>
          <w:p w14:paraId="144EC31D" w14:textId="77777777" w:rsidR="00397CED" w:rsidRDefault="007C733A">
            <w:pPr>
              <w:widowControl w:val="0"/>
            </w:pPr>
            <w:r>
              <w:t>Pedagogická praxe s reflexí 2 – průběžná</w:t>
            </w:r>
          </w:p>
        </w:tc>
        <w:tc>
          <w:tcPr>
            <w:tcW w:w="921" w:type="dxa"/>
            <w:gridSpan w:val="2"/>
            <w:tcBorders>
              <w:top w:val="single" w:sz="4" w:space="0" w:color="000000"/>
              <w:left w:val="single" w:sz="4" w:space="0" w:color="000000"/>
              <w:bottom w:val="single" w:sz="4" w:space="0" w:color="000000"/>
              <w:right w:val="single" w:sz="4" w:space="0" w:color="000000"/>
            </w:tcBorders>
          </w:tcPr>
          <w:p w14:paraId="2C9FEBB4"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0E222CC3" w14:textId="77777777" w:rsidR="00397CED" w:rsidRDefault="007C733A">
            <w:pPr>
              <w:widowControl w:val="0"/>
              <w:jc w:val="center"/>
            </w:pPr>
            <w:r>
              <w:t>z</w:t>
            </w:r>
          </w:p>
        </w:tc>
        <w:tc>
          <w:tcPr>
            <w:tcW w:w="713" w:type="dxa"/>
            <w:tcBorders>
              <w:top w:val="single" w:sz="4" w:space="0" w:color="000000"/>
              <w:left w:val="single" w:sz="4" w:space="0" w:color="000000"/>
              <w:bottom w:val="single" w:sz="4" w:space="0" w:color="000000"/>
              <w:right w:val="single" w:sz="4" w:space="0" w:color="000000"/>
            </w:tcBorders>
          </w:tcPr>
          <w:p w14:paraId="501BFC8C"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CB45A2E"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0DF46FF4"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7577A3ED" w14:textId="77777777" w:rsidR="00397CED" w:rsidRDefault="00397CED">
            <w:pPr>
              <w:widowControl w:val="0"/>
              <w:jc w:val="center"/>
            </w:pPr>
          </w:p>
        </w:tc>
      </w:tr>
      <w:tr w:rsidR="00397CED" w14:paraId="4CE8308B" w14:textId="77777777">
        <w:tc>
          <w:tcPr>
            <w:tcW w:w="2374" w:type="dxa"/>
            <w:tcBorders>
              <w:top w:val="single" w:sz="4" w:space="0" w:color="000000"/>
              <w:left w:val="single" w:sz="4" w:space="0" w:color="000000"/>
              <w:bottom w:val="single" w:sz="4" w:space="0" w:color="000000"/>
              <w:right w:val="single" w:sz="4" w:space="0" w:color="000000"/>
            </w:tcBorders>
          </w:tcPr>
          <w:p w14:paraId="59B614CE" w14:textId="77777777" w:rsidR="00397CED" w:rsidRDefault="007C733A">
            <w:pPr>
              <w:widowControl w:val="0"/>
            </w:pPr>
            <w:r>
              <w:t>Odborná angličtina II</w:t>
            </w:r>
          </w:p>
        </w:tc>
        <w:tc>
          <w:tcPr>
            <w:tcW w:w="921" w:type="dxa"/>
            <w:gridSpan w:val="2"/>
            <w:tcBorders>
              <w:top w:val="single" w:sz="4" w:space="0" w:color="000000"/>
              <w:left w:val="single" w:sz="4" w:space="0" w:color="000000"/>
              <w:bottom w:val="single" w:sz="4" w:space="0" w:color="000000"/>
              <w:right w:val="single" w:sz="4" w:space="0" w:color="000000"/>
            </w:tcBorders>
          </w:tcPr>
          <w:p w14:paraId="394911BB"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433A062E"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240BE4FC"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775C5BF4" w14:textId="77777777" w:rsidR="00397CED" w:rsidRDefault="007C733A">
            <w:pPr>
              <w:widowControl w:val="0"/>
              <w:jc w:val="both"/>
              <w:rPr>
                <w:i/>
              </w:rPr>
            </w:pPr>
            <w:r>
              <w:rPr>
                <w:i/>
              </w:rPr>
              <w:t>Předmět má pro zaměření SP doplňující charakter</w:t>
            </w:r>
          </w:p>
        </w:tc>
        <w:tc>
          <w:tcPr>
            <w:tcW w:w="850" w:type="dxa"/>
            <w:tcBorders>
              <w:top w:val="single" w:sz="4" w:space="0" w:color="000000"/>
              <w:left w:val="single" w:sz="4" w:space="0" w:color="000000"/>
              <w:bottom w:val="single" w:sz="4" w:space="0" w:color="000000"/>
              <w:right w:val="single" w:sz="4" w:space="0" w:color="000000"/>
            </w:tcBorders>
          </w:tcPr>
          <w:p w14:paraId="2D4099A0" w14:textId="77777777" w:rsidR="00397CED" w:rsidRDefault="007C733A">
            <w:pPr>
              <w:widowControl w:val="0"/>
              <w:jc w:val="center"/>
            </w:pPr>
            <w:r>
              <w:t>1/LS</w:t>
            </w:r>
          </w:p>
        </w:tc>
        <w:tc>
          <w:tcPr>
            <w:tcW w:w="609" w:type="dxa"/>
            <w:tcBorders>
              <w:top w:val="single" w:sz="4" w:space="0" w:color="000000"/>
              <w:left w:val="single" w:sz="4" w:space="0" w:color="000000"/>
              <w:bottom w:val="single" w:sz="4" w:space="0" w:color="000000"/>
              <w:right w:val="single" w:sz="4" w:space="0" w:color="000000"/>
            </w:tcBorders>
          </w:tcPr>
          <w:p w14:paraId="22525DE0" w14:textId="77777777" w:rsidR="00397CED" w:rsidRDefault="00397CED">
            <w:pPr>
              <w:widowControl w:val="0"/>
              <w:jc w:val="center"/>
            </w:pPr>
          </w:p>
        </w:tc>
      </w:tr>
      <w:tr w:rsidR="00397CED" w14:paraId="515B4D5A" w14:textId="77777777">
        <w:tc>
          <w:tcPr>
            <w:tcW w:w="2374" w:type="dxa"/>
            <w:tcBorders>
              <w:top w:val="single" w:sz="4" w:space="0" w:color="000000"/>
              <w:left w:val="single" w:sz="4" w:space="0" w:color="000000"/>
              <w:bottom w:val="single" w:sz="4" w:space="0" w:color="000000"/>
              <w:right w:val="single" w:sz="4" w:space="0" w:color="000000"/>
            </w:tcBorders>
          </w:tcPr>
          <w:p w14:paraId="029B19FE" w14:textId="77777777" w:rsidR="00397CED" w:rsidRDefault="007C733A">
            <w:pPr>
              <w:widowControl w:val="0"/>
            </w:pPr>
            <w:r>
              <w:t>Školský management</w:t>
            </w:r>
          </w:p>
        </w:tc>
        <w:tc>
          <w:tcPr>
            <w:tcW w:w="921" w:type="dxa"/>
            <w:gridSpan w:val="2"/>
            <w:tcBorders>
              <w:top w:val="single" w:sz="4" w:space="0" w:color="000000"/>
              <w:left w:val="single" w:sz="4" w:space="0" w:color="000000"/>
              <w:bottom w:val="single" w:sz="4" w:space="0" w:color="000000"/>
              <w:right w:val="single" w:sz="4" w:space="0" w:color="000000"/>
            </w:tcBorders>
          </w:tcPr>
          <w:p w14:paraId="1340E26B"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3B3ADEBE"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5C7FEE85"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32EE59CE" w14:textId="77777777" w:rsidR="00397CED" w:rsidRDefault="007C733A">
            <w:pPr>
              <w:widowControl w:val="0"/>
              <w:rPr>
                <w:i/>
              </w:rPr>
            </w:pPr>
            <w:r>
              <w:rPr>
                <w:i/>
              </w:rPr>
              <w:t>Předmět má pro zaměření SP doplňující charakter</w:t>
            </w:r>
          </w:p>
        </w:tc>
        <w:tc>
          <w:tcPr>
            <w:tcW w:w="850" w:type="dxa"/>
            <w:tcBorders>
              <w:top w:val="single" w:sz="4" w:space="0" w:color="000000"/>
              <w:left w:val="single" w:sz="4" w:space="0" w:color="000000"/>
              <w:bottom w:val="single" w:sz="4" w:space="0" w:color="000000"/>
              <w:right w:val="single" w:sz="4" w:space="0" w:color="000000"/>
            </w:tcBorders>
          </w:tcPr>
          <w:p w14:paraId="7CF8067A"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521D83EF" w14:textId="77777777" w:rsidR="00397CED" w:rsidRDefault="00397CED">
            <w:pPr>
              <w:widowControl w:val="0"/>
              <w:jc w:val="center"/>
            </w:pPr>
          </w:p>
        </w:tc>
      </w:tr>
      <w:tr w:rsidR="00397CED" w14:paraId="5A8C88CC" w14:textId="77777777">
        <w:tc>
          <w:tcPr>
            <w:tcW w:w="2374" w:type="dxa"/>
            <w:tcBorders>
              <w:top w:val="single" w:sz="4" w:space="0" w:color="000000"/>
              <w:left w:val="single" w:sz="4" w:space="0" w:color="000000"/>
              <w:bottom w:val="single" w:sz="4" w:space="0" w:color="000000"/>
              <w:right w:val="single" w:sz="4" w:space="0" w:color="000000"/>
            </w:tcBorders>
          </w:tcPr>
          <w:p w14:paraId="36B35441" w14:textId="77777777" w:rsidR="00397CED" w:rsidRDefault="007C733A">
            <w:pPr>
              <w:widowControl w:val="0"/>
            </w:pPr>
            <w:r>
              <w:t>Sociální diverzita ve školním prostředí</w:t>
            </w:r>
          </w:p>
        </w:tc>
        <w:tc>
          <w:tcPr>
            <w:tcW w:w="921" w:type="dxa"/>
            <w:gridSpan w:val="2"/>
            <w:tcBorders>
              <w:top w:val="single" w:sz="4" w:space="0" w:color="000000"/>
              <w:left w:val="single" w:sz="4" w:space="0" w:color="000000"/>
              <w:bottom w:val="single" w:sz="4" w:space="0" w:color="000000"/>
              <w:right w:val="single" w:sz="4" w:space="0" w:color="000000"/>
            </w:tcBorders>
          </w:tcPr>
          <w:p w14:paraId="18B4244C" w14:textId="77777777" w:rsidR="00397CED" w:rsidRDefault="007C733A">
            <w:pPr>
              <w:widowControl w:val="0"/>
              <w:jc w:val="both"/>
            </w:pPr>
            <w:r>
              <w:t>28s</w:t>
            </w:r>
          </w:p>
        </w:tc>
        <w:tc>
          <w:tcPr>
            <w:tcW w:w="847" w:type="dxa"/>
            <w:tcBorders>
              <w:top w:val="single" w:sz="4" w:space="0" w:color="000000"/>
              <w:left w:val="single" w:sz="4" w:space="0" w:color="000000"/>
              <w:bottom w:val="single" w:sz="4" w:space="0" w:color="000000"/>
              <w:right w:val="single" w:sz="4" w:space="0" w:color="000000"/>
            </w:tcBorders>
          </w:tcPr>
          <w:p w14:paraId="51E1338D"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47838E0D"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1CED5CCB" w14:textId="77777777" w:rsidR="00397CED" w:rsidRDefault="007C733A">
            <w:pPr>
              <w:widowControl w:val="0"/>
            </w:pPr>
            <w:r>
              <w:t>Mgr. Anna Petr Šafránková, Ph.D. (100 % p)</w:t>
            </w:r>
          </w:p>
        </w:tc>
        <w:tc>
          <w:tcPr>
            <w:tcW w:w="850" w:type="dxa"/>
            <w:tcBorders>
              <w:top w:val="single" w:sz="4" w:space="0" w:color="000000"/>
              <w:left w:val="single" w:sz="4" w:space="0" w:color="000000"/>
              <w:bottom w:val="single" w:sz="4" w:space="0" w:color="000000"/>
              <w:right w:val="single" w:sz="4" w:space="0" w:color="000000"/>
            </w:tcBorders>
          </w:tcPr>
          <w:p w14:paraId="590DA9F1"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7C3D665A" w14:textId="77777777" w:rsidR="00397CED" w:rsidRDefault="00397CED">
            <w:pPr>
              <w:widowControl w:val="0"/>
              <w:jc w:val="center"/>
            </w:pPr>
          </w:p>
        </w:tc>
      </w:tr>
      <w:tr w:rsidR="00397CED" w14:paraId="3A7CB9BB" w14:textId="77777777">
        <w:tc>
          <w:tcPr>
            <w:tcW w:w="2374" w:type="dxa"/>
            <w:tcBorders>
              <w:top w:val="single" w:sz="4" w:space="0" w:color="000000"/>
              <w:left w:val="single" w:sz="4" w:space="0" w:color="000000"/>
              <w:bottom w:val="single" w:sz="4" w:space="0" w:color="000000"/>
              <w:right w:val="single" w:sz="4" w:space="0" w:color="000000"/>
            </w:tcBorders>
          </w:tcPr>
          <w:p w14:paraId="5C68EEEC" w14:textId="77777777" w:rsidR="00397CED" w:rsidRDefault="007C733A">
            <w:pPr>
              <w:widowControl w:val="0"/>
            </w:pPr>
            <w:r>
              <w:t>Didaktika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40A2B464" w14:textId="77777777" w:rsidR="00397CED" w:rsidRDefault="007C733A">
            <w:pPr>
              <w:widowControl w:val="0"/>
              <w:jc w:val="both"/>
            </w:pPr>
            <w:r>
              <w:t>28p + 14s +28c</w:t>
            </w:r>
          </w:p>
        </w:tc>
        <w:tc>
          <w:tcPr>
            <w:tcW w:w="847" w:type="dxa"/>
            <w:tcBorders>
              <w:top w:val="single" w:sz="4" w:space="0" w:color="000000"/>
              <w:left w:val="single" w:sz="4" w:space="0" w:color="000000"/>
              <w:bottom w:val="single" w:sz="4" w:space="0" w:color="000000"/>
              <w:right w:val="single" w:sz="4" w:space="0" w:color="000000"/>
            </w:tcBorders>
          </w:tcPr>
          <w:p w14:paraId="3CEF464E"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42690058" w14:textId="77777777" w:rsidR="00397CED" w:rsidRDefault="007C733A">
            <w:pPr>
              <w:widowControl w:val="0"/>
              <w:jc w:val="center"/>
            </w:pPr>
            <w:r>
              <w:t>5</w:t>
            </w:r>
          </w:p>
        </w:tc>
        <w:tc>
          <w:tcPr>
            <w:tcW w:w="2973" w:type="dxa"/>
            <w:tcBorders>
              <w:top w:val="single" w:sz="4" w:space="0" w:color="000000"/>
              <w:left w:val="single" w:sz="4" w:space="0" w:color="000000"/>
              <w:bottom w:val="single" w:sz="4" w:space="0" w:color="000000"/>
              <w:right w:val="single" w:sz="4" w:space="0" w:color="000000"/>
            </w:tcBorders>
          </w:tcPr>
          <w:p w14:paraId="513EF9EC" w14:textId="77777777" w:rsidR="00397CED" w:rsidRDefault="007C733A">
            <w:pPr>
              <w:widowControl w:val="0"/>
              <w:jc w:val="both"/>
            </w:pPr>
            <w:r>
              <w:rPr>
                <w:b/>
                <w:bCs/>
              </w:rPr>
              <w:t xml:space="preserve">prof. Mgr. Roman Jašek, Ph.D., DBA </w:t>
            </w:r>
            <w:r>
              <w:t>(100 % p)</w:t>
            </w:r>
          </w:p>
        </w:tc>
        <w:tc>
          <w:tcPr>
            <w:tcW w:w="850" w:type="dxa"/>
            <w:tcBorders>
              <w:top w:val="single" w:sz="4" w:space="0" w:color="000000"/>
              <w:left w:val="single" w:sz="4" w:space="0" w:color="000000"/>
              <w:bottom w:val="single" w:sz="4" w:space="0" w:color="000000"/>
              <w:right w:val="single" w:sz="4" w:space="0" w:color="000000"/>
            </w:tcBorders>
          </w:tcPr>
          <w:p w14:paraId="7806B749"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34B26295" w14:textId="77777777" w:rsidR="00397CED" w:rsidRDefault="007C733A">
            <w:pPr>
              <w:widowControl w:val="0"/>
              <w:jc w:val="center"/>
            </w:pPr>
            <w:r>
              <w:t>ZT</w:t>
            </w:r>
          </w:p>
        </w:tc>
      </w:tr>
      <w:tr w:rsidR="00397CED" w14:paraId="7ACF8A14" w14:textId="77777777">
        <w:tc>
          <w:tcPr>
            <w:tcW w:w="2374" w:type="dxa"/>
            <w:tcBorders>
              <w:top w:val="single" w:sz="4" w:space="0" w:color="000000"/>
              <w:left w:val="single" w:sz="4" w:space="0" w:color="000000"/>
              <w:bottom w:val="single" w:sz="4" w:space="0" w:color="000000"/>
              <w:right w:val="single" w:sz="4" w:space="0" w:color="000000"/>
            </w:tcBorders>
          </w:tcPr>
          <w:p w14:paraId="5DEE1F56" w14:textId="0A54ABA6" w:rsidR="00397CED" w:rsidRDefault="007C733A">
            <w:pPr>
              <w:widowControl w:val="0"/>
            </w:pPr>
            <w:del w:id="79" w:author="Jiří Vojtěšek" w:date="2023-01-23T14:12:00Z">
              <w:r w:rsidDel="00F8681D">
                <w:delText>Bezpečnost informačních systémů</w:delText>
              </w:r>
            </w:del>
            <w:ins w:id="80" w:author="Jiří Vojtěšek" w:date="2023-01-23T14:12:00Z">
              <w:r w:rsidR="00F8681D">
                <w:t>Didaktika odborných předmětů</w:t>
              </w:r>
            </w:ins>
          </w:p>
        </w:tc>
        <w:tc>
          <w:tcPr>
            <w:tcW w:w="921" w:type="dxa"/>
            <w:gridSpan w:val="2"/>
            <w:tcBorders>
              <w:top w:val="single" w:sz="4" w:space="0" w:color="000000"/>
              <w:left w:val="single" w:sz="4" w:space="0" w:color="000000"/>
              <w:bottom w:val="single" w:sz="4" w:space="0" w:color="000000"/>
              <w:right w:val="single" w:sz="4" w:space="0" w:color="000000"/>
            </w:tcBorders>
          </w:tcPr>
          <w:p w14:paraId="13350F5F" w14:textId="77777777" w:rsidR="00397CED" w:rsidRDefault="007C733A">
            <w:pPr>
              <w:widowControl w:val="0"/>
              <w:jc w:val="both"/>
            </w:pPr>
            <w:r>
              <w:t>28p + 28c</w:t>
            </w:r>
          </w:p>
        </w:tc>
        <w:tc>
          <w:tcPr>
            <w:tcW w:w="847" w:type="dxa"/>
            <w:tcBorders>
              <w:top w:val="single" w:sz="4" w:space="0" w:color="000000"/>
              <w:left w:val="single" w:sz="4" w:space="0" w:color="000000"/>
              <w:bottom w:val="single" w:sz="4" w:space="0" w:color="000000"/>
              <w:right w:val="single" w:sz="4" w:space="0" w:color="000000"/>
            </w:tcBorders>
          </w:tcPr>
          <w:p w14:paraId="759B5CEA"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6448800E" w14:textId="13ECBA85" w:rsidR="00397CED" w:rsidRDefault="007C733A">
            <w:pPr>
              <w:widowControl w:val="0"/>
              <w:jc w:val="center"/>
            </w:pPr>
            <w:del w:id="81" w:author="Jiří Vojtěšek" w:date="2023-01-23T14:12:00Z">
              <w:r w:rsidDel="00F8681D">
                <w:delText>5</w:delText>
              </w:r>
            </w:del>
            <w:ins w:id="82" w:author="Jiří Vojtěšek" w:date="2023-01-23T14:12:00Z">
              <w:r w:rsidR="00F8681D">
                <w:t>7</w:t>
              </w:r>
            </w:ins>
          </w:p>
        </w:tc>
        <w:tc>
          <w:tcPr>
            <w:tcW w:w="2973" w:type="dxa"/>
            <w:tcBorders>
              <w:top w:val="single" w:sz="4" w:space="0" w:color="000000"/>
              <w:left w:val="single" w:sz="4" w:space="0" w:color="000000"/>
              <w:bottom w:val="single" w:sz="4" w:space="0" w:color="000000"/>
              <w:right w:val="single" w:sz="4" w:space="0" w:color="000000"/>
            </w:tcBorders>
          </w:tcPr>
          <w:p w14:paraId="4C658D73" w14:textId="77777777" w:rsidR="00397CED" w:rsidRDefault="007C733A">
            <w:pPr>
              <w:widowControl w:val="0"/>
              <w:jc w:val="both"/>
            </w:pPr>
            <w:r>
              <w:rPr>
                <w:b/>
                <w:bCs/>
              </w:rPr>
              <w:t xml:space="preserve">prof. Mgr. Roman Jašek, Ph.D., DBA </w:t>
            </w:r>
            <w:r>
              <w:t>(100 % p)</w:t>
            </w:r>
          </w:p>
        </w:tc>
        <w:tc>
          <w:tcPr>
            <w:tcW w:w="850" w:type="dxa"/>
            <w:tcBorders>
              <w:top w:val="single" w:sz="4" w:space="0" w:color="000000"/>
              <w:left w:val="single" w:sz="4" w:space="0" w:color="000000"/>
              <w:bottom w:val="single" w:sz="4" w:space="0" w:color="000000"/>
              <w:right w:val="single" w:sz="4" w:space="0" w:color="000000"/>
            </w:tcBorders>
          </w:tcPr>
          <w:p w14:paraId="6EF051FC"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14862F41" w14:textId="77777777" w:rsidR="00397CED" w:rsidRDefault="007C733A">
            <w:pPr>
              <w:widowControl w:val="0"/>
              <w:jc w:val="center"/>
            </w:pPr>
            <w:r>
              <w:t>ZT</w:t>
            </w:r>
          </w:p>
        </w:tc>
      </w:tr>
      <w:tr w:rsidR="00397CED" w14:paraId="17723DC4" w14:textId="77777777">
        <w:tc>
          <w:tcPr>
            <w:tcW w:w="2374" w:type="dxa"/>
            <w:tcBorders>
              <w:top w:val="single" w:sz="4" w:space="0" w:color="000000"/>
              <w:left w:val="single" w:sz="4" w:space="0" w:color="000000"/>
              <w:bottom w:val="single" w:sz="4" w:space="0" w:color="000000"/>
              <w:right w:val="single" w:sz="4" w:space="0" w:color="000000"/>
            </w:tcBorders>
          </w:tcPr>
          <w:p w14:paraId="06F12DAF" w14:textId="77777777" w:rsidR="00397CED" w:rsidRDefault="007C733A">
            <w:pPr>
              <w:widowControl w:val="0"/>
            </w:pPr>
            <w:r>
              <w:t>Programování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6D725555"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56409803"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071487EE"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39AF6AF6" w14:textId="77777777" w:rsidR="00397CED" w:rsidRDefault="007C733A">
            <w:pPr>
              <w:widowControl w:val="0"/>
              <w:jc w:val="both"/>
              <w:rPr>
                <w:bCs/>
              </w:rPr>
            </w:pPr>
            <w:r>
              <w:rPr>
                <w:bCs/>
              </w:rPr>
              <w:t>Ing. Adam Viktorin, Ph.D., (100 % p)</w:t>
            </w:r>
          </w:p>
        </w:tc>
        <w:tc>
          <w:tcPr>
            <w:tcW w:w="850" w:type="dxa"/>
            <w:tcBorders>
              <w:top w:val="single" w:sz="4" w:space="0" w:color="000000"/>
              <w:left w:val="single" w:sz="4" w:space="0" w:color="000000"/>
              <w:bottom w:val="single" w:sz="4" w:space="0" w:color="000000"/>
              <w:right w:val="single" w:sz="4" w:space="0" w:color="000000"/>
            </w:tcBorders>
          </w:tcPr>
          <w:p w14:paraId="19A72D5F"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3D844C5C" w14:textId="77777777" w:rsidR="00397CED" w:rsidRDefault="00397CED">
            <w:pPr>
              <w:widowControl w:val="0"/>
              <w:jc w:val="center"/>
            </w:pPr>
          </w:p>
        </w:tc>
      </w:tr>
      <w:tr w:rsidR="00397CED" w14:paraId="464E219B" w14:textId="77777777">
        <w:tc>
          <w:tcPr>
            <w:tcW w:w="2374" w:type="dxa"/>
            <w:tcBorders>
              <w:top w:val="single" w:sz="4" w:space="0" w:color="000000"/>
              <w:left w:val="single" w:sz="4" w:space="0" w:color="000000"/>
              <w:bottom w:val="single" w:sz="4" w:space="0" w:color="000000"/>
              <w:right w:val="single" w:sz="4" w:space="0" w:color="000000"/>
            </w:tcBorders>
          </w:tcPr>
          <w:p w14:paraId="14B8419A" w14:textId="77777777" w:rsidR="00397CED" w:rsidRDefault="007C733A">
            <w:pPr>
              <w:widowControl w:val="0"/>
            </w:pPr>
            <w:r>
              <w:t>Diplomový seminář</w:t>
            </w:r>
          </w:p>
        </w:tc>
        <w:tc>
          <w:tcPr>
            <w:tcW w:w="921" w:type="dxa"/>
            <w:gridSpan w:val="2"/>
            <w:tcBorders>
              <w:top w:val="single" w:sz="4" w:space="0" w:color="000000"/>
              <w:left w:val="single" w:sz="4" w:space="0" w:color="000000"/>
              <w:bottom w:val="single" w:sz="4" w:space="0" w:color="000000"/>
              <w:right w:val="single" w:sz="4" w:space="0" w:color="000000"/>
            </w:tcBorders>
          </w:tcPr>
          <w:p w14:paraId="7BB969AA" w14:textId="77777777" w:rsidR="00397CED" w:rsidRDefault="007C733A">
            <w:pPr>
              <w:widowControl w:val="0"/>
              <w:jc w:val="both"/>
            </w:pPr>
            <w:r>
              <w:t>28c</w:t>
            </w:r>
          </w:p>
        </w:tc>
        <w:tc>
          <w:tcPr>
            <w:tcW w:w="847" w:type="dxa"/>
            <w:tcBorders>
              <w:top w:val="single" w:sz="4" w:space="0" w:color="000000"/>
              <w:left w:val="single" w:sz="4" w:space="0" w:color="000000"/>
              <w:bottom w:val="single" w:sz="4" w:space="0" w:color="000000"/>
              <w:right w:val="single" w:sz="4" w:space="0" w:color="000000"/>
            </w:tcBorders>
          </w:tcPr>
          <w:p w14:paraId="13178BDB"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095D1605"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53227FE7"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6D91A2B2"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071B8872" w14:textId="77777777" w:rsidR="00397CED" w:rsidRDefault="00397CED">
            <w:pPr>
              <w:widowControl w:val="0"/>
              <w:jc w:val="center"/>
            </w:pPr>
          </w:p>
        </w:tc>
      </w:tr>
      <w:tr w:rsidR="00397CED" w14:paraId="4FB4C50F" w14:textId="77777777">
        <w:tc>
          <w:tcPr>
            <w:tcW w:w="2374" w:type="dxa"/>
            <w:tcBorders>
              <w:top w:val="single" w:sz="4" w:space="0" w:color="000000"/>
              <w:left w:val="single" w:sz="4" w:space="0" w:color="000000"/>
              <w:bottom w:val="single" w:sz="4" w:space="0" w:color="000000"/>
              <w:right w:val="single" w:sz="4" w:space="0" w:color="000000"/>
            </w:tcBorders>
          </w:tcPr>
          <w:p w14:paraId="3E6C06E2" w14:textId="77777777" w:rsidR="00397CED" w:rsidRDefault="007C733A">
            <w:pPr>
              <w:widowControl w:val="0"/>
            </w:pPr>
            <w:r>
              <w:t>Pedagogická praxe s reflexí 3 - souvislá</w:t>
            </w:r>
          </w:p>
        </w:tc>
        <w:tc>
          <w:tcPr>
            <w:tcW w:w="921" w:type="dxa"/>
            <w:gridSpan w:val="2"/>
            <w:tcBorders>
              <w:top w:val="single" w:sz="4" w:space="0" w:color="000000"/>
              <w:left w:val="single" w:sz="4" w:space="0" w:color="000000"/>
              <w:bottom w:val="single" w:sz="4" w:space="0" w:color="000000"/>
              <w:right w:val="single" w:sz="4" w:space="0" w:color="000000"/>
            </w:tcBorders>
          </w:tcPr>
          <w:p w14:paraId="5150E232" w14:textId="77777777" w:rsidR="00397CED" w:rsidRDefault="007C733A">
            <w:pPr>
              <w:widowControl w:val="0"/>
              <w:jc w:val="both"/>
            </w:pPr>
            <w:r>
              <w:t>112c</w:t>
            </w:r>
          </w:p>
        </w:tc>
        <w:tc>
          <w:tcPr>
            <w:tcW w:w="847" w:type="dxa"/>
            <w:tcBorders>
              <w:top w:val="single" w:sz="4" w:space="0" w:color="000000"/>
              <w:left w:val="single" w:sz="4" w:space="0" w:color="000000"/>
              <w:bottom w:val="single" w:sz="4" w:space="0" w:color="000000"/>
              <w:right w:val="single" w:sz="4" w:space="0" w:color="000000"/>
            </w:tcBorders>
          </w:tcPr>
          <w:p w14:paraId="270266B1"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222A5591" w14:textId="77777777" w:rsidR="00397CED" w:rsidRDefault="007C733A">
            <w:pPr>
              <w:widowControl w:val="0"/>
              <w:jc w:val="center"/>
            </w:pPr>
            <w:r>
              <w:t>6</w:t>
            </w:r>
          </w:p>
        </w:tc>
        <w:tc>
          <w:tcPr>
            <w:tcW w:w="2973" w:type="dxa"/>
            <w:tcBorders>
              <w:top w:val="single" w:sz="4" w:space="0" w:color="000000"/>
              <w:left w:val="single" w:sz="4" w:space="0" w:color="000000"/>
              <w:bottom w:val="single" w:sz="4" w:space="0" w:color="000000"/>
              <w:right w:val="single" w:sz="4" w:space="0" w:color="000000"/>
            </w:tcBorders>
          </w:tcPr>
          <w:p w14:paraId="4D21572B" w14:textId="77777777" w:rsidR="00397CED" w:rsidRDefault="007C733A">
            <w:pPr>
              <w:widowControl w:val="0"/>
              <w:jc w:val="both"/>
            </w:pPr>
            <w:r>
              <w:t>doc. Ing. Jiří Vojtěšek, Ph.D. (100 % c)</w:t>
            </w:r>
          </w:p>
        </w:tc>
        <w:tc>
          <w:tcPr>
            <w:tcW w:w="850" w:type="dxa"/>
            <w:tcBorders>
              <w:top w:val="single" w:sz="4" w:space="0" w:color="000000"/>
              <w:left w:val="single" w:sz="4" w:space="0" w:color="000000"/>
              <w:bottom w:val="single" w:sz="4" w:space="0" w:color="000000"/>
              <w:right w:val="single" w:sz="4" w:space="0" w:color="000000"/>
            </w:tcBorders>
          </w:tcPr>
          <w:p w14:paraId="1319EF01"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64F2BFCB" w14:textId="77777777" w:rsidR="00397CED" w:rsidRDefault="00397CED">
            <w:pPr>
              <w:widowControl w:val="0"/>
              <w:jc w:val="center"/>
            </w:pPr>
          </w:p>
        </w:tc>
      </w:tr>
      <w:tr w:rsidR="00397CED" w14:paraId="6CF555CE" w14:textId="77777777">
        <w:tc>
          <w:tcPr>
            <w:tcW w:w="2374" w:type="dxa"/>
            <w:tcBorders>
              <w:top w:val="single" w:sz="4" w:space="0" w:color="000000"/>
              <w:left w:val="single" w:sz="4" w:space="0" w:color="000000"/>
              <w:bottom w:val="single" w:sz="4" w:space="0" w:color="000000"/>
              <w:right w:val="single" w:sz="4" w:space="0" w:color="000000"/>
            </w:tcBorders>
          </w:tcPr>
          <w:p w14:paraId="64F8A305" w14:textId="77777777" w:rsidR="00397CED" w:rsidRDefault="007C733A">
            <w:pPr>
              <w:widowControl w:val="0"/>
            </w:pPr>
            <w:r>
              <w:t>Pedagogická evaluace</w:t>
            </w:r>
          </w:p>
        </w:tc>
        <w:tc>
          <w:tcPr>
            <w:tcW w:w="921" w:type="dxa"/>
            <w:gridSpan w:val="2"/>
            <w:tcBorders>
              <w:top w:val="single" w:sz="4" w:space="0" w:color="000000"/>
              <w:left w:val="single" w:sz="4" w:space="0" w:color="000000"/>
              <w:bottom w:val="single" w:sz="4" w:space="0" w:color="000000"/>
              <w:right w:val="single" w:sz="4" w:space="0" w:color="000000"/>
            </w:tcBorders>
          </w:tcPr>
          <w:p w14:paraId="3192D71A" w14:textId="77777777" w:rsidR="00397CED" w:rsidRDefault="007C733A">
            <w:pPr>
              <w:widowControl w:val="0"/>
              <w:jc w:val="both"/>
            </w:pPr>
            <w:r>
              <w:t>24p</w:t>
            </w:r>
          </w:p>
        </w:tc>
        <w:tc>
          <w:tcPr>
            <w:tcW w:w="847" w:type="dxa"/>
            <w:tcBorders>
              <w:top w:val="single" w:sz="4" w:space="0" w:color="000000"/>
              <w:left w:val="single" w:sz="4" w:space="0" w:color="000000"/>
              <w:bottom w:val="single" w:sz="4" w:space="0" w:color="000000"/>
              <w:right w:val="single" w:sz="4" w:space="0" w:color="000000"/>
            </w:tcBorders>
          </w:tcPr>
          <w:p w14:paraId="6952C394"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2725FB61"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77298051" w14:textId="77777777" w:rsidR="00397CED" w:rsidRDefault="007C733A">
            <w:pPr>
              <w:widowControl w:val="0"/>
              <w:jc w:val="both"/>
            </w:pPr>
            <w:r>
              <w:t>Mgr. Ilona Kočvarová, Ph.D. (100 % p)</w:t>
            </w:r>
          </w:p>
        </w:tc>
        <w:tc>
          <w:tcPr>
            <w:tcW w:w="850" w:type="dxa"/>
            <w:tcBorders>
              <w:top w:val="single" w:sz="4" w:space="0" w:color="000000"/>
              <w:left w:val="single" w:sz="4" w:space="0" w:color="000000"/>
              <w:bottom w:val="single" w:sz="4" w:space="0" w:color="000000"/>
              <w:right w:val="single" w:sz="4" w:space="0" w:color="000000"/>
            </w:tcBorders>
          </w:tcPr>
          <w:p w14:paraId="0E2C9997" w14:textId="77777777" w:rsidR="00397CED" w:rsidRDefault="007C733A">
            <w:pPr>
              <w:widowControl w:val="0"/>
              <w:jc w:val="center"/>
            </w:pPr>
            <w:r>
              <w:t>2/LS</w:t>
            </w:r>
          </w:p>
        </w:tc>
        <w:tc>
          <w:tcPr>
            <w:tcW w:w="609" w:type="dxa"/>
            <w:tcBorders>
              <w:top w:val="single" w:sz="4" w:space="0" w:color="000000"/>
              <w:left w:val="single" w:sz="4" w:space="0" w:color="000000"/>
              <w:bottom w:val="single" w:sz="4" w:space="0" w:color="000000"/>
              <w:right w:val="single" w:sz="4" w:space="0" w:color="000000"/>
            </w:tcBorders>
          </w:tcPr>
          <w:p w14:paraId="600CFA90" w14:textId="77777777" w:rsidR="00397CED" w:rsidRDefault="00397CED">
            <w:pPr>
              <w:widowControl w:val="0"/>
              <w:jc w:val="center"/>
            </w:pPr>
          </w:p>
        </w:tc>
      </w:tr>
      <w:tr w:rsidR="00397CED" w14:paraId="567EEAC5" w14:textId="77777777">
        <w:trPr>
          <w:trHeight w:val="270"/>
        </w:trPr>
        <w:tc>
          <w:tcPr>
            <w:tcW w:w="2374" w:type="dxa"/>
            <w:tcBorders>
              <w:top w:val="single" w:sz="4" w:space="0" w:color="000000"/>
              <w:left w:val="single" w:sz="4" w:space="0" w:color="000000"/>
              <w:bottom w:val="single" w:sz="4" w:space="0" w:color="000000"/>
              <w:right w:val="single" w:sz="4" w:space="0" w:color="000000"/>
            </w:tcBorders>
          </w:tcPr>
          <w:p w14:paraId="1AE9A478" w14:textId="77777777" w:rsidR="00397CED" w:rsidRDefault="007C733A">
            <w:pPr>
              <w:widowControl w:val="0"/>
            </w:pPr>
            <w:r>
              <w:rPr>
                <w:rFonts w:ascii="Arial" w:hAnsi="Arial" w:cs="Arial"/>
              </w:rPr>
              <w:t>‍</w:t>
            </w:r>
            <w:r>
              <w:t>Prevence rizikov</w:t>
            </w:r>
            <w:r>
              <w:rPr>
                <w:rFonts w:cs="Arial Narrow"/>
              </w:rPr>
              <w:t>é</w:t>
            </w:r>
            <w:r>
              <w:t>ho chov</w:t>
            </w:r>
            <w:r>
              <w:rPr>
                <w:rFonts w:cs="Arial Narrow"/>
              </w:rPr>
              <w:t>á</w:t>
            </w:r>
            <w:r>
              <w:t>n</w:t>
            </w:r>
            <w:r>
              <w:rPr>
                <w:rFonts w:cs="Arial Narrow"/>
              </w:rPr>
              <w:t>í</w:t>
            </w:r>
          </w:p>
        </w:tc>
        <w:tc>
          <w:tcPr>
            <w:tcW w:w="921" w:type="dxa"/>
            <w:gridSpan w:val="2"/>
            <w:tcBorders>
              <w:top w:val="single" w:sz="4" w:space="0" w:color="000000"/>
              <w:left w:val="single" w:sz="4" w:space="0" w:color="000000"/>
              <w:bottom w:val="single" w:sz="4" w:space="0" w:color="000000"/>
              <w:right w:val="single" w:sz="4" w:space="0" w:color="000000"/>
            </w:tcBorders>
          </w:tcPr>
          <w:p w14:paraId="105740FA" w14:textId="77777777" w:rsidR="00397CED" w:rsidRDefault="007C733A">
            <w:pPr>
              <w:widowControl w:val="0"/>
              <w:jc w:val="both"/>
            </w:pPr>
            <w:r>
              <w:t>24s</w:t>
            </w:r>
          </w:p>
        </w:tc>
        <w:tc>
          <w:tcPr>
            <w:tcW w:w="847" w:type="dxa"/>
            <w:tcBorders>
              <w:top w:val="single" w:sz="4" w:space="0" w:color="000000"/>
              <w:left w:val="single" w:sz="4" w:space="0" w:color="000000"/>
              <w:bottom w:val="single" w:sz="4" w:space="0" w:color="000000"/>
              <w:right w:val="single" w:sz="4" w:space="0" w:color="000000"/>
            </w:tcBorders>
          </w:tcPr>
          <w:p w14:paraId="7E645ED4"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6B96EB11" w14:textId="77777777" w:rsidR="00397CED" w:rsidRDefault="007C733A">
            <w:pPr>
              <w:widowControl w:val="0"/>
              <w:jc w:val="center"/>
            </w:pPr>
            <w:r>
              <w:t>3</w:t>
            </w:r>
          </w:p>
        </w:tc>
        <w:tc>
          <w:tcPr>
            <w:tcW w:w="2973" w:type="dxa"/>
            <w:tcBorders>
              <w:top w:val="single" w:sz="4" w:space="0" w:color="000000"/>
              <w:left w:val="single" w:sz="4" w:space="0" w:color="000000"/>
              <w:bottom w:val="single" w:sz="4" w:space="0" w:color="000000"/>
              <w:right w:val="single" w:sz="4" w:space="0" w:color="000000"/>
            </w:tcBorders>
          </w:tcPr>
          <w:p w14:paraId="17C4D55A" w14:textId="77777777" w:rsidR="00397CED" w:rsidRDefault="007C733A">
            <w:pPr>
              <w:widowControl w:val="0"/>
              <w:jc w:val="both"/>
            </w:pPr>
            <w:r>
              <w:t>Mgr. Lucie Cejpek Blaštíková, Ph.D. (100 % c)</w:t>
            </w:r>
          </w:p>
        </w:tc>
        <w:tc>
          <w:tcPr>
            <w:tcW w:w="850" w:type="dxa"/>
            <w:tcBorders>
              <w:top w:val="single" w:sz="4" w:space="0" w:color="000000"/>
              <w:left w:val="single" w:sz="4" w:space="0" w:color="000000"/>
              <w:bottom w:val="single" w:sz="4" w:space="0" w:color="000000"/>
              <w:right w:val="single" w:sz="4" w:space="0" w:color="000000"/>
            </w:tcBorders>
          </w:tcPr>
          <w:p w14:paraId="7539A001" w14:textId="77777777" w:rsidR="00397CED" w:rsidRDefault="007C733A">
            <w:pPr>
              <w:widowControl w:val="0"/>
              <w:jc w:val="center"/>
            </w:pPr>
            <w:r>
              <w:t>2/LS</w:t>
            </w:r>
          </w:p>
        </w:tc>
        <w:tc>
          <w:tcPr>
            <w:tcW w:w="609" w:type="dxa"/>
            <w:tcBorders>
              <w:top w:val="single" w:sz="4" w:space="0" w:color="000000"/>
              <w:left w:val="single" w:sz="4" w:space="0" w:color="000000"/>
              <w:bottom w:val="single" w:sz="4" w:space="0" w:color="000000"/>
              <w:right w:val="single" w:sz="4" w:space="0" w:color="000000"/>
            </w:tcBorders>
          </w:tcPr>
          <w:p w14:paraId="3EBC3D0D" w14:textId="77777777" w:rsidR="00397CED" w:rsidRDefault="00397CED">
            <w:pPr>
              <w:widowControl w:val="0"/>
              <w:jc w:val="center"/>
            </w:pPr>
          </w:p>
        </w:tc>
      </w:tr>
      <w:tr w:rsidR="00397CED" w14:paraId="2D203F20" w14:textId="77777777">
        <w:tc>
          <w:tcPr>
            <w:tcW w:w="2374" w:type="dxa"/>
            <w:tcBorders>
              <w:left w:val="single" w:sz="4" w:space="0" w:color="000000"/>
              <w:bottom w:val="single" w:sz="4" w:space="0" w:color="000000"/>
              <w:right w:val="single" w:sz="4" w:space="0" w:color="000000"/>
            </w:tcBorders>
          </w:tcPr>
          <w:p w14:paraId="5E01799B" w14:textId="77777777" w:rsidR="00397CED" w:rsidRDefault="007C733A">
            <w:pPr>
              <w:widowControl w:val="0"/>
            </w:pPr>
            <w:r>
              <w:t>Základy první pomoci</w:t>
            </w:r>
          </w:p>
        </w:tc>
        <w:tc>
          <w:tcPr>
            <w:tcW w:w="921" w:type="dxa"/>
            <w:gridSpan w:val="2"/>
            <w:tcBorders>
              <w:left w:val="single" w:sz="4" w:space="0" w:color="000000"/>
              <w:bottom w:val="single" w:sz="4" w:space="0" w:color="000000"/>
              <w:right w:val="single" w:sz="4" w:space="0" w:color="000000"/>
            </w:tcBorders>
          </w:tcPr>
          <w:p w14:paraId="79A31AAD" w14:textId="77777777" w:rsidR="00397CED" w:rsidRDefault="007C733A">
            <w:pPr>
              <w:widowControl w:val="0"/>
              <w:jc w:val="both"/>
            </w:pPr>
            <w:r>
              <w:t>3p+4c</w:t>
            </w:r>
          </w:p>
        </w:tc>
        <w:tc>
          <w:tcPr>
            <w:tcW w:w="847" w:type="dxa"/>
            <w:tcBorders>
              <w:left w:val="single" w:sz="4" w:space="0" w:color="000000"/>
              <w:bottom w:val="single" w:sz="4" w:space="0" w:color="000000"/>
              <w:right w:val="single" w:sz="4" w:space="0" w:color="000000"/>
            </w:tcBorders>
          </w:tcPr>
          <w:p w14:paraId="01436A38" w14:textId="77777777" w:rsidR="00397CED" w:rsidRDefault="007C733A">
            <w:pPr>
              <w:widowControl w:val="0"/>
              <w:jc w:val="center"/>
            </w:pPr>
            <w:r>
              <w:t>z</w:t>
            </w:r>
          </w:p>
        </w:tc>
        <w:tc>
          <w:tcPr>
            <w:tcW w:w="713" w:type="dxa"/>
            <w:tcBorders>
              <w:left w:val="single" w:sz="4" w:space="0" w:color="000000"/>
              <w:bottom w:val="single" w:sz="4" w:space="0" w:color="000000"/>
              <w:right w:val="single" w:sz="4" w:space="0" w:color="000000"/>
            </w:tcBorders>
          </w:tcPr>
          <w:p w14:paraId="124E9421" w14:textId="77777777" w:rsidR="00397CED" w:rsidRDefault="007C733A">
            <w:pPr>
              <w:widowControl w:val="0"/>
              <w:jc w:val="center"/>
            </w:pPr>
            <w:r>
              <w:t>1</w:t>
            </w:r>
          </w:p>
        </w:tc>
        <w:tc>
          <w:tcPr>
            <w:tcW w:w="2973" w:type="dxa"/>
            <w:tcBorders>
              <w:left w:val="single" w:sz="4" w:space="0" w:color="000000"/>
              <w:bottom w:val="single" w:sz="4" w:space="0" w:color="000000"/>
              <w:right w:val="single" w:sz="4" w:space="0" w:color="000000"/>
            </w:tcBorders>
          </w:tcPr>
          <w:p w14:paraId="6B9568CA" w14:textId="77777777" w:rsidR="00397CED" w:rsidRDefault="007C733A">
            <w:pPr>
              <w:widowControl w:val="0"/>
              <w:jc w:val="both"/>
              <w:rPr>
                <w:i/>
              </w:rPr>
            </w:pPr>
            <w:r>
              <w:rPr>
                <w:i/>
              </w:rPr>
              <w:t>Předmět má pro zaměření SP doplňující charakter</w:t>
            </w:r>
          </w:p>
        </w:tc>
        <w:tc>
          <w:tcPr>
            <w:tcW w:w="850" w:type="dxa"/>
            <w:tcBorders>
              <w:left w:val="single" w:sz="4" w:space="0" w:color="000000"/>
              <w:bottom w:val="single" w:sz="4" w:space="0" w:color="000000"/>
              <w:right w:val="single" w:sz="4" w:space="0" w:color="000000"/>
            </w:tcBorders>
          </w:tcPr>
          <w:p w14:paraId="5DE1F891" w14:textId="77777777" w:rsidR="00397CED" w:rsidRDefault="007C733A">
            <w:pPr>
              <w:widowControl w:val="0"/>
              <w:jc w:val="center"/>
            </w:pPr>
            <w:r>
              <w:t>2/LS</w:t>
            </w:r>
          </w:p>
        </w:tc>
        <w:tc>
          <w:tcPr>
            <w:tcW w:w="609" w:type="dxa"/>
            <w:tcBorders>
              <w:left w:val="single" w:sz="4" w:space="0" w:color="000000"/>
              <w:bottom w:val="single" w:sz="4" w:space="0" w:color="000000"/>
              <w:right w:val="single" w:sz="4" w:space="0" w:color="000000"/>
            </w:tcBorders>
          </w:tcPr>
          <w:p w14:paraId="4109B98D" w14:textId="77777777" w:rsidR="00397CED" w:rsidRDefault="00397CED">
            <w:pPr>
              <w:widowControl w:val="0"/>
              <w:jc w:val="center"/>
            </w:pPr>
          </w:p>
        </w:tc>
      </w:tr>
      <w:tr w:rsidR="00397CED" w14:paraId="3E56EBDA" w14:textId="77777777">
        <w:tc>
          <w:tcPr>
            <w:tcW w:w="2374" w:type="dxa"/>
            <w:tcBorders>
              <w:top w:val="single" w:sz="4" w:space="0" w:color="000000"/>
              <w:left w:val="single" w:sz="4" w:space="0" w:color="000000"/>
              <w:bottom w:val="single" w:sz="4" w:space="0" w:color="000000"/>
              <w:right w:val="single" w:sz="4" w:space="0" w:color="000000"/>
            </w:tcBorders>
          </w:tcPr>
          <w:p w14:paraId="49226D7D" w14:textId="77777777" w:rsidR="00397CED" w:rsidRDefault="007C733A">
            <w:pPr>
              <w:widowControl w:val="0"/>
            </w:pPr>
            <w:r>
              <w:t>Aplikační software pro učitele informatiky</w:t>
            </w:r>
          </w:p>
        </w:tc>
        <w:tc>
          <w:tcPr>
            <w:tcW w:w="921" w:type="dxa"/>
            <w:gridSpan w:val="2"/>
            <w:tcBorders>
              <w:top w:val="single" w:sz="4" w:space="0" w:color="000000"/>
              <w:left w:val="single" w:sz="4" w:space="0" w:color="000000"/>
              <w:bottom w:val="single" w:sz="4" w:space="0" w:color="000000"/>
              <w:right w:val="single" w:sz="4" w:space="0" w:color="000000"/>
            </w:tcBorders>
          </w:tcPr>
          <w:p w14:paraId="48CF3D76" w14:textId="77777777" w:rsidR="00397CED" w:rsidRDefault="007C733A">
            <w:pPr>
              <w:widowControl w:val="0"/>
              <w:jc w:val="both"/>
            </w:pPr>
            <w:r>
              <w:t>14p + 28c</w:t>
            </w:r>
          </w:p>
        </w:tc>
        <w:tc>
          <w:tcPr>
            <w:tcW w:w="847" w:type="dxa"/>
            <w:tcBorders>
              <w:top w:val="single" w:sz="4" w:space="0" w:color="000000"/>
              <w:left w:val="single" w:sz="4" w:space="0" w:color="000000"/>
              <w:bottom w:val="single" w:sz="4" w:space="0" w:color="000000"/>
              <w:right w:val="single" w:sz="4" w:space="0" w:color="000000"/>
            </w:tcBorders>
          </w:tcPr>
          <w:p w14:paraId="5175A4AB" w14:textId="77777777" w:rsidR="00397CED" w:rsidRDefault="007C733A">
            <w:pPr>
              <w:widowControl w:val="0"/>
              <w:jc w:val="center"/>
            </w:pPr>
            <w:r>
              <w:t>z, zk</w:t>
            </w:r>
          </w:p>
        </w:tc>
        <w:tc>
          <w:tcPr>
            <w:tcW w:w="713" w:type="dxa"/>
            <w:tcBorders>
              <w:top w:val="single" w:sz="4" w:space="0" w:color="000000"/>
              <w:left w:val="single" w:sz="4" w:space="0" w:color="000000"/>
              <w:bottom w:val="single" w:sz="4" w:space="0" w:color="000000"/>
              <w:right w:val="single" w:sz="4" w:space="0" w:color="000000"/>
            </w:tcBorders>
          </w:tcPr>
          <w:p w14:paraId="293B14EE" w14:textId="77777777" w:rsidR="00397CED" w:rsidRDefault="007C733A">
            <w:pPr>
              <w:widowControl w:val="0"/>
              <w:jc w:val="center"/>
            </w:pPr>
            <w:r>
              <w:t>4</w:t>
            </w:r>
          </w:p>
        </w:tc>
        <w:tc>
          <w:tcPr>
            <w:tcW w:w="2973" w:type="dxa"/>
            <w:tcBorders>
              <w:top w:val="single" w:sz="4" w:space="0" w:color="000000"/>
              <w:left w:val="single" w:sz="4" w:space="0" w:color="000000"/>
              <w:bottom w:val="single" w:sz="4" w:space="0" w:color="000000"/>
              <w:right w:val="single" w:sz="4" w:space="0" w:color="000000"/>
            </w:tcBorders>
          </w:tcPr>
          <w:p w14:paraId="5A9EBC03" w14:textId="77777777" w:rsidR="00397CED" w:rsidRDefault="007C733A">
            <w:pPr>
              <w:widowControl w:val="0"/>
              <w:jc w:val="both"/>
            </w:pPr>
            <w:r>
              <w:rPr>
                <w:b/>
                <w:bCs/>
              </w:rPr>
              <w:t>doc. Ing. Bronislav Chramcov, Ph.D.</w:t>
            </w:r>
            <w:r>
              <w:t xml:space="preserve"> (100 % p)</w:t>
            </w:r>
          </w:p>
        </w:tc>
        <w:tc>
          <w:tcPr>
            <w:tcW w:w="850" w:type="dxa"/>
            <w:tcBorders>
              <w:top w:val="single" w:sz="4" w:space="0" w:color="000000"/>
              <w:left w:val="single" w:sz="4" w:space="0" w:color="000000"/>
              <w:bottom w:val="single" w:sz="4" w:space="0" w:color="000000"/>
              <w:right w:val="single" w:sz="4" w:space="0" w:color="000000"/>
            </w:tcBorders>
          </w:tcPr>
          <w:p w14:paraId="169F98DB" w14:textId="77777777" w:rsidR="00397CED" w:rsidRDefault="007C733A">
            <w:pPr>
              <w:widowControl w:val="0"/>
              <w:jc w:val="center"/>
            </w:pPr>
            <w:r>
              <w:t>2/ZS</w:t>
            </w:r>
          </w:p>
        </w:tc>
        <w:tc>
          <w:tcPr>
            <w:tcW w:w="609" w:type="dxa"/>
            <w:tcBorders>
              <w:top w:val="single" w:sz="4" w:space="0" w:color="000000"/>
              <w:left w:val="single" w:sz="4" w:space="0" w:color="000000"/>
              <w:bottom w:val="single" w:sz="4" w:space="0" w:color="000000"/>
              <w:right w:val="single" w:sz="4" w:space="0" w:color="000000"/>
            </w:tcBorders>
          </w:tcPr>
          <w:p w14:paraId="03B7D444" w14:textId="77777777" w:rsidR="00397CED" w:rsidRDefault="007C733A">
            <w:pPr>
              <w:widowControl w:val="0"/>
              <w:jc w:val="center"/>
            </w:pPr>
            <w:r>
              <w:t>PZ</w:t>
            </w:r>
          </w:p>
        </w:tc>
      </w:tr>
      <w:tr w:rsidR="00397CED" w14:paraId="6A5F9572" w14:textId="77777777">
        <w:trPr>
          <w:del w:id="83" w:author="Jiri Vojtesek" w:date="2023-01-09T22:31:00Z"/>
        </w:trPr>
        <w:tc>
          <w:tcPr>
            <w:tcW w:w="2374" w:type="dxa"/>
            <w:tcBorders>
              <w:top w:val="single" w:sz="4" w:space="0" w:color="000000"/>
              <w:left w:val="single" w:sz="4" w:space="0" w:color="000000"/>
              <w:bottom w:val="single" w:sz="4" w:space="0" w:color="000000"/>
              <w:right w:val="single" w:sz="4" w:space="0" w:color="000000"/>
            </w:tcBorders>
          </w:tcPr>
          <w:p w14:paraId="27A2D80C" w14:textId="77777777" w:rsidR="00397CED" w:rsidRDefault="007C733A">
            <w:pPr>
              <w:widowControl w:val="0"/>
            </w:pPr>
            <w:del w:id="84" w:author="Jiri Vojtesek" w:date="2023-01-09T22:31:00Z">
              <w:r>
                <w:rPr>
                  <w:rFonts w:ascii="Arial" w:hAnsi="Arial" w:cs="Arial"/>
                </w:rPr>
                <w:delText>‍</w:delText>
              </w:r>
              <w:r>
                <w:delText>Základy podnikatelství</w:delText>
              </w:r>
            </w:del>
          </w:p>
        </w:tc>
        <w:tc>
          <w:tcPr>
            <w:tcW w:w="921" w:type="dxa"/>
            <w:gridSpan w:val="2"/>
            <w:tcBorders>
              <w:top w:val="single" w:sz="4" w:space="0" w:color="000000"/>
              <w:left w:val="single" w:sz="4" w:space="0" w:color="000000"/>
              <w:bottom w:val="single" w:sz="4" w:space="0" w:color="000000"/>
              <w:right w:val="single" w:sz="4" w:space="0" w:color="000000"/>
            </w:tcBorders>
          </w:tcPr>
          <w:p w14:paraId="2D4713A3" w14:textId="77777777" w:rsidR="00397CED" w:rsidRDefault="007C733A">
            <w:pPr>
              <w:widowControl w:val="0"/>
              <w:jc w:val="both"/>
            </w:pPr>
            <w:del w:id="85" w:author="Jiri Vojtesek" w:date="2023-01-09T22:31:00Z">
              <w:r>
                <w:delText>24p + 12s</w:delText>
              </w:r>
            </w:del>
          </w:p>
        </w:tc>
        <w:tc>
          <w:tcPr>
            <w:tcW w:w="847" w:type="dxa"/>
            <w:tcBorders>
              <w:top w:val="single" w:sz="4" w:space="0" w:color="000000"/>
              <w:left w:val="single" w:sz="4" w:space="0" w:color="000000"/>
              <w:bottom w:val="single" w:sz="4" w:space="0" w:color="000000"/>
              <w:right w:val="single" w:sz="4" w:space="0" w:color="000000"/>
            </w:tcBorders>
          </w:tcPr>
          <w:p w14:paraId="1AC90E70" w14:textId="77777777" w:rsidR="00397CED" w:rsidRDefault="007C733A">
            <w:pPr>
              <w:widowControl w:val="0"/>
              <w:jc w:val="center"/>
            </w:pPr>
            <w:del w:id="86" w:author="Jiri Vojtesek" w:date="2023-01-09T22:31:00Z">
              <w:r>
                <w:delText>klz</w:delText>
              </w:r>
            </w:del>
          </w:p>
        </w:tc>
        <w:tc>
          <w:tcPr>
            <w:tcW w:w="713" w:type="dxa"/>
            <w:tcBorders>
              <w:top w:val="single" w:sz="4" w:space="0" w:color="000000"/>
              <w:left w:val="single" w:sz="4" w:space="0" w:color="000000"/>
              <w:bottom w:val="single" w:sz="4" w:space="0" w:color="000000"/>
              <w:right w:val="single" w:sz="4" w:space="0" w:color="000000"/>
            </w:tcBorders>
          </w:tcPr>
          <w:p w14:paraId="2E3B9756" w14:textId="77777777" w:rsidR="00397CED" w:rsidRDefault="007C733A">
            <w:pPr>
              <w:widowControl w:val="0"/>
              <w:jc w:val="center"/>
            </w:pPr>
            <w:del w:id="87" w:author="Jiri Vojtesek" w:date="2023-01-09T22:31:00Z">
              <w:r>
                <w:delText>2</w:delText>
              </w:r>
            </w:del>
          </w:p>
        </w:tc>
        <w:tc>
          <w:tcPr>
            <w:tcW w:w="2973" w:type="dxa"/>
            <w:tcBorders>
              <w:top w:val="single" w:sz="4" w:space="0" w:color="000000"/>
              <w:left w:val="single" w:sz="4" w:space="0" w:color="000000"/>
              <w:bottom w:val="single" w:sz="4" w:space="0" w:color="000000"/>
              <w:right w:val="single" w:sz="4" w:space="0" w:color="000000"/>
            </w:tcBorders>
          </w:tcPr>
          <w:p w14:paraId="3F297E02" w14:textId="77777777" w:rsidR="00397CED" w:rsidRDefault="007C733A">
            <w:pPr>
              <w:widowControl w:val="0"/>
              <w:jc w:val="both"/>
            </w:pPr>
            <w:del w:id="88" w:author="Jiri Vojtesek" w:date="2023-01-09T22:31:00Z">
              <w:r>
                <w:delText>doc. Ing. Petr Novák, Ph.D. (100 % p)</w:delText>
              </w:r>
            </w:del>
          </w:p>
        </w:tc>
        <w:tc>
          <w:tcPr>
            <w:tcW w:w="850" w:type="dxa"/>
            <w:tcBorders>
              <w:top w:val="single" w:sz="4" w:space="0" w:color="000000"/>
              <w:left w:val="single" w:sz="4" w:space="0" w:color="000000"/>
              <w:bottom w:val="single" w:sz="4" w:space="0" w:color="000000"/>
              <w:right w:val="single" w:sz="4" w:space="0" w:color="000000"/>
            </w:tcBorders>
          </w:tcPr>
          <w:p w14:paraId="35D3DC4F" w14:textId="77777777" w:rsidR="00397CED" w:rsidRDefault="007C733A">
            <w:pPr>
              <w:widowControl w:val="0"/>
              <w:jc w:val="center"/>
            </w:pPr>
            <w:del w:id="89" w:author="Jiri Vojtesek" w:date="2023-01-09T22:31:00Z">
              <w:r>
                <w:delText>2/LS</w:delText>
              </w:r>
            </w:del>
          </w:p>
        </w:tc>
        <w:tc>
          <w:tcPr>
            <w:tcW w:w="609" w:type="dxa"/>
            <w:tcBorders>
              <w:top w:val="single" w:sz="4" w:space="0" w:color="000000"/>
              <w:left w:val="single" w:sz="4" w:space="0" w:color="000000"/>
              <w:bottom w:val="single" w:sz="4" w:space="0" w:color="000000"/>
              <w:right w:val="single" w:sz="4" w:space="0" w:color="000000"/>
            </w:tcBorders>
          </w:tcPr>
          <w:p w14:paraId="1BB7846A" w14:textId="77777777" w:rsidR="00397CED" w:rsidRDefault="00397CED">
            <w:pPr>
              <w:widowControl w:val="0"/>
              <w:jc w:val="center"/>
            </w:pPr>
          </w:p>
        </w:tc>
      </w:tr>
      <w:tr w:rsidR="00397CED" w14:paraId="0D7B08CB" w14:textId="77777777">
        <w:tc>
          <w:tcPr>
            <w:tcW w:w="2374" w:type="dxa"/>
            <w:tcBorders>
              <w:left w:val="single" w:sz="4" w:space="0" w:color="000000"/>
              <w:bottom w:val="single" w:sz="4" w:space="0" w:color="000000"/>
              <w:right w:val="single" w:sz="4" w:space="0" w:color="000000"/>
            </w:tcBorders>
          </w:tcPr>
          <w:p w14:paraId="6FF5266E" w14:textId="77777777" w:rsidR="00397CED" w:rsidRDefault="007C733A">
            <w:pPr>
              <w:widowControl w:val="0"/>
            </w:pPr>
            <w:r>
              <w:t>Diplomová práce</w:t>
            </w:r>
          </w:p>
        </w:tc>
        <w:tc>
          <w:tcPr>
            <w:tcW w:w="921" w:type="dxa"/>
            <w:gridSpan w:val="2"/>
            <w:tcBorders>
              <w:left w:val="single" w:sz="4" w:space="0" w:color="000000"/>
              <w:bottom w:val="single" w:sz="4" w:space="0" w:color="000000"/>
              <w:right w:val="single" w:sz="4" w:space="0" w:color="000000"/>
            </w:tcBorders>
          </w:tcPr>
          <w:p w14:paraId="2AD03902" w14:textId="77777777" w:rsidR="00397CED" w:rsidRDefault="007C733A">
            <w:pPr>
              <w:widowControl w:val="0"/>
              <w:jc w:val="both"/>
            </w:pPr>
            <w:r>
              <w:t>18s</w:t>
            </w:r>
          </w:p>
        </w:tc>
        <w:tc>
          <w:tcPr>
            <w:tcW w:w="847" w:type="dxa"/>
            <w:tcBorders>
              <w:left w:val="single" w:sz="4" w:space="0" w:color="000000"/>
              <w:bottom w:val="single" w:sz="4" w:space="0" w:color="000000"/>
              <w:right w:val="single" w:sz="4" w:space="0" w:color="000000"/>
            </w:tcBorders>
          </w:tcPr>
          <w:p w14:paraId="1127BCB3" w14:textId="77777777" w:rsidR="00397CED" w:rsidRDefault="007C733A">
            <w:pPr>
              <w:widowControl w:val="0"/>
              <w:jc w:val="center"/>
            </w:pPr>
            <w:r>
              <w:t>z</w:t>
            </w:r>
          </w:p>
        </w:tc>
        <w:tc>
          <w:tcPr>
            <w:tcW w:w="713" w:type="dxa"/>
            <w:tcBorders>
              <w:left w:val="single" w:sz="4" w:space="0" w:color="000000"/>
              <w:bottom w:val="single" w:sz="4" w:space="0" w:color="000000"/>
              <w:right w:val="single" w:sz="4" w:space="0" w:color="000000"/>
            </w:tcBorders>
          </w:tcPr>
          <w:p w14:paraId="3C7ED0A1" w14:textId="4D796E8D" w:rsidR="00397CED" w:rsidRDefault="007C733A">
            <w:pPr>
              <w:widowControl w:val="0"/>
              <w:jc w:val="center"/>
            </w:pPr>
            <w:del w:id="90" w:author="Jiří Vojtěšek" w:date="2023-01-23T14:12:00Z">
              <w:r w:rsidDel="00F8681D">
                <w:delText>20</w:delText>
              </w:r>
            </w:del>
            <w:ins w:id="91" w:author="Jiří Vojtěšek" w:date="2023-01-23T14:12:00Z">
              <w:r w:rsidR="00F8681D">
                <w:t>18</w:t>
              </w:r>
            </w:ins>
          </w:p>
        </w:tc>
        <w:tc>
          <w:tcPr>
            <w:tcW w:w="2973" w:type="dxa"/>
            <w:tcBorders>
              <w:left w:val="single" w:sz="4" w:space="0" w:color="000000"/>
              <w:bottom w:val="single" w:sz="4" w:space="0" w:color="000000"/>
              <w:right w:val="single" w:sz="4" w:space="0" w:color="000000"/>
            </w:tcBorders>
          </w:tcPr>
          <w:p w14:paraId="681693C4" w14:textId="77777777" w:rsidR="00397CED" w:rsidRDefault="007C733A">
            <w:pPr>
              <w:widowControl w:val="0"/>
              <w:jc w:val="both"/>
            </w:pPr>
            <w:r>
              <w:t>doc. Ing. Jiří Vojtěšek, Ph.D. (100 % s)</w:t>
            </w:r>
          </w:p>
        </w:tc>
        <w:tc>
          <w:tcPr>
            <w:tcW w:w="850" w:type="dxa"/>
            <w:tcBorders>
              <w:left w:val="single" w:sz="4" w:space="0" w:color="000000"/>
              <w:bottom w:val="single" w:sz="4" w:space="0" w:color="000000"/>
              <w:right w:val="single" w:sz="4" w:space="0" w:color="000000"/>
            </w:tcBorders>
          </w:tcPr>
          <w:p w14:paraId="452FB9E4" w14:textId="77777777" w:rsidR="00397CED" w:rsidRDefault="007C733A">
            <w:pPr>
              <w:widowControl w:val="0"/>
              <w:jc w:val="center"/>
            </w:pPr>
            <w:r>
              <w:t>2/LS</w:t>
            </w:r>
          </w:p>
        </w:tc>
        <w:tc>
          <w:tcPr>
            <w:tcW w:w="609" w:type="dxa"/>
            <w:tcBorders>
              <w:left w:val="single" w:sz="4" w:space="0" w:color="000000"/>
              <w:bottom w:val="single" w:sz="4" w:space="0" w:color="000000"/>
              <w:right w:val="single" w:sz="4" w:space="0" w:color="000000"/>
            </w:tcBorders>
          </w:tcPr>
          <w:p w14:paraId="52FB4B0D" w14:textId="77777777" w:rsidR="00397CED" w:rsidRDefault="00397CED">
            <w:pPr>
              <w:widowControl w:val="0"/>
              <w:jc w:val="center"/>
            </w:pPr>
          </w:p>
        </w:tc>
      </w:tr>
      <w:tr w:rsidR="00397CED" w14:paraId="433CA2FB" w14:textId="77777777">
        <w:tc>
          <w:tcPr>
            <w:tcW w:w="9287" w:type="dxa"/>
            <w:gridSpan w:val="8"/>
            <w:tcBorders>
              <w:top w:val="single" w:sz="4" w:space="0" w:color="000000"/>
              <w:left w:val="single" w:sz="4" w:space="0" w:color="000000"/>
              <w:bottom w:val="single" w:sz="4" w:space="0" w:color="000000"/>
              <w:right w:val="single" w:sz="4" w:space="0" w:color="000000"/>
            </w:tcBorders>
            <w:shd w:val="clear" w:color="auto" w:fill="F7CAAC"/>
          </w:tcPr>
          <w:p w14:paraId="440D09C5" w14:textId="77777777" w:rsidR="00397CED" w:rsidRDefault="007C733A">
            <w:pPr>
              <w:widowControl w:val="0"/>
              <w:jc w:val="center"/>
              <w:rPr>
                <w:b/>
                <w:sz w:val="22"/>
              </w:rPr>
            </w:pPr>
            <w:r>
              <w:rPr>
                <w:b/>
                <w:sz w:val="22"/>
              </w:rPr>
              <w:t>Volitelné předměty</w:t>
            </w:r>
          </w:p>
        </w:tc>
      </w:tr>
      <w:tr w:rsidR="00397CED" w14:paraId="4172256F" w14:textId="77777777">
        <w:tc>
          <w:tcPr>
            <w:tcW w:w="2374" w:type="dxa"/>
            <w:tcBorders>
              <w:top w:val="single" w:sz="4" w:space="0" w:color="000000"/>
              <w:left w:val="single" w:sz="4" w:space="0" w:color="000000"/>
              <w:bottom w:val="single" w:sz="4" w:space="0" w:color="000000"/>
              <w:right w:val="single" w:sz="4" w:space="0" w:color="000000"/>
            </w:tcBorders>
          </w:tcPr>
          <w:p w14:paraId="08455DEA" w14:textId="77777777" w:rsidR="00397CED" w:rsidRDefault="007C733A">
            <w:pPr>
              <w:widowControl w:val="0"/>
            </w:pPr>
            <w:r>
              <w:rPr>
                <w:rFonts w:ascii="Arial" w:hAnsi="Arial" w:cs="Arial"/>
              </w:rPr>
              <w:lastRenderedPageBreak/>
              <w:t>‍</w:t>
            </w:r>
            <w:r>
              <w:t>Z</w:t>
            </w:r>
            <w:r>
              <w:rPr>
                <w:rFonts w:cs="Arial Narrow"/>
              </w:rPr>
              <w:t>á</w:t>
            </w:r>
            <w:r>
              <w:t>klady podnikatelstv</w:t>
            </w:r>
            <w:r>
              <w:rPr>
                <w:rFonts w:cs="Arial Narrow"/>
              </w:rPr>
              <w:t>í</w:t>
            </w:r>
          </w:p>
        </w:tc>
        <w:tc>
          <w:tcPr>
            <w:tcW w:w="921" w:type="dxa"/>
            <w:gridSpan w:val="2"/>
            <w:tcBorders>
              <w:top w:val="single" w:sz="4" w:space="0" w:color="000000"/>
              <w:left w:val="single" w:sz="4" w:space="0" w:color="000000"/>
              <w:bottom w:val="single" w:sz="4" w:space="0" w:color="000000"/>
              <w:right w:val="single" w:sz="4" w:space="0" w:color="000000"/>
            </w:tcBorders>
          </w:tcPr>
          <w:p w14:paraId="68308E9B" w14:textId="77777777" w:rsidR="00397CED" w:rsidRDefault="007C733A">
            <w:pPr>
              <w:widowControl w:val="0"/>
              <w:jc w:val="both"/>
            </w:pPr>
            <w:r>
              <w:t>24p + 12s</w:t>
            </w:r>
          </w:p>
        </w:tc>
        <w:tc>
          <w:tcPr>
            <w:tcW w:w="847" w:type="dxa"/>
            <w:tcBorders>
              <w:top w:val="single" w:sz="4" w:space="0" w:color="000000"/>
              <w:left w:val="single" w:sz="4" w:space="0" w:color="000000"/>
              <w:bottom w:val="single" w:sz="4" w:space="0" w:color="000000"/>
              <w:right w:val="single" w:sz="4" w:space="0" w:color="000000"/>
            </w:tcBorders>
          </w:tcPr>
          <w:p w14:paraId="29DBBDC8" w14:textId="77777777" w:rsidR="00397CED" w:rsidRDefault="007C733A">
            <w:pPr>
              <w:widowControl w:val="0"/>
              <w:jc w:val="center"/>
            </w:pPr>
            <w:r>
              <w:t>klz</w:t>
            </w:r>
          </w:p>
        </w:tc>
        <w:tc>
          <w:tcPr>
            <w:tcW w:w="713" w:type="dxa"/>
            <w:tcBorders>
              <w:top w:val="single" w:sz="4" w:space="0" w:color="000000"/>
              <w:left w:val="single" w:sz="4" w:space="0" w:color="000000"/>
              <w:bottom w:val="single" w:sz="4" w:space="0" w:color="000000"/>
              <w:right w:val="single" w:sz="4" w:space="0" w:color="000000"/>
            </w:tcBorders>
          </w:tcPr>
          <w:p w14:paraId="6E0C6397" w14:textId="77777777" w:rsidR="00397CED" w:rsidRDefault="007C733A">
            <w:pPr>
              <w:widowControl w:val="0"/>
              <w:jc w:val="center"/>
            </w:pPr>
            <w:r>
              <w:t>2</w:t>
            </w:r>
          </w:p>
        </w:tc>
        <w:tc>
          <w:tcPr>
            <w:tcW w:w="2973" w:type="dxa"/>
            <w:tcBorders>
              <w:top w:val="single" w:sz="4" w:space="0" w:color="000000"/>
              <w:left w:val="single" w:sz="4" w:space="0" w:color="000000"/>
              <w:bottom w:val="single" w:sz="4" w:space="0" w:color="000000"/>
              <w:right w:val="single" w:sz="4" w:space="0" w:color="000000"/>
            </w:tcBorders>
          </w:tcPr>
          <w:p w14:paraId="6C559210" w14:textId="77777777" w:rsidR="00397CED" w:rsidRDefault="007C733A">
            <w:pPr>
              <w:widowControl w:val="0"/>
              <w:jc w:val="both"/>
            </w:pPr>
            <w:r>
              <w:t>doc. Ing. Petr Novák, Ph.D. (100 % p)</w:t>
            </w:r>
          </w:p>
        </w:tc>
        <w:tc>
          <w:tcPr>
            <w:tcW w:w="850" w:type="dxa"/>
            <w:tcBorders>
              <w:top w:val="single" w:sz="4" w:space="0" w:color="000000"/>
              <w:left w:val="single" w:sz="4" w:space="0" w:color="000000"/>
              <w:bottom w:val="single" w:sz="4" w:space="0" w:color="000000"/>
              <w:right w:val="single" w:sz="4" w:space="0" w:color="000000"/>
            </w:tcBorders>
          </w:tcPr>
          <w:p w14:paraId="29D1538B" w14:textId="77777777" w:rsidR="00397CED" w:rsidRDefault="007C733A">
            <w:pPr>
              <w:widowControl w:val="0"/>
              <w:jc w:val="center"/>
            </w:pPr>
            <w:r>
              <w:t>2/LS</w:t>
            </w:r>
          </w:p>
        </w:tc>
        <w:tc>
          <w:tcPr>
            <w:tcW w:w="609" w:type="dxa"/>
            <w:tcBorders>
              <w:top w:val="single" w:sz="4" w:space="0" w:color="000000"/>
              <w:left w:val="single" w:sz="4" w:space="0" w:color="000000"/>
              <w:bottom w:val="single" w:sz="4" w:space="0" w:color="000000"/>
              <w:right w:val="single" w:sz="4" w:space="0" w:color="000000"/>
            </w:tcBorders>
          </w:tcPr>
          <w:p w14:paraId="5E7ECC58" w14:textId="77777777" w:rsidR="00397CED" w:rsidRDefault="00397CED">
            <w:pPr>
              <w:widowControl w:val="0"/>
              <w:jc w:val="center"/>
            </w:pPr>
          </w:p>
        </w:tc>
      </w:tr>
      <w:tr w:rsidR="00397CED" w14:paraId="18111FA2"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5312E884" w14:textId="77777777" w:rsidR="00397CED" w:rsidRDefault="007C733A">
            <w:pPr>
              <w:widowControl w:val="0"/>
              <w:jc w:val="both"/>
              <w:rPr>
                <w:b/>
              </w:rPr>
            </w:pPr>
            <w:r>
              <w:rPr>
                <w:b/>
              </w:rPr>
              <w:t xml:space="preserve"> Součásti SZZ a jejich obsah</w:t>
            </w:r>
          </w:p>
        </w:tc>
        <w:tc>
          <w:tcPr>
            <w:tcW w:w="5992" w:type="dxa"/>
            <w:gridSpan w:val="5"/>
            <w:tcBorders>
              <w:top w:val="single" w:sz="4" w:space="0" w:color="000000"/>
              <w:left w:val="single" w:sz="4" w:space="0" w:color="000000"/>
              <w:right w:val="single" w:sz="4" w:space="0" w:color="000000"/>
            </w:tcBorders>
          </w:tcPr>
          <w:p w14:paraId="176EFDF3" w14:textId="77777777" w:rsidR="00397CED" w:rsidRDefault="00397CED">
            <w:pPr>
              <w:widowControl w:val="0"/>
              <w:jc w:val="both"/>
            </w:pPr>
          </w:p>
        </w:tc>
      </w:tr>
      <w:tr w:rsidR="00397CED" w14:paraId="7D9DF3F0" w14:textId="77777777">
        <w:trPr>
          <w:trHeight w:val="1370"/>
        </w:trPr>
        <w:tc>
          <w:tcPr>
            <w:tcW w:w="9287" w:type="dxa"/>
            <w:gridSpan w:val="8"/>
            <w:tcBorders>
              <w:left w:val="single" w:sz="4" w:space="0" w:color="000000"/>
              <w:bottom w:val="single" w:sz="4" w:space="0" w:color="000000"/>
              <w:right w:val="single" w:sz="4" w:space="0" w:color="000000"/>
            </w:tcBorders>
          </w:tcPr>
          <w:p w14:paraId="63F740D9" w14:textId="77777777" w:rsidR="00397CED" w:rsidRDefault="007C733A">
            <w:pPr>
              <w:widowControl w:val="0"/>
              <w:jc w:val="both"/>
            </w:pPr>
            <w:r>
              <w:t>Státní závěrečná zkouška se skládá z obhajoby diplomové práce a státní zkoušky složené ze tří tematických okruhů. Jeden okruh se skládá z předmětů z oblasti IT, druhý okruh z předmětů pedagogiky a třetí je z oblasti didaktiky a vyučování IT předmětů.</w:t>
            </w:r>
          </w:p>
          <w:p w14:paraId="1F7FAB1D" w14:textId="77777777" w:rsidR="00397CED" w:rsidRDefault="00397CED">
            <w:pPr>
              <w:widowControl w:val="0"/>
              <w:jc w:val="both"/>
            </w:pPr>
          </w:p>
          <w:p w14:paraId="7FD428AF" w14:textId="77777777" w:rsidR="00397CED" w:rsidRDefault="007C733A">
            <w:pPr>
              <w:widowControl w:val="0"/>
              <w:jc w:val="both"/>
              <w:rPr>
                <w:u w:val="single"/>
              </w:rPr>
            </w:pPr>
            <w:r>
              <w:rPr>
                <w:u w:val="single"/>
              </w:rPr>
              <w:t>Tematické okruhy státní závěrečné zkoušky a předměty ze kterých okruhy vychází:</w:t>
            </w:r>
          </w:p>
          <w:p w14:paraId="0929C7C6" w14:textId="77777777" w:rsidR="00397CED" w:rsidRDefault="00397CED">
            <w:pPr>
              <w:widowControl w:val="0"/>
              <w:jc w:val="both"/>
              <w:rPr>
                <w:u w:val="single"/>
              </w:rPr>
            </w:pPr>
          </w:p>
          <w:p w14:paraId="22E1B6B2" w14:textId="3B640769" w:rsidR="00397CED" w:rsidRDefault="007C733A">
            <w:pPr>
              <w:pStyle w:val="Odstavecseseznamem"/>
              <w:widowControl w:val="0"/>
              <w:numPr>
                <w:ilvl w:val="0"/>
                <w:numId w:val="1"/>
              </w:numPr>
              <w:ind w:left="539" w:hanging="142"/>
              <w:jc w:val="both"/>
              <w:pPrChange w:id="92" w:author="Jiri Vojtesek" w:date="2023-01-19T13:14:00Z">
                <w:pPr>
                  <w:pStyle w:val="Odstavecseseznamem"/>
                  <w:widowControl w:val="0"/>
                  <w:numPr>
                    <w:numId w:val="2"/>
                  </w:numPr>
                  <w:tabs>
                    <w:tab w:val="num" w:pos="720"/>
                  </w:tabs>
                  <w:ind w:hanging="360"/>
                  <w:jc w:val="both"/>
                </w:pPr>
              </w:pPrChange>
            </w:pPr>
            <w:r>
              <w:rPr>
                <w:b/>
              </w:rPr>
              <w:t>Informatika pro učitele</w:t>
            </w:r>
            <w:r>
              <w:t xml:space="preserve"> (</w:t>
            </w:r>
            <w:bookmarkStart w:id="93" w:name="_Hlk530058972"/>
            <w:r>
              <w:t>P</w:t>
            </w:r>
            <w:bookmarkEnd w:id="93"/>
            <w:r>
              <w:t>rovoz počítačových sítí, Webové technologie pro učitele informatiky, Multimédia, Algoritmizace pro učitele informatiky</w:t>
            </w:r>
            <w:del w:id="94" w:author="Jiří Vojtěšek" w:date="2023-01-23T14:13:00Z">
              <w:r w:rsidDel="00F8681D">
                <w:delText>, Bezpečnost informačních systémů</w:delText>
              </w:r>
            </w:del>
            <w:r>
              <w:t>)</w:t>
            </w:r>
          </w:p>
          <w:p w14:paraId="482A943E" w14:textId="77777777" w:rsidR="00397CED" w:rsidRDefault="007C733A">
            <w:pPr>
              <w:pStyle w:val="Odstavecseseznamem"/>
              <w:widowControl w:val="0"/>
              <w:numPr>
                <w:ilvl w:val="0"/>
                <w:numId w:val="1"/>
              </w:numPr>
              <w:ind w:left="539" w:hanging="142"/>
              <w:jc w:val="both"/>
              <w:pPrChange w:id="95" w:author="Jiri Vojtesek" w:date="2023-01-19T13:14:00Z">
                <w:pPr>
                  <w:pStyle w:val="Odstavecseseznamem"/>
                  <w:widowControl w:val="0"/>
                  <w:numPr>
                    <w:numId w:val="2"/>
                  </w:numPr>
                  <w:tabs>
                    <w:tab w:val="num" w:pos="720"/>
                  </w:tabs>
                  <w:ind w:hanging="360"/>
                  <w:jc w:val="both"/>
                </w:pPr>
              </w:pPrChange>
            </w:pPr>
            <w:r>
              <w:rPr>
                <w:b/>
              </w:rPr>
              <w:t>Pedagogika a psychologie</w:t>
            </w:r>
            <w:r>
              <w:t xml:space="preserve"> (Filozofie pro učitele informatiky, Školní pedagogika, Psychologie pro učitele, Pedagogická evaluace)</w:t>
            </w:r>
          </w:p>
          <w:p w14:paraId="2485F69A" w14:textId="4FD123F3" w:rsidR="00397CED" w:rsidRDefault="007C733A">
            <w:pPr>
              <w:pStyle w:val="Odstavecseseznamem"/>
              <w:widowControl w:val="0"/>
              <w:numPr>
                <w:ilvl w:val="0"/>
                <w:numId w:val="1"/>
              </w:numPr>
              <w:ind w:left="539" w:hanging="142"/>
              <w:jc w:val="both"/>
              <w:rPr>
                <w:ins w:id="96" w:author="Jiří Vojtěšek" w:date="2023-01-19T21:53:00Z"/>
              </w:rPr>
            </w:pPr>
            <w:r>
              <w:rPr>
                <w:b/>
              </w:rPr>
              <w:t>Didaktika a vyučování informatických předmětů</w:t>
            </w:r>
            <w:r>
              <w:t xml:space="preserve"> (Obecná didaktika, </w:t>
            </w:r>
            <w:bookmarkStart w:id="97" w:name="_Hlk530059021"/>
            <w:r>
              <w:t>D</w:t>
            </w:r>
            <w:bookmarkEnd w:id="97"/>
            <w:r>
              <w:t>idaktika informatiky,</w:t>
            </w:r>
            <w:ins w:id="98" w:author="Jiří Vojtěšek" w:date="2023-01-23T14:12:00Z">
              <w:r w:rsidR="00F8681D">
                <w:t xml:space="preserve"> Didaktika odborných předmětů,</w:t>
              </w:r>
            </w:ins>
            <w:r>
              <w:t xml:space="preserve"> Online výukové nástroje, Aplikační software pro učitele informatiky)</w:t>
            </w:r>
          </w:p>
          <w:p w14:paraId="409F7F74" w14:textId="77777777" w:rsidR="008E76CA" w:rsidRDefault="008E76CA">
            <w:pPr>
              <w:widowControl w:val="0"/>
              <w:jc w:val="both"/>
              <w:pPrChange w:id="99" w:author="Jiří Vojtěšek" w:date="2023-01-19T21:53:00Z">
                <w:pPr>
                  <w:pStyle w:val="Odstavecseseznamem"/>
                  <w:widowControl w:val="0"/>
                  <w:numPr>
                    <w:numId w:val="2"/>
                  </w:numPr>
                  <w:tabs>
                    <w:tab w:val="num" w:pos="720"/>
                  </w:tabs>
                  <w:ind w:hanging="360"/>
                  <w:jc w:val="both"/>
                </w:pPr>
              </w:pPrChange>
            </w:pPr>
          </w:p>
          <w:p w14:paraId="425230E3" w14:textId="5E545973" w:rsidR="00397CED" w:rsidRPr="00EE647C" w:rsidRDefault="00EE647C">
            <w:pPr>
              <w:widowControl w:val="0"/>
              <w:jc w:val="both"/>
              <w:rPr>
                <w:ins w:id="100" w:author="Jiří Vojtěšek" w:date="2023-01-19T14:34:00Z"/>
                <w:u w:val="single"/>
                <w:rPrChange w:id="101" w:author="Jiří Vojtěšek" w:date="2023-01-19T14:34:00Z">
                  <w:rPr>
                    <w:ins w:id="102" w:author="Jiří Vojtěšek" w:date="2023-01-19T14:34:00Z"/>
                  </w:rPr>
                </w:rPrChange>
              </w:rPr>
              <w:pPrChange w:id="103" w:author="Jiří Vojtěšek" w:date="2023-01-19T14:33:00Z">
                <w:pPr>
                  <w:pStyle w:val="Odstavecseseznamem"/>
                  <w:widowControl w:val="0"/>
                  <w:ind w:left="360"/>
                  <w:jc w:val="both"/>
                </w:pPr>
              </w:pPrChange>
            </w:pPr>
            <w:ins w:id="104" w:author="Jiří Vojtěšek" w:date="2023-01-19T14:33:00Z">
              <w:r w:rsidRPr="00EE647C">
                <w:rPr>
                  <w:u w:val="single"/>
                  <w:rPrChange w:id="105" w:author="Jiří Vojtěšek" w:date="2023-01-19T14:34:00Z">
                    <w:rPr/>
                  </w:rPrChange>
                </w:rPr>
                <w:t>Ukázkové otázky v</w:t>
              </w:r>
            </w:ins>
            <w:ins w:id="106" w:author="Jiří Vojtěšek" w:date="2023-01-19T14:34:00Z">
              <w:r w:rsidRPr="00EE647C">
                <w:rPr>
                  <w:u w:val="single"/>
                  <w:rPrChange w:id="107" w:author="Jiří Vojtěšek" w:date="2023-01-19T14:34:00Z">
                    <w:rPr/>
                  </w:rPrChange>
                </w:rPr>
                <w:t> tematických</w:t>
              </w:r>
            </w:ins>
            <w:ins w:id="108" w:author="Jiří Vojtěšek" w:date="2023-01-19T14:33:00Z">
              <w:r w:rsidRPr="00EE647C">
                <w:rPr>
                  <w:u w:val="single"/>
                  <w:rPrChange w:id="109" w:author="Jiří Vojtěšek" w:date="2023-01-19T14:34:00Z">
                    <w:rPr/>
                  </w:rPrChange>
                </w:rPr>
                <w:t xml:space="preserve"> </w:t>
              </w:r>
            </w:ins>
            <w:ins w:id="110" w:author="Jiří Vojtěšek" w:date="2023-01-19T14:34:00Z">
              <w:r w:rsidRPr="00EE647C">
                <w:rPr>
                  <w:u w:val="single"/>
                  <w:rPrChange w:id="111" w:author="Jiří Vojtěšek" w:date="2023-01-19T14:34:00Z">
                    <w:rPr/>
                  </w:rPrChange>
                </w:rPr>
                <w:t>okruzích státních závěrečných zkoušek:</w:t>
              </w:r>
            </w:ins>
          </w:p>
          <w:p w14:paraId="5BCEB8C5" w14:textId="794EA297" w:rsidR="00EE647C" w:rsidRPr="00EE647C" w:rsidRDefault="00EE647C">
            <w:pPr>
              <w:pStyle w:val="Odstavecseseznamem"/>
              <w:widowControl w:val="0"/>
              <w:numPr>
                <w:ilvl w:val="0"/>
                <w:numId w:val="64"/>
              </w:numPr>
              <w:ind w:left="539" w:hanging="142"/>
              <w:jc w:val="both"/>
              <w:rPr>
                <w:ins w:id="112" w:author="Jiří Vojtěšek" w:date="2023-01-19T14:34:00Z"/>
                <w:b/>
                <w:rPrChange w:id="113" w:author="Jiří Vojtěšek" w:date="2023-01-19T14:35:00Z">
                  <w:rPr>
                    <w:ins w:id="114" w:author="Jiří Vojtěšek" w:date="2023-01-19T14:34:00Z"/>
                  </w:rPr>
                </w:rPrChange>
              </w:rPr>
              <w:pPrChange w:id="115" w:author="Jiří Vojtěšek" w:date="2023-01-19T14:35:00Z">
                <w:pPr>
                  <w:widowControl w:val="0"/>
                  <w:jc w:val="both"/>
                </w:pPr>
              </w:pPrChange>
            </w:pPr>
            <w:ins w:id="116" w:author="Jiří Vojtěšek" w:date="2023-01-19T14:34:00Z">
              <w:r w:rsidRPr="00EE647C">
                <w:rPr>
                  <w:b/>
                  <w:rPrChange w:id="117" w:author="Jiří Vojtěšek" w:date="2023-01-19T14:35:00Z">
                    <w:rPr/>
                  </w:rPrChange>
                </w:rPr>
                <w:t>Informatika pro učitele</w:t>
              </w:r>
            </w:ins>
          </w:p>
          <w:p w14:paraId="249351B5" w14:textId="44A10E06" w:rsidR="00EE647C" w:rsidRPr="00EE647C" w:rsidRDefault="00EE647C" w:rsidP="00EE647C">
            <w:pPr>
              <w:widowControl w:val="0"/>
              <w:jc w:val="both"/>
              <w:rPr>
                <w:ins w:id="118" w:author="Jiří Vojtěšek" w:date="2023-01-19T14:34:00Z"/>
                <w:i/>
                <w:rPrChange w:id="119" w:author="Jiří Vojtěšek" w:date="2023-01-19T14:37:00Z">
                  <w:rPr>
                    <w:ins w:id="120" w:author="Jiří Vojtěšek" w:date="2023-01-19T14:34:00Z"/>
                  </w:rPr>
                </w:rPrChange>
              </w:rPr>
            </w:pPr>
            <w:ins w:id="121" w:author="Jiří Vojtěšek" w:date="2023-01-19T14:37:00Z">
              <w:r>
                <w:rPr>
                  <w:i/>
                </w:rPr>
                <w:t>(</w:t>
              </w:r>
            </w:ins>
            <w:ins w:id="122" w:author="Jiří Vojtěšek" w:date="2023-01-19T14:34:00Z">
              <w:r w:rsidRPr="00EE647C">
                <w:rPr>
                  <w:i/>
                  <w:rPrChange w:id="123" w:author="Jiří Vojtěšek" w:date="2023-01-19T14:37:00Z">
                    <w:rPr/>
                  </w:rPrChange>
                </w:rPr>
                <w:t xml:space="preserve">Provoz počítačových sítí) </w:t>
              </w:r>
            </w:ins>
          </w:p>
          <w:p w14:paraId="42B2550F" w14:textId="4C960E89" w:rsidR="00EE647C" w:rsidRDefault="00EE647C">
            <w:pPr>
              <w:pStyle w:val="Odstavecseseznamem"/>
              <w:widowControl w:val="0"/>
              <w:numPr>
                <w:ilvl w:val="3"/>
                <w:numId w:val="65"/>
              </w:numPr>
              <w:ind w:left="539"/>
              <w:jc w:val="both"/>
              <w:rPr>
                <w:ins w:id="124" w:author="Jiří Vojtěšek" w:date="2023-01-19T14:34:00Z"/>
              </w:rPr>
              <w:pPrChange w:id="125" w:author="Jiří Vojtěšek" w:date="2023-01-19T14:37:00Z">
                <w:pPr>
                  <w:widowControl w:val="0"/>
                  <w:jc w:val="both"/>
                </w:pPr>
              </w:pPrChange>
            </w:pPr>
            <w:ins w:id="126" w:author="Jiří Vojtěšek" w:date="2023-01-19T14:34:00Z">
              <w:r>
                <w:t xml:space="preserve">Agregace, FUP a QoS, Varianty připojení PC a LAN do </w:t>
              </w:r>
            </w:ins>
            <w:ins w:id="127" w:author="Jiří Vojtěšek" w:date="2023-01-19T21:53:00Z">
              <w:r w:rsidR="008E76CA">
                <w:t>internetu – DSL</w:t>
              </w:r>
            </w:ins>
            <w:ins w:id="128" w:author="Jiří Vojtěšek" w:date="2023-01-19T14:34:00Z">
              <w:r>
                <w:t xml:space="preserve">, CATV, GPRS a EDGE, CDMA, UMTS, LTE, 5G a WiMax, LAN pomocí rozvodů </w:t>
              </w:r>
            </w:ins>
            <w:ins w:id="129" w:author="Jiří Vojtěšek" w:date="2023-01-19T21:53:00Z">
              <w:r w:rsidR="008E76CA">
                <w:t>230 V</w:t>
              </w:r>
            </w:ins>
            <w:ins w:id="130" w:author="Jiří Vojtěšek" w:date="2023-01-19T14:34:00Z">
              <w:r>
                <w:t>.</w:t>
              </w:r>
            </w:ins>
          </w:p>
          <w:p w14:paraId="4E760527" w14:textId="3C60BB45" w:rsidR="00EE647C" w:rsidRDefault="00EE647C">
            <w:pPr>
              <w:pStyle w:val="Odstavecseseznamem"/>
              <w:widowControl w:val="0"/>
              <w:numPr>
                <w:ilvl w:val="3"/>
                <w:numId w:val="65"/>
              </w:numPr>
              <w:ind w:left="539"/>
              <w:jc w:val="both"/>
              <w:rPr>
                <w:ins w:id="131" w:author="Jiří Vojtěšek" w:date="2023-01-19T14:34:00Z"/>
              </w:rPr>
              <w:pPrChange w:id="132" w:author="Jiří Vojtěšek" w:date="2023-01-19T14:37:00Z">
                <w:pPr>
                  <w:widowControl w:val="0"/>
                  <w:jc w:val="both"/>
                </w:pPr>
              </w:pPrChange>
            </w:pPr>
            <w:ins w:id="133" w:author="Jiří Vojtěšek" w:date="2023-01-19T14:34:00Z">
              <w:r>
                <w:t xml:space="preserve">Vyřizování dotazů DNS, DNS servery a služba BIND pod Linuxem. DDNS. </w:t>
              </w:r>
            </w:ins>
          </w:p>
          <w:p w14:paraId="20B087CE" w14:textId="015AAA20" w:rsidR="00EE647C" w:rsidRDefault="00EE647C">
            <w:pPr>
              <w:pStyle w:val="Odstavecseseznamem"/>
              <w:widowControl w:val="0"/>
              <w:numPr>
                <w:ilvl w:val="3"/>
                <w:numId w:val="65"/>
              </w:numPr>
              <w:ind w:left="539"/>
              <w:jc w:val="both"/>
              <w:rPr>
                <w:ins w:id="134" w:author="Jiří Vojtěšek" w:date="2023-01-19T14:34:00Z"/>
              </w:rPr>
              <w:pPrChange w:id="135" w:author="Jiří Vojtěšek" w:date="2023-01-19T14:37:00Z">
                <w:pPr>
                  <w:widowControl w:val="0"/>
                  <w:jc w:val="both"/>
                </w:pPr>
              </w:pPrChange>
            </w:pPr>
            <w:ins w:id="136" w:author="Jiří Vojtěšek" w:date="2023-01-19T14:34:00Z">
              <w:r>
                <w:t>CIDR, směrovací tabulky, pravidla směrování a aktualizace směrovacích informací. Autonomní systémy a směrovací protokoly.</w:t>
              </w:r>
            </w:ins>
          </w:p>
          <w:p w14:paraId="2F56AD1F" w14:textId="31C448DD" w:rsidR="00EE647C" w:rsidRPr="00EE647C" w:rsidRDefault="00EE647C">
            <w:pPr>
              <w:widowControl w:val="0"/>
              <w:jc w:val="both"/>
              <w:rPr>
                <w:ins w:id="137" w:author="Jiří Vojtěšek" w:date="2023-01-19T14:34:00Z"/>
                <w:i/>
                <w:rPrChange w:id="138" w:author="Jiří Vojtěšek" w:date="2023-01-19T14:37:00Z">
                  <w:rPr>
                    <w:ins w:id="139" w:author="Jiří Vojtěšek" w:date="2023-01-19T14:34:00Z"/>
                  </w:rPr>
                </w:rPrChange>
              </w:rPr>
            </w:pPr>
            <w:ins w:id="140" w:author="Jiří Vojtěšek" w:date="2023-01-19T14:37:00Z">
              <w:r>
                <w:rPr>
                  <w:i/>
                </w:rPr>
                <w:t>(</w:t>
              </w:r>
            </w:ins>
            <w:ins w:id="141" w:author="Jiří Vojtěšek" w:date="2023-01-19T14:34:00Z">
              <w:r w:rsidRPr="00EE647C">
                <w:rPr>
                  <w:i/>
                  <w:rPrChange w:id="142" w:author="Jiří Vojtěšek" w:date="2023-01-19T14:37:00Z">
                    <w:rPr/>
                  </w:rPrChange>
                </w:rPr>
                <w:t>Webové technologie pro učitele informatiky</w:t>
              </w:r>
            </w:ins>
            <w:ins w:id="143" w:author="Jiří Vojtěšek" w:date="2023-01-19T14:37:00Z">
              <w:r w:rsidRPr="00EE647C">
                <w:rPr>
                  <w:i/>
                  <w:rPrChange w:id="144" w:author="Jiří Vojtěšek" w:date="2023-01-19T14:37:00Z">
                    <w:rPr/>
                  </w:rPrChange>
                </w:rPr>
                <w:t>)</w:t>
              </w:r>
            </w:ins>
          </w:p>
          <w:p w14:paraId="2B3C5C73" w14:textId="7D8DCC24" w:rsidR="00EE647C" w:rsidRDefault="00EE647C">
            <w:pPr>
              <w:pStyle w:val="Odstavecseseznamem"/>
              <w:widowControl w:val="0"/>
              <w:numPr>
                <w:ilvl w:val="3"/>
                <w:numId w:val="65"/>
              </w:numPr>
              <w:ind w:left="539"/>
              <w:jc w:val="both"/>
              <w:rPr>
                <w:ins w:id="145" w:author="Jiří Vojtěšek" w:date="2023-01-19T14:34:00Z"/>
              </w:rPr>
              <w:pPrChange w:id="146" w:author="Jiří Vojtěšek" w:date="2023-01-19T14:38:00Z">
                <w:pPr>
                  <w:widowControl w:val="0"/>
                  <w:jc w:val="both"/>
                </w:pPr>
              </w:pPrChange>
            </w:pPr>
            <w:ins w:id="147" w:author="Jiří Vojtěšek" w:date="2023-01-19T14:34:00Z">
              <w:r>
                <w:t xml:space="preserve">Princip protokolu HTTP, typy požadavků, rozdíly mezi metodami GET a POST, struktura hlaviček, podpora autentizace/autorizace, udržování stavu při komunikaci klient-server. </w:t>
              </w:r>
            </w:ins>
          </w:p>
          <w:p w14:paraId="45B3679E" w14:textId="3ADF082C" w:rsidR="00EE647C" w:rsidRDefault="00EE647C">
            <w:pPr>
              <w:pStyle w:val="Odstavecseseznamem"/>
              <w:widowControl w:val="0"/>
              <w:numPr>
                <w:ilvl w:val="3"/>
                <w:numId w:val="65"/>
              </w:numPr>
              <w:ind w:left="539"/>
              <w:jc w:val="both"/>
              <w:rPr>
                <w:ins w:id="148" w:author="Jiří Vojtěšek" w:date="2023-01-19T14:34:00Z"/>
              </w:rPr>
              <w:pPrChange w:id="149" w:author="Jiří Vojtěšek" w:date="2023-01-19T14:38:00Z">
                <w:pPr>
                  <w:widowControl w:val="0"/>
                  <w:jc w:val="both"/>
                </w:pPr>
              </w:pPrChange>
            </w:pPr>
            <w:ins w:id="150" w:author="Jiří Vojtěšek" w:date="2023-01-19T14:34:00Z">
              <w:r>
                <w:t>Stručné představení jazyka HTML5, možnosti HTML5 API (audio, video na webu a další možnosti weobových aplikací). Použití jazyka JavaScript při zpracování klientských událostí (události myši, klávesnice, okna apod.)</w:t>
              </w:r>
            </w:ins>
          </w:p>
          <w:p w14:paraId="0E9AE8F3" w14:textId="69FA8374" w:rsidR="00EE647C" w:rsidRDefault="00EE647C">
            <w:pPr>
              <w:pStyle w:val="Odstavecseseznamem"/>
              <w:widowControl w:val="0"/>
              <w:numPr>
                <w:ilvl w:val="3"/>
                <w:numId w:val="65"/>
              </w:numPr>
              <w:ind w:left="539"/>
              <w:jc w:val="both"/>
              <w:rPr>
                <w:ins w:id="151" w:author="Jiří Vojtěšek" w:date="2023-01-19T14:34:00Z"/>
              </w:rPr>
              <w:pPrChange w:id="152" w:author="Jiří Vojtěšek" w:date="2023-01-19T14:37:00Z">
                <w:pPr>
                  <w:widowControl w:val="0"/>
                  <w:jc w:val="both"/>
                </w:pPr>
              </w:pPrChange>
            </w:pPr>
            <w:ins w:id="153" w:author="Jiří Vojtěšek" w:date="2023-01-19T14:34:00Z">
              <w:r>
                <w:t>Definice open source software, výhody a nevýhody, příklady open source software. Open source publikační platformy pro web, definice CMS. CMS Wordpress, možnosti publikace obsahu a multimediálního obsahu. Bezpečnost open-source software na webu.</w:t>
              </w:r>
            </w:ins>
          </w:p>
          <w:p w14:paraId="67E76FDE" w14:textId="00926E2C" w:rsidR="00EE647C" w:rsidRPr="009B27A9" w:rsidRDefault="00EE647C">
            <w:pPr>
              <w:widowControl w:val="0"/>
              <w:jc w:val="both"/>
              <w:rPr>
                <w:ins w:id="154" w:author="Jiří Vojtěšek" w:date="2023-01-19T14:34:00Z"/>
                <w:i/>
                <w:rPrChange w:id="155" w:author="Jiří Vojtěšek" w:date="2023-01-19T14:38:00Z">
                  <w:rPr>
                    <w:ins w:id="156" w:author="Jiří Vojtěšek" w:date="2023-01-19T14:34:00Z"/>
                  </w:rPr>
                </w:rPrChange>
              </w:rPr>
            </w:pPr>
            <w:ins w:id="157" w:author="Jiří Vojtěšek" w:date="2023-01-19T14:38:00Z">
              <w:r w:rsidRPr="009B27A9">
                <w:rPr>
                  <w:i/>
                  <w:rPrChange w:id="158" w:author="Jiří Vojtěšek" w:date="2023-01-19T14:38:00Z">
                    <w:rPr/>
                  </w:rPrChange>
                </w:rPr>
                <w:t>(</w:t>
              </w:r>
            </w:ins>
            <w:ins w:id="159" w:author="Jiří Vojtěšek" w:date="2023-01-19T14:34:00Z">
              <w:r w:rsidRPr="009B27A9">
                <w:rPr>
                  <w:i/>
                  <w:rPrChange w:id="160" w:author="Jiří Vojtěšek" w:date="2023-01-19T14:38:00Z">
                    <w:rPr/>
                  </w:rPrChange>
                </w:rPr>
                <w:t>Multimédia</w:t>
              </w:r>
            </w:ins>
            <w:ins w:id="161" w:author="Jiří Vojtěšek" w:date="2023-01-19T14:38:00Z">
              <w:r w:rsidRPr="009B27A9">
                <w:rPr>
                  <w:i/>
                  <w:rPrChange w:id="162" w:author="Jiří Vojtěšek" w:date="2023-01-19T14:38:00Z">
                    <w:rPr/>
                  </w:rPrChange>
                </w:rPr>
                <w:t>)</w:t>
              </w:r>
            </w:ins>
          </w:p>
          <w:p w14:paraId="34BB7D54" w14:textId="33C30C88" w:rsidR="00EE647C" w:rsidRDefault="00EE647C">
            <w:pPr>
              <w:pStyle w:val="Odstavecseseznamem"/>
              <w:widowControl w:val="0"/>
              <w:numPr>
                <w:ilvl w:val="3"/>
                <w:numId w:val="65"/>
              </w:numPr>
              <w:ind w:left="539"/>
              <w:jc w:val="both"/>
              <w:rPr>
                <w:ins w:id="163" w:author="Jiří Vojtěšek" w:date="2023-01-19T14:34:00Z"/>
              </w:rPr>
              <w:pPrChange w:id="164" w:author="Jiří Vojtěšek" w:date="2023-01-19T14:39:00Z">
                <w:pPr>
                  <w:widowControl w:val="0"/>
                  <w:jc w:val="both"/>
                </w:pPr>
              </w:pPrChange>
            </w:pPr>
            <w:ins w:id="165" w:author="Jiří Vojtěšek" w:date="2023-01-19T14:34:00Z">
              <w:r>
                <w:t>Způsoby uložení multimediálních souborů, principy a algoritmy bezztrátové a ztrátové komprese. Algoritmy RLE, Huffmanovo kódování, Aritmetické kódování, JPEG, aj.</w:t>
              </w:r>
            </w:ins>
          </w:p>
          <w:p w14:paraId="17C3C5A7" w14:textId="17084DF0" w:rsidR="00EE647C" w:rsidRDefault="00EE647C">
            <w:pPr>
              <w:pStyle w:val="Odstavecseseznamem"/>
              <w:widowControl w:val="0"/>
              <w:numPr>
                <w:ilvl w:val="3"/>
                <w:numId w:val="65"/>
              </w:numPr>
              <w:ind w:left="539"/>
              <w:jc w:val="both"/>
              <w:rPr>
                <w:ins w:id="166" w:author="Jiří Vojtěšek" w:date="2023-01-19T14:34:00Z"/>
              </w:rPr>
              <w:pPrChange w:id="167" w:author="Jiří Vojtěšek" w:date="2023-01-19T14:39:00Z">
                <w:pPr>
                  <w:widowControl w:val="0"/>
                  <w:jc w:val="both"/>
                </w:pPr>
              </w:pPrChange>
            </w:pPr>
            <w:ins w:id="168" w:author="Jiří Vojtěšek" w:date="2023-01-19T14:34:00Z">
              <w:r>
                <w:t xml:space="preserve">Způsoby uložení </w:t>
              </w:r>
            </w:ins>
            <w:ins w:id="169" w:author="Jiří Vojtěšek" w:date="2023-01-19T21:53:00Z">
              <w:r w:rsidR="008E76CA">
                <w:t>zvuku – vzorky</w:t>
              </w:r>
            </w:ins>
            <w:ins w:id="170" w:author="Jiří Vojtěšek" w:date="2023-01-19T14:34:00Z">
              <w:r>
                <w:t>, MIDI, parametry při ukládání zvuku, přehled zvukových formátů. Principy algoritmu MP3.</w:t>
              </w:r>
            </w:ins>
          </w:p>
          <w:p w14:paraId="680026F7" w14:textId="626C002C" w:rsidR="009B27A9" w:rsidRDefault="00EE647C">
            <w:pPr>
              <w:pStyle w:val="Odstavecseseznamem"/>
              <w:widowControl w:val="0"/>
              <w:numPr>
                <w:ilvl w:val="3"/>
                <w:numId w:val="65"/>
              </w:numPr>
              <w:ind w:left="539"/>
              <w:jc w:val="both"/>
              <w:rPr>
                <w:ins w:id="171" w:author="Jiří Vojtěšek" w:date="2023-01-19T14:40:00Z"/>
              </w:rPr>
              <w:pPrChange w:id="172" w:author="Jiří Vojtěšek" w:date="2023-01-19T14:40:00Z">
                <w:pPr>
                  <w:widowControl w:val="0"/>
                  <w:jc w:val="both"/>
                </w:pPr>
              </w:pPrChange>
            </w:pPr>
            <w:ins w:id="173" w:author="Jiří Vojtěšek" w:date="2023-01-19T14:34:00Z">
              <w:r>
                <w:t>Způsob uložení videa v počítači, přehled nejčastěji užívaných kontejnerů a kodeků. Parametry ovlivňující kvalitu videa a velikost souboru. Výhody nelineárního střihu videa, princip střihových programů.</w:t>
              </w:r>
            </w:ins>
          </w:p>
          <w:p w14:paraId="33A98497" w14:textId="77777777" w:rsidR="009B27A9" w:rsidRPr="00F6578B" w:rsidRDefault="009B27A9" w:rsidP="009B27A9">
            <w:pPr>
              <w:widowControl w:val="0"/>
              <w:jc w:val="both"/>
              <w:rPr>
                <w:ins w:id="174" w:author="Jiří Vojtěšek" w:date="2023-01-19T14:40:00Z"/>
                <w:i/>
              </w:rPr>
            </w:pPr>
            <w:ins w:id="175" w:author="Jiří Vojtěšek" w:date="2023-01-19T14:40:00Z">
              <w:r>
                <w:rPr>
                  <w:i/>
                </w:rPr>
                <w:t>(</w:t>
              </w:r>
              <w:r w:rsidRPr="00F6578B">
                <w:rPr>
                  <w:i/>
                </w:rPr>
                <w:t>Algoritmizace pro učitele informatiky)</w:t>
              </w:r>
            </w:ins>
          </w:p>
          <w:p w14:paraId="4DB349EE" w14:textId="77777777" w:rsidR="009B27A9" w:rsidRDefault="009B27A9">
            <w:pPr>
              <w:pStyle w:val="Odstavecseseznamem"/>
              <w:widowControl w:val="0"/>
              <w:numPr>
                <w:ilvl w:val="3"/>
                <w:numId w:val="65"/>
              </w:numPr>
              <w:ind w:left="539"/>
              <w:jc w:val="both"/>
              <w:rPr>
                <w:ins w:id="176" w:author="Jiří Vojtěšek" w:date="2023-01-19T14:40:00Z"/>
              </w:rPr>
              <w:pPrChange w:id="177" w:author="Jiří Vojtěšek" w:date="2023-01-19T14:40:00Z">
                <w:pPr>
                  <w:widowControl w:val="0"/>
                  <w:jc w:val="both"/>
                </w:pPr>
              </w:pPrChange>
            </w:pPr>
            <w:ins w:id="178" w:author="Jiří Vojtěšek" w:date="2023-01-19T14:40:00Z">
              <w:r>
                <w:t xml:space="preserve">Definice a vlastnosti algoritmu, rozdělení a popis algoritmů – rekurzivní, hladový, rozděl a panuj, heuristický a pravděpodobnostní, genetický algoritmus a další. Výpočetní složitost algoritmů. </w:t>
              </w:r>
            </w:ins>
          </w:p>
          <w:p w14:paraId="7BF7B3AF" w14:textId="46CCBD87" w:rsidR="009B27A9" w:rsidRDefault="009B27A9">
            <w:pPr>
              <w:pStyle w:val="Odstavecseseznamem"/>
              <w:widowControl w:val="0"/>
              <w:numPr>
                <w:ilvl w:val="3"/>
                <w:numId w:val="65"/>
              </w:numPr>
              <w:ind w:left="539"/>
              <w:jc w:val="both"/>
              <w:rPr>
                <w:ins w:id="179" w:author="Jiří Vojtěšek" w:date="2023-01-19T14:40:00Z"/>
              </w:rPr>
              <w:pPrChange w:id="180" w:author="Jiří Vojtěšek" w:date="2023-01-19T14:40:00Z">
                <w:pPr>
                  <w:widowControl w:val="0"/>
                  <w:jc w:val="both"/>
                </w:pPr>
              </w:pPrChange>
            </w:pPr>
            <w:ins w:id="181" w:author="Jiří Vojtěšek" w:date="2023-01-19T14:40:00Z">
              <w:r>
                <w:t xml:space="preserve">Definice pojmů formální jazyk a gramatika. Rozdělení formálních gramatik dle Chomského hierarchie. Formální modely </w:t>
              </w:r>
            </w:ins>
            <w:ins w:id="182" w:author="Jiří Vojtěšek" w:date="2023-01-19T21:52:00Z">
              <w:r w:rsidR="008E76CA">
                <w:t>výpočtu – konečný</w:t>
              </w:r>
            </w:ins>
            <w:ins w:id="183" w:author="Jiří Vojtěšek" w:date="2023-01-19T14:40:00Z">
              <w:r>
                <w:t xml:space="preserve"> automat a jeho varianty, Turingův stroj a další.</w:t>
              </w:r>
            </w:ins>
          </w:p>
          <w:p w14:paraId="487C5887" w14:textId="1E830F26" w:rsidR="009B27A9" w:rsidRDefault="009B27A9">
            <w:pPr>
              <w:pStyle w:val="Odstavecseseznamem"/>
              <w:widowControl w:val="0"/>
              <w:numPr>
                <w:ilvl w:val="3"/>
                <w:numId w:val="65"/>
              </w:numPr>
              <w:ind w:left="539"/>
              <w:jc w:val="both"/>
              <w:rPr>
                <w:ins w:id="184" w:author="Jiří Vojtěšek" w:date="2023-01-19T14:34:00Z"/>
              </w:rPr>
              <w:pPrChange w:id="185" w:author="Jiří Vojtěšek" w:date="2023-01-19T14:40:00Z">
                <w:pPr>
                  <w:widowControl w:val="0"/>
                  <w:jc w:val="both"/>
                </w:pPr>
              </w:pPrChange>
            </w:pPr>
            <w:ins w:id="186" w:author="Jiří Vojtěšek" w:date="2023-01-19T14:40:00Z">
              <w:r>
                <w:t xml:space="preserve">Charakteristika a popis základních datových </w:t>
              </w:r>
            </w:ins>
            <w:ins w:id="187" w:author="Jiří Vojtěšek" w:date="2023-01-19T21:52:00Z">
              <w:r w:rsidR="008E76CA">
                <w:t>struktur – pole</w:t>
              </w:r>
            </w:ins>
            <w:ins w:id="188" w:author="Jiří Vojtěšek" w:date="2023-01-19T14:40:00Z">
              <w:r>
                <w:t>, lineární seznam, binární strom, fronty a další. Řadící algoritmy, jejich vlastnosti a popis několika nejběžnějších.</w:t>
              </w:r>
            </w:ins>
          </w:p>
          <w:p w14:paraId="5890618B" w14:textId="77777777" w:rsidR="00EE647C" w:rsidRPr="00EE647C" w:rsidRDefault="00EE647C">
            <w:pPr>
              <w:pStyle w:val="Odstavecseseznamem"/>
              <w:widowControl w:val="0"/>
              <w:numPr>
                <w:ilvl w:val="0"/>
                <w:numId w:val="64"/>
              </w:numPr>
              <w:ind w:left="539" w:hanging="142"/>
              <w:jc w:val="both"/>
              <w:rPr>
                <w:ins w:id="189" w:author="Jiří Vojtěšek" w:date="2023-01-19T14:34:00Z"/>
                <w:b/>
                <w:rPrChange w:id="190" w:author="Jiří Vojtěšek" w:date="2023-01-19T14:36:00Z">
                  <w:rPr>
                    <w:ins w:id="191" w:author="Jiří Vojtěšek" w:date="2023-01-19T14:34:00Z"/>
                  </w:rPr>
                </w:rPrChange>
              </w:rPr>
              <w:pPrChange w:id="192" w:author="Jiří Vojtěšek" w:date="2023-01-19T14:36:00Z">
                <w:pPr>
                  <w:widowControl w:val="0"/>
                  <w:jc w:val="both"/>
                </w:pPr>
              </w:pPrChange>
            </w:pPr>
            <w:ins w:id="193" w:author="Jiří Vojtěšek" w:date="2023-01-19T14:34:00Z">
              <w:r w:rsidRPr="00EE647C">
                <w:rPr>
                  <w:b/>
                  <w:rPrChange w:id="194" w:author="Jiří Vojtěšek" w:date="2023-01-19T14:36:00Z">
                    <w:rPr/>
                  </w:rPrChange>
                </w:rPr>
                <w:t>Pedagogika a psychologie</w:t>
              </w:r>
            </w:ins>
          </w:p>
          <w:p w14:paraId="35FB0410" w14:textId="6A9527BD" w:rsidR="00EE647C" w:rsidRPr="00AC7928" w:rsidRDefault="00AC7928" w:rsidP="00EE647C">
            <w:pPr>
              <w:widowControl w:val="0"/>
              <w:jc w:val="both"/>
              <w:rPr>
                <w:ins w:id="195" w:author="Jiří Vojtěšek" w:date="2023-01-19T14:34:00Z"/>
                <w:i/>
                <w:rPrChange w:id="196" w:author="Jiří Vojtěšek" w:date="2023-01-19T14:42:00Z">
                  <w:rPr>
                    <w:ins w:id="197" w:author="Jiří Vojtěšek" w:date="2023-01-19T14:34:00Z"/>
                  </w:rPr>
                </w:rPrChange>
              </w:rPr>
            </w:pPr>
            <w:ins w:id="198" w:author="Jiří Vojtěšek" w:date="2023-01-19T14:42:00Z">
              <w:r w:rsidRPr="00AC7928">
                <w:rPr>
                  <w:i/>
                  <w:rPrChange w:id="199" w:author="Jiří Vojtěšek" w:date="2023-01-19T14:42:00Z">
                    <w:rPr/>
                  </w:rPrChange>
                </w:rPr>
                <w:t>(</w:t>
              </w:r>
            </w:ins>
            <w:ins w:id="200" w:author="Jiří Vojtěšek" w:date="2023-01-19T14:34:00Z">
              <w:r w:rsidR="00EE647C" w:rsidRPr="00AC7928">
                <w:rPr>
                  <w:i/>
                  <w:rPrChange w:id="201" w:author="Jiří Vojtěšek" w:date="2023-01-19T14:42:00Z">
                    <w:rPr/>
                  </w:rPrChange>
                </w:rPr>
                <w:t>Fi</w:t>
              </w:r>
              <w:r w:rsidRPr="00AC7928">
                <w:rPr>
                  <w:i/>
                  <w:rPrChange w:id="202" w:author="Jiří Vojtěšek" w:date="2023-01-19T14:42:00Z">
                    <w:rPr/>
                  </w:rPrChange>
                </w:rPr>
                <w:t>lozofie pro učitele informatiky)</w:t>
              </w:r>
              <w:r w:rsidR="00EE647C" w:rsidRPr="00AC7928">
                <w:rPr>
                  <w:i/>
                  <w:rPrChange w:id="203" w:author="Jiří Vojtěšek" w:date="2023-01-19T14:42:00Z">
                    <w:rPr/>
                  </w:rPrChange>
                </w:rPr>
                <w:t xml:space="preserve"> </w:t>
              </w:r>
            </w:ins>
          </w:p>
          <w:p w14:paraId="79D7A93C" w14:textId="1A8E256C" w:rsidR="00EE647C" w:rsidRDefault="00EE647C">
            <w:pPr>
              <w:pStyle w:val="Odstavecseseznamem"/>
              <w:widowControl w:val="0"/>
              <w:numPr>
                <w:ilvl w:val="1"/>
                <w:numId w:val="64"/>
              </w:numPr>
              <w:ind w:left="539" w:hanging="396"/>
              <w:jc w:val="both"/>
              <w:rPr>
                <w:ins w:id="204" w:author="Jiří Vojtěšek" w:date="2023-01-19T14:34:00Z"/>
              </w:rPr>
              <w:pPrChange w:id="205" w:author="Jiří Vojtěšek" w:date="2023-01-19T14:42:00Z">
                <w:pPr>
                  <w:widowControl w:val="0"/>
                  <w:jc w:val="both"/>
                </w:pPr>
              </w:pPrChange>
            </w:pPr>
            <w:ins w:id="206" w:author="Jiří Vojtěšek" w:date="2023-01-19T14:34:00Z">
              <w:r>
                <w:t>Co je to on-life svět, čím se od sebe liší on-life a off-life svět a jak s tímto poznáním pracuje edukační praxe.</w:t>
              </w:r>
            </w:ins>
          </w:p>
          <w:p w14:paraId="61845150" w14:textId="2B4BEFE5" w:rsidR="00EE647C" w:rsidRDefault="00EE647C">
            <w:pPr>
              <w:pStyle w:val="Odstavecseseznamem"/>
              <w:widowControl w:val="0"/>
              <w:numPr>
                <w:ilvl w:val="1"/>
                <w:numId w:val="64"/>
              </w:numPr>
              <w:ind w:left="539" w:hanging="396"/>
              <w:jc w:val="both"/>
              <w:rPr>
                <w:ins w:id="207" w:author="Jiří Vojtěšek" w:date="2023-01-19T14:34:00Z"/>
              </w:rPr>
              <w:pPrChange w:id="208" w:author="Jiří Vojtěšek" w:date="2023-01-19T14:42:00Z">
                <w:pPr>
                  <w:widowControl w:val="0"/>
                  <w:jc w:val="both"/>
                </w:pPr>
              </w:pPrChange>
            </w:pPr>
            <w:ins w:id="209" w:author="Jiří Vojtěšek" w:date="2023-01-19T14:34:00Z">
              <w:r>
                <w:t>Jaké nové poznatky pro edukační praxi vyplývají z nových podob sociální anomie.</w:t>
              </w:r>
            </w:ins>
          </w:p>
          <w:p w14:paraId="2C306745" w14:textId="7F86C896" w:rsidR="00EE647C" w:rsidRDefault="00EE647C">
            <w:pPr>
              <w:pStyle w:val="Odstavecseseznamem"/>
              <w:widowControl w:val="0"/>
              <w:numPr>
                <w:ilvl w:val="1"/>
                <w:numId w:val="64"/>
              </w:numPr>
              <w:ind w:left="539" w:hanging="396"/>
              <w:jc w:val="both"/>
              <w:rPr>
                <w:ins w:id="210" w:author="Jiří Vojtěšek" w:date="2023-01-19T14:34:00Z"/>
              </w:rPr>
              <w:pPrChange w:id="211" w:author="Jiří Vojtěšek" w:date="2023-01-19T14:42:00Z">
                <w:pPr>
                  <w:widowControl w:val="0"/>
                  <w:jc w:val="both"/>
                </w:pPr>
              </w:pPrChange>
            </w:pPr>
            <w:ins w:id="212" w:author="Jiří Vojtěšek" w:date="2023-01-19T14:34:00Z">
              <w:r>
                <w:t>Co je podstatou technolidství, jak nastolovat rovnováhu v prostředí, kde se uplatňuje technolidství.</w:t>
              </w:r>
            </w:ins>
          </w:p>
          <w:p w14:paraId="57F6898C" w14:textId="09A5EC08" w:rsidR="00EE647C" w:rsidRPr="00AC7928" w:rsidRDefault="00AC7928">
            <w:pPr>
              <w:widowControl w:val="0"/>
              <w:jc w:val="both"/>
              <w:rPr>
                <w:ins w:id="213" w:author="Jiří Vojtěšek" w:date="2023-01-19T14:34:00Z"/>
                <w:i/>
                <w:rPrChange w:id="214" w:author="Jiří Vojtěšek" w:date="2023-01-19T14:43:00Z">
                  <w:rPr>
                    <w:ins w:id="215" w:author="Jiří Vojtěšek" w:date="2023-01-19T14:34:00Z"/>
                  </w:rPr>
                </w:rPrChange>
              </w:rPr>
            </w:pPr>
            <w:ins w:id="216" w:author="Jiří Vojtěšek" w:date="2023-01-19T14:42:00Z">
              <w:r w:rsidRPr="00AC7928">
                <w:rPr>
                  <w:i/>
                  <w:rPrChange w:id="217" w:author="Jiří Vojtěšek" w:date="2023-01-19T14:43:00Z">
                    <w:rPr/>
                  </w:rPrChange>
                </w:rPr>
                <w:t>(</w:t>
              </w:r>
            </w:ins>
            <w:ins w:id="218" w:author="Jiří Vojtěšek" w:date="2023-01-19T14:34:00Z">
              <w:r w:rsidRPr="00AC7928">
                <w:rPr>
                  <w:i/>
                  <w:rPrChange w:id="219" w:author="Jiří Vojtěšek" w:date="2023-01-19T14:43:00Z">
                    <w:rPr/>
                  </w:rPrChange>
                </w:rPr>
                <w:t>Školní pedagogika)</w:t>
              </w:r>
            </w:ins>
          </w:p>
          <w:p w14:paraId="78365774" w14:textId="77777777" w:rsidR="00AC7928" w:rsidRDefault="00EE647C">
            <w:pPr>
              <w:pStyle w:val="Odstavecseseznamem"/>
              <w:widowControl w:val="0"/>
              <w:numPr>
                <w:ilvl w:val="0"/>
                <w:numId w:val="69"/>
              </w:numPr>
              <w:ind w:left="539"/>
              <w:jc w:val="both"/>
              <w:rPr>
                <w:ins w:id="220" w:author="Jiří Vojtěšek" w:date="2023-01-19T14:44:00Z"/>
              </w:rPr>
              <w:pPrChange w:id="221" w:author="Jiří Vojtěšek" w:date="2023-01-19T14:44:00Z">
                <w:pPr>
                  <w:widowControl w:val="0"/>
                  <w:jc w:val="both"/>
                </w:pPr>
              </w:pPrChange>
            </w:pPr>
            <w:ins w:id="222" w:author="Jiří Vojtěšek" w:date="2023-01-19T14:34:00Z">
              <w:r>
                <w:t>Školsky systém, škola, školní vzdělávání; úlohy a funkce školy ve společnosti.</w:t>
              </w:r>
            </w:ins>
          </w:p>
          <w:p w14:paraId="59CE97E7" w14:textId="77777777" w:rsidR="00AC7928" w:rsidRDefault="00EE647C">
            <w:pPr>
              <w:pStyle w:val="Odstavecseseznamem"/>
              <w:widowControl w:val="0"/>
              <w:numPr>
                <w:ilvl w:val="0"/>
                <w:numId w:val="69"/>
              </w:numPr>
              <w:ind w:left="539"/>
              <w:jc w:val="both"/>
              <w:rPr>
                <w:ins w:id="223" w:author="Jiří Vojtěšek" w:date="2023-01-19T14:44:00Z"/>
              </w:rPr>
              <w:pPrChange w:id="224" w:author="Jiří Vojtěšek" w:date="2023-01-19T14:44:00Z">
                <w:pPr>
                  <w:widowControl w:val="0"/>
                  <w:jc w:val="both"/>
                </w:pPr>
              </w:pPrChange>
            </w:pPr>
            <w:ins w:id="225" w:author="Jiří Vojtěšek" w:date="2023-01-19T14:34:00Z">
              <w:r>
                <w:t>Kurikulum jako cílově-obsahový program školy a jako prostředek rozvoje školy; kurikulum a transformace vzdělávacího obsahu.</w:t>
              </w:r>
            </w:ins>
          </w:p>
          <w:p w14:paraId="6FFAC573" w14:textId="0EE74855" w:rsidR="00EE647C" w:rsidRDefault="00EE647C">
            <w:pPr>
              <w:pStyle w:val="Odstavecseseznamem"/>
              <w:widowControl w:val="0"/>
              <w:numPr>
                <w:ilvl w:val="0"/>
                <w:numId w:val="69"/>
              </w:numPr>
              <w:ind w:left="539"/>
              <w:jc w:val="both"/>
              <w:rPr>
                <w:ins w:id="226" w:author="Jiří Vojtěšek" w:date="2023-01-19T14:34:00Z"/>
              </w:rPr>
              <w:pPrChange w:id="227" w:author="Jiří Vojtěšek" w:date="2023-01-19T14:44:00Z">
                <w:pPr>
                  <w:widowControl w:val="0"/>
                  <w:jc w:val="both"/>
                </w:pPr>
              </w:pPrChange>
            </w:pPr>
            <w:ins w:id="228" w:author="Jiří Vojtěšek" w:date="2023-01-19T14:34:00Z">
              <w:r>
                <w:t>Vyučování a učení, učivo a učební úlohy, výstupy z učení a jejich hodnocení.</w:t>
              </w:r>
            </w:ins>
          </w:p>
          <w:p w14:paraId="0275D1B4" w14:textId="71FC0F82" w:rsidR="00EE647C" w:rsidRPr="00AC7928" w:rsidRDefault="00AC7928">
            <w:pPr>
              <w:widowControl w:val="0"/>
              <w:jc w:val="both"/>
              <w:rPr>
                <w:ins w:id="229" w:author="Jiří Vojtěšek" w:date="2023-01-19T14:34:00Z"/>
                <w:i/>
                <w:rPrChange w:id="230" w:author="Jiří Vojtěšek" w:date="2023-01-19T14:43:00Z">
                  <w:rPr>
                    <w:ins w:id="231" w:author="Jiří Vojtěšek" w:date="2023-01-19T14:34:00Z"/>
                  </w:rPr>
                </w:rPrChange>
              </w:rPr>
            </w:pPr>
            <w:ins w:id="232" w:author="Jiří Vojtěšek" w:date="2023-01-19T14:43:00Z">
              <w:r w:rsidRPr="00AC7928">
                <w:rPr>
                  <w:i/>
                  <w:rPrChange w:id="233" w:author="Jiří Vojtěšek" w:date="2023-01-19T14:43:00Z">
                    <w:rPr/>
                  </w:rPrChange>
                </w:rPr>
                <w:t>(</w:t>
              </w:r>
            </w:ins>
            <w:ins w:id="234" w:author="Jiří Vojtěšek" w:date="2023-01-19T14:34:00Z">
              <w:r w:rsidRPr="00AC7928">
                <w:rPr>
                  <w:i/>
                  <w:rPrChange w:id="235" w:author="Jiří Vojtěšek" w:date="2023-01-19T14:43:00Z">
                    <w:rPr/>
                  </w:rPrChange>
                </w:rPr>
                <w:t>Psychologie pro učitele)</w:t>
              </w:r>
            </w:ins>
          </w:p>
          <w:p w14:paraId="7CFAA2DB" w14:textId="42062765" w:rsidR="00EE647C" w:rsidRDefault="00EE647C">
            <w:pPr>
              <w:pStyle w:val="Odstavecseseznamem"/>
              <w:widowControl w:val="0"/>
              <w:numPr>
                <w:ilvl w:val="0"/>
                <w:numId w:val="70"/>
              </w:numPr>
              <w:ind w:left="539"/>
              <w:jc w:val="both"/>
              <w:rPr>
                <w:ins w:id="236" w:author="Jiří Vojtěšek" w:date="2023-01-19T14:34:00Z"/>
              </w:rPr>
              <w:pPrChange w:id="237" w:author="Jiří Vojtěšek" w:date="2023-01-19T14:44:00Z">
                <w:pPr>
                  <w:widowControl w:val="0"/>
                  <w:jc w:val="both"/>
                </w:pPr>
              </w:pPrChange>
            </w:pPr>
            <w:ins w:id="238" w:author="Jiří Vojtěšek" w:date="2023-01-19T14:34:00Z">
              <w:r>
                <w:t xml:space="preserve">Pedagogická psychologie – pojetí a vývoj oboru. Oblasti zájmu výzkumu, metody a postupy v pedagogické psychologii. Vzdělávání v kontextu současné legislativy ČR. Organizace výchovného poradenství. </w:t>
              </w:r>
            </w:ins>
          </w:p>
          <w:p w14:paraId="1F418ACE" w14:textId="77777777" w:rsidR="00AC7928" w:rsidRDefault="00EE647C">
            <w:pPr>
              <w:pStyle w:val="Odstavecseseznamem"/>
              <w:widowControl w:val="0"/>
              <w:numPr>
                <w:ilvl w:val="0"/>
                <w:numId w:val="70"/>
              </w:numPr>
              <w:ind w:left="539"/>
              <w:jc w:val="both"/>
              <w:rPr>
                <w:ins w:id="239" w:author="Jiří Vojtěšek" w:date="2023-01-19T14:44:00Z"/>
              </w:rPr>
              <w:pPrChange w:id="240" w:author="Jiří Vojtěšek" w:date="2023-01-19T14:44:00Z">
                <w:pPr>
                  <w:widowControl w:val="0"/>
                  <w:jc w:val="both"/>
                </w:pPr>
              </w:pPrChange>
            </w:pPr>
            <w:ins w:id="241" w:author="Jiří Vojtěšek" w:date="2023-01-19T14:34:00Z">
              <w:r>
                <w:t xml:space="preserve">Psychologické otázky učení a výchovného působení. Učení a motivace. Učení a autoregulace. Problematika hodnocení studujících, odměny a tresty.  Příčiny neúspěšnosti a možnosti řešení. </w:t>
              </w:r>
            </w:ins>
          </w:p>
          <w:p w14:paraId="4DD3FC23" w14:textId="66E5F6FF" w:rsidR="00EE647C" w:rsidRDefault="00EE647C">
            <w:pPr>
              <w:pStyle w:val="Odstavecseseznamem"/>
              <w:widowControl w:val="0"/>
              <w:numPr>
                <w:ilvl w:val="0"/>
                <w:numId w:val="70"/>
              </w:numPr>
              <w:ind w:left="539"/>
              <w:jc w:val="both"/>
              <w:rPr>
                <w:ins w:id="242" w:author="Jiří Vojtěšek" w:date="2023-01-19T14:34:00Z"/>
              </w:rPr>
              <w:pPrChange w:id="243" w:author="Jiří Vojtěšek" w:date="2023-01-19T14:44:00Z">
                <w:pPr>
                  <w:widowControl w:val="0"/>
                  <w:jc w:val="both"/>
                </w:pPr>
              </w:pPrChange>
            </w:pPr>
            <w:ins w:id="244" w:author="Jiří Vojtěšek" w:date="2023-01-19T14:34:00Z">
              <w:r>
                <w:t>Osobnost vychovatele a vychovávaného. Autorita učitele a její význam. Sociální percepce a komunikace v edukaci. Třída jako malá sociální skupina. Psychosociální klima ve škole, klima školní třídy.</w:t>
              </w:r>
            </w:ins>
          </w:p>
          <w:p w14:paraId="587C9D6F" w14:textId="1A0F2470" w:rsidR="00EE647C" w:rsidRPr="00AC7928" w:rsidRDefault="00AC7928">
            <w:pPr>
              <w:widowControl w:val="0"/>
              <w:jc w:val="both"/>
              <w:rPr>
                <w:ins w:id="245" w:author="Jiří Vojtěšek" w:date="2023-01-19T14:34:00Z"/>
                <w:i/>
                <w:rPrChange w:id="246" w:author="Jiří Vojtěšek" w:date="2023-01-19T14:45:00Z">
                  <w:rPr>
                    <w:ins w:id="247" w:author="Jiří Vojtěšek" w:date="2023-01-19T14:34:00Z"/>
                  </w:rPr>
                </w:rPrChange>
              </w:rPr>
            </w:pPr>
            <w:ins w:id="248" w:author="Jiří Vojtěšek" w:date="2023-01-19T14:45:00Z">
              <w:r w:rsidRPr="00AC7928">
                <w:rPr>
                  <w:i/>
                  <w:rPrChange w:id="249" w:author="Jiří Vojtěšek" w:date="2023-01-19T14:45:00Z">
                    <w:rPr/>
                  </w:rPrChange>
                </w:rPr>
                <w:t>(</w:t>
              </w:r>
            </w:ins>
            <w:ins w:id="250" w:author="Jiří Vojtěšek" w:date="2023-01-19T14:34:00Z">
              <w:r w:rsidR="00EE647C" w:rsidRPr="00AC7928">
                <w:rPr>
                  <w:i/>
                  <w:rPrChange w:id="251" w:author="Jiří Vojtěšek" w:date="2023-01-19T14:45:00Z">
                    <w:rPr/>
                  </w:rPrChange>
                </w:rPr>
                <w:t>Pedagogická evaluace</w:t>
              </w:r>
            </w:ins>
            <w:ins w:id="252" w:author="Jiří Vojtěšek" w:date="2023-01-19T14:45:00Z">
              <w:r w:rsidRPr="00AC7928">
                <w:rPr>
                  <w:i/>
                  <w:rPrChange w:id="253" w:author="Jiří Vojtěšek" w:date="2023-01-19T14:45:00Z">
                    <w:rPr/>
                  </w:rPrChange>
                </w:rPr>
                <w:t>)</w:t>
              </w:r>
            </w:ins>
          </w:p>
          <w:p w14:paraId="3FB0998B" w14:textId="0F8AE14D" w:rsidR="00EE647C" w:rsidRDefault="00EE647C">
            <w:pPr>
              <w:pStyle w:val="Odstavecseseznamem"/>
              <w:widowControl w:val="0"/>
              <w:numPr>
                <w:ilvl w:val="0"/>
                <w:numId w:val="72"/>
              </w:numPr>
              <w:ind w:left="539"/>
              <w:jc w:val="both"/>
              <w:rPr>
                <w:ins w:id="254" w:author="Jiří Vojtěšek" w:date="2023-01-19T14:34:00Z"/>
              </w:rPr>
              <w:pPrChange w:id="255" w:author="Jiří Vojtěšek" w:date="2023-01-19T14:45:00Z">
                <w:pPr>
                  <w:widowControl w:val="0"/>
                  <w:jc w:val="both"/>
                </w:pPr>
              </w:pPrChange>
            </w:pPr>
            <w:ins w:id="256" w:author="Jiří Vojtěšek" w:date="2023-01-19T14:34:00Z">
              <w:r>
                <w:t>Kvalita školy. Oblasti kvality školy, které typicky podléhají pedagogické evaluaci. Interní a externí evaluace školy. Aktéři podílející se na evaluaci školy. Česká školní inspekce. Mezinárodní výzkumy zaměřené na kvalitu vzdělávání.</w:t>
              </w:r>
            </w:ins>
          </w:p>
          <w:p w14:paraId="74FF4AC0" w14:textId="075B9643" w:rsidR="00EE647C" w:rsidRDefault="00EE647C">
            <w:pPr>
              <w:pStyle w:val="Odstavecseseznamem"/>
              <w:widowControl w:val="0"/>
              <w:numPr>
                <w:ilvl w:val="0"/>
                <w:numId w:val="72"/>
              </w:numPr>
              <w:ind w:left="539"/>
              <w:jc w:val="both"/>
              <w:rPr>
                <w:ins w:id="257" w:author="Jiří Vojtěšek" w:date="2023-01-19T14:34:00Z"/>
              </w:rPr>
              <w:pPrChange w:id="258" w:author="Jiří Vojtěšek" w:date="2023-01-19T14:45:00Z">
                <w:pPr>
                  <w:widowControl w:val="0"/>
                  <w:jc w:val="both"/>
                </w:pPr>
              </w:pPrChange>
            </w:pPr>
            <w:ins w:id="259" w:author="Jiří Vojtěšek" w:date="2023-01-19T14:34:00Z">
              <w:r>
                <w:lastRenderedPageBreak/>
                <w:t xml:space="preserve">Pedagogická evaluace jako proces. Plánování, realizace, vyhodnocení a implementace výsledků pedagogické evaluace v praxi. Základní metody pedagogické evaluace: dotazník, rozhovor, pozorování. Příklady jejich aplikace v praxi. </w:t>
              </w:r>
            </w:ins>
          </w:p>
          <w:p w14:paraId="6A2A25FA" w14:textId="77777777" w:rsidR="00AC7928" w:rsidRDefault="00EE647C">
            <w:pPr>
              <w:pStyle w:val="Odstavecseseznamem"/>
              <w:widowControl w:val="0"/>
              <w:numPr>
                <w:ilvl w:val="0"/>
                <w:numId w:val="72"/>
              </w:numPr>
              <w:ind w:left="539"/>
              <w:jc w:val="both"/>
              <w:rPr>
                <w:ins w:id="260" w:author="Jiří Vojtěšek" w:date="2023-01-19T14:45:00Z"/>
              </w:rPr>
              <w:pPrChange w:id="261" w:author="Jiří Vojtěšek" w:date="2023-01-19T14:45:00Z">
                <w:pPr>
                  <w:widowControl w:val="0"/>
                  <w:jc w:val="both"/>
                </w:pPr>
              </w:pPrChange>
            </w:pPr>
            <w:ins w:id="262" w:author="Jiří Vojtěšek" w:date="2023-01-19T14:34:00Z">
              <w:r>
                <w:t>Problematika hodnocení a sebehodnocení žáků. Efektivní strategie pro hodnocení a sebehodnocení žáků. Problematika hodnocení a sebehodnocení učitelů. Efektivní strategie pro hodnocení a sebehodnocení učitelů.</w:t>
              </w:r>
            </w:ins>
          </w:p>
          <w:p w14:paraId="375BDCA6" w14:textId="508DC778" w:rsidR="00EE647C" w:rsidRDefault="00EE647C">
            <w:pPr>
              <w:pStyle w:val="Odstavecseseznamem"/>
              <w:widowControl w:val="0"/>
              <w:numPr>
                <w:ilvl w:val="0"/>
                <w:numId w:val="72"/>
              </w:numPr>
              <w:ind w:left="539"/>
              <w:jc w:val="both"/>
              <w:rPr>
                <w:ins w:id="263" w:author="Jiří Vojtěšek" w:date="2023-01-19T14:34:00Z"/>
              </w:rPr>
              <w:pPrChange w:id="264" w:author="Jiří Vojtěšek" w:date="2023-01-19T14:45:00Z">
                <w:pPr>
                  <w:widowControl w:val="0"/>
                  <w:jc w:val="both"/>
                </w:pPr>
              </w:pPrChange>
            </w:pPr>
            <w:ins w:id="265" w:author="Jiří Vojtěšek" w:date="2023-01-19T14:34:00Z">
              <w:r>
                <w:t>Didaktické testy. Pravidla tvorby a aplikace didaktických testů v praxi. Typy testových úloh. Parametry kvality testových úloh: obtížnost a citlivost. Parametry kvality didaktických testů: validita a reliabilita. Výhody a limity aplikace didaktických testů v praxi. Komparace didaktického testu a ústního zkoušení.</w:t>
              </w:r>
            </w:ins>
          </w:p>
          <w:p w14:paraId="5A2CA039" w14:textId="77777777" w:rsidR="00EE647C" w:rsidRDefault="00EE647C" w:rsidP="00EE647C">
            <w:pPr>
              <w:widowControl w:val="0"/>
              <w:jc w:val="both"/>
              <w:rPr>
                <w:ins w:id="266" w:author="Jiří Vojtěšek" w:date="2023-01-19T14:34:00Z"/>
              </w:rPr>
            </w:pPr>
          </w:p>
          <w:p w14:paraId="7D0BA0CA" w14:textId="77777777" w:rsidR="00EE647C" w:rsidRPr="00EE647C" w:rsidRDefault="00EE647C">
            <w:pPr>
              <w:pStyle w:val="Odstavecseseznamem"/>
              <w:widowControl w:val="0"/>
              <w:numPr>
                <w:ilvl w:val="0"/>
                <w:numId w:val="64"/>
              </w:numPr>
              <w:ind w:left="539" w:hanging="142"/>
              <w:jc w:val="both"/>
              <w:rPr>
                <w:ins w:id="267" w:author="Jiří Vojtěšek" w:date="2023-01-19T14:34:00Z"/>
                <w:b/>
                <w:rPrChange w:id="268" w:author="Jiří Vojtěšek" w:date="2023-01-19T14:36:00Z">
                  <w:rPr>
                    <w:ins w:id="269" w:author="Jiří Vojtěšek" w:date="2023-01-19T14:34:00Z"/>
                  </w:rPr>
                </w:rPrChange>
              </w:rPr>
              <w:pPrChange w:id="270" w:author="Jiří Vojtěšek" w:date="2023-01-19T14:36:00Z">
                <w:pPr>
                  <w:widowControl w:val="0"/>
                  <w:jc w:val="both"/>
                </w:pPr>
              </w:pPrChange>
            </w:pPr>
            <w:ins w:id="271" w:author="Jiří Vojtěšek" w:date="2023-01-19T14:34:00Z">
              <w:r w:rsidRPr="00EE647C">
                <w:rPr>
                  <w:b/>
                  <w:rPrChange w:id="272" w:author="Jiří Vojtěšek" w:date="2023-01-19T14:36:00Z">
                    <w:rPr/>
                  </w:rPrChange>
                </w:rPr>
                <w:t>Didaktika a vyučování informatických předmětů</w:t>
              </w:r>
            </w:ins>
          </w:p>
          <w:p w14:paraId="42246FC7" w14:textId="1AAB45EA" w:rsidR="00EE647C" w:rsidRPr="007E61CE" w:rsidRDefault="007E61CE" w:rsidP="00EE647C">
            <w:pPr>
              <w:widowControl w:val="0"/>
              <w:jc w:val="both"/>
              <w:rPr>
                <w:ins w:id="273" w:author="Jiří Vojtěšek" w:date="2023-01-19T14:34:00Z"/>
                <w:i/>
                <w:rPrChange w:id="274" w:author="Jiří Vojtěšek" w:date="2023-01-19T21:49:00Z">
                  <w:rPr>
                    <w:ins w:id="275" w:author="Jiří Vojtěšek" w:date="2023-01-19T14:34:00Z"/>
                  </w:rPr>
                </w:rPrChange>
              </w:rPr>
            </w:pPr>
            <w:ins w:id="276" w:author="Jiří Vojtěšek" w:date="2023-01-19T21:49:00Z">
              <w:r w:rsidRPr="007E61CE">
                <w:rPr>
                  <w:i/>
                  <w:rPrChange w:id="277" w:author="Jiří Vojtěšek" w:date="2023-01-19T21:49:00Z">
                    <w:rPr/>
                  </w:rPrChange>
                </w:rPr>
                <w:t>(</w:t>
              </w:r>
            </w:ins>
            <w:ins w:id="278" w:author="Jiří Vojtěšek" w:date="2023-01-19T14:34:00Z">
              <w:r w:rsidR="00EE647C" w:rsidRPr="007E61CE">
                <w:rPr>
                  <w:i/>
                  <w:rPrChange w:id="279" w:author="Jiří Vojtěšek" w:date="2023-01-19T21:49:00Z">
                    <w:rPr/>
                  </w:rPrChange>
                </w:rPr>
                <w:t>Obecná didaktika</w:t>
              </w:r>
            </w:ins>
            <w:ins w:id="280" w:author="Jiří Vojtěšek" w:date="2023-01-19T21:49:00Z">
              <w:r w:rsidRPr="007E61CE">
                <w:rPr>
                  <w:i/>
                  <w:rPrChange w:id="281" w:author="Jiří Vojtěšek" w:date="2023-01-19T21:49:00Z">
                    <w:rPr/>
                  </w:rPrChange>
                </w:rPr>
                <w:t>)</w:t>
              </w:r>
            </w:ins>
          </w:p>
          <w:p w14:paraId="0AE0EBA7" w14:textId="444B7B28" w:rsidR="00EE647C" w:rsidRDefault="00EE647C">
            <w:pPr>
              <w:pStyle w:val="Odstavecseseznamem"/>
              <w:widowControl w:val="0"/>
              <w:numPr>
                <w:ilvl w:val="0"/>
                <w:numId w:val="74"/>
              </w:numPr>
              <w:ind w:left="541"/>
              <w:jc w:val="both"/>
              <w:rPr>
                <w:ins w:id="282" w:author="Jiří Vojtěšek" w:date="2023-01-19T14:34:00Z"/>
              </w:rPr>
              <w:pPrChange w:id="283" w:author="Jiří Vojtěšek" w:date="2023-01-19T21:50:00Z">
                <w:pPr>
                  <w:widowControl w:val="0"/>
                  <w:jc w:val="both"/>
                </w:pPr>
              </w:pPrChange>
            </w:pPr>
            <w:ins w:id="284" w:author="Jiří Vojtěšek" w:date="2023-01-19T14:34:00Z">
              <w:r>
                <w:t>Systémový model vzdělávání – vzdělávací podmínky a učební prostředí, aktéři vzdělávání, cíle o obsahy vzdělávání, formy a metody vzdělávání, výsledky a efekty vzdělávání.</w:t>
              </w:r>
            </w:ins>
          </w:p>
          <w:p w14:paraId="71BD2EA5" w14:textId="1E3B4378" w:rsidR="00EE647C" w:rsidRDefault="00EE647C">
            <w:pPr>
              <w:pStyle w:val="Odstavecseseznamem"/>
              <w:widowControl w:val="0"/>
              <w:numPr>
                <w:ilvl w:val="0"/>
                <w:numId w:val="74"/>
              </w:numPr>
              <w:ind w:left="541"/>
              <w:jc w:val="both"/>
              <w:rPr>
                <w:ins w:id="285" w:author="Jiří Vojtěšek" w:date="2023-01-19T14:34:00Z"/>
              </w:rPr>
              <w:pPrChange w:id="286" w:author="Jiří Vojtěšek" w:date="2023-01-19T21:50:00Z">
                <w:pPr>
                  <w:widowControl w:val="0"/>
                  <w:jc w:val="both"/>
                </w:pPr>
              </w:pPrChange>
            </w:pPr>
            <w:ins w:id="287" w:author="Jiří Vojtěšek" w:date="2023-01-19T14:34:00Z">
              <w:r>
                <w:t>Cíle vzdělávání, cíle výuky a jejich konkretizace v obsahu vzdělávání a v učivu.</w:t>
              </w:r>
            </w:ins>
          </w:p>
          <w:p w14:paraId="01B36D00" w14:textId="6A2C370D" w:rsidR="00EE647C" w:rsidRDefault="00EE647C">
            <w:pPr>
              <w:pStyle w:val="Odstavecseseznamem"/>
              <w:widowControl w:val="0"/>
              <w:numPr>
                <w:ilvl w:val="0"/>
                <w:numId w:val="74"/>
              </w:numPr>
              <w:ind w:left="541"/>
              <w:jc w:val="both"/>
              <w:rPr>
                <w:ins w:id="288" w:author="Jiří Vojtěšek" w:date="2023-01-19T14:34:00Z"/>
              </w:rPr>
              <w:pPrChange w:id="289" w:author="Jiří Vojtěšek" w:date="2023-01-19T21:50:00Z">
                <w:pPr>
                  <w:widowControl w:val="0"/>
                  <w:jc w:val="both"/>
                </w:pPr>
              </w:pPrChange>
            </w:pPr>
            <w:ins w:id="290" w:author="Jiří Vojtěšek" w:date="2023-01-19T14:34:00Z">
              <w:r>
                <w:t>Cyklus výuky – příprava, realizace, diagnostika, reflexe; didaktické řídicí styly, vzdělávací prostředky a pomůcky</w:t>
              </w:r>
            </w:ins>
            <w:ins w:id="291" w:author="Jiří Vojtěšek" w:date="2023-01-19T21:51:00Z">
              <w:r w:rsidR="003818A8">
                <w:t>.</w:t>
              </w:r>
            </w:ins>
          </w:p>
          <w:p w14:paraId="5B69529E" w14:textId="15F28DAC" w:rsidR="00EE647C" w:rsidRPr="003818A8" w:rsidRDefault="003818A8" w:rsidP="00EE647C">
            <w:pPr>
              <w:widowControl w:val="0"/>
              <w:jc w:val="both"/>
              <w:rPr>
                <w:ins w:id="292" w:author="Jiří Vojtěšek" w:date="2023-01-19T14:34:00Z"/>
                <w:i/>
                <w:rPrChange w:id="293" w:author="Jiří Vojtěšek" w:date="2023-01-19T21:49:00Z">
                  <w:rPr>
                    <w:ins w:id="294" w:author="Jiří Vojtěšek" w:date="2023-01-19T14:34:00Z"/>
                  </w:rPr>
                </w:rPrChange>
              </w:rPr>
            </w:pPr>
            <w:ins w:id="295" w:author="Jiří Vojtěšek" w:date="2023-01-19T21:49:00Z">
              <w:r w:rsidRPr="003818A8">
                <w:rPr>
                  <w:i/>
                  <w:rPrChange w:id="296" w:author="Jiří Vojtěšek" w:date="2023-01-19T21:49:00Z">
                    <w:rPr/>
                  </w:rPrChange>
                </w:rPr>
                <w:t>(</w:t>
              </w:r>
            </w:ins>
            <w:ins w:id="297" w:author="Jiří Vojtěšek" w:date="2023-01-19T14:34:00Z">
              <w:r w:rsidR="00EE647C" w:rsidRPr="003818A8">
                <w:rPr>
                  <w:i/>
                  <w:rPrChange w:id="298" w:author="Jiří Vojtěšek" w:date="2023-01-19T21:49:00Z">
                    <w:rPr/>
                  </w:rPrChange>
                </w:rPr>
                <w:t>Didaktika informatiky</w:t>
              </w:r>
            </w:ins>
            <w:ins w:id="299" w:author="Jiří Vojtěšek" w:date="2023-01-19T21:49:00Z">
              <w:r w:rsidRPr="003818A8">
                <w:rPr>
                  <w:i/>
                  <w:rPrChange w:id="300" w:author="Jiří Vojtěšek" w:date="2023-01-19T21:49:00Z">
                    <w:rPr/>
                  </w:rPrChange>
                </w:rPr>
                <w:t>)</w:t>
              </w:r>
            </w:ins>
          </w:p>
          <w:p w14:paraId="72936B63" w14:textId="29698B01" w:rsidR="00EE647C" w:rsidRDefault="00EE647C">
            <w:pPr>
              <w:pStyle w:val="Odstavecseseznamem"/>
              <w:widowControl w:val="0"/>
              <w:numPr>
                <w:ilvl w:val="0"/>
                <w:numId w:val="74"/>
              </w:numPr>
              <w:ind w:left="541"/>
              <w:jc w:val="both"/>
              <w:rPr>
                <w:ins w:id="301" w:author="Jiří Vojtěšek" w:date="2023-01-19T14:34:00Z"/>
              </w:rPr>
              <w:pPrChange w:id="302" w:author="Jiří Vojtěšek" w:date="2023-01-19T21:50:00Z">
                <w:pPr>
                  <w:widowControl w:val="0"/>
                  <w:jc w:val="both"/>
                </w:pPr>
              </w:pPrChange>
            </w:pPr>
            <w:ins w:id="303" w:author="Jiří Vojtěšek" w:date="2023-01-19T14:34:00Z">
              <w:r>
                <w:t>Didaktika informatiky a výpočetní techniky (základní terminologie, charakter oborové didaktiky, pojetí výuky, didaktické systémy informatiky).</w:t>
              </w:r>
            </w:ins>
          </w:p>
          <w:p w14:paraId="1C8BACB4" w14:textId="39A9000B" w:rsidR="00EE647C" w:rsidRDefault="00EE647C">
            <w:pPr>
              <w:pStyle w:val="Odstavecseseznamem"/>
              <w:widowControl w:val="0"/>
              <w:numPr>
                <w:ilvl w:val="0"/>
                <w:numId w:val="74"/>
              </w:numPr>
              <w:ind w:left="541"/>
              <w:jc w:val="both"/>
              <w:rPr>
                <w:ins w:id="304" w:author="Jiří Vojtěšek" w:date="2023-01-19T14:34:00Z"/>
              </w:rPr>
              <w:pPrChange w:id="305" w:author="Jiří Vojtěšek" w:date="2023-01-19T21:50:00Z">
                <w:pPr>
                  <w:widowControl w:val="0"/>
                  <w:jc w:val="both"/>
                </w:pPr>
              </w:pPrChange>
            </w:pPr>
            <w:ins w:id="306" w:author="Jiří Vojtěšek" w:date="2023-01-19T14:34:00Z">
              <w:r>
                <w:t>Nová informatika dle Rámcově vzdělávacího programu (cíl a rozdělení informatiky). Akční plán digitálního vzdělávání dle plánu EU. Naplňování cílů nové informatiky v procesu výuky definovaných na konceptech pro základní a střední školy.</w:t>
              </w:r>
            </w:ins>
          </w:p>
          <w:p w14:paraId="356D330F" w14:textId="47DAF364" w:rsidR="00EE647C" w:rsidRDefault="00EE647C">
            <w:pPr>
              <w:pStyle w:val="Odstavecseseznamem"/>
              <w:widowControl w:val="0"/>
              <w:numPr>
                <w:ilvl w:val="0"/>
                <w:numId w:val="74"/>
              </w:numPr>
              <w:ind w:left="541"/>
              <w:jc w:val="both"/>
              <w:rPr>
                <w:ins w:id="307" w:author="Jiří Vojtěšek" w:date="2023-01-19T14:34:00Z"/>
              </w:rPr>
              <w:pPrChange w:id="308" w:author="Jiří Vojtěšek" w:date="2023-01-19T21:50:00Z">
                <w:pPr>
                  <w:widowControl w:val="0"/>
                  <w:jc w:val="both"/>
                </w:pPr>
              </w:pPrChange>
            </w:pPr>
            <w:ins w:id="309" w:author="Jiří Vojtěšek" w:date="2023-01-19T14:34:00Z">
              <w:r>
                <w:t>Metodika a didaktické zásady výuky informatiky. Výuková jednotka a její rozbor.</w:t>
              </w:r>
            </w:ins>
          </w:p>
          <w:p w14:paraId="2B913C7E" w14:textId="41D8D9FF" w:rsidR="00F8681D" w:rsidRPr="00E03517" w:rsidRDefault="00F8681D" w:rsidP="00F8681D">
            <w:pPr>
              <w:widowControl w:val="0"/>
              <w:jc w:val="both"/>
              <w:rPr>
                <w:ins w:id="310" w:author="Jiří Vojtěšek" w:date="2023-01-23T14:13:00Z"/>
                <w:i/>
              </w:rPr>
            </w:pPr>
            <w:ins w:id="311" w:author="Jiří Vojtěšek" w:date="2023-01-23T14:13:00Z">
              <w:r w:rsidRPr="00E03517">
                <w:rPr>
                  <w:i/>
                </w:rPr>
                <w:t xml:space="preserve">(Didaktika </w:t>
              </w:r>
              <w:r>
                <w:rPr>
                  <w:i/>
                </w:rPr>
                <w:t>odborných předmětů</w:t>
              </w:r>
              <w:r w:rsidRPr="00E03517">
                <w:rPr>
                  <w:i/>
                </w:rPr>
                <w:t>)</w:t>
              </w:r>
            </w:ins>
          </w:p>
          <w:p w14:paraId="7E45498F" w14:textId="59863AAA" w:rsidR="00BC1381" w:rsidRDefault="00BC1381">
            <w:pPr>
              <w:pStyle w:val="Odstavecseseznamem"/>
              <w:widowControl w:val="0"/>
              <w:numPr>
                <w:ilvl w:val="0"/>
                <w:numId w:val="74"/>
              </w:numPr>
              <w:ind w:left="539"/>
              <w:jc w:val="both"/>
              <w:rPr>
                <w:ins w:id="312" w:author="Jiří Vojtěšek" w:date="2023-01-23T15:32:00Z"/>
              </w:rPr>
              <w:pPrChange w:id="313" w:author="Jiří Vojtěšek" w:date="2023-01-23T15:33:00Z">
                <w:pPr>
                  <w:pStyle w:val="Odstavecseseznamem"/>
                  <w:widowControl w:val="0"/>
                  <w:numPr>
                    <w:numId w:val="78"/>
                  </w:numPr>
                  <w:ind w:left="1080" w:hanging="360"/>
                  <w:jc w:val="both"/>
                </w:pPr>
              </w:pPrChange>
            </w:pPr>
            <w:ins w:id="314" w:author="Jiří Vojtěšek" w:date="2023-01-23T15:32:00Z">
              <w:r>
                <w:t>Praktické a emocionální potřeby žáka při výuce informatiky. Vedení třídy, udržení kázně a řešení problémů. Kompetenční výbava učitele, výuka informatiky jako obousměrný proces komunikace.</w:t>
              </w:r>
            </w:ins>
          </w:p>
          <w:p w14:paraId="56F45CBD" w14:textId="64C87EB9" w:rsidR="00BC1381" w:rsidRDefault="00BC1381">
            <w:pPr>
              <w:pStyle w:val="Odstavecseseznamem"/>
              <w:widowControl w:val="0"/>
              <w:numPr>
                <w:ilvl w:val="0"/>
                <w:numId w:val="74"/>
              </w:numPr>
              <w:ind w:left="539"/>
              <w:jc w:val="both"/>
              <w:rPr>
                <w:ins w:id="315" w:author="Jiří Vojtěšek" w:date="2023-01-23T15:32:00Z"/>
              </w:rPr>
              <w:pPrChange w:id="316" w:author="Jiří Vojtěšek" w:date="2023-01-23T15:33:00Z">
                <w:pPr>
                  <w:pStyle w:val="Odstavecseseznamem"/>
                  <w:widowControl w:val="0"/>
                  <w:numPr>
                    <w:numId w:val="78"/>
                  </w:numPr>
                  <w:ind w:left="1080" w:hanging="360"/>
                  <w:jc w:val="both"/>
                </w:pPr>
              </w:pPrChange>
            </w:pPr>
            <w:ins w:id="317" w:author="Jiří Vojtěšek" w:date="2023-01-23T15:32:00Z">
              <w:r>
                <w:t>Vize a mise edukačního procesu (plány, lekce, kurzy a nástroje). Moderní didaktická technika a didaktické technologie. Vedení projektů a vzdělávacích kurzů v oblasti informatiky, způsoby jejich vyhodnocení.</w:t>
              </w:r>
            </w:ins>
          </w:p>
          <w:p w14:paraId="19309CD1" w14:textId="2B5389F2" w:rsidR="00F8681D" w:rsidRPr="00936258" w:rsidRDefault="00BC1381">
            <w:pPr>
              <w:pStyle w:val="Odstavecseseznamem"/>
              <w:widowControl w:val="0"/>
              <w:numPr>
                <w:ilvl w:val="0"/>
                <w:numId w:val="74"/>
              </w:numPr>
              <w:ind w:left="539"/>
              <w:jc w:val="both"/>
              <w:rPr>
                <w:ins w:id="318" w:author="Jiří Vojtěšek" w:date="2023-01-23T14:13:00Z"/>
              </w:rPr>
              <w:pPrChange w:id="319" w:author="Jiří Vojtěšek" w:date="2023-01-23T15:33:00Z">
                <w:pPr>
                  <w:widowControl w:val="0"/>
                  <w:jc w:val="both"/>
                </w:pPr>
              </w:pPrChange>
            </w:pPr>
            <w:ins w:id="320" w:author="Jiří Vojtěšek" w:date="2023-01-23T15:32:00Z">
              <w:r>
                <w:t>Standardy digitálního vzdělávání v EU, informatika, informační technologie a celoživotní vzdělávání.  Evropský projekt ECDL (European Computer Driving Licence).</w:t>
              </w:r>
            </w:ins>
            <w:ins w:id="321" w:author="Jiří Vojtěšek" w:date="2023-01-23T14:13:00Z">
              <w:r w:rsidR="00F8681D">
                <w:t>.</w:t>
              </w:r>
            </w:ins>
          </w:p>
          <w:p w14:paraId="394C8CBC" w14:textId="4B3A5DE3" w:rsidR="00EE647C" w:rsidRPr="003818A8" w:rsidRDefault="003818A8" w:rsidP="00EE647C">
            <w:pPr>
              <w:widowControl w:val="0"/>
              <w:jc w:val="both"/>
              <w:rPr>
                <w:ins w:id="322" w:author="Jiří Vojtěšek" w:date="2023-01-19T14:34:00Z"/>
                <w:i/>
                <w:rPrChange w:id="323" w:author="Jiří Vojtěšek" w:date="2023-01-19T21:49:00Z">
                  <w:rPr>
                    <w:ins w:id="324" w:author="Jiří Vojtěšek" w:date="2023-01-19T14:34:00Z"/>
                  </w:rPr>
                </w:rPrChange>
              </w:rPr>
            </w:pPr>
            <w:ins w:id="325" w:author="Jiří Vojtěšek" w:date="2023-01-19T21:50:00Z">
              <w:r>
                <w:rPr>
                  <w:i/>
                </w:rPr>
                <w:t>(</w:t>
              </w:r>
            </w:ins>
            <w:ins w:id="326" w:author="Jiří Vojtěšek" w:date="2023-01-19T14:34:00Z">
              <w:r w:rsidR="00EE647C" w:rsidRPr="003818A8">
                <w:rPr>
                  <w:i/>
                  <w:rPrChange w:id="327" w:author="Jiří Vojtěšek" w:date="2023-01-19T21:49:00Z">
                    <w:rPr/>
                  </w:rPrChange>
                </w:rPr>
                <w:t>Online výukové nástroje</w:t>
              </w:r>
            </w:ins>
            <w:ins w:id="328" w:author="Jiří Vojtěšek" w:date="2023-01-19T21:49:00Z">
              <w:r w:rsidRPr="003818A8">
                <w:rPr>
                  <w:i/>
                  <w:rPrChange w:id="329" w:author="Jiří Vojtěšek" w:date="2023-01-19T21:49:00Z">
                    <w:rPr/>
                  </w:rPrChange>
                </w:rPr>
                <w:t>)</w:t>
              </w:r>
            </w:ins>
          </w:p>
          <w:p w14:paraId="48BFCA4F" w14:textId="26BC7332" w:rsidR="00EE647C" w:rsidRDefault="00EE647C">
            <w:pPr>
              <w:pStyle w:val="Odstavecseseznamem"/>
              <w:widowControl w:val="0"/>
              <w:numPr>
                <w:ilvl w:val="0"/>
                <w:numId w:val="74"/>
              </w:numPr>
              <w:ind w:left="539"/>
              <w:jc w:val="both"/>
              <w:rPr>
                <w:ins w:id="330" w:author="Jiří Vojtěšek" w:date="2023-01-19T14:34:00Z"/>
              </w:rPr>
              <w:pPrChange w:id="331" w:author="Jiří Vojtěšek" w:date="2023-01-23T15:33:00Z">
                <w:pPr>
                  <w:widowControl w:val="0"/>
                  <w:jc w:val="both"/>
                </w:pPr>
              </w:pPrChange>
            </w:pPr>
            <w:ins w:id="332" w:author="Jiří Vojtěšek" w:date="2023-01-19T14:34:00Z">
              <w:r>
                <w:t>Blended learning, synchronní a asynchronní výuka – definice, příklady, výhody/ nevýhody atd.</w:t>
              </w:r>
            </w:ins>
          </w:p>
          <w:p w14:paraId="00C11384" w14:textId="048A1A15" w:rsidR="00EE647C" w:rsidRDefault="00EE647C">
            <w:pPr>
              <w:pStyle w:val="Odstavecseseznamem"/>
              <w:widowControl w:val="0"/>
              <w:numPr>
                <w:ilvl w:val="0"/>
                <w:numId w:val="74"/>
              </w:numPr>
              <w:ind w:left="539"/>
              <w:jc w:val="both"/>
              <w:rPr>
                <w:ins w:id="333" w:author="Jiří Vojtěšek" w:date="2023-01-19T14:34:00Z"/>
              </w:rPr>
              <w:pPrChange w:id="334" w:author="Jiří Vojtěšek" w:date="2023-01-23T15:33:00Z">
                <w:pPr>
                  <w:widowControl w:val="0"/>
                  <w:jc w:val="both"/>
                </w:pPr>
              </w:pPrChange>
            </w:pPr>
            <w:ins w:id="335" w:author="Jiří Vojtěšek" w:date="2023-01-19T14:34:00Z">
              <w:r>
                <w:t>Online výukové nástroje pro tvorbu a sdílení výukových materiálů. Systémy pro online komunikaci a evaluaci.</w:t>
              </w:r>
            </w:ins>
          </w:p>
          <w:p w14:paraId="0A166821" w14:textId="4265E984" w:rsidR="00EE647C" w:rsidRDefault="00EE647C">
            <w:pPr>
              <w:pStyle w:val="Odstavecseseznamem"/>
              <w:widowControl w:val="0"/>
              <w:numPr>
                <w:ilvl w:val="0"/>
                <w:numId w:val="74"/>
              </w:numPr>
              <w:ind w:left="539"/>
              <w:jc w:val="both"/>
              <w:rPr>
                <w:ins w:id="336" w:author="Jiří Vojtěšek" w:date="2023-01-19T14:34:00Z"/>
              </w:rPr>
              <w:pPrChange w:id="337" w:author="Jiří Vojtěšek" w:date="2023-01-23T15:33:00Z">
                <w:pPr>
                  <w:widowControl w:val="0"/>
                  <w:jc w:val="both"/>
                </w:pPr>
              </w:pPrChange>
            </w:pPr>
            <w:ins w:id="338" w:author="Jiří Vojtěšek" w:date="2023-01-19T14:34:00Z">
              <w:r>
                <w:t>eLearning – definice, příklady eLearningových nástrojů. Vyhodnocení eLearningového kurzu.</w:t>
              </w:r>
            </w:ins>
          </w:p>
          <w:p w14:paraId="18A55DCF" w14:textId="5C423081" w:rsidR="00EE647C" w:rsidRDefault="003818A8" w:rsidP="00EE647C">
            <w:pPr>
              <w:widowControl w:val="0"/>
              <w:jc w:val="both"/>
              <w:rPr>
                <w:ins w:id="339" w:author="Jiří Vojtěšek" w:date="2023-01-23T21:56:00Z"/>
              </w:rPr>
            </w:pPr>
            <w:ins w:id="340" w:author="Jiří Vojtěšek" w:date="2023-01-19T21:50:00Z">
              <w:r w:rsidRPr="003818A8">
                <w:rPr>
                  <w:i/>
                  <w:rPrChange w:id="341" w:author="Jiří Vojtěšek" w:date="2023-01-19T21:50:00Z">
                    <w:rPr/>
                  </w:rPrChange>
                </w:rPr>
                <w:t>(</w:t>
              </w:r>
            </w:ins>
            <w:ins w:id="342" w:author="Jiří Vojtěšek" w:date="2023-01-19T14:34:00Z">
              <w:r w:rsidR="00EE647C" w:rsidRPr="003818A8">
                <w:rPr>
                  <w:i/>
                  <w:rPrChange w:id="343" w:author="Jiří Vojtěšek" w:date="2023-01-19T21:50:00Z">
                    <w:rPr/>
                  </w:rPrChange>
                </w:rPr>
                <w:t>Aplikační software pro učitele informatiky</w:t>
              </w:r>
            </w:ins>
            <w:ins w:id="344" w:author="Jiří Vojtěšek" w:date="2023-01-19T21:50:00Z">
              <w:r w:rsidRPr="003818A8">
                <w:rPr>
                  <w:i/>
                  <w:rPrChange w:id="345" w:author="Jiří Vojtěšek" w:date="2023-01-19T21:50:00Z">
                    <w:rPr/>
                  </w:rPrChange>
                </w:rPr>
                <w:t>)</w:t>
              </w:r>
            </w:ins>
          </w:p>
          <w:p w14:paraId="4D16EBD2" w14:textId="77777777" w:rsidR="00137DB6" w:rsidRDefault="00137DB6">
            <w:pPr>
              <w:pStyle w:val="Odstavecseseznamem"/>
              <w:widowControl w:val="0"/>
              <w:numPr>
                <w:ilvl w:val="0"/>
                <w:numId w:val="74"/>
              </w:numPr>
              <w:ind w:left="546"/>
              <w:jc w:val="both"/>
              <w:rPr>
                <w:ins w:id="346" w:author="Jiří Vojtěšek" w:date="2023-01-23T21:56:00Z"/>
              </w:rPr>
              <w:pPrChange w:id="347" w:author="Jiří Vojtěšek" w:date="2023-01-23T21:56:00Z">
                <w:pPr>
                  <w:pStyle w:val="Odstavecseseznamem"/>
                  <w:widowControl w:val="0"/>
                  <w:numPr>
                    <w:numId w:val="79"/>
                  </w:numPr>
                  <w:ind w:hanging="360"/>
                  <w:jc w:val="both"/>
                </w:pPr>
              </w:pPrChange>
            </w:pPr>
            <w:ins w:id="348" w:author="Jiří Vojtěšek" w:date="2023-01-23T21:56:00Z">
              <w:r>
                <w:t>Vlastnosti a principy práce v online programech pro správu školní agendy. Programy EduPage, Bakaláři, Edookit.</w:t>
              </w:r>
            </w:ins>
          </w:p>
          <w:p w14:paraId="0361B554" w14:textId="77777777" w:rsidR="00137DB6" w:rsidRDefault="00137DB6">
            <w:pPr>
              <w:pStyle w:val="Odstavecseseznamem"/>
              <w:widowControl w:val="0"/>
              <w:numPr>
                <w:ilvl w:val="0"/>
                <w:numId w:val="74"/>
              </w:numPr>
              <w:ind w:left="546"/>
              <w:jc w:val="both"/>
              <w:rPr>
                <w:ins w:id="349" w:author="Jiří Vojtěšek" w:date="2023-01-23T21:56:00Z"/>
              </w:rPr>
              <w:pPrChange w:id="350" w:author="Jiří Vojtěšek" w:date="2023-01-23T21:56:00Z">
                <w:pPr>
                  <w:pStyle w:val="Odstavecseseznamem"/>
                  <w:widowControl w:val="0"/>
                  <w:numPr>
                    <w:numId w:val="79"/>
                  </w:numPr>
                  <w:ind w:hanging="360"/>
                  <w:jc w:val="both"/>
                </w:pPr>
              </w:pPrChange>
            </w:pPr>
            <w:ins w:id="351" w:author="Jiří Vojtěšek" w:date="2023-01-23T21:56:00Z">
              <w:r>
                <w:t>Obecné zásady tvorby kvalitních učitelských (výukových) prezentací. Výhody a nevýhody jednotlivých softwarů pro prezentace. Přehled programů pro prezentace s využitím různých operačních systémů (PowerPoint, Prezi, Keynote, aj.).</w:t>
              </w:r>
            </w:ins>
          </w:p>
          <w:p w14:paraId="724BA7C4" w14:textId="5676096B" w:rsidR="0024703D" w:rsidRPr="00137DB6" w:rsidRDefault="00137DB6">
            <w:pPr>
              <w:pStyle w:val="Odstavecseseznamem"/>
              <w:widowControl w:val="0"/>
              <w:numPr>
                <w:ilvl w:val="0"/>
                <w:numId w:val="74"/>
              </w:numPr>
              <w:ind w:left="546"/>
              <w:jc w:val="both"/>
              <w:rPr>
                <w:ins w:id="352" w:author="Jiří Vojtěšek" w:date="2023-01-19T14:34:00Z"/>
              </w:rPr>
              <w:pPrChange w:id="353" w:author="Jiří Vojtěšek" w:date="2023-01-23T21:56:00Z">
                <w:pPr>
                  <w:widowControl w:val="0"/>
                  <w:jc w:val="both"/>
                </w:pPr>
              </w:pPrChange>
            </w:pPr>
            <w:ins w:id="354" w:author="Jiří Vojtěšek" w:date="2023-01-23T21:56:00Z">
              <w:r>
                <w:t>Zásady bezpečného používání informačních technologií na internetu. Doporučení učitelům, doporučení žákům.</w:t>
              </w:r>
            </w:ins>
          </w:p>
          <w:p w14:paraId="64F869A4" w14:textId="556ECFA3" w:rsidR="00EE647C" w:rsidDel="00F12BF8" w:rsidRDefault="00EE647C">
            <w:pPr>
              <w:widowControl w:val="0"/>
              <w:numPr>
                <w:ilvl w:val="0"/>
                <w:numId w:val="74"/>
              </w:numPr>
              <w:ind w:left="0"/>
              <w:jc w:val="both"/>
              <w:rPr>
                <w:del w:id="355" w:author="Jiří Vojtěšek" w:date="2023-01-19T21:52:00Z"/>
              </w:rPr>
              <w:pPrChange w:id="356" w:author="Jiří Vojtěšek" w:date="2023-01-23T21:56:00Z">
                <w:pPr>
                  <w:pStyle w:val="Odstavecseseznamem"/>
                </w:pPr>
              </w:pPrChange>
            </w:pPr>
          </w:p>
          <w:p w14:paraId="19D860D2" w14:textId="77777777" w:rsidR="003818A8" w:rsidRDefault="003818A8">
            <w:pPr>
              <w:pStyle w:val="Odstavecseseznamem"/>
              <w:rPr>
                <w:ins w:id="357" w:author="Jiří Vojtěšek" w:date="2023-01-19T21:52:00Z"/>
              </w:rPr>
              <w:pPrChange w:id="358" w:author="Jiří Vojtěšek" w:date="2023-01-22T10:30:00Z">
                <w:pPr>
                  <w:pStyle w:val="Odstavecseseznamem"/>
                  <w:widowControl w:val="0"/>
                  <w:numPr>
                    <w:ilvl w:val="1"/>
                    <w:numId w:val="64"/>
                  </w:numPr>
                  <w:ind w:left="1785" w:hanging="705"/>
                  <w:jc w:val="both"/>
                </w:pPr>
              </w:pPrChange>
            </w:pPr>
          </w:p>
          <w:p w14:paraId="662A3E1E" w14:textId="4E046660" w:rsidR="00397CED" w:rsidRDefault="007C733A">
            <w:pPr>
              <w:widowControl w:val="0"/>
              <w:jc w:val="both"/>
            </w:pPr>
            <w:r>
              <w:t>Studentům jsou předem oznámeny okruhy témat, ze kterých budou zkoušeni. Okruhy reflektují probrané učivo a systémově propojují požadované znalosti a dovednosti.</w:t>
            </w:r>
          </w:p>
        </w:tc>
      </w:tr>
      <w:tr w:rsidR="00397CED" w14:paraId="376CC68C"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2FA445BC" w14:textId="77777777" w:rsidR="00397CED" w:rsidRDefault="007C733A">
            <w:pPr>
              <w:widowControl w:val="0"/>
              <w:jc w:val="both"/>
              <w:rPr>
                <w:b/>
              </w:rPr>
            </w:pPr>
            <w:r>
              <w:rPr>
                <w:b/>
              </w:rPr>
              <w:lastRenderedPageBreak/>
              <w:t>Další studijní povinnosti</w:t>
            </w:r>
          </w:p>
        </w:tc>
        <w:tc>
          <w:tcPr>
            <w:tcW w:w="5992" w:type="dxa"/>
            <w:gridSpan w:val="5"/>
            <w:tcBorders>
              <w:top w:val="single" w:sz="4" w:space="0" w:color="000000"/>
              <w:left w:val="single" w:sz="4" w:space="0" w:color="000000"/>
              <w:right w:val="single" w:sz="4" w:space="0" w:color="000000"/>
            </w:tcBorders>
          </w:tcPr>
          <w:p w14:paraId="4C140767" w14:textId="77777777" w:rsidR="00397CED" w:rsidRDefault="00397CED">
            <w:pPr>
              <w:widowControl w:val="0"/>
              <w:jc w:val="both"/>
            </w:pPr>
          </w:p>
        </w:tc>
      </w:tr>
      <w:tr w:rsidR="00397CED" w14:paraId="05E43CB5" w14:textId="77777777">
        <w:trPr>
          <w:trHeight w:val="630"/>
        </w:trPr>
        <w:tc>
          <w:tcPr>
            <w:tcW w:w="9287" w:type="dxa"/>
            <w:gridSpan w:val="8"/>
            <w:tcBorders>
              <w:left w:val="single" w:sz="4" w:space="0" w:color="000000"/>
              <w:bottom w:val="single" w:sz="4" w:space="0" w:color="000000"/>
              <w:right w:val="single" w:sz="4" w:space="0" w:color="000000"/>
            </w:tcBorders>
          </w:tcPr>
          <w:p w14:paraId="6309B150" w14:textId="77777777" w:rsidR="00397CED" w:rsidRDefault="007C733A">
            <w:pPr>
              <w:widowControl w:val="0"/>
              <w:jc w:val="both"/>
            </w:pPr>
            <w:r>
              <w:t>Studenti jsou povinni vykonávat povinnou pedagogickou praxi na střední nebo základní škole v rámci studijních předmětů Pedagogická praxe s reflexí 1 až 3.</w:t>
            </w:r>
          </w:p>
        </w:tc>
      </w:tr>
      <w:tr w:rsidR="00397CED" w14:paraId="5EBF1A3A"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1FF99BC9" w14:textId="77777777" w:rsidR="00397CED" w:rsidRDefault="007C733A">
            <w:pPr>
              <w:widowControl w:val="0"/>
              <w:rPr>
                <w:b/>
              </w:rPr>
            </w:pPr>
            <w:r>
              <w:rPr>
                <w:b/>
              </w:rPr>
              <w:t>Návrh témat kvalifikačních prací /témata obhájených prací a přístup k obhájeným kvalifikačním pracím</w:t>
            </w:r>
          </w:p>
        </w:tc>
        <w:tc>
          <w:tcPr>
            <w:tcW w:w="5992" w:type="dxa"/>
            <w:gridSpan w:val="5"/>
            <w:tcBorders>
              <w:top w:val="single" w:sz="4" w:space="0" w:color="000000"/>
              <w:left w:val="single" w:sz="4" w:space="0" w:color="000000"/>
              <w:right w:val="single" w:sz="4" w:space="0" w:color="000000"/>
            </w:tcBorders>
          </w:tcPr>
          <w:p w14:paraId="45DA320E" w14:textId="77777777" w:rsidR="00397CED" w:rsidRDefault="00397CED">
            <w:pPr>
              <w:widowControl w:val="0"/>
              <w:jc w:val="both"/>
            </w:pPr>
          </w:p>
        </w:tc>
      </w:tr>
      <w:tr w:rsidR="00397CED" w14:paraId="341F68B3" w14:textId="77777777">
        <w:trPr>
          <w:trHeight w:val="842"/>
        </w:trPr>
        <w:tc>
          <w:tcPr>
            <w:tcW w:w="9287" w:type="dxa"/>
            <w:gridSpan w:val="8"/>
            <w:tcBorders>
              <w:left w:val="single" w:sz="4" w:space="0" w:color="000000"/>
              <w:bottom w:val="single" w:sz="4" w:space="0" w:color="000000"/>
              <w:right w:val="single" w:sz="4" w:space="0" w:color="000000"/>
            </w:tcBorders>
          </w:tcPr>
          <w:p w14:paraId="645E066C" w14:textId="77777777" w:rsidR="00397CED" w:rsidRDefault="007C733A">
            <w:pPr>
              <w:widowControl w:val="0"/>
              <w:jc w:val="both"/>
              <w:rPr>
                <w:b/>
                <w:bCs/>
              </w:rPr>
            </w:pPr>
            <w:r>
              <w:rPr>
                <w:b/>
                <w:bCs/>
              </w:rPr>
              <w:t>Návrhy témat kvalifikačních prací:</w:t>
            </w:r>
          </w:p>
          <w:p w14:paraId="062957E5" w14:textId="77777777" w:rsidR="00397CED" w:rsidRDefault="007C733A">
            <w:pPr>
              <w:widowControl w:val="0"/>
              <w:ind w:left="680"/>
              <w:jc w:val="both"/>
            </w:pPr>
            <w:r>
              <w:t>Metodické pomůcky pro výuku na základní/střední škole</w:t>
            </w:r>
          </w:p>
          <w:p w14:paraId="7B1DACED" w14:textId="77777777" w:rsidR="00397CED" w:rsidRDefault="007C733A">
            <w:pPr>
              <w:widowControl w:val="0"/>
              <w:ind w:left="680"/>
              <w:jc w:val="both"/>
            </w:pPr>
            <w:r>
              <w:t>Využití online nástrojů při výuce na základní/střední škole</w:t>
            </w:r>
          </w:p>
          <w:p w14:paraId="3C7FFDE7" w14:textId="77777777" w:rsidR="00397CED" w:rsidRDefault="007C733A">
            <w:pPr>
              <w:widowControl w:val="0"/>
              <w:ind w:left="680"/>
              <w:jc w:val="both"/>
            </w:pPr>
            <w:r>
              <w:t>Podpora výuky s využitím IT technologií</w:t>
            </w:r>
          </w:p>
          <w:p w14:paraId="153C5FDC" w14:textId="77777777" w:rsidR="00397CED" w:rsidRDefault="007C733A">
            <w:pPr>
              <w:widowControl w:val="0"/>
              <w:ind w:left="680"/>
              <w:jc w:val="both"/>
            </w:pPr>
            <w:r>
              <w:t>Blended learning na základní/střední škole</w:t>
            </w:r>
          </w:p>
          <w:p w14:paraId="483645B3" w14:textId="77777777" w:rsidR="00397CED" w:rsidRDefault="007C733A">
            <w:pPr>
              <w:widowControl w:val="0"/>
              <w:ind w:left="680"/>
              <w:jc w:val="both"/>
            </w:pPr>
            <w:r>
              <w:t>Bezpečnost dětí na internetu</w:t>
            </w:r>
          </w:p>
          <w:p w14:paraId="651CC881" w14:textId="77777777" w:rsidR="00397CED" w:rsidRDefault="007C733A">
            <w:pPr>
              <w:widowControl w:val="0"/>
              <w:ind w:left="680"/>
              <w:jc w:val="both"/>
            </w:pPr>
            <w:r>
              <w:t>Sociální sítě a jejich vliv na bezpečnost</w:t>
            </w:r>
          </w:p>
          <w:p w14:paraId="1C44ECF5" w14:textId="77777777" w:rsidR="00397CED" w:rsidRDefault="007C733A">
            <w:pPr>
              <w:widowControl w:val="0"/>
              <w:ind w:left="680"/>
              <w:jc w:val="both"/>
            </w:pPr>
            <w:r>
              <w:t>Kyberšikana na základních/středních školách</w:t>
            </w:r>
          </w:p>
          <w:p w14:paraId="1B4342A8" w14:textId="77777777" w:rsidR="00397CED" w:rsidRDefault="007C733A">
            <w:pPr>
              <w:widowControl w:val="0"/>
              <w:ind w:left="680"/>
              <w:jc w:val="both"/>
            </w:pPr>
            <w:r>
              <w:t>Výuka robotiky na středních školách</w:t>
            </w:r>
          </w:p>
          <w:p w14:paraId="7E60DDBA" w14:textId="77777777" w:rsidR="00397CED" w:rsidRDefault="007C733A">
            <w:pPr>
              <w:widowControl w:val="0"/>
              <w:ind w:left="680"/>
              <w:jc w:val="both"/>
            </w:pPr>
            <w:r>
              <w:t>Učební pomůcky pro předměty s vyžitím IT technologií a internetu</w:t>
            </w:r>
          </w:p>
          <w:p w14:paraId="65271956" w14:textId="77777777" w:rsidR="00397CED" w:rsidRDefault="007C733A">
            <w:pPr>
              <w:widowControl w:val="0"/>
              <w:ind w:left="680"/>
              <w:jc w:val="both"/>
            </w:pPr>
            <w:r>
              <w:t>Multimediální podpora výuky matematiky na základních/středních školách</w:t>
            </w:r>
          </w:p>
          <w:p w14:paraId="2803E052" w14:textId="77777777" w:rsidR="00397CED" w:rsidRDefault="00397CED">
            <w:pPr>
              <w:widowControl w:val="0"/>
              <w:jc w:val="both"/>
            </w:pPr>
          </w:p>
          <w:p w14:paraId="37C168BB" w14:textId="77777777" w:rsidR="00397CED" w:rsidRDefault="007C733A">
            <w:pPr>
              <w:widowControl w:val="0"/>
              <w:jc w:val="both"/>
            </w:pPr>
            <w:r>
              <w:rPr>
                <w:b/>
                <w:bCs/>
              </w:rPr>
              <w:t>Témata obhájených diplomových prací</w:t>
            </w:r>
            <w:r>
              <w:t xml:space="preserve"> studentů předcházejícího studijního oboru Učitelství informatiky pro střední školy, ze kterého je vycházeno:</w:t>
            </w:r>
          </w:p>
          <w:p w14:paraId="11DB9797" w14:textId="77777777" w:rsidR="00397CED" w:rsidRDefault="007C733A">
            <w:pPr>
              <w:widowControl w:val="0"/>
              <w:ind w:left="624"/>
              <w:jc w:val="both"/>
            </w:pPr>
            <w:r>
              <w:t>Řešené úlohy z oblasti informační a komunikační technologie</w:t>
            </w:r>
          </w:p>
          <w:p w14:paraId="3053448A" w14:textId="77777777" w:rsidR="00397CED" w:rsidRDefault="007C733A">
            <w:pPr>
              <w:widowControl w:val="0"/>
              <w:ind w:left="624"/>
              <w:jc w:val="both"/>
            </w:pPr>
            <w:r>
              <w:t>Manuál učitele pro zvýšení kvality jeho online výuky</w:t>
            </w:r>
          </w:p>
          <w:p w14:paraId="05791CF5" w14:textId="77777777" w:rsidR="00397CED" w:rsidRDefault="007C733A">
            <w:pPr>
              <w:widowControl w:val="0"/>
              <w:ind w:left="624"/>
              <w:jc w:val="both"/>
            </w:pPr>
            <w:r>
              <w:lastRenderedPageBreak/>
              <w:t>Bezpečné používání chytrých zařízení žáky základní školy</w:t>
            </w:r>
          </w:p>
          <w:p w14:paraId="125886AC" w14:textId="77777777" w:rsidR="00397CED" w:rsidRDefault="007C733A">
            <w:pPr>
              <w:widowControl w:val="0"/>
              <w:ind w:left="624"/>
              <w:jc w:val="both"/>
            </w:pPr>
            <w:r>
              <w:t>Možnosti on-line výuky v době mimořádných opatření</w:t>
            </w:r>
          </w:p>
          <w:p w14:paraId="693339A4" w14:textId="77777777" w:rsidR="00397CED" w:rsidRDefault="007C733A">
            <w:pPr>
              <w:widowControl w:val="0"/>
              <w:ind w:left="624"/>
              <w:jc w:val="both"/>
            </w:pPr>
            <w:r>
              <w:t>Návrh konceptu výuky bezpečnosti na sociálních sítích pro základní školy</w:t>
            </w:r>
          </w:p>
          <w:p w14:paraId="6D373B84" w14:textId="77777777" w:rsidR="00397CED" w:rsidRDefault="007C733A">
            <w:pPr>
              <w:widowControl w:val="0"/>
              <w:ind w:left="624"/>
              <w:jc w:val="both"/>
            </w:pPr>
            <w:r>
              <w:t>Výuka počítačové 2D grafiky na střední škole</w:t>
            </w:r>
          </w:p>
          <w:p w14:paraId="7AF32937" w14:textId="77777777" w:rsidR="00397CED" w:rsidRDefault="007C733A">
            <w:pPr>
              <w:widowControl w:val="0"/>
              <w:ind w:left="624"/>
              <w:jc w:val="both"/>
            </w:pPr>
            <w:r>
              <w:t>Základní algoritmické konstrukce ve výuce programování</w:t>
            </w:r>
          </w:p>
          <w:p w14:paraId="5D812355" w14:textId="77777777" w:rsidR="00397CED" w:rsidRDefault="007C733A">
            <w:pPr>
              <w:widowControl w:val="0"/>
              <w:ind w:left="624"/>
              <w:jc w:val="both"/>
            </w:pPr>
            <w:r>
              <w:t>Využití prostředí virtuální třídy při výuce na ZŠ</w:t>
            </w:r>
          </w:p>
          <w:p w14:paraId="3E355390" w14:textId="77777777" w:rsidR="00397CED" w:rsidRDefault="007C733A">
            <w:pPr>
              <w:widowControl w:val="0"/>
              <w:ind w:left="624"/>
              <w:jc w:val="both"/>
            </w:pPr>
            <w:r>
              <w:t>Prevence negativního chování žáků v prostředí internetu formováním síťové etikety</w:t>
            </w:r>
          </w:p>
          <w:p w14:paraId="1ED3936E" w14:textId="77777777" w:rsidR="00397CED" w:rsidRDefault="00397CED">
            <w:pPr>
              <w:widowControl w:val="0"/>
              <w:jc w:val="both"/>
            </w:pPr>
          </w:p>
          <w:p w14:paraId="35CBADD1" w14:textId="77777777" w:rsidR="00397CED" w:rsidRDefault="007C733A">
            <w:pPr>
              <w:widowControl w:val="0"/>
              <w:jc w:val="both"/>
              <w:rPr>
                <w:color w:val="000000"/>
              </w:rPr>
            </w:pPr>
            <w:r>
              <w:rPr>
                <w:color w:val="000000"/>
              </w:rPr>
              <w:t>Všechny obhájené práce od roku 2016 jsou umístěny v systému DSpace dostupném na adrese:</w:t>
            </w:r>
          </w:p>
          <w:p w14:paraId="61D7F002" w14:textId="77777777" w:rsidR="00397CED" w:rsidRDefault="007A33A2">
            <w:pPr>
              <w:widowControl w:val="0"/>
              <w:jc w:val="both"/>
            </w:pPr>
            <w:hyperlink r:id="rId12">
              <w:r w:rsidR="007C733A">
                <w:rPr>
                  <w:rStyle w:val="Hypertextovodkaz"/>
                  <w:color w:val="000000"/>
                </w:rPr>
                <w:t>https://digilib.k.utb.cz/handle/10563/154</w:t>
              </w:r>
            </w:hyperlink>
          </w:p>
        </w:tc>
      </w:tr>
      <w:tr w:rsidR="00397CED" w14:paraId="1A120581"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34006B0D" w14:textId="77777777" w:rsidR="00397CED" w:rsidRDefault="007C733A">
            <w:pPr>
              <w:widowControl w:val="0"/>
              <w:rPr>
                <w:b/>
              </w:rPr>
            </w:pPr>
            <w:r>
              <w:rPr>
                <w:b/>
              </w:rPr>
              <w:lastRenderedPageBreak/>
              <w:t>Návrh témat rigorózních prací /témata obhájených prací a přístup k obhájeným rigorózním pracím</w:t>
            </w:r>
          </w:p>
        </w:tc>
        <w:tc>
          <w:tcPr>
            <w:tcW w:w="5992" w:type="dxa"/>
            <w:gridSpan w:val="5"/>
            <w:tcBorders>
              <w:top w:val="single" w:sz="4" w:space="0" w:color="000000"/>
              <w:left w:val="single" w:sz="4" w:space="0" w:color="000000"/>
              <w:right w:val="single" w:sz="4" w:space="0" w:color="000000"/>
            </w:tcBorders>
            <w:shd w:val="clear" w:color="auto" w:fill="FFFFFF"/>
          </w:tcPr>
          <w:p w14:paraId="0F17AB44" w14:textId="77777777" w:rsidR="00397CED" w:rsidRDefault="00397CED">
            <w:pPr>
              <w:widowControl w:val="0"/>
              <w:jc w:val="center"/>
            </w:pPr>
          </w:p>
        </w:tc>
      </w:tr>
      <w:tr w:rsidR="00397CED" w14:paraId="3A2AD49A" w14:textId="77777777">
        <w:trPr>
          <w:trHeight w:val="316"/>
        </w:trPr>
        <w:tc>
          <w:tcPr>
            <w:tcW w:w="9287" w:type="dxa"/>
            <w:gridSpan w:val="8"/>
            <w:tcBorders>
              <w:left w:val="single" w:sz="4" w:space="0" w:color="000000"/>
              <w:bottom w:val="single" w:sz="4" w:space="0" w:color="000000"/>
              <w:right w:val="single" w:sz="4" w:space="0" w:color="000000"/>
            </w:tcBorders>
          </w:tcPr>
          <w:p w14:paraId="4069E960" w14:textId="77777777" w:rsidR="00397CED" w:rsidRDefault="007C733A">
            <w:pPr>
              <w:widowControl w:val="0"/>
              <w:jc w:val="both"/>
            </w:pPr>
            <w:r>
              <w:t>Rigorózní řízení se nekoná.</w:t>
            </w:r>
          </w:p>
        </w:tc>
      </w:tr>
      <w:tr w:rsidR="00397CED" w14:paraId="5604C8B0" w14:textId="77777777">
        <w:tc>
          <w:tcPr>
            <w:tcW w:w="3295" w:type="dxa"/>
            <w:gridSpan w:val="3"/>
            <w:tcBorders>
              <w:top w:val="single" w:sz="4" w:space="0" w:color="000000"/>
              <w:left w:val="single" w:sz="4" w:space="0" w:color="000000"/>
              <w:bottom w:val="single" w:sz="4" w:space="0" w:color="000000"/>
              <w:right w:val="single" w:sz="4" w:space="0" w:color="000000"/>
            </w:tcBorders>
            <w:shd w:val="clear" w:color="auto" w:fill="F7CAAC"/>
          </w:tcPr>
          <w:p w14:paraId="182AF1C9" w14:textId="77777777" w:rsidR="00397CED" w:rsidRDefault="007C733A">
            <w:pPr>
              <w:widowControl w:val="0"/>
              <w:rPr>
                <w:b/>
              </w:rPr>
            </w:pPr>
            <w:r>
              <w:rPr>
                <w:b/>
              </w:rPr>
              <w:t xml:space="preserve"> Součásti SRZ a jejich obsah</w:t>
            </w:r>
          </w:p>
        </w:tc>
        <w:tc>
          <w:tcPr>
            <w:tcW w:w="5992" w:type="dxa"/>
            <w:gridSpan w:val="5"/>
            <w:tcBorders>
              <w:top w:val="single" w:sz="4" w:space="0" w:color="000000"/>
              <w:left w:val="single" w:sz="4" w:space="0" w:color="000000"/>
              <w:right w:val="single" w:sz="4" w:space="0" w:color="000000"/>
            </w:tcBorders>
            <w:shd w:val="clear" w:color="auto" w:fill="FFFFFF"/>
          </w:tcPr>
          <w:p w14:paraId="428A7DB1" w14:textId="77777777" w:rsidR="00397CED" w:rsidRDefault="00397CED">
            <w:pPr>
              <w:widowControl w:val="0"/>
              <w:jc w:val="center"/>
            </w:pPr>
          </w:p>
        </w:tc>
      </w:tr>
      <w:tr w:rsidR="00397CED" w14:paraId="184B92CC" w14:textId="77777777">
        <w:trPr>
          <w:trHeight w:val="397"/>
        </w:trPr>
        <w:tc>
          <w:tcPr>
            <w:tcW w:w="9287" w:type="dxa"/>
            <w:gridSpan w:val="8"/>
            <w:tcBorders>
              <w:left w:val="single" w:sz="4" w:space="0" w:color="000000"/>
              <w:bottom w:val="single" w:sz="4" w:space="0" w:color="000000"/>
              <w:right w:val="single" w:sz="4" w:space="0" w:color="000000"/>
            </w:tcBorders>
          </w:tcPr>
          <w:p w14:paraId="1093FC87" w14:textId="77777777" w:rsidR="00397CED" w:rsidRDefault="007C733A">
            <w:pPr>
              <w:widowControl w:val="0"/>
              <w:jc w:val="both"/>
            </w:pPr>
            <w:r>
              <w:t>Nejsou.</w:t>
            </w:r>
          </w:p>
        </w:tc>
      </w:tr>
    </w:tbl>
    <w:p w14:paraId="264B6817" w14:textId="77777777" w:rsidR="00397CED" w:rsidRDefault="00397CED"/>
    <w:p w14:paraId="35E4F4E0" w14:textId="77777777" w:rsidR="00397CED" w:rsidRDefault="007C733A">
      <w:r>
        <w:br w:type="page"/>
      </w:r>
    </w:p>
    <w:tbl>
      <w:tblPr>
        <w:tblW w:w="9889" w:type="dxa"/>
        <w:tblInd w:w="-113" w:type="dxa"/>
        <w:tblLayout w:type="fixed"/>
        <w:tblCellMar>
          <w:left w:w="70" w:type="dxa"/>
          <w:right w:w="70" w:type="dxa"/>
        </w:tblCellMar>
        <w:tblLook w:val="0000" w:firstRow="0" w:lastRow="0" w:firstColumn="0" w:lastColumn="0" w:noHBand="0" w:noVBand="0"/>
      </w:tblPr>
      <w:tblGrid>
        <w:gridCol w:w="2800"/>
        <w:gridCol w:w="1767"/>
        <w:gridCol w:w="784"/>
        <w:gridCol w:w="634"/>
        <w:gridCol w:w="3904"/>
      </w:tblGrid>
      <w:tr w:rsidR="00397CED" w14:paraId="42EF6BD6" w14:textId="77777777">
        <w:tc>
          <w:tcPr>
            <w:tcW w:w="9889" w:type="dxa"/>
            <w:gridSpan w:val="5"/>
            <w:tcBorders>
              <w:top w:val="single" w:sz="4" w:space="0" w:color="000000"/>
              <w:left w:val="single" w:sz="4" w:space="0" w:color="000000"/>
              <w:bottom w:val="double" w:sz="4" w:space="0" w:color="000000"/>
              <w:right w:val="single" w:sz="4" w:space="0" w:color="000000"/>
            </w:tcBorders>
            <w:shd w:val="clear" w:color="auto" w:fill="BDD6EE"/>
          </w:tcPr>
          <w:p w14:paraId="2B9309E5" w14:textId="43C6B132" w:rsidR="00397CED" w:rsidRDefault="007C733A">
            <w:pPr>
              <w:pageBreakBefore/>
              <w:widowControl w:val="0"/>
              <w:tabs>
                <w:tab w:val="right" w:pos="9605"/>
              </w:tabs>
              <w:jc w:val="both"/>
            </w:pPr>
            <w:bookmarkStart w:id="359" w:name="BIII"/>
            <w:r>
              <w:rPr>
                <w:b/>
                <w:sz w:val="28"/>
              </w:rPr>
              <w:lastRenderedPageBreak/>
              <w:t xml:space="preserve">B-III – Charakteristika studijního předmětu </w:t>
            </w:r>
            <w:bookmarkEnd w:id="359"/>
            <w:r>
              <w:rPr>
                <w:b/>
                <w:sz w:val="28"/>
              </w:rPr>
              <w:t>- přehled</w:t>
            </w:r>
            <w:r>
              <w:rPr>
                <w:b/>
                <w:sz w:val="26"/>
                <w:szCs w:val="26"/>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360" w:author="Jiří Vojtěšek" w:date="2023-01-24T20:39:00Z">
              <w:r w:rsidR="008A5423">
                <w:rPr>
                  <w:b/>
                  <w:sz w:val="28"/>
                </w:rPr>
                <w:t>OBSAH ŽÁDOSTI</w:t>
              </w:r>
            </w:ins>
            <w:del w:id="361" w:author="Jiří Vojtěšek" w:date="2023-01-24T20:39:00Z">
              <w:r w:rsidDel="008A5423">
                <w:rPr>
                  <w:rStyle w:val="Odkazintenzivn"/>
                </w:rPr>
                <w:delText>OBSAH ŽÁDOSTI</w:delText>
              </w:r>
            </w:del>
            <w:r>
              <w:rPr>
                <w:rStyle w:val="Odkazintenzivn"/>
              </w:rPr>
              <w:fldChar w:fldCharType="end"/>
            </w:r>
          </w:p>
        </w:tc>
      </w:tr>
      <w:tr w:rsidR="00397CED" w14:paraId="3247207A" w14:textId="77777777">
        <w:tc>
          <w:tcPr>
            <w:tcW w:w="2800" w:type="dxa"/>
            <w:tcBorders>
              <w:top w:val="double" w:sz="4" w:space="0" w:color="000000"/>
              <w:left w:val="single" w:sz="4" w:space="0" w:color="000000"/>
              <w:bottom w:val="single" w:sz="4" w:space="0" w:color="000000"/>
              <w:right w:val="single" w:sz="4" w:space="0" w:color="000000"/>
            </w:tcBorders>
            <w:shd w:val="clear" w:color="auto" w:fill="F7CAAC"/>
          </w:tcPr>
          <w:p w14:paraId="7608BBD1" w14:textId="77777777" w:rsidR="00397CED" w:rsidRDefault="007C733A">
            <w:pPr>
              <w:widowControl w:val="0"/>
              <w:jc w:val="both"/>
              <w:rPr>
                <w:b/>
              </w:rPr>
            </w:pPr>
            <w:r>
              <w:rPr>
                <w:b/>
              </w:rPr>
              <w:t>Vysoká škola</w:t>
            </w:r>
          </w:p>
        </w:tc>
        <w:tc>
          <w:tcPr>
            <w:tcW w:w="7089" w:type="dxa"/>
            <w:gridSpan w:val="4"/>
            <w:tcBorders>
              <w:top w:val="double" w:sz="4" w:space="0" w:color="000000"/>
              <w:left w:val="single" w:sz="4" w:space="0" w:color="000000"/>
              <w:bottom w:val="single" w:sz="4" w:space="0" w:color="000000"/>
              <w:right w:val="single" w:sz="4" w:space="0" w:color="000000"/>
            </w:tcBorders>
          </w:tcPr>
          <w:p w14:paraId="481A4147" w14:textId="77777777" w:rsidR="00397CED" w:rsidRDefault="007C733A">
            <w:pPr>
              <w:widowControl w:val="0"/>
              <w:jc w:val="both"/>
            </w:pPr>
            <w:r>
              <w:t>Univerzita Tomáše Bati ve Zlíně</w:t>
            </w:r>
          </w:p>
        </w:tc>
      </w:tr>
      <w:tr w:rsidR="00397CED" w14:paraId="6B25C0A7" w14:textId="77777777">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6DB5C06F" w14:textId="77777777" w:rsidR="00397CED" w:rsidRDefault="007C733A">
            <w:pPr>
              <w:widowControl w:val="0"/>
              <w:jc w:val="both"/>
              <w:rPr>
                <w:b/>
              </w:rPr>
            </w:pPr>
            <w:r>
              <w:rPr>
                <w:b/>
              </w:rPr>
              <w:t>Součást vysoké školy</w:t>
            </w:r>
          </w:p>
        </w:tc>
        <w:tc>
          <w:tcPr>
            <w:tcW w:w="7089" w:type="dxa"/>
            <w:gridSpan w:val="4"/>
            <w:tcBorders>
              <w:top w:val="single" w:sz="4" w:space="0" w:color="000000"/>
              <w:left w:val="single" w:sz="4" w:space="0" w:color="000000"/>
              <w:bottom w:val="single" w:sz="4" w:space="0" w:color="000000"/>
              <w:right w:val="single" w:sz="4" w:space="0" w:color="000000"/>
            </w:tcBorders>
          </w:tcPr>
          <w:p w14:paraId="70A4538A" w14:textId="77777777" w:rsidR="00397CED" w:rsidRDefault="007C733A">
            <w:pPr>
              <w:widowControl w:val="0"/>
              <w:jc w:val="both"/>
            </w:pPr>
            <w:r>
              <w:t>Fakulta aplikované informatiky</w:t>
            </w:r>
          </w:p>
        </w:tc>
      </w:tr>
      <w:tr w:rsidR="00397CED" w14:paraId="3A7A6814" w14:textId="77777777">
        <w:tc>
          <w:tcPr>
            <w:tcW w:w="2800" w:type="dxa"/>
            <w:tcBorders>
              <w:top w:val="single" w:sz="4" w:space="0" w:color="000000"/>
              <w:left w:val="single" w:sz="4" w:space="0" w:color="000000"/>
              <w:bottom w:val="single" w:sz="4" w:space="0" w:color="000000"/>
              <w:right w:val="single" w:sz="4" w:space="0" w:color="000000"/>
            </w:tcBorders>
            <w:shd w:val="clear" w:color="auto" w:fill="F7CAAC"/>
          </w:tcPr>
          <w:p w14:paraId="225CB9AF" w14:textId="77777777" w:rsidR="00397CED" w:rsidRDefault="007C733A">
            <w:pPr>
              <w:widowControl w:val="0"/>
              <w:jc w:val="both"/>
              <w:rPr>
                <w:b/>
              </w:rPr>
            </w:pPr>
            <w:r>
              <w:rPr>
                <w:b/>
              </w:rPr>
              <w:t>Název studijního programu</w:t>
            </w:r>
          </w:p>
        </w:tc>
        <w:tc>
          <w:tcPr>
            <w:tcW w:w="7089" w:type="dxa"/>
            <w:gridSpan w:val="4"/>
            <w:tcBorders>
              <w:top w:val="single" w:sz="4" w:space="0" w:color="000000"/>
              <w:left w:val="single" w:sz="4" w:space="0" w:color="000000"/>
              <w:bottom w:val="single" w:sz="4" w:space="0" w:color="000000"/>
              <w:right w:val="single" w:sz="4" w:space="0" w:color="000000"/>
            </w:tcBorders>
          </w:tcPr>
          <w:p w14:paraId="5A4C4185" w14:textId="77777777" w:rsidR="00397CED" w:rsidRDefault="007C733A">
            <w:pPr>
              <w:widowControl w:val="0"/>
              <w:jc w:val="both"/>
            </w:pPr>
            <w:r>
              <w:t>Učitelství informatiky pro základní a střední školy</w:t>
            </w:r>
          </w:p>
        </w:tc>
      </w:tr>
      <w:tr w:rsidR="00397CED" w14:paraId="2A2EA305" w14:textId="77777777">
        <w:tc>
          <w:tcPr>
            <w:tcW w:w="9889" w:type="dxa"/>
            <w:gridSpan w:val="5"/>
            <w:tcBorders>
              <w:top w:val="single" w:sz="4" w:space="0" w:color="000000"/>
              <w:left w:val="single" w:sz="4" w:space="0" w:color="000000"/>
              <w:bottom w:val="single" w:sz="4" w:space="0" w:color="000000"/>
              <w:right w:val="single" w:sz="4" w:space="0" w:color="000000"/>
            </w:tcBorders>
            <w:shd w:val="clear" w:color="auto" w:fill="F7CAAC"/>
          </w:tcPr>
          <w:p w14:paraId="04F79C2A" w14:textId="77777777" w:rsidR="00397CED" w:rsidRDefault="007C733A">
            <w:pPr>
              <w:widowControl w:val="0"/>
              <w:jc w:val="center"/>
              <w:rPr>
                <w:b/>
              </w:rPr>
            </w:pPr>
            <w:bookmarkStart w:id="362" w:name="aaSeznamB"/>
            <w:bookmarkStart w:id="363" w:name="top"/>
            <w:r>
              <w:rPr>
                <w:b/>
              </w:rPr>
              <w:t>Abecední seznam</w:t>
            </w:r>
            <w:bookmarkEnd w:id="362"/>
            <w:bookmarkEnd w:id="363"/>
          </w:p>
        </w:tc>
      </w:tr>
      <w:tr w:rsidR="00397CED" w14:paraId="569529B0" w14:textId="77777777">
        <w:tc>
          <w:tcPr>
            <w:tcW w:w="4567"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14:paraId="5A30AD4A" w14:textId="77777777" w:rsidR="00397CED" w:rsidRDefault="007C733A">
            <w:pPr>
              <w:widowControl w:val="0"/>
              <w:jc w:val="center"/>
              <w:rPr>
                <w:b/>
              </w:rPr>
            </w:pPr>
            <w:r>
              <w:rPr>
                <w:b/>
              </w:rPr>
              <w:t>Název předmětu</w:t>
            </w:r>
          </w:p>
        </w:tc>
        <w:tc>
          <w:tcPr>
            <w:tcW w:w="78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874CBBF" w14:textId="77777777" w:rsidR="00397CED" w:rsidRDefault="007C733A">
            <w:pPr>
              <w:widowControl w:val="0"/>
              <w:jc w:val="center"/>
              <w:rPr>
                <w:b/>
              </w:rPr>
            </w:pPr>
            <w:r>
              <w:rPr>
                <w:b/>
              </w:rPr>
              <w:t>Ročník/semestr</w:t>
            </w:r>
          </w:p>
        </w:tc>
        <w:tc>
          <w:tcPr>
            <w:tcW w:w="63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53B92C63" w14:textId="77777777" w:rsidR="00397CED" w:rsidRDefault="007C733A">
            <w:pPr>
              <w:widowControl w:val="0"/>
              <w:jc w:val="center"/>
              <w:rPr>
                <w:b/>
              </w:rPr>
            </w:pPr>
            <w:r>
              <w:rPr>
                <w:b/>
              </w:rPr>
              <w:t>PZ/ZT</w:t>
            </w:r>
          </w:p>
        </w:tc>
        <w:tc>
          <w:tcPr>
            <w:tcW w:w="390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01E8AF2E" w14:textId="77777777" w:rsidR="00397CED" w:rsidRDefault="007C733A">
            <w:pPr>
              <w:widowControl w:val="0"/>
              <w:jc w:val="center"/>
              <w:rPr>
                <w:b/>
              </w:rPr>
            </w:pPr>
            <w:r>
              <w:rPr>
                <w:b/>
              </w:rPr>
              <w:t>Garant v akreditaci</w:t>
            </w:r>
          </w:p>
        </w:tc>
      </w:tr>
      <w:tr w:rsidR="00397CED" w14:paraId="6856046E"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36D24B3" w14:textId="770CBA9A" w:rsidR="00397CED" w:rsidRDefault="007C733A">
            <w:pPr>
              <w:widowControl w:val="0"/>
            </w:pPr>
            <w:r>
              <w:rPr>
                <w:rStyle w:val="Odkazintenzivn"/>
              </w:rPr>
              <w:fldChar w:fldCharType="begin"/>
            </w:r>
            <w:r>
              <w:rPr>
                <w:rStyle w:val="Odkazintenzivn"/>
              </w:rPr>
              <w:instrText xml:space="preserve"> REF balgoritmizace \h </w:instrText>
            </w:r>
            <w:r>
              <w:rPr>
                <w:rStyle w:val="Odkazintenzivn"/>
              </w:rPr>
            </w:r>
            <w:r>
              <w:rPr>
                <w:rStyle w:val="Odkazintenzivn"/>
              </w:rPr>
              <w:fldChar w:fldCharType="separate"/>
            </w:r>
            <w:ins w:id="364" w:author="Jiří Vojtěšek" w:date="2023-01-24T20:39:00Z">
              <w:r w:rsidR="008A5423">
                <w:t>Algoritmizace pro učitele informatiky</w:t>
              </w:r>
            </w:ins>
            <w:del w:id="365" w:author="Jiří Vojtěšek" w:date="2023-01-24T20:39:00Z">
              <w:r w:rsidDel="008A5423">
                <w:rPr>
                  <w:rStyle w:val="Odkazintenzivn"/>
                </w:rPr>
                <w:delText>Algoritmizace pro učitele informatiky</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7D25B6BF" w14:textId="77777777" w:rsidR="00397CED" w:rsidRDefault="007C733A">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2AE0C7C8" w14:textId="77777777" w:rsidR="00397CED" w:rsidRDefault="007C733A">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0C5D0A04" w14:textId="77777777" w:rsidR="00397CED" w:rsidRDefault="007C733A">
            <w:pPr>
              <w:widowControl w:val="0"/>
              <w:jc w:val="center"/>
              <w:rPr>
                <w:bCs/>
                <w:sz w:val="22"/>
                <w:szCs w:val="22"/>
              </w:rPr>
            </w:pPr>
            <w:r>
              <w:rPr>
                <w:bCs/>
                <w:sz w:val="22"/>
                <w:szCs w:val="22"/>
              </w:rPr>
              <w:t>Ing. Adam Viktorin, Ph.D.</w:t>
            </w:r>
          </w:p>
        </w:tc>
      </w:tr>
      <w:tr w:rsidR="00397CED" w14:paraId="0EC9F17E"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6F4ED04" w14:textId="7B5CA415" w:rsidR="00397CED" w:rsidRDefault="007C733A">
            <w:pPr>
              <w:widowControl w:val="0"/>
            </w:pPr>
            <w:r>
              <w:rPr>
                <w:rStyle w:val="Odkazintenzivn"/>
              </w:rPr>
              <w:fldChar w:fldCharType="begin"/>
            </w:r>
            <w:r>
              <w:rPr>
                <w:rStyle w:val="Odkazintenzivn"/>
              </w:rPr>
              <w:instrText xml:space="preserve"> REF bAplikacniSW \h </w:instrText>
            </w:r>
            <w:r>
              <w:rPr>
                <w:rStyle w:val="Odkazintenzivn"/>
              </w:rPr>
            </w:r>
            <w:r>
              <w:rPr>
                <w:rStyle w:val="Odkazintenzivn"/>
              </w:rPr>
              <w:fldChar w:fldCharType="separate"/>
            </w:r>
            <w:ins w:id="366" w:author="Jiří Vojtěšek" w:date="2023-01-24T20:39:00Z">
              <w:r w:rsidR="008A5423">
                <w:t>Aplikační software pro učitele informatiky</w:t>
              </w:r>
            </w:ins>
            <w:del w:id="367" w:author="Jiří Vojtěšek" w:date="2023-01-24T20:39:00Z">
              <w:r w:rsidDel="008A5423">
                <w:rPr>
                  <w:rStyle w:val="Odkazintenzivn"/>
                </w:rPr>
                <w:delText>Aplikační software pro učitele informatiky</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3D35925D" w14:textId="77777777" w:rsidR="00397CED" w:rsidRDefault="007C733A">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4B3CC071" w14:textId="77777777" w:rsidR="00397CED" w:rsidRDefault="007C733A">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74AF93E7" w14:textId="77777777" w:rsidR="00397CED" w:rsidRDefault="007C733A">
            <w:pPr>
              <w:widowControl w:val="0"/>
              <w:jc w:val="center"/>
              <w:rPr>
                <w:bCs/>
                <w:sz w:val="22"/>
                <w:szCs w:val="22"/>
              </w:rPr>
            </w:pPr>
            <w:r>
              <w:rPr>
                <w:bCs/>
                <w:sz w:val="22"/>
                <w:szCs w:val="22"/>
              </w:rPr>
              <w:t>doc. Ing. Bronislav Chramcov, Ph.D.</w:t>
            </w:r>
          </w:p>
        </w:tc>
      </w:tr>
      <w:tr w:rsidR="00397CED" w:rsidDel="00936258" w14:paraId="322FD496" w14:textId="0BE5E5A8">
        <w:trPr>
          <w:trHeight w:val="340"/>
          <w:del w:id="368" w:author="Jiří Vojtěšek" w:date="2023-01-23T15:34:00Z"/>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44229E4" w14:textId="0F6ECB5E" w:rsidR="00397CED" w:rsidDel="00936258" w:rsidRDefault="007C733A">
            <w:pPr>
              <w:widowControl w:val="0"/>
              <w:rPr>
                <w:del w:id="369" w:author="Jiří Vojtěšek" w:date="2023-01-23T15:34:00Z"/>
              </w:rPr>
            </w:pPr>
            <w:del w:id="370" w:author="Jiří Vojtěšek" w:date="2023-01-23T15:34:00Z">
              <w:r w:rsidDel="00936258">
                <w:rPr>
                  <w:rStyle w:val="Odkazintenzivn"/>
                </w:rPr>
                <w:fldChar w:fldCharType="begin"/>
              </w:r>
              <w:r w:rsidDel="00936258">
                <w:rPr>
                  <w:rStyle w:val="Odkazintenzivn"/>
                </w:rPr>
                <w:delInstrText xml:space="preserve"> REF bBIS \h </w:delInstrText>
              </w:r>
              <w:r w:rsidDel="00936258">
                <w:rPr>
                  <w:rStyle w:val="Odkazintenzivn"/>
                </w:rPr>
              </w:r>
              <w:r w:rsidDel="00936258">
                <w:rPr>
                  <w:rStyle w:val="Odkazintenzivn"/>
                </w:rPr>
                <w:fldChar w:fldCharType="separate"/>
              </w:r>
              <w:r w:rsidDel="00936258">
                <w:rPr>
                  <w:rStyle w:val="Odkazintenzivn"/>
                </w:rPr>
                <w:delText>Bezpečnost informačních systémů</w:delText>
              </w:r>
              <w:r w:rsidDel="00936258">
                <w:rPr>
                  <w:rStyle w:val="Odkazintenzivn"/>
                </w:rPr>
                <w:fldChar w:fldCharType="end"/>
              </w:r>
            </w:del>
          </w:p>
        </w:tc>
        <w:tc>
          <w:tcPr>
            <w:tcW w:w="784" w:type="dxa"/>
            <w:tcBorders>
              <w:top w:val="single" w:sz="4" w:space="0" w:color="000000"/>
              <w:left w:val="single" w:sz="4" w:space="0" w:color="000000"/>
              <w:bottom w:val="single" w:sz="4" w:space="0" w:color="000000"/>
              <w:right w:val="single" w:sz="4" w:space="0" w:color="000000"/>
            </w:tcBorders>
            <w:vAlign w:val="center"/>
          </w:tcPr>
          <w:p w14:paraId="294DF5BB" w14:textId="5052541A" w:rsidR="00397CED" w:rsidDel="00936258" w:rsidRDefault="007C733A">
            <w:pPr>
              <w:widowControl w:val="0"/>
              <w:jc w:val="center"/>
              <w:rPr>
                <w:del w:id="371" w:author="Jiří Vojtěšek" w:date="2023-01-23T15:34:00Z"/>
                <w:sz w:val="22"/>
                <w:szCs w:val="22"/>
              </w:rPr>
            </w:pPr>
            <w:del w:id="372" w:author="Jiří Vojtěšek" w:date="2023-01-23T15:34:00Z">
              <w:r w:rsidDel="00936258">
                <w:rPr>
                  <w:sz w:val="22"/>
                  <w:szCs w:val="22"/>
                </w:rPr>
                <w:delText>2/ZS</w:delText>
              </w:r>
            </w:del>
          </w:p>
        </w:tc>
        <w:tc>
          <w:tcPr>
            <w:tcW w:w="634" w:type="dxa"/>
            <w:tcBorders>
              <w:top w:val="single" w:sz="4" w:space="0" w:color="000000"/>
              <w:left w:val="single" w:sz="4" w:space="0" w:color="000000"/>
              <w:bottom w:val="single" w:sz="4" w:space="0" w:color="000000"/>
              <w:right w:val="single" w:sz="4" w:space="0" w:color="000000"/>
            </w:tcBorders>
            <w:vAlign w:val="center"/>
          </w:tcPr>
          <w:p w14:paraId="2ED8E1F9" w14:textId="740208B3" w:rsidR="00397CED" w:rsidDel="00936258" w:rsidRDefault="007C733A">
            <w:pPr>
              <w:widowControl w:val="0"/>
              <w:jc w:val="center"/>
              <w:rPr>
                <w:del w:id="373" w:author="Jiří Vojtěšek" w:date="2023-01-23T15:34:00Z"/>
                <w:sz w:val="22"/>
                <w:szCs w:val="22"/>
              </w:rPr>
            </w:pPr>
            <w:del w:id="374" w:author="Jiří Vojtěšek" w:date="2023-01-23T15:34:00Z">
              <w:r w:rsidDel="00936258">
                <w:rPr>
                  <w:sz w:val="22"/>
                  <w:szCs w:val="22"/>
                </w:rPr>
                <w:delText>ZT</w:delText>
              </w:r>
            </w:del>
          </w:p>
        </w:tc>
        <w:tc>
          <w:tcPr>
            <w:tcW w:w="3904" w:type="dxa"/>
            <w:tcBorders>
              <w:top w:val="single" w:sz="4" w:space="0" w:color="000000"/>
              <w:left w:val="single" w:sz="4" w:space="0" w:color="000000"/>
              <w:bottom w:val="single" w:sz="4" w:space="0" w:color="000000"/>
              <w:right w:val="single" w:sz="4" w:space="0" w:color="000000"/>
            </w:tcBorders>
            <w:vAlign w:val="center"/>
          </w:tcPr>
          <w:p w14:paraId="5161DB88" w14:textId="6FBB9F94" w:rsidR="00397CED" w:rsidDel="00936258" w:rsidRDefault="007C733A">
            <w:pPr>
              <w:widowControl w:val="0"/>
              <w:jc w:val="center"/>
              <w:rPr>
                <w:del w:id="375" w:author="Jiří Vojtěšek" w:date="2023-01-23T15:34:00Z"/>
                <w:bCs/>
                <w:sz w:val="22"/>
                <w:szCs w:val="22"/>
              </w:rPr>
            </w:pPr>
            <w:del w:id="376" w:author="Jiří Vojtěšek" w:date="2023-01-23T15:34:00Z">
              <w:r w:rsidDel="00936258">
                <w:rPr>
                  <w:bCs/>
                  <w:sz w:val="22"/>
                  <w:szCs w:val="22"/>
                </w:rPr>
                <w:delText>prof. Mgr. Roman Jašek, Ph.D., DBA</w:delText>
              </w:r>
            </w:del>
          </w:p>
        </w:tc>
      </w:tr>
      <w:tr w:rsidR="00397CED" w14:paraId="5758F04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FFB52B6" w14:textId="774A5038" w:rsidR="00397CED" w:rsidRDefault="007C733A">
            <w:pPr>
              <w:widowControl w:val="0"/>
            </w:pPr>
            <w:r>
              <w:rPr>
                <w:rStyle w:val="Odkazintenzivn"/>
              </w:rPr>
              <w:fldChar w:fldCharType="begin"/>
            </w:r>
            <w:r>
              <w:rPr>
                <w:rStyle w:val="Odkazintenzivn"/>
              </w:rPr>
              <w:instrText xml:space="preserve"> REF bDidaktikaInformatiky \h </w:instrText>
            </w:r>
            <w:r>
              <w:rPr>
                <w:rStyle w:val="Odkazintenzivn"/>
              </w:rPr>
            </w:r>
            <w:r>
              <w:rPr>
                <w:rStyle w:val="Odkazintenzivn"/>
              </w:rPr>
              <w:fldChar w:fldCharType="separate"/>
            </w:r>
            <w:ins w:id="377" w:author="Jiří Vojtěšek" w:date="2023-01-24T20:39:00Z">
              <w:r w:rsidR="008A5423">
                <w:t>Didaktika informatiky</w:t>
              </w:r>
            </w:ins>
            <w:del w:id="378" w:author="Jiří Vojtěšek" w:date="2023-01-24T20:39:00Z">
              <w:r w:rsidDel="008A5423">
                <w:rPr>
                  <w:rStyle w:val="Odkazintenzivn"/>
                </w:rPr>
                <w:delText>Didaktika informatiky</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7A0F041" w14:textId="77777777" w:rsidR="00397CED" w:rsidRDefault="007C733A">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142DA2E4" w14:textId="77777777" w:rsidR="00397CED" w:rsidRDefault="007C733A">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35CEBDED" w14:textId="77777777" w:rsidR="00397CED" w:rsidRDefault="007C733A">
            <w:pPr>
              <w:widowControl w:val="0"/>
              <w:jc w:val="center"/>
              <w:rPr>
                <w:bCs/>
                <w:sz w:val="22"/>
                <w:szCs w:val="22"/>
              </w:rPr>
            </w:pPr>
            <w:r>
              <w:rPr>
                <w:bCs/>
                <w:sz w:val="22"/>
                <w:szCs w:val="22"/>
              </w:rPr>
              <w:t>prof. Mgr. Roman Jašek, Ph.D., DBA</w:t>
            </w:r>
          </w:p>
        </w:tc>
      </w:tr>
      <w:tr w:rsidR="00936258" w14:paraId="75A2203F" w14:textId="77777777">
        <w:trPr>
          <w:trHeight w:val="340"/>
          <w:ins w:id="379" w:author="Jiří Vojtěšek" w:date="2023-01-23T15:34:00Z"/>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A5B3DF7" w14:textId="61D6460C" w:rsidR="00936258" w:rsidRDefault="00930448" w:rsidP="00936258">
            <w:pPr>
              <w:widowControl w:val="0"/>
              <w:rPr>
                <w:ins w:id="380" w:author="Jiří Vojtěšek" w:date="2023-01-23T15:34:00Z"/>
                <w:rStyle w:val="Odkazintenzivn"/>
              </w:rPr>
            </w:pPr>
            <w:ins w:id="381" w:author="Jiří Vojtěšek" w:date="2023-01-23T15:45:00Z">
              <w:r>
                <w:rPr>
                  <w:rStyle w:val="Odkazintenzivn"/>
                </w:rPr>
                <w:fldChar w:fldCharType="begin"/>
              </w:r>
              <w:r>
                <w:rPr>
                  <w:rStyle w:val="Odkazintenzivn"/>
                </w:rPr>
                <w:instrText xml:space="preserve"> REF bDidaktikaOdbornychPredmetu \h </w:instrText>
              </w:r>
            </w:ins>
            <w:r>
              <w:rPr>
                <w:rStyle w:val="Odkazintenzivn"/>
              </w:rPr>
              <w:instrText xml:space="preserve"> \* MERGEFORMAT </w:instrText>
            </w:r>
            <w:r>
              <w:rPr>
                <w:rStyle w:val="Odkazintenzivn"/>
              </w:rPr>
            </w:r>
            <w:r>
              <w:rPr>
                <w:rStyle w:val="Odkazintenzivn"/>
              </w:rPr>
              <w:fldChar w:fldCharType="separate"/>
            </w:r>
            <w:ins w:id="382" w:author="Jiří Vojtěšek" w:date="2023-01-24T20:39:00Z">
              <w:r w:rsidR="008A5423" w:rsidRPr="008A5423">
                <w:rPr>
                  <w:rStyle w:val="Odkazintenzivn"/>
                  <w:rPrChange w:id="383" w:author="Jiří Vojtěšek" w:date="2023-01-24T20:39:00Z">
                    <w:rPr/>
                  </w:rPrChange>
                </w:rPr>
                <w:t>Didaktika odborných předmětů</w:t>
              </w:r>
            </w:ins>
            <w:ins w:id="384" w:author="Jiří Vojtěšek" w:date="2023-01-23T15:45:00Z">
              <w:r>
                <w:rPr>
                  <w:rStyle w:val="Odkazintenzivn"/>
                </w:rPr>
                <w:fldChar w:fldCharType="end"/>
              </w:r>
            </w:ins>
          </w:p>
        </w:tc>
        <w:tc>
          <w:tcPr>
            <w:tcW w:w="784" w:type="dxa"/>
            <w:tcBorders>
              <w:top w:val="single" w:sz="4" w:space="0" w:color="000000"/>
              <w:left w:val="single" w:sz="4" w:space="0" w:color="000000"/>
              <w:bottom w:val="single" w:sz="4" w:space="0" w:color="000000"/>
              <w:right w:val="single" w:sz="4" w:space="0" w:color="000000"/>
            </w:tcBorders>
            <w:vAlign w:val="center"/>
          </w:tcPr>
          <w:p w14:paraId="5964F63C" w14:textId="138DA3F7" w:rsidR="00936258" w:rsidRDefault="00936258" w:rsidP="00936258">
            <w:pPr>
              <w:widowControl w:val="0"/>
              <w:jc w:val="center"/>
              <w:rPr>
                <w:ins w:id="385" w:author="Jiří Vojtěšek" w:date="2023-01-23T15:34:00Z"/>
                <w:sz w:val="22"/>
                <w:szCs w:val="22"/>
              </w:rPr>
            </w:pPr>
            <w:ins w:id="386" w:author="Jiří Vojtěšek" w:date="2023-01-23T15:34:00Z">
              <w:r>
                <w:rPr>
                  <w:sz w:val="22"/>
                  <w:szCs w:val="22"/>
                </w:rPr>
                <w:t>2/ZS</w:t>
              </w:r>
            </w:ins>
          </w:p>
        </w:tc>
        <w:tc>
          <w:tcPr>
            <w:tcW w:w="634" w:type="dxa"/>
            <w:tcBorders>
              <w:top w:val="single" w:sz="4" w:space="0" w:color="000000"/>
              <w:left w:val="single" w:sz="4" w:space="0" w:color="000000"/>
              <w:bottom w:val="single" w:sz="4" w:space="0" w:color="000000"/>
              <w:right w:val="single" w:sz="4" w:space="0" w:color="000000"/>
            </w:tcBorders>
            <w:vAlign w:val="center"/>
          </w:tcPr>
          <w:p w14:paraId="11473CE8" w14:textId="3BD7FDB8" w:rsidR="00936258" w:rsidRDefault="00936258" w:rsidP="00936258">
            <w:pPr>
              <w:widowControl w:val="0"/>
              <w:jc w:val="center"/>
              <w:rPr>
                <w:ins w:id="387" w:author="Jiří Vojtěšek" w:date="2023-01-23T15:34:00Z"/>
                <w:sz w:val="22"/>
                <w:szCs w:val="22"/>
              </w:rPr>
            </w:pPr>
            <w:ins w:id="388" w:author="Jiří Vojtěšek" w:date="2023-01-23T15:34:00Z">
              <w:r>
                <w:rPr>
                  <w:sz w:val="22"/>
                  <w:szCs w:val="22"/>
                </w:rPr>
                <w:t>ZT</w:t>
              </w:r>
            </w:ins>
          </w:p>
        </w:tc>
        <w:tc>
          <w:tcPr>
            <w:tcW w:w="3904" w:type="dxa"/>
            <w:tcBorders>
              <w:top w:val="single" w:sz="4" w:space="0" w:color="000000"/>
              <w:left w:val="single" w:sz="4" w:space="0" w:color="000000"/>
              <w:bottom w:val="single" w:sz="4" w:space="0" w:color="000000"/>
              <w:right w:val="single" w:sz="4" w:space="0" w:color="000000"/>
            </w:tcBorders>
            <w:vAlign w:val="center"/>
          </w:tcPr>
          <w:p w14:paraId="74F85357" w14:textId="682D3E27" w:rsidR="00936258" w:rsidRDefault="00936258" w:rsidP="00936258">
            <w:pPr>
              <w:widowControl w:val="0"/>
              <w:jc w:val="center"/>
              <w:rPr>
                <w:ins w:id="389" w:author="Jiří Vojtěšek" w:date="2023-01-23T15:34:00Z"/>
                <w:sz w:val="22"/>
                <w:szCs w:val="22"/>
              </w:rPr>
            </w:pPr>
            <w:ins w:id="390" w:author="Jiří Vojtěšek" w:date="2023-01-23T15:34:00Z">
              <w:r>
                <w:rPr>
                  <w:bCs/>
                  <w:sz w:val="22"/>
                  <w:szCs w:val="22"/>
                </w:rPr>
                <w:t>prof. Mgr. Roman Jašek, Ph.D., DBA</w:t>
              </w:r>
            </w:ins>
          </w:p>
        </w:tc>
      </w:tr>
      <w:tr w:rsidR="00936258" w14:paraId="5A62733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A07DDEB" w14:textId="108757F7" w:rsidR="00936258" w:rsidRDefault="00936258" w:rsidP="00936258">
            <w:pPr>
              <w:widowControl w:val="0"/>
            </w:pPr>
            <w:r>
              <w:rPr>
                <w:rStyle w:val="Odkazintenzivn"/>
              </w:rPr>
              <w:fldChar w:fldCharType="begin"/>
            </w:r>
            <w:r>
              <w:rPr>
                <w:rStyle w:val="Odkazintenzivn"/>
              </w:rPr>
              <w:instrText xml:space="preserve"> REF bDP \h </w:instrText>
            </w:r>
            <w:r>
              <w:rPr>
                <w:rStyle w:val="Odkazintenzivn"/>
              </w:rPr>
            </w:r>
            <w:r>
              <w:rPr>
                <w:rStyle w:val="Odkazintenzivn"/>
              </w:rPr>
              <w:fldChar w:fldCharType="separate"/>
            </w:r>
            <w:ins w:id="391" w:author="Jiří Vojtěšek" w:date="2023-01-24T20:39:00Z">
              <w:r w:rsidR="008A5423">
                <w:t>Diplomová práce</w:t>
              </w:r>
            </w:ins>
            <w:del w:id="392" w:author="Jiří Vojtěšek" w:date="2023-01-24T20:39:00Z">
              <w:r w:rsidDel="008A5423">
                <w:rPr>
                  <w:rStyle w:val="Odkazintenzivn"/>
                </w:rPr>
                <w:delText>Diplomová práce</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AD94454"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2C1F410E"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60F7759" w14:textId="77777777" w:rsidR="00936258" w:rsidRDefault="00936258" w:rsidP="00936258">
            <w:pPr>
              <w:widowControl w:val="0"/>
              <w:jc w:val="center"/>
              <w:rPr>
                <w:sz w:val="22"/>
                <w:szCs w:val="22"/>
              </w:rPr>
            </w:pPr>
            <w:r>
              <w:rPr>
                <w:sz w:val="22"/>
                <w:szCs w:val="22"/>
              </w:rPr>
              <w:t>doc. Ing. Jiří Vojtěšek, Ph.D.</w:t>
            </w:r>
          </w:p>
        </w:tc>
      </w:tr>
      <w:tr w:rsidR="00936258" w14:paraId="17D373BB"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DE9DAD2" w14:textId="4B052C9C" w:rsidR="00936258" w:rsidRDefault="00936258" w:rsidP="00936258">
            <w:pPr>
              <w:widowControl w:val="0"/>
            </w:pPr>
            <w:r>
              <w:rPr>
                <w:rStyle w:val="Odkazintenzivn"/>
              </w:rPr>
              <w:fldChar w:fldCharType="begin"/>
            </w:r>
            <w:r>
              <w:rPr>
                <w:rStyle w:val="Odkazintenzivn"/>
              </w:rPr>
              <w:instrText xml:space="preserve"> REF bDiplomovySeminar \h </w:instrText>
            </w:r>
            <w:r>
              <w:rPr>
                <w:rStyle w:val="Odkazintenzivn"/>
              </w:rPr>
            </w:r>
            <w:r>
              <w:rPr>
                <w:rStyle w:val="Odkazintenzivn"/>
              </w:rPr>
              <w:fldChar w:fldCharType="separate"/>
            </w:r>
            <w:ins w:id="393" w:author="Jiří Vojtěšek" w:date="2023-01-24T20:39:00Z">
              <w:r w:rsidR="008A5423">
                <w:t>Diplomový seminář</w:t>
              </w:r>
            </w:ins>
            <w:del w:id="394" w:author="Jiří Vojtěšek" w:date="2023-01-24T20:39:00Z">
              <w:r w:rsidDel="008A5423">
                <w:rPr>
                  <w:rStyle w:val="Odkazintenzivn"/>
                </w:rPr>
                <w:delText>Diplomový seminář</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F7C70B8"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43FD3928"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6486861A" w14:textId="77777777" w:rsidR="00936258" w:rsidRDefault="00936258" w:rsidP="00936258">
            <w:pPr>
              <w:widowControl w:val="0"/>
              <w:jc w:val="center"/>
              <w:rPr>
                <w:sz w:val="22"/>
                <w:szCs w:val="22"/>
              </w:rPr>
            </w:pPr>
            <w:r>
              <w:rPr>
                <w:sz w:val="22"/>
                <w:szCs w:val="22"/>
              </w:rPr>
              <w:t>doc. Ing. Jiří Vojtěšek, Ph.D.</w:t>
            </w:r>
          </w:p>
        </w:tc>
      </w:tr>
      <w:tr w:rsidR="00936258" w14:paraId="5352378A"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260B9012" w14:textId="06485B3B" w:rsidR="00936258" w:rsidRDefault="00936258" w:rsidP="00936258">
            <w:pPr>
              <w:widowControl w:val="0"/>
            </w:pPr>
            <w:r>
              <w:rPr>
                <w:rStyle w:val="Odkazintenzivn"/>
              </w:rPr>
              <w:fldChar w:fldCharType="begin"/>
            </w:r>
            <w:r>
              <w:rPr>
                <w:rStyle w:val="Odkazintenzivn"/>
              </w:rPr>
              <w:instrText xml:space="preserve"> REF bFilosofieProUcitele \h </w:instrText>
            </w:r>
            <w:r>
              <w:rPr>
                <w:rStyle w:val="Odkazintenzivn"/>
              </w:rPr>
            </w:r>
            <w:r>
              <w:rPr>
                <w:rStyle w:val="Odkazintenzivn"/>
              </w:rPr>
              <w:fldChar w:fldCharType="separate"/>
            </w:r>
            <w:ins w:id="395" w:author="Jiří Vojtěšek" w:date="2023-01-24T20:39:00Z">
              <w:r w:rsidR="008A5423">
                <w:t>Filosofie pro učitele informatiky</w:t>
              </w:r>
            </w:ins>
            <w:del w:id="396" w:author="Jiří Vojtěšek" w:date="2023-01-24T20:39:00Z">
              <w:r w:rsidDel="008A5423">
                <w:rPr>
                  <w:rStyle w:val="Odkazintenzivn"/>
                </w:rPr>
                <w:delText>Filosofie pro učitele informatiky</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24A2D2CA"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157D5777"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04914008" w14:textId="77777777" w:rsidR="00936258" w:rsidRDefault="00936258" w:rsidP="00936258">
            <w:pPr>
              <w:widowControl w:val="0"/>
              <w:jc w:val="center"/>
              <w:rPr>
                <w:bCs/>
                <w:sz w:val="22"/>
                <w:szCs w:val="22"/>
              </w:rPr>
            </w:pPr>
            <w:r>
              <w:rPr>
                <w:bCs/>
                <w:sz w:val="22"/>
                <w:szCs w:val="22"/>
              </w:rPr>
              <w:t>doc. Mgr. Radim Šíp, Ph.D.</w:t>
            </w:r>
          </w:p>
        </w:tc>
      </w:tr>
      <w:tr w:rsidR="00936258" w14:paraId="10AF4F4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142991A9" w14:textId="5DD08943" w:rsidR="00936258" w:rsidRDefault="00936258" w:rsidP="00936258">
            <w:pPr>
              <w:widowControl w:val="0"/>
            </w:pPr>
            <w:r>
              <w:rPr>
                <w:rStyle w:val="Odkazintenzivn"/>
              </w:rPr>
              <w:fldChar w:fldCharType="begin"/>
            </w:r>
            <w:r>
              <w:rPr>
                <w:rStyle w:val="Odkazintenzivn"/>
              </w:rPr>
              <w:instrText xml:space="preserve"> REF bMultimedia \h </w:instrText>
            </w:r>
            <w:r>
              <w:rPr>
                <w:rStyle w:val="Odkazintenzivn"/>
              </w:rPr>
            </w:r>
            <w:r>
              <w:rPr>
                <w:rStyle w:val="Odkazintenzivn"/>
              </w:rPr>
              <w:fldChar w:fldCharType="separate"/>
            </w:r>
            <w:ins w:id="397" w:author="Jiří Vojtěšek" w:date="2023-01-24T20:39:00Z">
              <w:r w:rsidR="008A5423">
                <w:t>Multimédia</w:t>
              </w:r>
            </w:ins>
            <w:del w:id="398" w:author="Jiří Vojtěšek" w:date="2023-01-24T20:39:00Z">
              <w:r w:rsidDel="008A5423">
                <w:rPr>
                  <w:rStyle w:val="Odkazintenzivn"/>
                </w:rPr>
                <w:delText>Multimédia</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9C5C2C9"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52CE49F2"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4EF7BA34" w14:textId="77777777" w:rsidR="00936258" w:rsidRDefault="00936258" w:rsidP="00936258">
            <w:pPr>
              <w:widowControl w:val="0"/>
              <w:jc w:val="center"/>
              <w:rPr>
                <w:bCs/>
                <w:sz w:val="22"/>
                <w:szCs w:val="22"/>
              </w:rPr>
            </w:pPr>
            <w:r>
              <w:rPr>
                <w:bCs/>
                <w:sz w:val="22"/>
                <w:szCs w:val="22"/>
              </w:rPr>
              <w:t>doc. Ing. Zuzana Komínková Oplatková Ph.D.</w:t>
            </w:r>
          </w:p>
        </w:tc>
      </w:tr>
      <w:tr w:rsidR="00936258" w14:paraId="6CE2AD7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0824B30" w14:textId="3A8D6838" w:rsidR="00936258" w:rsidRDefault="00936258" w:rsidP="00936258">
            <w:pPr>
              <w:widowControl w:val="0"/>
            </w:pPr>
            <w:r>
              <w:rPr>
                <w:rStyle w:val="Odkazintenzivn"/>
              </w:rPr>
              <w:fldChar w:fldCharType="begin"/>
            </w:r>
            <w:r>
              <w:rPr>
                <w:rStyle w:val="Odkazintenzivn"/>
              </w:rPr>
              <w:instrText xml:space="preserve"> REF bObecnaDidaktika \h </w:instrText>
            </w:r>
            <w:r>
              <w:rPr>
                <w:rStyle w:val="Odkazintenzivn"/>
              </w:rPr>
            </w:r>
            <w:r>
              <w:rPr>
                <w:rStyle w:val="Odkazintenzivn"/>
              </w:rPr>
              <w:fldChar w:fldCharType="separate"/>
            </w:r>
            <w:ins w:id="399" w:author="Jiří Vojtěšek" w:date="2023-01-24T20:39:00Z">
              <w:r w:rsidR="008A5423">
                <w:t>Obecná didaktika</w:t>
              </w:r>
            </w:ins>
            <w:del w:id="400" w:author="Jiří Vojtěšek" w:date="2023-01-24T20:39:00Z">
              <w:r w:rsidDel="008A5423">
                <w:rPr>
                  <w:rStyle w:val="Odkazintenzivn"/>
                </w:rPr>
                <w:delText>Obecná didaktika</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18B40D7"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264327C3"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79592B65" w14:textId="77777777" w:rsidR="00936258" w:rsidRDefault="00936258" w:rsidP="00936258">
            <w:pPr>
              <w:widowControl w:val="0"/>
              <w:jc w:val="center"/>
              <w:rPr>
                <w:sz w:val="22"/>
                <w:szCs w:val="22"/>
              </w:rPr>
            </w:pPr>
            <w:r>
              <w:rPr>
                <w:sz w:val="22"/>
                <w:szCs w:val="22"/>
              </w:rPr>
              <w:t>doc. PhDr. Marcela Janíková, Ph.D.</w:t>
            </w:r>
          </w:p>
        </w:tc>
      </w:tr>
      <w:tr w:rsidR="00936258" w14:paraId="7BD4477D"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F248352" w14:textId="2186BED4" w:rsidR="00936258" w:rsidRDefault="00936258" w:rsidP="00936258">
            <w:pPr>
              <w:widowControl w:val="0"/>
            </w:pPr>
            <w:r>
              <w:rPr>
                <w:rStyle w:val="Odkazintenzivn"/>
              </w:rPr>
              <w:fldChar w:fldCharType="begin"/>
            </w:r>
            <w:r>
              <w:rPr>
                <w:rStyle w:val="Odkazintenzivn"/>
              </w:rPr>
              <w:instrText xml:space="preserve"> REF bOdbAnglictina1 \h </w:instrText>
            </w:r>
            <w:r>
              <w:rPr>
                <w:rStyle w:val="Odkazintenzivn"/>
              </w:rPr>
            </w:r>
            <w:r>
              <w:rPr>
                <w:rStyle w:val="Odkazintenzivn"/>
              </w:rPr>
              <w:fldChar w:fldCharType="separate"/>
            </w:r>
            <w:ins w:id="401" w:author="Jiří Vojtěšek" w:date="2023-01-24T20:39:00Z">
              <w:r w:rsidR="008A5423">
                <w:t>Odborná angličtina I</w:t>
              </w:r>
            </w:ins>
            <w:del w:id="402" w:author="Jiří Vojtěšek" w:date="2023-01-24T20:39:00Z">
              <w:r w:rsidDel="008A5423">
                <w:rPr>
                  <w:rStyle w:val="Odkazintenzivn"/>
                </w:rPr>
                <w:delText>Odborná angličtina I</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46CEAE57"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02031960"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BF11C37" w14:textId="77777777" w:rsidR="00936258" w:rsidRDefault="00936258" w:rsidP="00936258">
            <w:pPr>
              <w:widowControl w:val="0"/>
              <w:jc w:val="center"/>
              <w:rPr>
                <w:i/>
                <w:sz w:val="22"/>
                <w:szCs w:val="22"/>
              </w:rPr>
            </w:pPr>
            <w:r>
              <w:rPr>
                <w:i/>
                <w:sz w:val="22"/>
                <w:szCs w:val="22"/>
              </w:rPr>
              <w:t>neuvádí se</w:t>
            </w:r>
          </w:p>
        </w:tc>
      </w:tr>
      <w:tr w:rsidR="00936258" w14:paraId="2276AB86"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19C791A1" w14:textId="1D4BFB01" w:rsidR="00936258" w:rsidRDefault="00936258" w:rsidP="00936258">
            <w:pPr>
              <w:widowControl w:val="0"/>
            </w:pPr>
            <w:r>
              <w:rPr>
                <w:rStyle w:val="Odkazintenzivn"/>
              </w:rPr>
              <w:fldChar w:fldCharType="begin"/>
            </w:r>
            <w:r>
              <w:rPr>
                <w:rStyle w:val="Odkazintenzivn"/>
              </w:rPr>
              <w:instrText xml:space="preserve"> REF bOdbAnglictina2 \h </w:instrText>
            </w:r>
            <w:r>
              <w:rPr>
                <w:rStyle w:val="Odkazintenzivn"/>
              </w:rPr>
            </w:r>
            <w:r>
              <w:rPr>
                <w:rStyle w:val="Odkazintenzivn"/>
              </w:rPr>
              <w:fldChar w:fldCharType="separate"/>
            </w:r>
            <w:ins w:id="403" w:author="Jiří Vojtěšek" w:date="2023-01-24T20:39:00Z">
              <w:r w:rsidR="008A5423">
                <w:t>Odborná angličtina II</w:t>
              </w:r>
            </w:ins>
            <w:del w:id="404" w:author="Jiří Vojtěšek" w:date="2023-01-24T20:39:00Z">
              <w:r w:rsidDel="008A5423">
                <w:rPr>
                  <w:rStyle w:val="Odkazintenzivn"/>
                </w:rPr>
                <w:delText>Odborná angličtina II</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82A93D9"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3476B4D0"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9036641" w14:textId="77777777" w:rsidR="00936258" w:rsidRDefault="00936258" w:rsidP="00936258">
            <w:pPr>
              <w:widowControl w:val="0"/>
              <w:jc w:val="center"/>
              <w:rPr>
                <w:i/>
                <w:sz w:val="22"/>
                <w:szCs w:val="22"/>
              </w:rPr>
            </w:pPr>
            <w:r>
              <w:rPr>
                <w:i/>
                <w:sz w:val="22"/>
                <w:szCs w:val="22"/>
              </w:rPr>
              <w:t>neuvádí se</w:t>
            </w:r>
          </w:p>
        </w:tc>
      </w:tr>
      <w:tr w:rsidR="00936258" w14:paraId="37E77CD1"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D9EFA56" w14:textId="6006FF95" w:rsidR="00936258" w:rsidRDefault="00936258" w:rsidP="00936258">
            <w:pPr>
              <w:widowControl w:val="0"/>
            </w:pPr>
            <w:r>
              <w:rPr>
                <w:rStyle w:val="Odkazintenzivn"/>
              </w:rPr>
              <w:fldChar w:fldCharType="begin"/>
            </w:r>
            <w:r>
              <w:rPr>
                <w:rStyle w:val="Odkazintenzivn"/>
              </w:rPr>
              <w:instrText xml:space="preserve"> REF bOnlineNastroje \h </w:instrText>
            </w:r>
            <w:r>
              <w:rPr>
                <w:rStyle w:val="Odkazintenzivn"/>
              </w:rPr>
            </w:r>
            <w:r>
              <w:rPr>
                <w:rStyle w:val="Odkazintenzivn"/>
              </w:rPr>
              <w:fldChar w:fldCharType="separate"/>
            </w:r>
            <w:ins w:id="405" w:author="Jiří Vojtěšek" w:date="2023-01-24T20:39:00Z">
              <w:r w:rsidR="008A5423">
                <w:t>Online výukové nástroje</w:t>
              </w:r>
            </w:ins>
            <w:del w:id="406" w:author="Jiří Vojtěšek" w:date="2023-01-24T20:39:00Z">
              <w:r w:rsidDel="008A5423">
                <w:rPr>
                  <w:rStyle w:val="Odkazintenzivn"/>
                </w:rPr>
                <w:delText>Online výukové nástroje</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16F69A19"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0D82774B"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6127334A" w14:textId="77777777" w:rsidR="00936258" w:rsidRDefault="00936258" w:rsidP="00936258">
            <w:pPr>
              <w:widowControl w:val="0"/>
              <w:jc w:val="center"/>
              <w:rPr>
                <w:sz w:val="22"/>
                <w:szCs w:val="22"/>
              </w:rPr>
            </w:pPr>
            <w:r>
              <w:rPr>
                <w:sz w:val="22"/>
                <w:szCs w:val="22"/>
              </w:rPr>
              <w:t>doc. Ing. Jiří Vojtěšek, Ph.D.</w:t>
            </w:r>
          </w:p>
        </w:tc>
      </w:tr>
      <w:tr w:rsidR="00936258" w14:paraId="2E796CFD"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6AC3D16" w14:textId="46F2ED04" w:rsidR="00936258" w:rsidRDefault="00936258" w:rsidP="00936258">
            <w:pPr>
              <w:widowControl w:val="0"/>
            </w:pPr>
            <w:r>
              <w:rPr>
                <w:rStyle w:val="Odkazintenzivn"/>
              </w:rPr>
              <w:fldChar w:fldCharType="begin"/>
            </w:r>
            <w:r>
              <w:rPr>
                <w:rStyle w:val="Odkazintenzivn"/>
              </w:rPr>
              <w:instrText xml:space="preserve"> REF bPedagogickaEvaluace \h </w:instrText>
            </w:r>
            <w:r>
              <w:rPr>
                <w:rStyle w:val="Odkazintenzivn"/>
              </w:rPr>
            </w:r>
            <w:r>
              <w:rPr>
                <w:rStyle w:val="Odkazintenzivn"/>
              </w:rPr>
              <w:fldChar w:fldCharType="separate"/>
            </w:r>
            <w:ins w:id="407" w:author="Jiří Vojtěšek" w:date="2023-01-24T20:39:00Z">
              <w:r w:rsidR="008A5423">
                <w:t>Pedagogická evaluace</w:t>
              </w:r>
            </w:ins>
            <w:del w:id="408" w:author="Jiří Vojtěšek" w:date="2023-01-24T20:39:00Z">
              <w:r w:rsidDel="008A5423">
                <w:rPr>
                  <w:rStyle w:val="Odkazintenzivn"/>
                </w:rPr>
                <w:delText>Pedagogická evaluace</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8B042B1"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7CFB6800"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53D1B0D3" w14:textId="77777777" w:rsidR="00936258" w:rsidRDefault="00936258" w:rsidP="00936258">
            <w:pPr>
              <w:widowControl w:val="0"/>
              <w:jc w:val="center"/>
              <w:rPr>
                <w:sz w:val="22"/>
                <w:szCs w:val="22"/>
              </w:rPr>
            </w:pPr>
            <w:r>
              <w:rPr>
                <w:sz w:val="22"/>
                <w:szCs w:val="22"/>
              </w:rPr>
              <w:t>Mgr. Ilona Kočvarová, Ph.D.</w:t>
            </w:r>
          </w:p>
        </w:tc>
      </w:tr>
      <w:tr w:rsidR="00936258" w14:paraId="0819E80B"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356F3B1" w14:textId="0E49E0D2" w:rsidR="00936258" w:rsidRDefault="00936258" w:rsidP="00936258">
            <w:pPr>
              <w:widowControl w:val="0"/>
            </w:pPr>
            <w:r>
              <w:rPr>
                <w:rStyle w:val="Odkazintenzivn"/>
              </w:rPr>
              <w:fldChar w:fldCharType="begin"/>
            </w:r>
            <w:r>
              <w:rPr>
                <w:rStyle w:val="Odkazintenzivn"/>
              </w:rPr>
              <w:instrText xml:space="preserve"> REF bPedPaxe1 \h </w:instrText>
            </w:r>
            <w:r>
              <w:rPr>
                <w:rStyle w:val="Odkazintenzivn"/>
              </w:rPr>
            </w:r>
            <w:r>
              <w:rPr>
                <w:rStyle w:val="Odkazintenzivn"/>
              </w:rPr>
              <w:fldChar w:fldCharType="separate"/>
            </w:r>
            <w:ins w:id="409" w:author="Jiří Vojtěšek" w:date="2023-01-24T20:39:00Z">
              <w:r w:rsidR="008A5423">
                <w:t>Pedagogická praxe s reflexí 1 – náslechová</w:t>
              </w:r>
            </w:ins>
            <w:del w:id="410" w:author="Jiří Vojtěšek" w:date="2023-01-24T20:39:00Z">
              <w:r w:rsidDel="008A5423">
                <w:rPr>
                  <w:rStyle w:val="Odkazintenzivn"/>
                </w:rPr>
                <w:delText>Pedagogická praxe s reflexí 1 – náslechová</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39CF6F3E"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65EB823A"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16EFC9B5" w14:textId="77777777" w:rsidR="00936258" w:rsidRDefault="00936258" w:rsidP="00936258">
            <w:pPr>
              <w:widowControl w:val="0"/>
              <w:jc w:val="center"/>
              <w:rPr>
                <w:sz w:val="22"/>
                <w:szCs w:val="22"/>
              </w:rPr>
            </w:pPr>
            <w:r>
              <w:rPr>
                <w:sz w:val="22"/>
                <w:szCs w:val="22"/>
              </w:rPr>
              <w:t>doc. Ing. Jiří Vojtěšek, Ph.D.</w:t>
            </w:r>
          </w:p>
        </w:tc>
      </w:tr>
      <w:tr w:rsidR="00936258" w14:paraId="77779CE2"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4E7A5D1" w14:textId="7EE12678" w:rsidR="00936258" w:rsidRDefault="00936258" w:rsidP="00936258">
            <w:pPr>
              <w:widowControl w:val="0"/>
            </w:pPr>
            <w:r>
              <w:rPr>
                <w:rStyle w:val="Odkazintenzivn"/>
              </w:rPr>
              <w:fldChar w:fldCharType="begin"/>
            </w:r>
            <w:r>
              <w:rPr>
                <w:rStyle w:val="Odkazintenzivn"/>
              </w:rPr>
              <w:instrText xml:space="preserve"> REF bPedPraxe2 \h </w:instrText>
            </w:r>
            <w:r>
              <w:rPr>
                <w:rStyle w:val="Odkazintenzivn"/>
              </w:rPr>
            </w:r>
            <w:r>
              <w:rPr>
                <w:rStyle w:val="Odkazintenzivn"/>
              </w:rPr>
              <w:fldChar w:fldCharType="separate"/>
            </w:r>
            <w:ins w:id="411" w:author="Jiří Vojtěšek" w:date="2023-01-24T20:39:00Z">
              <w:r w:rsidR="008A5423">
                <w:t>Pedagogická praxe s reflexí 2 – průběžná</w:t>
              </w:r>
            </w:ins>
            <w:del w:id="412" w:author="Jiří Vojtěšek" w:date="2023-01-24T20:39:00Z">
              <w:r w:rsidDel="008A5423">
                <w:rPr>
                  <w:rStyle w:val="Odkazintenzivn"/>
                </w:rPr>
                <w:delText>Pedagogická praxe s reflexí 2 – průběžná</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25D12921"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6423A789"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6DF16B9" w14:textId="77777777" w:rsidR="00936258" w:rsidRDefault="00936258" w:rsidP="00936258">
            <w:pPr>
              <w:widowControl w:val="0"/>
              <w:jc w:val="center"/>
              <w:rPr>
                <w:sz w:val="22"/>
                <w:szCs w:val="22"/>
              </w:rPr>
            </w:pPr>
            <w:r>
              <w:rPr>
                <w:sz w:val="22"/>
                <w:szCs w:val="22"/>
              </w:rPr>
              <w:t>doc. Ing. Jiří Vojtěšek, Ph.D.</w:t>
            </w:r>
          </w:p>
        </w:tc>
      </w:tr>
      <w:tr w:rsidR="00936258" w14:paraId="16DD1813"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42CA7699" w14:textId="2A573429" w:rsidR="00936258" w:rsidRDefault="00936258" w:rsidP="00936258">
            <w:pPr>
              <w:widowControl w:val="0"/>
            </w:pPr>
            <w:r>
              <w:rPr>
                <w:rStyle w:val="Odkazintenzivn"/>
              </w:rPr>
              <w:fldChar w:fldCharType="begin"/>
            </w:r>
            <w:r>
              <w:rPr>
                <w:rStyle w:val="Odkazintenzivn"/>
              </w:rPr>
              <w:instrText xml:space="preserve"> REF bPedPraxe3 \h </w:instrText>
            </w:r>
            <w:r>
              <w:rPr>
                <w:rStyle w:val="Odkazintenzivn"/>
              </w:rPr>
            </w:r>
            <w:r>
              <w:rPr>
                <w:rStyle w:val="Odkazintenzivn"/>
              </w:rPr>
              <w:fldChar w:fldCharType="separate"/>
            </w:r>
            <w:ins w:id="413" w:author="Jiří Vojtěšek" w:date="2023-01-24T20:39:00Z">
              <w:r w:rsidR="008A5423">
                <w:t>Pedagogická praxe s reflexí 3 – souvislá</w:t>
              </w:r>
            </w:ins>
            <w:del w:id="414" w:author="Jiří Vojtěšek" w:date="2023-01-24T20:39:00Z">
              <w:r w:rsidDel="008A5423">
                <w:rPr>
                  <w:rStyle w:val="Odkazintenzivn"/>
                </w:rPr>
                <w:delText>Pedagogická praxe s reflexí 3 – souvislá</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C34A605"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3AD1F0DF"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231279F3" w14:textId="77777777" w:rsidR="00936258" w:rsidRDefault="00936258" w:rsidP="00936258">
            <w:pPr>
              <w:widowControl w:val="0"/>
              <w:jc w:val="center"/>
              <w:rPr>
                <w:sz w:val="22"/>
                <w:szCs w:val="22"/>
              </w:rPr>
            </w:pPr>
            <w:r>
              <w:rPr>
                <w:sz w:val="22"/>
                <w:szCs w:val="22"/>
              </w:rPr>
              <w:t>doc. Ing. Jiří Vojtěšek, Ph.D.</w:t>
            </w:r>
          </w:p>
        </w:tc>
      </w:tr>
      <w:tr w:rsidR="00936258" w14:paraId="36569C0A"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AF15E9B" w14:textId="623BB4AF" w:rsidR="00936258" w:rsidRDefault="00936258" w:rsidP="00936258">
            <w:pPr>
              <w:widowControl w:val="0"/>
            </w:pPr>
            <w:r>
              <w:rPr>
                <w:rStyle w:val="Odkazintenzivn"/>
              </w:rPr>
              <w:fldChar w:fldCharType="begin"/>
            </w:r>
            <w:r>
              <w:rPr>
                <w:rStyle w:val="Odkazintenzivn"/>
              </w:rPr>
              <w:instrText xml:space="preserve"> REF bPrevenceChovani \h </w:instrText>
            </w:r>
            <w:r>
              <w:rPr>
                <w:rStyle w:val="Odkazintenzivn"/>
              </w:rPr>
            </w:r>
            <w:r>
              <w:rPr>
                <w:rStyle w:val="Odkazintenzivn"/>
              </w:rPr>
              <w:fldChar w:fldCharType="separate"/>
            </w:r>
            <w:ins w:id="415" w:author="Jiří Vojtěšek" w:date="2023-01-24T20:39:00Z">
              <w:r w:rsidR="008A5423">
                <w:t>Prevence rizikového chování</w:t>
              </w:r>
            </w:ins>
            <w:del w:id="416" w:author="Jiří Vojtěšek" w:date="2023-01-24T20:39:00Z">
              <w:r w:rsidDel="008A5423">
                <w:rPr>
                  <w:rStyle w:val="Odkazintenzivn"/>
                </w:rPr>
                <w:delText>Prevence rizikového chování</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8C721A5"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6A629FC4"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64980076" w14:textId="77777777" w:rsidR="00936258" w:rsidRDefault="00936258" w:rsidP="00936258">
            <w:pPr>
              <w:widowControl w:val="0"/>
              <w:jc w:val="center"/>
              <w:rPr>
                <w:sz w:val="22"/>
                <w:szCs w:val="22"/>
              </w:rPr>
            </w:pPr>
            <w:r>
              <w:rPr>
                <w:sz w:val="22"/>
                <w:szCs w:val="22"/>
              </w:rPr>
              <w:t>Mgr. Lucie Cejpek Blaštíková, Ph.D.</w:t>
            </w:r>
          </w:p>
        </w:tc>
      </w:tr>
      <w:tr w:rsidR="00936258" w14:paraId="0EF2DE83"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33ACF810" w14:textId="175F0B2B" w:rsidR="00936258" w:rsidRDefault="00936258" w:rsidP="00936258">
            <w:pPr>
              <w:widowControl w:val="0"/>
            </w:pPr>
            <w:r>
              <w:rPr>
                <w:rStyle w:val="Odkazintenzivn"/>
              </w:rPr>
              <w:fldChar w:fldCharType="begin"/>
            </w:r>
            <w:r>
              <w:rPr>
                <w:rStyle w:val="Odkazintenzivn"/>
              </w:rPr>
              <w:instrText xml:space="preserve"> REF bProgramovani \h </w:instrText>
            </w:r>
            <w:r>
              <w:rPr>
                <w:rStyle w:val="Odkazintenzivn"/>
              </w:rPr>
            </w:r>
            <w:r>
              <w:rPr>
                <w:rStyle w:val="Odkazintenzivn"/>
              </w:rPr>
              <w:fldChar w:fldCharType="separate"/>
            </w:r>
            <w:ins w:id="417" w:author="Jiří Vojtěšek" w:date="2023-01-24T20:39:00Z">
              <w:r w:rsidR="008A5423">
                <w:t>Programování pro učitele informatiky</w:t>
              </w:r>
            </w:ins>
            <w:del w:id="418" w:author="Jiří Vojtěšek" w:date="2023-01-24T20:39:00Z">
              <w:r w:rsidDel="008A5423">
                <w:rPr>
                  <w:rStyle w:val="Odkazintenzivn"/>
                </w:rPr>
                <w:delText>Programování pro učitele informatiky</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0DB53BC8"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7CC32372"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6533CAAB" w14:textId="77777777" w:rsidR="00936258" w:rsidRDefault="00936258" w:rsidP="00936258">
            <w:pPr>
              <w:widowControl w:val="0"/>
              <w:jc w:val="center"/>
              <w:rPr>
                <w:sz w:val="22"/>
                <w:szCs w:val="22"/>
              </w:rPr>
            </w:pPr>
            <w:r>
              <w:rPr>
                <w:sz w:val="22"/>
                <w:szCs w:val="22"/>
              </w:rPr>
              <w:t>Ing. Adam Viktorin, Ph.D.</w:t>
            </w:r>
          </w:p>
        </w:tc>
      </w:tr>
      <w:tr w:rsidR="00936258" w14:paraId="2288E24F"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164EF9A5" w14:textId="42A97EB2" w:rsidR="00936258" w:rsidRDefault="00936258" w:rsidP="00936258">
            <w:pPr>
              <w:widowControl w:val="0"/>
            </w:pPr>
            <w:r>
              <w:rPr>
                <w:rStyle w:val="Odkazintenzivn"/>
              </w:rPr>
              <w:fldChar w:fldCharType="begin"/>
            </w:r>
            <w:r>
              <w:rPr>
                <w:rStyle w:val="Odkazintenzivn"/>
              </w:rPr>
              <w:instrText xml:space="preserve"> REF bProvozPocSiti \h </w:instrText>
            </w:r>
            <w:r>
              <w:rPr>
                <w:rStyle w:val="Odkazintenzivn"/>
              </w:rPr>
            </w:r>
            <w:r>
              <w:rPr>
                <w:rStyle w:val="Odkazintenzivn"/>
              </w:rPr>
              <w:fldChar w:fldCharType="separate"/>
            </w:r>
            <w:ins w:id="419" w:author="Jiří Vojtěšek" w:date="2023-01-24T20:39:00Z">
              <w:r w:rsidR="008A5423">
                <w:t>Provoz počítačových sítí</w:t>
              </w:r>
            </w:ins>
            <w:del w:id="420" w:author="Jiří Vojtěšek" w:date="2023-01-24T20:39:00Z">
              <w:r w:rsidDel="008A5423">
                <w:rPr>
                  <w:rStyle w:val="Odkazintenzivn"/>
                </w:rPr>
                <w:delText>Provoz počítačových sítí</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ECBEF4D"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20A85E4D"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7636773A" w14:textId="77777777" w:rsidR="00936258" w:rsidRDefault="00936258" w:rsidP="00936258">
            <w:pPr>
              <w:widowControl w:val="0"/>
              <w:jc w:val="center"/>
              <w:rPr>
                <w:sz w:val="22"/>
                <w:szCs w:val="22"/>
              </w:rPr>
            </w:pPr>
            <w:r>
              <w:rPr>
                <w:sz w:val="22"/>
                <w:szCs w:val="22"/>
              </w:rPr>
              <w:t>doc. Ing. Jiří Vojtěšek, Ph.D.</w:t>
            </w:r>
          </w:p>
        </w:tc>
      </w:tr>
      <w:tr w:rsidR="00936258" w14:paraId="0DE3D9C7"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85EBC73" w14:textId="6A3EB021" w:rsidR="00936258" w:rsidRDefault="00936258" w:rsidP="00936258">
            <w:pPr>
              <w:widowControl w:val="0"/>
            </w:pPr>
            <w:r>
              <w:rPr>
                <w:rStyle w:val="Odkazintenzivn"/>
              </w:rPr>
              <w:fldChar w:fldCharType="begin"/>
            </w:r>
            <w:r>
              <w:rPr>
                <w:rStyle w:val="Odkazintenzivn"/>
              </w:rPr>
              <w:instrText xml:space="preserve"> REF bPsychologie \h </w:instrText>
            </w:r>
            <w:r>
              <w:rPr>
                <w:rStyle w:val="Odkazintenzivn"/>
              </w:rPr>
            </w:r>
            <w:r>
              <w:rPr>
                <w:rStyle w:val="Odkazintenzivn"/>
              </w:rPr>
              <w:fldChar w:fldCharType="separate"/>
            </w:r>
            <w:ins w:id="421" w:author="Jiří Vojtěšek" w:date="2023-01-24T20:39:00Z">
              <w:r w:rsidR="008A5423">
                <w:t>Psychologie pro učitele</w:t>
              </w:r>
            </w:ins>
            <w:del w:id="422" w:author="Jiří Vojtěšek" w:date="2023-01-24T20:39:00Z">
              <w:r w:rsidDel="008A5423">
                <w:rPr>
                  <w:rStyle w:val="Odkazintenzivn"/>
                </w:rPr>
                <w:delText>Psychologie pro učitele</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5707A1E"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2709B1EF"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39FBD9EB" w14:textId="77777777" w:rsidR="00936258" w:rsidRDefault="00936258" w:rsidP="00936258">
            <w:pPr>
              <w:widowControl w:val="0"/>
              <w:jc w:val="center"/>
              <w:rPr>
                <w:bCs/>
                <w:sz w:val="22"/>
                <w:szCs w:val="22"/>
              </w:rPr>
            </w:pPr>
            <w:r>
              <w:rPr>
                <w:bCs/>
                <w:sz w:val="22"/>
                <w:szCs w:val="22"/>
              </w:rPr>
              <w:t>PhDr. Hana Včelařová, Ph.D.</w:t>
            </w:r>
          </w:p>
        </w:tc>
      </w:tr>
      <w:tr w:rsidR="00936258" w14:paraId="4112C46B"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9264CC1" w14:textId="7BBA4593" w:rsidR="00936258" w:rsidRDefault="00936258" w:rsidP="00936258">
            <w:pPr>
              <w:widowControl w:val="0"/>
            </w:pPr>
            <w:r>
              <w:rPr>
                <w:rStyle w:val="Odkazintenzivn"/>
              </w:rPr>
              <w:fldChar w:fldCharType="begin"/>
            </w:r>
            <w:r>
              <w:rPr>
                <w:rStyle w:val="Odkazintenzivn"/>
              </w:rPr>
              <w:instrText xml:space="preserve"> REF bSocialniPedagogickaKomunikace \h </w:instrText>
            </w:r>
            <w:r>
              <w:rPr>
                <w:rStyle w:val="Odkazintenzivn"/>
              </w:rPr>
            </w:r>
            <w:r>
              <w:rPr>
                <w:rStyle w:val="Odkazintenzivn"/>
              </w:rPr>
              <w:fldChar w:fldCharType="separate"/>
            </w:r>
            <w:ins w:id="423" w:author="Jiří Vojtěšek" w:date="2023-01-24T20:39:00Z">
              <w:r w:rsidR="008A5423">
                <w:t>Sociální a pedagogická komunikace</w:t>
              </w:r>
            </w:ins>
            <w:del w:id="424" w:author="Jiří Vojtěšek" w:date="2023-01-24T20:39:00Z">
              <w:r w:rsidDel="008A5423">
                <w:rPr>
                  <w:rStyle w:val="Odkazintenzivn"/>
                </w:rPr>
                <w:delText>Sociální a pedagogická komunikace</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4D5B816C"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4A80E912"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E7A3367" w14:textId="77777777" w:rsidR="00936258" w:rsidRDefault="00936258" w:rsidP="00936258">
            <w:pPr>
              <w:widowControl w:val="0"/>
              <w:jc w:val="center"/>
              <w:rPr>
                <w:sz w:val="22"/>
                <w:szCs w:val="22"/>
              </w:rPr>
            </w:pPr>
            <w:r>
              <w:rPr>
                <w:sz w:val="22"/>
                <w:szCs w:val="22"/>
              </w:rPr>
              <w:t>Mgr. Anna Petr Šafránková, Ph.D.</w:t>
            </w:r>
          </w:p>
        </w:tc>
      </w:tr>
      <w:tr w:rsidR="00936258" w14:paraId="0C7BAEA2"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08061A16" w14:textId="6E6374DC" w:rsidR="00936258" w:rsidRDefault="00936258" w:rsidP="00936258">
            <w:pPr>
              <w:widowControl w:val="0"/>
            </w:pPr>
            <w:r>
              <w:rPr>
                <w:rStyle w:val="Odkazintenzivn"/>
              </w:rPr>
              <w:fldChar w:fldCharType="begin"/>
            </w:r>
            <w:r>
              <w:rPr>
                <w:rStyle w:val="Odkazintenzivn"/>
              </w:rPr>
              <w:instrText xml:space="preserve"> REF bSocialniDiverzita \h </w:instrText>
            </w:r>
            <w:r>
              <w:rPr>
                <w:rStyle w:val="Odkazintenzivn"/>
              </w:rPr>
            </w:r>
            <w:r>
              <w:rPr>
                <w:rStyle w:val="Odkazintenzivn"/>
              </w:rPr>
              <w:fldChar w:fldCharType="separate"/>
            </w:r>
            <w:ins w:id="425" w:author="Jiří Vojtěšek" w:date="2023-01-24T20:39:00Z">
              <w:r w:rsidR="008A5423">
                <w:t>Sociální diverzita ve školním prostředí</w:t>
              </w:r>
            </w:ins>
            <w:del w:id="426" w:author="Jiří Vojtěšek" w:date="2023-01-24T20:39:00Z">
              <w:r w:rsidDel="008A5423">
                <w:rPr>
                  <w:rStyle w:val="Odkazintenzivn"/>
                </w:rPr>
                <w:delText>Sociální diverzita ve školním prostředí</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D236FF8"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038B5CDB"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1475F66F" w14:textId="77777777" w:rsidR="00936258" w:rsidRDefault="00936258" w:rsidP="00936258">
            <w:pPr>
              <w:widowControl w:val="0"/>
              <w:jc w:val="center"/>
              <w:rPr>
                <w:sz w:val="22"/>
                <w:szCs w:val="22"/>
              </w:rPr>
            </w:pPr>
            <w:r>
              <w:rPr>
                <w:sz w:val="22"/>
                <w:szCs w:val="22"/>
              </w:rPr>
              <w:t>Mgr. Anna Petr Šafránková, Ph.D.</w:t>
            </w:r>
          </w:p>
        </w:tc>
      </w:tr>
      <w:tr w:rsidR="00936258" w14:paraId="02B1ED4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FE73A10" w14:textId="3FD08AAA" w:rsidR="00936258" w:rsidRDefault="00936258" w:rsidP="00936258">
            <w:pPr>
              <w:widowControl w:val="0"/>
            </w:pPr>
            <w:r>
              <w:rPr>
                <w:rStyle w:val="Odkazintenzivn"/>
              </w:rPr>
              <w:fldChar w:fldCharType="begin"/>
            </w:r>
            <w:r>
              <w:rPr>
                <w:rStyle w:val="Odkazintenzivn"/>
              </w:rPr>
              <w:instrText xml:space="preserve"> REF bSkolniPedagogika \h </w:instrText>
            </w:r>
            <w:r>
              <w:rPr>
                <w:rStyle w:val="Odkazintenzivn"/>
              </w:rPr>
            </w:r>
            <w:r>
              <w:rPr>
                <w:rStyle w:val="Odkazintenzivn"/>
              </w:rPr>
              <w:fldChar w:fldCharType="separate"/>
            </w:r>
            <w:ins w:id="427" w:author="Jiří Vojtěšek" w:date="2023-01-24T20:39:00Z">
              <w:r w:rsidR="008A5423">
                <w:t>Školní pedagogika</w:t>
              </w:r>
            </w:ins>
            <w:del w:id="428" w:author="Jiří Vojtěšek" w:date="2023-01-24T20:39:00Z">
              <w:r w:rsidDel="008A5423">
                <w:rPr>
                  <w:rStyle w:val="Odkazintenzivn"/>
                </w:rPr>
                <w:delText>Školní pedagogika</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4AB8760"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2375489D" w14:textId="77777777" w:rsidR="00936258" w:rsidRDefault="00936258" w:rsidP="00936258">
            <w:pPr>
              <w:widowControl w:val="0"/>
              <w:jc w:val="center"/>
              <w:rPr>
                <w:sz w:val="22"/>
                <w:szCs w:val="22"/>
              </w:rPr>
            </w:pPr>
            <w:r>
              <w:rPr>
                <w:sz w:val="22"/>
                <w:szCs w:val="22"/>
              </w:rPr>
              <w:t>ZT</w:t>
            </w:r>
          </w:p>
        </w:tc>
        <w:tc>
          <w:tcPr>
            <w:tcW w:w="3904" w:type="dxa"/>
            <w:tcBorders>
              <w:top w:val="single" w:sz="4" w:space="0" w:color="000000"/>
              <w:left w:val="single" w:sz="4" w:space="0" w:color="000000"/>
              <w:bottom w:val="single" w:sz="4" w:space="0" w:color="000000"/>
              <w:right w:val="single" w:sz="4" w:space="0" w:color="000000"/>
            </w:tcBorders>
            <w:vAlign w:val="center"/>
          </w:tcPr>
          <w:p w14:paraId="656F8799" w14:textId="77777777" w:rsidR="00936258" w:rsidRDefault="00936258" w:rsidP="00936258">
            <w:pPr>
              <w:widowControl w:val="0"/>
              <w:jc w:val="center"/>
            </w:pPr>
            <w:r>
              <w:rPr>
                <w:sz w:val="22"/>
                <w:szCs w:val="22"/>
              </w:rPr>
              <w:t xml:space="preserve">doc. PhDr. Marcela Janíková, Ph.D. (50 %), </w:t>
            </w:r>
            <w:r>
              <w:rPr>
                <w:rStyle w:val="contentpasted1"/>
                <w:color w:val="000000"/>
                <w:sz w:val="22"/>
                <w:szCs w:val="22"/>
              </w:rPr>
              <w:t>doc. PhDr. Martina Fasnerová, Ph.D. (50 %)</w:t>
            </w:r>
          </w:p>
        </w:tc>
      </w:tr>
      <w:tr w:rsidR="00936258" w14:paraId="615D9FED"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7EE75C9B" w14:textId="5D07E749" w:rsidR="00936258" w:rsidRDefault="00936258" w:rsidP="00936258">
            <w:pPr>
              <w:widowControl w:val="0"/>
            </w:pPr>
            <w:r>
              <w:rPr>
                <w:rStyle w:val="Odkazintenzivn"/>
              </w:rPr>
              <w:fldChar w:fldCharType="begin"/>
            </w:r>
            <w:r>
              <w:rPr>
                <w:rStyle w:val="Odkazintenzivn"/>
              </w:rPr>
              <w:instrText xml:space="preserve"> REF bSkolskyManagement \h </w:instrText>
            </w:r>
            <w:r>
              <w:rPr>
                <w:rStyle w:val="Odkazintenzivn"/>
              </w:rPr>
            </w:r>
            <w:r>
              <w:rPr>
                <w:rStyle w:val="Odkazintenzivn"/>
              </w:rPr>
              <w:fldChar w:fldCharType="separate"/>
            </w:r>
            <w:ins w:id="429" w:author="Jiří Vojtěšek" w:date="2023-01-24T20:39:00Z">
              <w:r w:rsidR="008A5423">
                <w:t>Školský management</w:t>
              </w:r>
            </w:ins>
            <w:del w:id="430" w:author="Jiří Vojtěšek" w:date="2023-01-24T20:39:00Z">
              <w:r w:rsidDel="008A5423">
                <w:rPr>
                  <w:rStyle w:val="Odkazintenzivn"/>
                </w:rPr>
                <w:delText>Školský management</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0CD89489" w14:textId="77777777" w:rsidR="00936258" w:rsidRDefault="00936258" w:rsidP="00936258">
            <w:pPr>
              <w:widowControl w:val="0"/>
              <w:jc w:val="center"/>
              <w:rPr>
                <w:sz w:val="22"/>
                <w:szCs w:val="22"/>
              </w:rPr>
            </w:pPr>
            <w:r>
              <w:rPr>
                <w:sz w:val="22"/>
                <w:szCs w:val="22"/>
              </w:rPr>
              <w:t>2/ZS</w:t>
            </w:r>
          </w:p>
        </w:tc>
        <w:tc>
          <w:tcPr>
            <w:tcW w:w="634" w:type="dxa"/>
            <w:tcBorders>
              <w:top w:val="single" w:sz="4" w:space="0" w:color="000000"/>
              <w:left w:val="single" w:sz="4" w:space="0" w:color="000000"/>
              <w:bottom w:val="single" w:sz="4" w:space="0" w:color="000000"/>
              <w:right w:val="single" w:sz="4" w:space="0" w:color="000000"/>
            </w:tcBorders>
            <w:vAlign w:val="center"/>
          </w:tcPr>
          <w:p w14:paraId="6BC6F74D"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4B0A3344" w14:textId="77777777" w:rsidR="00936258" w:rsidRDefault="00936258" w:rsidP="00936258">
            <w:pPr>
              <w:widowControl w:val="0"/>
              <w:jc w:val="center"/>
              <w:rPr>
                <w:i/>
                <w:sz w:val="22"/>
                <w:szCs w:val="22"/>
              </w:rPr>
            </w:pPr>
            <w:r>
              <w:rPr>
                <w:i/>
                <w:sz w:val="22"/>
                <w:szCs w:val="22"/>
              </w:rPr>
              <w:t>neuvádí se</w:t>
            </w:r>
          </w:p>
        </w:tc>
      </w:tr>
      <w:tr w:rsidR="00936258" w14:paraId="3C09F4BA"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5FCD3A56" w14:textId="4B4C1278" w:rsidR="00936258" w:rsidRDefault="00936258" w:rsidP="00936258">
            <w:pPr>
              <w:widowControl w:val="0"/>
            </w:pPr>
            <w:r>
              <w:rPr>
                <w:rStyle w:val="Odkazintenzivn"/>
              </w:rPr>
              <w:fldChar w:fldCharType="begin"/>
            </w:r>
            <w:r>
              <w:rPr>
                <w:rStyle w:val="Odkazintenzivn"/>
              </w:rPr>
              <w:instrText xml:space="preserve"> REF bWeboveTechnologie \h </w:instrText>
            </w:r>
            <w:r>
              <w:rPr>
                <w:rStyle w:val="Odkazintenzivn"/>
              </w:rPr>
            </w:r>
            <w:r>
              <w:rPr>
                <w:rStyle w:val="Odkazintenzivn"/>
              </w:rPr>
              <w:fldChar w:fldCharType="separate"/>
            </w:r>
            <w:ins w:id="431" w:author="Jiří Vojtěšek" w:date="2023-01-24T20:39:00Z">
              <w:r w:rsidR="008A5423">
                <w:t>Webové technologie pro učitele informatiky</w:t>
              </w:r>
            </w:ins>
            <w:del w:id="432" w:author="Jiří Vojtěšek" w:date="2023-01-24T20:39:00Z">
              <w:r w:rsidDel="008A5423">
                <w:rPr>
                  <w:rStyle w:val="Odkazintenzivn"/>
                </w:rPr>
                <w:delText>Webové technologie pro učitele informatiky</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5F43DD04"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4982D23F" w14:textId="77777777" w:rsidR="00936258" w:rsidRDefault="00936258" w:rsidP="00936258">
            <w:pPr>
              <w:widowControl w:val="0"/>
              <w:jc w:val="center"/>
              <w:rPr>
                <w:sz w:val="22"/>
                <w:szCs w:val="22"/>
              </w:rPr>
            </w:pPr>
            <w:r>
              <w:rPr>
                <w:sz w:val="22"/>
                <w:szCs w:val="22"/>
              </w:rPr>
              <w:t>PZ</w:t>
            </w:r>
          </w:p>
        </w:tc>
        <w:tc>
          <w:tcPr>
            <w:tcW w:w="3904" w:type="dxa"/>
            <w:tcBorders>
              <w:top w:val="single" w:sz="4" w:space="0" w:color="000000"/>
              <w:left w:val="single" w:sz="4" w:space="0" w:color="000000"/>
              <w:bottom w:val="single" w:sz="4" w:space="0" w:color="000000"/>
              <w:right w:val="single" w:sz="4" w:space="0" w:color="000000"/>
            </w:tcBorders>
            <w:vAlign w:val="center"/>
          </w:tcPr>
          <w:p w14:paraId="3AC89507" w14:textId="77777777" w:rsidR="00936258" w:rsidRDefault="00936258" w:rsidP="00936258">
            <w:pPr>
              <w:widowControl w:val="0"/>
              <w:jc w:val="center"/>
              <w:rPr>
                <w:bCs/>
                <w:sz w:val="22"/>
                <w:szCs w:val="22"/>
              </w:rPr>
            </w:pPr>
            <w:r>
              <w:rPr>
                <w:bCs/>
                <w:sz w:val="22"/>
                <w:szCs w:val="22"/>
              </w:rPr>
              <w:t>Ing. Petr Žáček, Ph.D.</w:t>
            </w:r>
          </w:p>
        </w:tc>
      </w:tr>
      <w:tr w:rsidR="00936258" w14:paraId="4B35AF07"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4FE4C79" w14:textId="13F956C7" w:rsidR="00936258" w:rsidRDefault="00936258" w:rsidP="00936258">
            <w:pPr>
              <w:widowControl w:val="0"/>
            </w:pPr>
            <w:r>
              <w:rPr>
                <w:rStyle w:val="Odkazintenzivn"/>
              </w:rPr>
              <w:fldChar w:fldCharType="begin"/>
            </w:r>
            <w:r>
              <w:rPr>
                <w:rStyle w:val="Odkazintenzivn"/>
              </w:rPr>
              <w:instrText xml:space="preserve"> REF bUvodDoUcitelskeProfese \h </w:instrText>
            </w:r>
            <w:r>
              <w:rPr>
                <w:rStyle w:val="Odkazintenzivn"/>
              </w:rPr>
            </w:r>
            <w:r>
              <w:rPr>
                <w:rStyle w:val="Odkazintenzivn"/>
              </w:rPr>
              <w:fldChar w:fldCharType="separate"/>
            </w:r>
            <w:ins w:id="433" w:author="Jiří Vojtěšek" w:date="2023-01-24T20:39:00Z">
              <w:r w:rsidR="008A5423">
                <w:t>Úvod do učitelské profese</w:t>
              </w:r>
            </w:ins>
            <w:del w:id="434" w:author="Jiří Vojtěšek" w:date="2023-01-24T20:39:00Z">
              <w:r w:rsidDel="008A5423">
                <w:rPr>
                  <w:rStyle w:val="Odkazintenzivn"/>
                </w:rPr>
                <w:delText>Úvod do učitelské profese</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0AC8B40C" w14:textId="77777777" w:rsidR="00936258" w:rsidRDefault="00936258" w:rsidP="00936258">
            <w:pPr>
              <w:widowControl w:val="0"/>
              <w:jc w:val="center"/>
              <w:rPr>
                <w:sz w:val="22"/>
                <w:szCs w:val="22"/>
              </w:rPr>
            </w:pPr>
            <w:r>
              <w:rPr>
                <w:sz w:val="22"/>
                <w:szCs w:val="22"/>
              </w:rPr>
              <w:t>1/ZS</w:t>
            </w:r>
          </w:p>
        </w:tc>
        <w:tc>
          <w:tcPr>
            <w:tcW w:w="634" w:type="dxa"/>
            <w:tcBorders>
              <w:top w:val="single" w:sz="4" w:space="0" w:color="000000"/>
              <w:left w:val="single" w:sz="4" w:space="0" w:color="000000"/>
              <w:bottom w:val="single" w:sz="4" w:space="0" w:color="000000"/>
              <w:right w:val="single" w:sz="4" w:space="0" w:color="000000"/>
            </w:tcBorders>
            <w:vAlign w:val="center"/>
          </w:tcPr>
          <w:p w14:paraId="50AFEE06"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084B48D4" w14:textId="77777777" w:rsidR="00936258" w:rsidRDefault="00936258" w:rsidP="00936258">
            <w:pPr>
              <w:widowControl w:val="0"/>
              <w:jc w:val="center"/>
            </w:pPr>
            <w:r>
              <w:rPr>
                <w:sz w:val="22"/>
                <w:szCs w:val="22"/>
              </w:rPr>
              <w:t xml:space="preserve">Ing. Mgr. Michal </w:t>
            </w:r>
            <w:r>
              <w:rPr>
                <w:color w:val="000000"/>
                <w:sz w:val="22"/>
                <w:szCs w:val="22"/>
              </w:rPr>
              <w:t>Sedláček</w:t>
            </w:r>
            <w:r>
              <w:rPr>
                <w:sz w:val="22"/>
                <w:szCs w:val="22"/>
              </w:rPr>
              <w:t>, Ph.D.</w:t>
            </w:r>
          </w:p>
        </w:tc>
      </w:tr>
      <w:tr w:rsidR="00936258" w14:paraId="5100C580"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65887A5B" w14:textId="412FEA40" w:rsidR="00936258" w:rsidRDefault="00936258" w:rsidP="00936258">
            <w:pPr>
              <w:widowControl w:val="0"/>
            </w:pPr>
            <w:r>
              <w:rPr>
                <w:rStyle w:val="Odkazintenzivn"/>
              </w:rPr>
              <w:fldChar w:fldCharType="begin"/>
            </w:r>
            <w:r>
              <w:rPr>
                <w:rStyle w:val="Odkazintenzivn"/>
              </w:rPr>
              <w:instrText xml:space="preserve"> REF bVyzkumneMetody \h </w:instrText>
            </w:r>
            <w:r>
              <w:rPr>
                <w:rStyle w:val="Odkazintenzivn"/>
              </w:rPr>
            </w:r>
            <w:r>
              <w:rPr>
                <w:rStyle w:val="Odkazintenzivn"/>
              </w:rPr>
              <w:fldChar w:fldCharType="separate"/>
            </w:r>
            <w:ins w:id="435" w:author="Jiří Vojtěšek" w:date="2023-01-24T20:39:00Z">
              <w:r w:rsidR="008A5423">
                <w:t>Výzkumné a diagnostické metody ve školním prostředí</w:t>
              </w:r>
            </w:ins>
            <w:del w:id="436" w:author="Jiří Vojtěšek" w:date="2023-01-24T20:39:00Z">
              <w:r w:rsidDel="008A5423">
                <w:rPr>
                  <w:rStyle w:val="Odkazintenzivn"/>
                </w:rPr>
                <w:delText>Výzkumné a diagnostické metody ve školním prostředí</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3FCAD498" w14:textId="77777777" w:rsidR="00936258" w:rsidRDefault="00936258" w:rsidP="00936258">
            <w:pPr>
              <w:widowControl w:val="0"/>
              <w:jc w:val="center"/>
              <w:rPr>
                <w:sz w:val="22"/>
                <w:szCs w:val="22"/>
              </w:rPr>
            </w:pPr>
            <w:r>
              <w:rPr>
                <w:sz w:val="22"/>
                <w:szCs w:val="22"/>
              </w:rPr>
              <w:t>1/LS</w:t>
            </w:r>
          </w:p>
        </w:tc>
        <w:tc>
          <w:tcPr>
            <w:tcW w:w="634" w:type="dxa"/>
            <w:tcBorders>
              <w:top w:val="single" w:sz="4" w:space="0" w:color="000000"/>
              <w:left w:val="single" w:sz="4" w:space="0" w:color="000000"/>
              <w:bottom w:val="single" w:sz="4" w:space="0" w:color="000000"/>
              <w:right w:val="single" w:sz="4" w:space="0" w:color="000000"/>
            </w:tcBorders>
            <w:vAlign w:val="center"/>
          </w:tcPr>
          <w:p w14:paraId="634A9565"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3F523D27" w14:textId="77777777" w:rsidR="00936258" w:rsidRDefault="00936258" w:rsidP="00936258">
            <w:pPr>
              <w:widowControl w:val="0"/>
              <w:jc w:val="center"/>
              <w:rPr>
                <w:sz w:val="22"/>
                <w:szCs w:val="22"/>
              </w:rPr>
            </w:pPr>
            <w:r>
              <w:rPr>
                <w:sz w:val="22"/>
                <w:szCs w:val="22"/>
              </w:rPr>
              <w:t>PhDr. Denisa Denglerová, Ph.D.</w:t>
            </w:r>
          </w:p>
        </w:tc>
      </w:tr>
      <w:tr w:rsidR="00936258" w14:paraId="2EB32BB6"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25A5B284" w14:textId="3CE8A168" w:rsidR="00936258" w:rsidRDefault="00936258" w:rsidP="00936258">
            <w:pPr>
              <w:widowControl w:val="0"/>
            </w:pPr>
            <w:r>
              <w:rPr>
                <w:rStyle w:val="Odkazintenzivn"/>
              </w:rPr>
              <w:fldChar w:fldCharType="begin"/>
            </w:r>
            <w:r>
              <w:rPr>
                <w:rStyle w:val="Odkazintenzivn"/>
              </w:rPr>
              <w:instrText xml:space="preserve"> REF bZakladyPodnikatelstvi \h </w:instrText>
            </w:r>
            <w:r>
              <w:rPr>
                <w:rStyle w:val="Odkazintenzivn"/>
              </w:rPr>
            </w:r>
            <w:r>
              <w:rPr>
                <w:rStyle w:val="Odkazintenzivn"/>
              </w:rPr>
              <w:fldChar w:fldCharType="separate"/>
            </w:r>
            <w:ins w:id="437" w:author="Jiří Vojtěšek" w:date="2023-01-24T20:39:00Z">
              <w:r w:rsidR="008A5423">
                <w:t>Základy podnikatelství</w:t>
              </w:r>
            </w:ins>
            <w:del w:id="438" w:author="Jiří Vojtěšek" w:date="2023-01-24T20:39:00Z">
              <w:r w:rsidDel="008A5423">
                <w:rPr>
                  <w:rStyle w:val="Odkazintenzivn"/>
                </w:rPr>
                <w:delText>Základy podnikatelství</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0BE44D2"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7E632871"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3D13766E" w14:textId="77777777" w:rsidR="00936258" w:rsidRDefault="00936258" w:rsidP="00936258">
            <w:pPr>
              <w:widowControl w:val="0"/>
              <w:jc w:val="center"/>
              <w:rPr>
                <w:sz w:val="22"/>
                <w:szCs w:val="22"/>
              </w:rPr>
            </w:pPr>
            <w:r>
              <w:rPr>
                <w:sz w:val="22"/>
                <w:szCs w:val="22"/>
              </w:rPr>
              <w:t>doc. Ing. Petr Novák, Ph.D.</w:t>
            </w:r>
          </w:p>
        </w:tc>
      </w:tr>
      <w:tr w:rsidR="00936258" w14:paraId="6A7F3BE4" w14:textId="77777777">
        <w:trPr>
          <w:trHeight w:val="340"/>
        </w:trPr>
        <w:tc>
          <w:tcPr>
            <w:tcW w:w="4567" w:type="dxa"/>
            <w:gridSpan w:val="2"/>
            <w:tcBorders>
              <w:top w:val="single" w:sz="4" w:space="0" w:color="000000"/>
              <w:left w:val="single" w:sz="4" w:space="0" w:color="000000"/>
              <w:bottom w:val="single" w:sz="4" w:space="0" w:color="000000"/>
              <w:right w:val="single" w:sz="4" w:space="0" w:color="000000"/>
            </w:tcBorders>
            <w:vAlign w:val="center"/>
          </w:tcPr>
          <w:p w14:paraId="2AA09F1D" w14:textId="159EEBE8" w:rsidR="00936258" w:rsidRDefault="00936258" w:rsidP="00936258">
            <w:pPr>
              <w:widowControl w:val="0"/>
            </w:pPr>
            <w:r>
              <w:rPr>
                <w:rStyle w:val="Odkazintenzivn"/>
              </w:rPr>
              <w:fldChar w:fldCharType="begin"/>
            </w:r>
            <w:r>
              <w:rPr>
                <w:rStyle w:val="Odkazintenzivn"/>
              </w:rPr>
              <w:instrText xml:space="preserve"> REF bZakladyPrvniPomoci \h </w:instrText>
            </w:r>
            <w:r>
              <w:rPr>
                <w:rStyle w:val="Odkazintenzivn"/>
              </w:rPr>
            </w:r>
            <w:r>
              <w:rPr>
                <w:rStyle w:val="Odkazintenzivn"/>
              </w:rPr>
              <w:fldChar w:fldCharType="separate"/>
            </w:r>
            <w:ins w:id="439" w:author="Jiří Vojtěšek" w:date="2023-01-24T20:39:00Z">
              <w:r w:rsidR="008A5423">
                <w:t>Základy první pomoci</w:t>
              </w:r>
            </w:ins>
            <w:del w:id="440" w:author="Jiří Vojtěšek" w:date="2023-01-24T20:39:00Z">
              <w:r w:rsidDel="008A5423">
                <w:rPr>
                  <w:rStyle w:val="Odkazintenzivn"/>
                </w:rPr>
                <w:delText>Základy první pomoci</w:delText>
              </w:r>
            </w:del>
            <w:r>
              <w:rPr>
                <w:rStyle w:val="Odkazintenzivn"/>
              </w:rPr>
              <w:fldChar w:fldCharType="end"/>
            </w:r>
          </w:p>
        </w:tc>
        <w:tc>
          <w:tcPr>
            <w:tcW w:w="784" w:type="dxa"/>
            <w:tcBorders>
              <w:top w:val="single" w:sz="4" w:space="0" w:color="000000"/>
              <w:left w:val="single" w:sz="4" w:space="0" w:color="000000"/>
              <w:bottom w:val="single" w:sz="4" w:space="0" w:color="000000"/>
              <w:right w:val="single" w:sz="4" w:space="0" w:color="000000"/>
            </w:tcBorders>
            <w:vAlign w:val="center"/>
          </w:tcPr>
          <w:p w14:paraId="6F04E5A3" w14:textId="77777777" w:rsidR="00936258" w:rsidRDefault="00936258" w:rsidP="00936258">
            <w:pPr>
              <w:widowControl w:val="0"/>
              <w:jc w:val="center"/>
              <w:rPr>
                <w:sz w:val="22"/>
                <w:szCs w:val="22"/>
              </w:rPr>
            </w:pPr>
            <w:r>
              <w:rPr>
                <w:sz w:val="22"/>
                <w:szCs w:val="22"/>
              </w:rPr>
              <w:t>2/LS</w:t>
            </w:r>
          </w:p>
        </w:tc>
        <w:tc>
          <w:tcPr>
            <w:tcW w:w="634" w:type="dxa"/>
            <w:tcBorders>
              <w:top w:val="single" w:sz="4" w:space="0" w:color="000000"/>
              <w:left w:val="single" w:sz="4" w:space="0" w:color="000000"/>
              <w:bottom w:val="single" w:sz="4" w:space="0" w:color="000000"/>
              <w:right w:val="single" w:sz="4" w:space="0" w:color="000000"/>
            </w:tcBorders>
            <w:vAlign w:val="center"/>
          </w:tcPr>
          <w:p w14:paraId="29EA90B5" w14:textId="77777777" w:rsidR="00936258" w:rsidRDefault="00936258" w:rsidP="00936258">
            <w:pPr>
              <w:widowControl w:val="0"/>
              <w:jc w:val="center"/>
              <w:rPr>
                <w:sz w:val="22"/>
                <w:szCs w:val="22"/>
              </w:rPr>
            </w:pPr>
          </w:p>
        </w:tc>
        <w:tc>
          <w:tcPr>
            <w:tcW w:w="3904" w:type="dxa"/>
            <w:tcBorders>
              <w:top w:val="single" w:sz="4" w:space="0" w:color="000000"/>
              <w:left w:val="single" w:sz="4" w:space="0" w:color="000000"/>
              <w:bottom w:val="single" w:sz="4" w:space="0" w:color="000000"/>
              <w:right w:val="single" w:sz="4" w:space="0" w:color="000000"/>
            </w:tcBorders>
            <w:vAlign w:val="center"/>
          </w:tcPr>
          <w:p w14:paraId="26BE3836" w14:textId="77777777" w:rsidR="00936258" w:rsidRDefault="00936258" w:rsidP="00936258">
            <w:pPr>
              <w:widowControl w:val="0"/>
              <w:jc w:val="center"/>
              <w:rPr>
                <w:i/>
                <w:sz w:val="22"/>
                <w:szCs w:val="22"/>
              </w:rPr>
            </w:pPr>
            <w:r>
              <w:rPr>
                <w:i/>
                <w:sz w:val="22"/>
                <w:szCs w:val="22"/>
              </w:rPr>
              <w:t>neuvádí se</w:t>
            </w:r>
          </w:p>
        </w:tc>
      </w:tr>
    </w:tbl>
    <w:p w14:paraId="2E299696" w14:textId="77777777" w:rsidR="00397CED" w:rsidRDefault="00397CED"/>
    <w:p w14:paraId="0C82BC88" w14:textId="77777777" w:rsidR="00397CED" w:rsidRDefault="007C733A">
      <w:pPr>
        <w:spacing w:after="160" w:line="259" w:lineRule="auto"/>
      </w:pPr>
      <w:r>
        <w:lastRenderedPageBreak/>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7A35146D"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E875E30" w14:textId="21D54817" w:rsidR="00397CED" w:rsidRDefault="007C733A">
            <w:pPr>
              <w:pageBreakBefore/>
              <w:widowControl w:val="0"/>
              <w:tabs>
                <w:tab w:val="right" w:pos="9464"/>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441" w:author="Jiří Vojtěšek" w:date="2023-01-24T20:39:00Z">
              <w:r w:rsidR="008A5423">
                <w:rPr>
                  <w:b/>
                </w:rPr>
                <w:t>Abecední seznam</w:t>
              </w:r>
            </w:ins>
            <w:del w:id="442" w:author="Jiří Vojtěšek" w:date="2023-01-24T20:39:00Z">
              <w:r w:rsidDel="008A5423">
                <w:rPr>
                  <w:rStyle w:val="Odkazintenzivn"/>
                </w:rPr>
                <w:delText>Abecední seznam</w:delText>
              </w:r>
            </w:del>
            <w:r>
              <w:rPr>
                <w:rStyle w:val="Odkazintenzivn"/>
              </w:rPr>
              <w:fldChar w:fldCharType="end"/>
            </w:r>
          </w:p>
        </w:tc>
      </w:tr>
      <w:tr w:rsidR="00397CED" w14:paraId="4379EBCB"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15D9441"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5E0D68CA" w14:textId="77777777" w:rsidR="00397CED" w:rsidRDefault="007C733A">
            <w:pPr>
              <w:widowControl w:val="0"/>
              <w:jc w:val="both"/>
            </w:pPr>
            <w:bookmarkStart w:id="443" w:name="algoritmizace"/>
            <w:bookmarkStart w:id="444" w:name="balgoritmizace"/>
            <w:r>
              <w:t>Algoritmizace pro učitele</w:t>
            </w:r>
            <w:bookmarkEnd w:id="443"/>
            <w:r>
              <w:t xml:space="preserve"> informatiky</w:t>
            </w:r>
            <w:bookmarkEnd w:id="444"/>
          </w:p>
        </w:tc>
      </w:tr>
      <w:tr w:rsidR="00397CED" w14:paraId="3D20D21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7579F7E"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378E68F6"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D5D6414"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32D554BE" w14:textId="77777777" w:rsidR="00397CED" w:rsidRDefault="007C733A">
            <w:pPr>
              <w:widowControl w:val="0"/>
              <w:jc w:val="both"/>
            </w:pPr>
            <w:r>
              <w:t>1/LS</w:t>
            </w:r>
          </w:p>
        </w:tc>
      </w:tr>
      <w:tr w:rsidR="00397CED" w14:paraId="0F84C57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F27B63C"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186F065" w14:textId="77777777" w:rsidR="00397CED" w:rsidRDefault="007C733A">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50C108F0"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880CC83" w14:textId="77777777" w:rsidR="00397CED" w:rsidRDefault="007C733A">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032719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A3C89F1" w14:textId="77777777" w:rsidR="00397CED" w:rsidRDefault="007C733A">
            <w:pPr>
              <w:widowControl w:val="0"/>
              <w:jc w:val="both"/>
            </w:pPr>
            <w:r>
              <w:t>5</w:t>
            </w:r>
          </w:p>
        </w:tc>
      </w:tr>
      <w:tr w:rsidR="00397CED" w14:paraId="5C70F23D"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397EA59"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26065829" w14:textId="77777777" w:rsidR="00397CED" w:rsidRDefault="007C733A">
            <w:pPr>
              <w:widowControl w:val="0"/>
              <w:jc w:val="both"/>
            </w:pPr>
            <w:r>
              <w:t>nejsou</w:t>
            </w:r>
          </w:p>
        </w:tc>
      </w:tr>
      <w:tr w:rsidR="00397CED" w14:paraId="4D392C8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409E3BA"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3A72410B"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C36212E"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53A3C7EA" w14:textId="77777777" w:rsidR="00397CED" w:rsidRDefault="007C733A">
            <w:pPr>
              <w:widowControl w:val="0"/>
              <w:jc w:val="both"/>
            </w:pPr>
            <w:r>
              <w:t>Přednášky, cvičení</w:t>
            </w:r>
          </w:p>
        </w:tc>
      </w:tr>
      <w:tr w:rsidR="00397CED" w14:paraId="1771169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56F278B"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44CBED0" w14:textId="77777777" w:rsidR="00397CED" w:rsidRDefault="007C733A">
            <w:pPr>
              <w:widowControl w:val="0"/>
              <w:jc w:val="both"/>
            </w:pPr>
            <w:r>
              <w:t>Písemná, popř. ústní forma zkoušení</w:t>
            </w:r>
          </w:p>
          <w:p w14:paraId="7F40F7B1" w14:textId="77777777" w:rsidR="00397CED" w:rsidRDefault="007C733A">
            <w:pPr>
              <w:widowControl w:val="0"/>
              <w:jc w:val="both"/>
            </w:pPr>
            <w:r>
              <w:t>1. Povinná a aktivní účast na jednotlivých cvičeních (80% účast na cvičení).</w:t>
            </w:r>
          </w:p>
          <w:p w14:paraId="7A6B4219" w14:textId="77777777" w:rsidR="00397CED" w:rsidRDefault="007C733A">
            <w:pPr>
              <w:widowControl w:val="0"/>
              <w:jc w:val="both"/>
            </w:pPr>
            <w:r>
              <w:t>2. Teoretické a praktické zvládnutí základní problematiky a jednotlivých témat.</w:t>
            </w:r>
          </w:p>
          <w:p w14:paraId="7FD3C292" w14:textId="77777777" w:rsidR="00397CED" w:rsidRDefault="007C733A">
            <w:pPr>
              <w:widowControl w:val="0"/>
              <w:jc w:val="both"/>
            </w:pPr>
            <w:r>
              <w:t>3. Splnění všech dílčích úkolů a testů s hodnocením minimálně 50 % pro získání zápočtu</w:t>
            </w:r>
          </w:p>
          <w:p w14:paraId="79DC673A" w14:textId="77777777" w:rsidR="00397CED" w:rsidRDefault="007C733A">
            <w:pPr>
              <w:widowControl w:val="0"/>
              <w:jc w:val="both"/>
            </w:pPr>
            <w:r>
              <w:t>4. Ověření teoretických znalostí formou písemné nebo ústní zkoušky.</w:t>
            </w:r>
          </w:p>
        </w:tc>
      </w:tr>
      <w:tr w:rsidR="00397CED" w14:paraId="78D8DE03" w14:textId="77777777">
        <w:trPr>
          <w:trHeight w:val="317"/>
        </w:trPr>
        <w:tc>
          <w:tcPr>
            <w:tcW w:w="9855" w:type="dxa"/>
            <w:gridSpan w:val="8"/>
            <w:tcBorders>
              <w:left w:val="single" w:sz="4" w:space="0" w:color="000000"/>
              <w:bottom w:val="single" w:sz="4" w:space="0" w:color="000000"/>
              <w:right w:val="single" w:sz="4" w:space="0" w:color="000000"/>
            </w:tcBorders>
          </w:tcPr>
          <w:p w14:paraId="687C0501" w14:textId="77777777" w:rsidR="00397CED" w:rsidRDefault="00397CED">
            <w:pPr>
              <w:widowControl w:val="0"/>
              <w:jc w:val="both"/>
            </w:pPr>
          </w:p>
        </w:tc>
      </w:tr>
      <w:tr w:rsidR="00397CED" w14:paraId="27B26429"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2CA1373"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0D58EE15" w14:textId="77777777" w:rsidR="00397CED" w:rsidRDefault="007C733A">
            <w:pPr>
              <w:widowControl w:val="0"/>
              <w:jc w:val="both"/>
            </w:pPr>
            <w:r>
              <w:t>Ing. Adam Viktorin, Ph.D.</w:t>
            </w:r>
          </w:p>
        </w:tc>
      </w:tr>
      <w:tr w:rsidR="00397CED" w14:paraId="007AE81D"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01B94C25"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3CAAD35A" w14:textId="77777777" w:rsidR="00397CED" w:rsidRDefault="007C733A">
            <w:pPr>
              <w:widowControl w:val="0"/>
              <w:jc w:val="both"/>
            </w:pPr>
            <w:r>
              <w:t>Metodicky, vedení přednášek, zkoušení</w:t>
            </w:r>
          </w:p>
        </w:tc>
      </w:tr>
      <w:tr w:rsidR="00397CED" w14:paraId="61C1A53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6273E6F"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2A92EE03" w14:textId="77777777" w:rsidR="00397CED" w:rsidRDefault="007C733A">
            <w:pPr>
              <w:widowControl w:val="0"/>
              <w:jc w:val="both"/>
              <w:rPr>
                <w:b/>
              </w:rPr>
            </w:pPr>
            <w:r>
              <w:rPr>
                <w:b/>
              </w:rPr>
              <w:t>Ing. Adam Viktorin, Ph.D. (přednášky 100 %)</w:t>
            </w:r>
          </w:p>
        </w:tc>
      </w:tr>
      <w:tr w:rsidR="00397CED" w14:paraId="667E5D76" w14:textId="77777777">
        <w:trPr>
          <w:trHeight w:val="292"/>
        </w:trPr>
        <w:tc>
          <w:tcPr>
            <w:tcW w:w="9855" w:type="dxa"/>
            <w:gridSpan w:val="8"/>
            <w:tcBorders>
              <w:left w:val="single" w:sz="4" w:space="0" w:color="000000"/>
              <w:bottom w:val="single" w:sz="4" w:space="0" w:color="000000"/>
              <w:right w:val="single" w:sz="4" w:space="0" w:color="000000"/>
            </w:tcBorders>
          </w:tcPr>
          <w:p w14:paraId="5CEC0B67" w14:textId="77777777" w:rsidR="00397CED" w:rsidRDefault="007C733A">
            <w:pPr>
              <w:widowControl w:val="0"/>
              <w:tabs>
                <w:tab w:val="left" w:pos="3157"/>
              </w:tabs>
              <w:jc w:val="both"/>
            </w:pPr>
            <w:r>
              <w:tab/>
              <w:t>Ing. Peter Janků, Ph.D. (cvičení 100 %)</w:t>
            </w:r>
          </w:p>
        </w:tc>
      </w:tr>
      <w:tr w:rsidR="00397CED" w14:paraId="4ADADE4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8D4590D"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56911C1" w14:textId="77777777" w:rsidR="00397CED" w:rsidRDefault="00397CED">
            <w:pPr>
              <w:widowControl w:val="0"/>
              <w:jc w:val="both"/>
            </w:pPr>
          </w:p>
        </w:tc>
      </w:tr>
      <w:tr w:rsidR="00397CED" w14:paraId="366B63E4" w14:textId="77777777">
        <w:trPr>
          <w:trHeight w:val="3938"/>
        </w:trPr>
        <w:tc>
          <w:tcPr>
            <w:tcW w:w="9855" w:type="dxa"/>
            <w:gridSpan w:val="8"/>
            <w:tcBorders>
              <w:left w:val="single" w:sz="4" w:space="0" w:color="000000"/>
              <w:bottom w:val="single" w:sz="12" w:space="0" w:color="000000"/>
              <w:right w:val="single" w:sz="4" w:space="0" w:color="000000"/>
            </w:tcBorders>
          </w:tcPr>
          <w:p w14:paraId="498DF002" w14:textId="77777777" w:rsidR="00397CED" w:rsidRDefault="007C733A">
            <w:pPr>
              <w:widowControl w:val="0"/>
              <w:jc w:val="both"/>
            </w:pPr>
            <w:r>
              <w:t>Cílem kurzu je uvést posluchače do vybraných a příbuzných oblastí teorie a aplikační stránky informatiky, algoritmů, programovacích jazyků, programových schémat, datových struktur a základů tvorby včetně testování software. Student je seznámen se základní klasifikací algoritmů a programovacích jazyků a jejich vlastnostmi. Součástí kurzu je i uvedení do základů programovacího jazyka C. Student je seznámen také s tématy základů teoretické informatiky, formálních modelů výpočtu jako je konečný automat a Turingův, algoritmická řešitelnost problémů, dále s prohledávacími a řadícími algoritmy, a komplexitou algoritmů. Probírána je rovněž oblast nekonvenčních výpočetních postupů tedy Softcomputing a heuristické algoritmy. Posledním tematický blok seznamuje studenty s praktickými aspekty návrhu a testování SW, softwarové podpory vývojového týmu a verzovacími systémy.</w:t>
            </w:r>
          </w:p>
          <w:p w14:paraId="653D48A1" w14:textId="77777777" w:rsidR="00397CED" w:rsidRDefault="007C733A">
            <w:pPr>
              <w:widowControl w:val="0"/>
              <w:jc w:val="both"/>
              <w:rPr>
                <w:b/>
              </w:rPr>
            </w:pPr>
            <w:r>
              <w:rPr>
                <w:b/>
              </w:rPr>
              <w:t>Témata:</w:t>
            </w:r>
          </w:p>
          <w:p w14:paraId="7B182266" w14:textId="77777777" w:rsidR="00397CED" w:rsidRDefault="007C733A">
            <w:pPr>
              <w:pStyle w:val="Odstavecseseznamem"/>
              <w:widowControl w:val="0"/>
              <w:numPr>
                <w:ilvl w:val="0"/>
                <w:numId w:val="5"/>
              </w:numPr>
              <w:suppressAutoHyphens w:val="0"/>
              <w:jc w:val="both"/>
              <w:pPrChange w:id="445" w:author="Jiri Vojtesek" w:date="2023-01-19T13:14:00Z">
                <w:pPr>
                  <w:pStyle w:val="Odstavecseseznamem"/>
                  <w:widowControl w:val="0"/>
                  <w:numPr>
                    <w:numId w:val="6"/>
                  </w:numPr>
                  <w:tabs>
                    <w:tab w:val="num" w:pos="0"/>
                  </w:tabs>
                  <w:suppressAutoHyphens w:val="0"/>
                  <w:ind w:hanging="360"/>
                  <w:jc w:val="both"/>
                </w:pPr>
              </w:pPrChange>
            </w:pPr>
            <w:r>
              <w:t>Algoritmy (přehled, rozdělení, vlastnosti)</w:t>
            </w:r>
          </w:p>
          <w:p w14:paraId="67ECA20E" w14:textId="77777777" w:rsidR="00397CED" w:rsidRDefault="007C733A">
            <w:pPr>
              <w:pStyle w:val="Odstavecseseznamem"/>
              <w:widowControl w:val="0"/>
              <w:numPr>
                <w:ilvl w:val="0"/>
                <w:numId w:val="5"/>
              </w:numPr>
              <w:suppressAutoHyphens w:val="0"/>
              <w:jc w:val="both"/>
              <w:pPrChange w:id="446" w:author="Jiri Vojtesek" w:date="2023-01-19T13:14:00Z">
                <w:pPr>
                  <w:pStyle w:val="Odstavecseseznamem"/>
                  <w:widowControl w:val="0"/>
                  <w:numPr>
                    <w:numId w:val="6"/>
                  </w:numPr>
                  <w:tabs>
                    <w:tab w:val="num" w:pos="0"/>
                  </w:tabs>
                  <w:suppressAutoHyphens w:val="0"/>
                  <w:ind w:hanging="360"/>
                  <w:jc w:val="both"/>
                </w:pPr>
              </w:pPrChange>
            </w:pPr>
            <w:r>
              <w:t>Přehled programovacích jazyků</w:t>
            </w:r>
          </w:p>
          <w:p w14:paraId="7C11EECA" w14:textId="77777777" w:rsidR="00397CED" w:rsidRDefault="007C733A">
            <w:pPr>
              <w:pStyle w:val="Odstavecseseznamem"/>
              <w:widowControl w:val="0"/>
              <w:numPr>
                <w:ilvl w:val="0"/>
                <w:numId w:val="5"/>
              </w:numPr>
              <w:suppressAutoHyphens w:val="0"/>
              <w:jc w:val="both"/>
              <w:pPrChange w:id="447" w:author="Jiri Vojtesek" w:date="2023-01-19T13:14:00Z">
                <w:pPr>
                  <w:pStyle w:val="Odstavecseseznamem"/>
                  <w:widowControl w:val="0"/>
                  <w:numPr>
                    <w:numId w:val="6"/>
                  </w:numPr>
                  <w:tabs>
                    <w:tab w:val="num" w:pos="0"/>
                  </w:tabs>
                  <w:suppressAutoHyphens w:val="0"/>
                  <w:ind w:hanging="360"/>
                  <w:jc w:val="both"/>
                </w:pPr>
              </w:pPrChange>
            </w:pPr>
            <w:r>
              <w:t>Základy jazyka C – datové typy, struktura programu, větvení programu</w:t>
            </w:r>
          </w:p>
          <w:p w14:paraId="5702B750" w14:textId="77777777" w:rsidR="00397CED" w:rsidRDefault="007C733A">
            <w:pPr>
              <w:pStyle w:val="Odstavecseseznamem"/>
              <w:widowControl w:val="0"/>
              <w:numPr>
                <w:ilvl w:val="0"/>
                <w:numId w:val="5"/>
              </w:numPr>
              <w:suppressAutoHyphens w:val="0"/>
              <w:jc w:val="both"/>
              <w:pPrChange w:id="448" w:author="Jiri Vojtesek" w:date="2023-01-19T13:14:00Z">
                <w:pPr>
                  <w:pStyle w:val="Odstavecseseznamem"/>
                  <w:widowControl w:val="0"/>
                  <w:numPr>
                    <w:numId w:val="6"/>
                  </w:numPr>
                  <w:tabs>
                    <w:tab w:val="num" w:pos="0"/>
                  </w:tabs>
                  <w:suppressAutoHyphens w:val="0"/>
                  <w:ind w:hanging="360"/>
                  <w:jc w:val="both"/>
                </w:pPr>
              </w:pPrChange>
            </w:pPr>
            <w:r>
              <w:t>Základy jazyka C – funkce, ukazatele</w:t>
            </w:r>
          </w:p>
          <w:p w14:paraId="1E3F62B0" w14:textId="77777777" w:rsidR="00397CED" w:rsidRDefault="007C733A">
            <w:pPr>
              <w:pStyle w:val="Odstavecseseznamem"/>
              <w:widowControl w:val="0"/>
              <w:numPr>
                <w:ilvl w:val="0"/>
                <w:numId w:val="5"/>
              </w:numPr>
              <w:suppressAutoHyphens w:val="0"/>
              <w:jc w:val="both"/>
              <w:pPrChange w:id="449" w:author="Jiri Vojtesek" w:date="2023-01-19T13:14:00Z">
                <w:pPr>
                  <w:pStyle w:val="Odstavecseseznamem"/>
                  <w:widowControl w:val="0"/>
                  <w:numPr>
                    <w:numId w:val="6"/>
                  </w:numPr>
                  <w:tabs>
                    <w:tab w:val="num" w:pos="0"/>
                  </w:tabs>
                  <w:suppressAutoHyphens w:val="0"/>
                  <w:ind w:hanging="360"/>
                  <w:jc w:val="both"/>
                </w:pPr>
              </w:pPrChange>
            </w:pPr>
            <w:r>
              <w:t>Formální jazyky a gramatiky</w:t>
            </w:r>
          </w:p>
          <w:p w14:paraId="00B9BFA0" w14:textId="77777777" w:rsidR="00397CED" w:rsidRDefault="007C733A">
            <w:pPr>
              <w:pStyle w:val="Odstavecseseznamem"/>
              <w:widowControl w:val="0"/>
              <w:numPr>
                <w:ilvl w:val="0"/>
                <w:numId w:val="5"/>
              </w:numPr>
              <w:suppressAutoHyphens w:val="0"/>
              <w:jc w:val="both"/>
              <w:pPrChange w:id="450" w:author="Jiri Vojtesek" w:date="2023-01-19T13:14:00Z">
                <w:pPr>
                  <w:pStyle w:val="Odstavecseseznamem"/>
                  <w:widowControl w:val="0"/>
                  <w:numPr>
                    <w:numId w:val="6"/>
                  </w:numPr>
                  <w:tabs>
                    <w:tab w:val="num" w:pos="0"/>
                  </w:tabs>
                  <w:suppressAutoHyphens w:val="0"/>
                  <w:ind w:hanging="360"/>
                  <w:jc w:val="both"/>
                </w:pPr>
              </w:pPrChange>
            </w:pPr>
            <w:r>
              <w:t>Formální modely výpočtu</w:t>
            </w:r>
          </w:p>
          <w:p w14:paraId="70F90DC0" w14:textId="77777777" w:rsidR="00397CED" w:rsidRDefault="007C733A">
            <w:pPr>
              <w:pStyle w:val="Odstavecseseznamem"/>
              <w:widowControl w:val="0"/>
              <w:numPr>
                <w:ilvl w:val="0"/>
                <w:numId w:val="5"/>
              </w:numPr>
              <w:suppressAutoHyphens w:val="0"/>
              <w:jc w:val="both"/>
              <w:pPrChange w:id="451" w:author="Jiri Vojtesek" w:date="2023-01-19T13:14:00Z">
                <w:pPr>
                  <w:pStyle w:val="Odstavecseseznamem"/>
                  <w:widowControl w:val="0"/>
                  <w:numPr>
                    <w:numId w:val="6"/>
                  </w:numPr>
                  <w:tabs>
                    <w:tab w:val="num" w:pos="0"/>
                  </w:tabs>
                  <w:suppressAutoHyphens w:val="0"/>
                  <w:ind w:hanging="360"/>
                  <w:jc w:val="both"/>
                </w:pPr>
              </w:pPrChange>
            </w:pPr>
            <w:r>
              <w:t>Výpočetní složitost a komplexita</w:t>
            </w:r>
          </w:p>
          <w:p w14:paraId="1D917A89" w14:textId="77777777" w:rsidR="00397CED" w:rsidRDefault="007C733A">
            <w:pPr>
              <w:pStyle w:val="Odstavecseseznamem"/>
              <w:widowControl w:val="0"/>
              <w:numPr>
                <w:ilvl w:val="0"/>
                <w:numId w:val="5"/>
              </w:numPr>
              <w:suppressAutoHyphens w:val="0"/>
              <w:jc w:val="both"/>
              <w:pPrChange w:id="452" w:author="Jiri Vojtesek" w:date="2023-01-19T13:14:00Z">
                <w:pPr>
                  <w:pStyle w:val="Odstavecseseznamem"/>
                  <w:widowControl w:val="0"/>
                  <w:numPr>
                    <w:numId w:val="6"/>
                  </w:numPr>
                  <w:tabs>
                    <w:tab w:val="num" w:pos="0"/>
                  </w:tabs>
                  <w:suppressAutoHyphens w:val="0"/>
                  <w:ind w:hanging="360"/>
                  <w:jc w:val="both"/>
                </w:pPr>
              </w:pPrChange>
            </w:pPr>
            <w:r>
              <w:t>Datové struktury</w:t>
            </w:r>
          </w:p>
          <w:p w14:paraId="71169B7B" w14:textId="77777777" w:rsidR="00397CED" w:rsidRDefault="007C733A">
            <w:pPr>
              <w:pStyle w:val="Odstavecseseznamem"/>
              <w:widowControl w:val="0"/>
              <w:numPr>
                <w:ilvl w:val="0"/>
                <w:numId w:val="5"/>
              </w:numPr>
              <w:suppressAutoHyphens w:val="0"/>
              <w:jc w:val="both"/>
              <w:pPrChange w:id="453" w:author="Jiri Vojtesek" w:date="2023-01-19T13:14:00Z">
                <w:pPr>
                  <w:pStyle w:val="Odstavecseseznamem"/>
                  <w:widowControl w:val="0"/>
                  <w:numPr>
                    <w:numId w:val="6"/>
                  </w:numPr>
                  <w:tabs>
                    <w:tab w:val="num" w:pos="0"/>
                  </w:tabs>
                  <w:suppressAutoHyphens w:val="0"/>
                  <w:ind w:hanging="360"/>
                  <w:jc w:val="both"/>
                </w:pPr>
              </w:pPrChange>
            </w:pPr>
            <w:r>
              <w:t>Řadicí a třídící algoritmy</w:t>
            </w:r>
          </w:p>
          <w:p w14:paraId="0B57A2FD" w14:textId="77777777" w:rsidR="00397CED" w:rsidRDefault="007C733A">
            <w:pPr>
              <w:pStyle w:val="Odstavecseseznamem"/>
              <w:widowControl w:val="0"/>
              <w:numPr>
                <w:ilvl w:val="0"/>
                <w:numId w:val="5"/>
              </w:numPr>
              <w:suppressAutoHyphens w:val="0"/>
              <w:jc w:val="both"/>
              <w:pPrChange w:id="454" w:author="Jiri Vojtesek" w:date="2023-01-19T13:14:00Z">
                <w:pPr>
                  <w:pStyle w:val="Odstavecseseznamem"/>
                  <w:widowControl w:val="0"/>
                  <w:numPr>
                    <w:numId w:val="6"/>
                  </w:numPr>
                  <w:tabs>
                    <w:tab w:val="num" w:pos="0"/>
                  </w:tabs>
                  <w:suppressAutoHyphens w:val="0"/>
                  <w:ind w:hanging="360"/>
                  <w:jc w:val="both"/>
                </w:pPr>
              </w:pPrChange>
            </w:pPr>
            <w:r>
              <w:t>Vyhledávací algoritmy</w:t>
            </w:r>
          </w:p>
          <w:p w14:paraId="3C148D91" w14:textId="77777777" w:rsidR="00397CED" w:rsidRDefault="007C733A">
            <w:pPr>
              <w:pStyle w:val="Odstavecseseznamem"/>
              <w:widowControl w:val="0"/>
              <w:numPr>
                <w:ilvl w:val="0"/>
                <w:numId w:val="5"/>
              </w:numPr>
              <w:suppressAutoHyphens w:val="0"/>
              <w:jc w:val="both"/>
              <w:pPrChange w:id="455" w:author="Jiri Vojtesek" w:date="2023-01-19T13:14:00Z">
                <w:pPr>
                  <w:pStyle w:val="Odstavecseseznamem"/>
                  <w:widowControl w:val="0"/>
                  <w:numPr>
                    <w:numId w:val="6"/>
                  </w:numPr>
                  <w:tabs>
                    <w:tab w:val="num" w:pos="0"/>
                  </w:tabs>
                  <w:suppressAutoHyphens w:val="0"/>
                  <w:ind w:hanging="360"/>
                  <w:jc w:val="both"/>
                </w:pPr>
              </w:pPrChange>
            </w:pPr>
            <w:r>
              <w:t>Nekonvenční výpočetní postupy</w:t>
            </w:r>
          </w:p>
          <w:p w14:paraId="7B87BC5A" w14:textId="77777777" w:rsidR="00397CED" w:rsidRDefault="007C733A">
            <w:pPr>
              <w:pStyle w:val="Odstavecseseznamem"/>
              <w:widowControl w:val="0"/>
              <w:numPr>
                <w:ilvl w:val="0"/>
                <w:numId w:val="5"/>
              </w:numPr>
              <w:suppressAutoHyphens w:val="0"/>
              <w:jc w:val="both"/>
              <w:pPrChange w:id="456" w:author="Jiri Vojtesek" w:date="2023-01-19T13:14:00Z">
                <w:pPr>
                  <w:pStyle w:val="Odstavecseseznamem"/>
                  <w:widowControl w:val="0"/>
                  <w:numPr>
                    <w:numId w:val="6"/>
                  </w:numPr>
                  <w:tabs>
                    <w:tab w:val="num" w:pos="0"/>
                  </w:tabs>
                  <w:suppressAutoHyphens w:val="0"/>
                  <w:ind w:hanging="360"/>
                  <w:jc w:val="both"/>
                </w:pPr>
              </w:pPrChange>
            </w:pPr>
            <w:r>
              <w:t>Teorie návrhu software – návrhové vzory</w:t>
            </w:r>
          </w:p>
          <w:p w14:paraId="2151D03E" w14:textId="77777777" w:rsidR="00397CED" w:rsidRDefault="007C733A">
            <w:pPr>
              <w:pStyle w:val="Odstavecseseznamem"/>
              <w:widowControl w:val="0"/>
              <w:numPr>
                <w:ilvl w:val="0"/>
                <w:numId w:val="5"/>
              </w:numPr>
              <w:suppressAutoHyphens w:val="0"/>
              <w:jc w:val="both"/>
              <w:pPrChange w:id="457" w:author="Jiri Vojtesek" w:date="2023-01-19T13:14:00Z">
                <w:pPr>
                  <w:pStyle w:val="Odstavecseseznamem"/>
                  <w:widowControl w:val="0"/>
                  <w:numPr>
                    <w:numId w:val="6"/>
                  </w:numPr>
                  <w:tabs>
                    <w:tab w:val="num" w:pos="0"/>
                  </w:tabs>
                  <w:suppressAutoHyphens w:val="0"/>
                  <w:ind w:hanging="360"/>
                  <w:jc w:val="both"/>
                </w:pPr>
              </w:pPrChange>
            </w:pPr>
            <w:r>
              <w:t>Teorie návrhu software – řízení softwarových projektů</w:t>
            </w:r>
          </w:p>
          <w:p w14:paraId="5AAEA4A0" w14:textId="77777777" w:rsidR="00397CED" w:rsidRDefault="007C733A">
            <w:pPr>
              <w:pStyle w:val="Odstavecseseznamem"/>
              <w:widowControl w:val="0"/>
              <w:numPr>
                <w:ilvl w:val="0"/>
                <w:numId w:val="5"/>
              </w:numPr>
              <w:suppressAutoHyphens w:val="0"/>
              <w:jc w:val="both"/>
              <w:pPrChange w:id="458" w:author="Jiri Vojtesek" w:date="2023-01-19T13:14:00Z">
                <w:pPr>
                  <w:pStyle w:val="Odstavecseseznamem"/>
                  <w:widowControl w:val="0"/>
                  <w:numPr>
                    <w:numId w:val="6"/>
                  </w:numPr>
                  <w:tabs>
                    <w:tab w:val="num" w:pos="0"/>
                  </w:tabs>
                  <w:suppressAutoHyphens w:val="0"/>
                  <w:ind w:hanging="360"/>
                  <w:jc w:val="both"/>
                </w:pPr>
              </w:pPrChange>
            </w:pPr>
            <w:r>
              <w:t>Testování SW a verzovací systémy</w:t>
            </w:r>
          </w:p>
          <w:p w14:paraId="78EE809D" w14:textId="77777777" w:rsidR="00397CED" w:rsidRDefault="007C733A">
            <w:pPr>
              <w:widowControl w:val="0"/>
              <w:jc w:val="both"/>
            </w:pPr>
            <w:r>
              <w:rPr>
                <w:b/>
              </w:rPr>
              <w:t xml:space="preserve">Výstupní znalosti </w:t>
            </w:r>
            <w:r>
              <w:t>(student prokazuje tyto znalosti)</w:t>
            </w:r>
          </w:p>
          <w:p w14:paraId="70C8F5DA" w14:textId="77777777" w:rsidR="00397CED" w:rsidRDefault="007C733A">
            <w:pPr>
              <w:widowControl w:val="0"/>
              <w:numPr>
                <w:ilvl w:val="0"/>
                <w:numId w:val="6"/>
              </w:numPr>
              <w:suppressAutoHyphens w:val="0"/>
              <w:spacing w:after="160" w:line="259" w:lineRule="auto"/>
              <w:contextualSpacing/>
              <w:jc w:val="both"/>
              <w:pPrChange w:id="45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základní druhy algoritmů</w:t>
            </w:r>
          </w:p>
          <w:p w14:paraId="688C9EE9" w14:textId="77777777" w:rsidR="00397CED" w:rsidRDefault="007C733A">
            <w:pPr>
              <w:widowControl w:val="0"/>
              <w:numPr>
                <w:ilvl w:val="0"/>
                <w:numId w:val="6"/>
              </w:numPr>
              <w:suppressAutoHyphens w:val="0"/>
              <w:spacing w:after="160" w:line="259" w:lineRule="auto"/>
              <w:contextualSpacing/>
              <w:jc w:val="both"/>
              <w:pPrChange w:id="46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porozumí základům jazyka C</w:t>
            </w:r>
          </w:p>
          <w:p w14:paraId="75B92E14" w14:textId="77777777" w:rsidR="00397CED" w:rsidRDefault="007C733A">
            <w:pPr>
              <w:widowControl w:val="0"/>
              <w:numPr>
                <w:ilvl w:val="0"/>
                <w:numId w:val="6"/>
              </w:numPr>
              <w:suppressAutoHyphens w:val="0"/>
              <w:spacing w:after="160" w:line="259" w:lineRule="auto"/>
              <w:contextualSpacing/>
              <w:jc w:val="both"/>
              <w:pPrChange w:id="46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rozumí pojmům algoritmizace a programování</w:t>
            </w:r>
          </w:p>
          <w:p w14:paraId="5C29A282" w14:textId="77777777" w:rsidR="00397CED" w:rsidRDefault="007C733A">
            <w:pPr>
              <w:widowControl w:val="0"/>
              <w:numPr>
                <w:ilvl w:val="0"/>
                <w:numId w:val="6"/>
              </w:numPr>
              <w:suppressAutoHyphens w:val="0"/>
              <w:spacing w:after="160" w:line="259" w:lineRule="auto"/>
              <w:contextualSpacing/>
              <w:jc w:val="both"/>
              <w:pPrChange w:id="46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používané datové struktury</w:t>
            </w:r>
          </w:p>
          <w:p w14:paraId="444C4F23" w14:textId="77777777" w:rsidR="00397CED" w:rsidRDefault="007C733A">
            <w:pPr>
              <w:widowControl w:val="0"/>
              <w:numPr>
                <w:ilvl w:val="0"/>
                <w:numId w:val="6"/>
              </w:numPr>
              <w:suppressAutoHyphens w:val="0"/>
              <w:spacing w:after="160" w:line="259" w:lineRule="auto"/>
              <w:contextualSpacing/>
              <w:jc w:val="both"/>
              <w:pPrChange w:id="46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postupy při testování software</w:t>
            </w:r>
          </w:p>
          <w:p w14:paraId="3E84B97F" w14:textId="77777777" w:rsidR="00397CED" w:rsidRDefault="007C733A">
            <w:pPr>
              <w:widowControl w:val="0"/>
              <w:jc w:val="both"/>
            </w:pPr>
            <w:r>
              <w:rPr>
                <w:b/>
              </w:rPr>
              <w:t xml:space="preserve">Výstupní dovednosti </w:t>
            </w:r>
            <w:r>
              <w:t>(student prokazuje tyto dovednosti)</w:t>
            </w:r>
          </w:p>
          <w:p w14:paraId="04CD176E" w14:textId="77777777" w:rsidR="00397CED" w:rsidRDefault="007C733A">
            <w:pPr>
              <w:widowControl w:val="0"/>
              <w:numPr>
                <w:ilvl w:val="0"/>
                <w:numId w:val="7"/>
              </w:numPr>
              <w:suppressAutoHyphens w:val="0"/>
              <w:spacing w:after="160" w:line="259" w:lineRule="auto"/>
              <w:contextualSpacing/>
              <w:jc w:val="both"/>
              <w:pPrChange w:id="46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a popíše algoritmus při návrhu programu</w:t>
            </w:r>
          </w:p>
          <w:p w14:paraId="4B0885B7" w14:textId="77777777" w:rsidR="00397CED" w:rsidRDefault="007C733A">
            <w:pPr>
              <w:widowControl w:val="0"/>
              <w:numPr>
                <w:ilvl w:val="0"/>
                <w:numId w:val="7"/>
              </w:numPr>
              <w:suppressAutoHyphens w:val="0"/>
              <w:spacing w:after="160" w:line="259" w:lineRule="auto"/>
              <w:contextualSpacing/>
              <w:jc w:val="both"/>
              <w:pPrChange w:id="46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nalezne a odstraní chyby při ladění programu</w:t>
            </w:r>
          </w:p>
          <w:p w14:paraId="20FEA482" w14:textId="77777777" w:rsidR="00397CED" w:rsidRDefault="007C733A">
            <w:pPr>
              <w:widowControl w:val="0"/>
              <w:numPr>
                <w:ilvl w:val="0"/>
                <w:numId w:val="7"/>
              </w:numPr>
              <w:suppressAutoHyphens w:val="0"/>
              <w:spacing w:after="160" w:line="259" w:lineRule="auto"/>
              <w:contextualSpacing/>
              <w:jc w:val="both"/>
              <w:pPrChange w:id="46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dovede správně nadefinovat proměnné programu</w:t>
            </w:r>
          </w:p>
          <w:p w14:paraId="63F9DFB3" w14:textId="77777777" w:rsidR="00397CED" w:rsidRDefault="007C733A">
            <w:pPr>
              <w:widowControl w:val="0"/>
              <w:numPr>
                <w:ilvl w:val="0"/>
                <w:numId w:val="7"/>
              </w:numPr>
              <w:suppressAutoHyphens w:val="0"/>
              <w:spacing w:after="160" w:line="259" w:lineRule="auto"/>
              <w:contextualSpacing/>
              <w:jc w:val="both"/>
              <w:pPrChange w:id="46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navrhne sadu testů pro otestování ukázkového programu</w:t>
            </w:r>
          </w:p>
          <w:p w14:paraId="0407B304" w14:textId="77777777" w:rsidR="00397CED" w:rsidRDefault="007C733A">
            <w:pPr>
              <w:widowControl w:val="0"/>
              <w:numPr>
                <w:ilvl w:val="0"/>
                <w:numId w:val="7"/>
              </w:numPr>
              <w:suppressAutoHyphens w:val="0"/>
              <w:spacing w:after="160" w:line="259" w:lineRule="auto"/>
              <w:contextualSpacing/>
              <w:jc w:val="both"/>
              <w:pPrChange w:id="46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používá při tvorbě programu verzování</w:t>
            </w:r>
          </w:p>
        </w:tc>
      </w:tr>
      <w:tr w:rsidR="00397CED" w14:paraId="53808A70"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50E3E796"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52384374" w14:textId="77777777" w:rsidR="00397CED" w:rsidRDefault="00397CED">
            <w:pPr>
              <w:widowControl w:val="0"/>
              <w:jc w:val="both"/>
            </w:pPr>
          </w:p>
        </w:tc>
      </w:tr>
      <w:tr w:rsidR="00397CED" w14:paraId="685A8249" w14:textId="77777777">
        <w:trPr>
          <w:trHeight w:val="1497"/>
        </w:trPr>
        <w:tc>
          <w:tcPr>
            <w:tcW w:w="9855" w:type="dxa"/>
            <w:gridSpan w:val="8"/>
            <w:tcBorders>
              <w:left w:val="single" w:sz="4" w:space="0" w:color="000000"/>
              <w:bottom w:val="single" w:sz="4" w:space="0" w:color="000000"/>
              <w:right w:val="single" w:sz="4" w:space="0" w:color="000000"/>
            </w:tcBorders>
          </w:tcPr>
          <w:p w14:paraId="054BC79A" w14:textId="77777777" w:rsidR="00397CED" w:rsidRDefault="007C733A">
            <w:pPr>
              <w:widowControl w:val="0"/>
              <w:jc w:val="both"/>
              <w:rPr>
                <w:b/>
                <w:bCs/>
              </w:rPr>
            </w:pPr>
            <w:r>
              <w:rPr>
                <w:b/>
                <w:bCs/>
              </w:rPr>
              <w:t>Povinná literatura:</w:t>
            </w:r>
          </w:p>
          <w:p w14:paraId="47351B6A" w14:textId="77777777" w:rsidR="00397CED" w:rsidRDefault="007C733A">
            <w:pPr>
              <w:widowControl w:val="0"/>
              <w:jc w:val="both"/>
            </w:pPr>
            <w:r>
              <w:t xml:space="preserve">VANÍČEK, J. </w:t>
            </w:r>
            <w:r>
              <w:rPr>
                <w:i/>
                <w:iCs/>
              </w:rPr>
              <w:t>Teoretické základy informatiky</w:t>
            </w:r>
            <w:r>
              <w:t>. Praha: Kernberg, 2007, 431 s. Informatika studium. ISBN 9788090396241.</w:t>
            </w:r>
          </w:p>
          <w:p w14:paraId="5B697B63" w14:textId="77777777" w:rsidR="00397CED" w:rsidRDefault="007C733A">
            <w:pPr>
              <w:widowControl w:val="0"/>
              <w:jc w:val="both"/>
            </w:pPr>
            <w:r>
              <w:t xml:space="preserve">KERNIGHAN, </w:t>
            </w:r>
            <w:proofErr w:type="gramStart"/>
            <w:r>
              <w:t>B. W. a D.</w:t>
            </w:r>
            <w:proofErr w:type="gramEnd"/>
            <w:r>
              <w:t xml:space="preserve"> M. RITCHIE. </w:t>
            </w:r>
            <w:r>
              <w:rPr>
                <w:i/>
                <w:iCs/>
              </w:rPr>
              <w:t>Programovací jazyk C</w:t>
            </w:r>
            <w:r>
              <w:t>. 2. vydání. Brno: Computer Press, 2019, 286 s. ISBN 9788025149652.</w:t>
            </w:r>
          </w:p>
          <w:p w14:paraId="78AF628C" w14:textId="77777777" w:rsidR="00397CED" w:rsidRDefault="007C733A">
            <w:pPr>
              <w:widowControl w:val="0"/>
              <w:jc w:val="both"/>
              <w:rPr>
                <w:b/>
              </w:rPr>
            </w:pPr>
            <w:r>
              <w:rPr>
                <w:b/>
              </w:rPr>
              <w:t>Doporučená literatura:</w:t>
            </w:r>
          </w:p>
          <w:p w14:paraId="7B64900A" w14:textId="77777777" w:rsidR="00397CED" w:rsidRDefault="007C733A">
            <w:pPr>
              <w:widowControl w:val="0"/>
              <w:jc w:val="both"/>
            </w:pPr>
            <w:r>
              <w:t xml:space="preserve">WRÓBLEWSKI, P. </w:t>
            </w:r>
            <w:r>
              <w:rPr>
                <w:i/>
                <w:iCs/>
              </w:rPr>
              <w:t>Algoritmy</w:t>
            </w:r>
            <w:r>
              <w:t>. Brno: Computer Press, 2015, 367 s. ISBN 9788025141267.</w:t>
            </w:r>
          </w:p>
          <w:p w14:paraId="5BF6C126" w14:textId="77777777" w:rsidR="00397CED" w:rsidRDefault="007C733A">
            <w:pPr>
              <w:widowControl w:val="0"/>
              <w:jc w:val="both"/>
            </w:pPr>
            <w:r>
              <w:t xml:space="preserve">KEOGH, </w:t>
            </w:r>
            <w:proofErr w:type="gramStart"/>
            <w:r>
              <w:t>J. E. a K.</w:t>
            </w:r>
            <w:proofErr w:type="gramEnd"/>
            <w:r>
              <w:t xml:space="preserve"> DAVIDSON. </w:t>
            </w:r>
            <w:r>
              <w:rPr>
                <w:i/>
                <w:iCs/>
              </w:rPr>
              <w:t>Datové struktury bez předchozích znalostí</w:t>
            </w:r>
            <w:r>
              <w:t>. Brno: Computer Press, 2006, 223 s. ISBN 8025106896.</w:t>
            </w:r>
          </w:p>
          <w:p w14:paraId="245CAFD7" w14:textId="77777777" w:rsidR="00397CED" w:rsidRDefault="007C733A">
            <w:pPr>
              <w:widowControl w:val="0"/>
              <w:jc w:val="both"/>
            </w:pPr>
            <w:r>
              <w:t xml:space="preserve">HEROUT, P. </w:t>
            </w:r>
            <w:r>
              <w:rPr>
                <w:i/>
                <w:iCs/>
              </w:rPr>
              <w:t>Testování pro programátory</w:t>
            </w:r>
            <w:r>
              <w:t>. České Budějovice: Kopp, 2016, 405 s. ISBN 9788072324811.</w:t>
            </w:r>
          </w:p>
          <w:p w14:paraId="12D28733" w14:textId="77777777" w:rsidR="00397CED" w:rsidRDefault="007C733A">
            <w:pPr>
              <w:widowControl w:val="0"/>
              <w:jc w:val="both"/>
            </w:pPr>
            <w:r>
              <w:t xml:space="preserve">MOHANTY, S. N. a P. K. TRIPATHY. </w:t>
            </w:r>
            <w:r>
              <w:rPr>
                <w:i/>
                <w:iCs/>
              </w:rPr>
              <w:t>Data structure and algorithms using C++: a practical implementation</w:t>
            </w:r>
            <w:r>
              <w:t>. Hoboken, NJ, USA: Wiley-</w:t>
            </w:r>
            <w:r>
              <w:lastRenderedPageBreak/>
              <w:t xml:space="preserve">Scrivener, 2021, 1 online resource. ISBN 9781119752035. Dostupné také z: </w:t>
            </w:r>
            <w:hyperlink r:id="rId13">
              <w:r>
                <w:rPr>
                  <w:rStyle w:val="Hypertextovodkaz"/>
                </w:rPr>
                <w:t>https://proxy.k.utb.cz/login?url=https://onlinelibrary.wiley.com/doi/book/10.1002/9781119752059</w:t>
              </w:r>
            </w:hyperlink>
          </w:p>
          <w:p w14:paraId="31997CEE" w14:textId="77777777" w:rsidR="00397CED" w:rsidRDefault="007C733A">
            <w:pPr>
              <w:widowControl w:val="0"/>
              <w:jc w:val="both"/>
            </w:pPr>
            <w:r>
              <w:t xml:space="preserve">MOHANTY, H., J. R. MOHANTY a A. BALAKRISHNAN. </w:t>
            </w:r>
            <w:r>
              <w:rPr>
                <w:i/>
                <w:iCs/>
              </w:rPr>
              <w:t>Trends in software testing</w:t>
            </w:r>
            <w:r>
              <w:t>. Singapore: Springer, [2016], 1 online resource (xvii, 176 pages). Dostupné z: doi:9789811014154</w:t>
            </w:r>
          </w:p>
        </w:tc>
      </w:tr>
      <w:tr w:rsidR="00397CED" w14:paraId="3E7C58C7"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34523D3" w14:textId="77777777" w:rsidR="00397CED" w:rsidRDefault="007C733A">
            <w:pPr>
              <w:widowControl w:val="0"/>
              <w:jc w:val="center"/>
              <w:rPr>
                <w:b/>
              </w:rPr>
            </w:pPr>
            <w:r>
              <w:rPr>
                <w:b/>
              </w:rPr>
              <w:lastRenderedPageBreak/>
              <w:t>Informace ke kombinované nebo distanční formě</w:t>
            </w:r>
          </w:p>
        </w:tc>
      </w:tr>
      <w:tr w:rsidR="00397CED" w14:paraId="645AF34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43669F56"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52FB864D"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165C0C92" w14:textId="77777777" w:rsidR="00397CED" w:rsidRDefault="007C733A">
            <w:pPr>
              <w:widowControl w:val="0"/>
              <w:jc w:val="both"/>
              <w:rPr>
                <w:b/>
              </w:rPr>
            </w:pPr>
            <w:r>
              <w:rPr>
                <w:b/>
              </w:rPr>
              <w:t>hodin</w:t>
            </w:r>
          </w:p>
        </w:tc>
      </w:tr>
      <w:tr w:rsidR="00397CED" w14:paraId="3B762678"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3424D8" w14:textId="77777777" w:rsidR="00397CED" w:rsidRDefault="007C733A">
            <w:pPr>
              <w:widowControl w:val="0"/>
              <w:jc w:val="both"/>
              <w:rPr>
                <w:b/>
              </w:rPr>
            </w:pPr>
            <w:r>
              <w:rPr>
                <w:b/>
              </w:rPr>
              <w:t>Informace o způsobu kontaktu s vyučujícím</w:t>
            </w:r>
          </w:p>
        </w:tc>
      </w:tr>
      <w:tr w:rsidR="00397CED" w14:paraId="4D16E71E" w14:textId="77777777">
        <w:trPr>
          <w:trHeight w:val="418"/>
        </w:trPr>
        <w:tc>
          <w:tcPr>
            <w:tcW w:w="9855" w:type="dxa"/>
            <w:gridSpan w:val="8"/>
            <w:tcBorders>
              <w:top w:val="single" w:sz="4" w:space="0" w:color="000000"/>
              <w:left w:val="single" w:sz="4" w:space="0" w:color="000000"/>
              <w:bottom w:val="single" w:sz="4" w:space="0" w:color="000000"/>
              <w:right w:val="single" w:sz="4" w:space="0" w:color="000000"/>
            </w:tcBorders>
          </w:tcPr>
          <w:p w14:paraId="3EAEA5AE" w14:textId="77777777" w:rsidR="00397CED" w:rsidRDefault="00397CED">
            <w:pPr>
              <w:widowControl w:val="0"/>
              <w:jc w:val="both"/>
            </w:pPr>
          </w:p>
        </w:tc>
      </w:tr>
    </w:tbl>
    <w:p w14:paraId="02AD3AC0" w14:textId="77777777" w:rsidR="00397CED" w:rsidRDefault="00397CED">
      <w:pPr>
        <w:spacing w:after="160" w:line="259" w:lineRule="auto"/>
      </w:pPr>
    </w:p>
    <w:p w14:paraId="4AB38AD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57CB4F6"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4E2A264" w14:textId="40883B86" w:rsidR="00397CED" w:rsidRDefault="007C733A">
            <w:pPr>
              <w:pageBreakBefore/>
              <w:widowControl w:val="0"/>
              <w:tabs>
                <w:tab w:val="right" w:pos="9532"/>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469" w:author="Jiří Vojtěšek" w:date="2023-01-24T20:39:00Z">
              <w:r w:rsidR="008A5423">
                <w:rPr>
                  <w:b/>
                </w:rPr>
                <w:t>Abecední seznam</w:t>
              </w:r>
            </w:ins>
            <w:del w:id="470" w:author="Jiří Vojtěšek" w:date="2023-01-24T20:39:00Z">
              <w:r w:rsidDel="008A5423">
                <w:rPr>
                  <w:rStyle w:val="Odkazintenzivn"/>
                </w:rPr>
                <w:delText>Abecední seznam</w:delText>
              </w:r>
            </w:del>
            <w:r>
              <w:rPr>
                <w:rStyle w:val="Odkazintenzivn"/>
              </w:rPr>
              <w:fldChar w:fldCharType="end"/>
            </w:r>
          </w:p>
        </w:tc>
      </w:tr>
      <w:tr w:rsidR="00397CED" w14:paraId="45C3517E"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7C372B0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6B7A16A3" w14:textId="77777777" w:rsidR="00397CED" w:rsidRDefault="007C733A">
            <w:pPr>
              <w:widowControl w:val="0"/>
              <w:jc w:val="both"/>
            </w:pPr>
            <w:bookmarkStart w:id="471" w:name="bAplikacniSW"/>
            <w:r>
              <w:t>Aplikační software pro učitele informatiky</w:t>
            </w:r>
            <w:bookmarkEnd w:id="471"/>
          </w:p>
        </w:tc>
      </w:tr>
      <w:tr w:rsidR="00397CED" w14:paraId="504D64C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11A265D"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133EA497"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53CF06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6DE04895" w14:textId="77777777" w:rsidR="00397CED" w:rsidRDefault="007C733A">
            <w:pPr>
              <w:widowControl w:val="0"/>
              <w:jc w:val="both"/>
            </w:pPr>
            <w:r>
              <w:t>2/LS</w:t>
            </w:r>
          </w:p>
        </w:tc>
      </w:tr>
      <w:tr w:rsidR="00397CED" w14:paraId="0B0721A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421033C"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4185EAD1" w14:textId="77777777" w:rsidR="00397CED" w:rsidRDefault="007C733A">
            <w:pPr>
              <w:widowControl w:val="0"/>
              <w:jc w:val="both"/>
            </w:pPr>
            <w:r>
              <w:t>12p + 24c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498E1B7B"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BC1296E"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C5F4271"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D84CF08" w14:textId="77777777" w:rsidR="00397CED" w:rsidRDefault="007C733A">
            <w:pPr>
              <w:widowControl w:val="0"/>
              <w:jc w:val="both"/>
            </w:pPr>
            <w:r>
              <w:t>4</w:t>
            </w:r>
          </w:p>
        </w:tc>
      </w:tr>
      <w:tr w:rsidR="00397CED" w14:paraId="07B5C0D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A1C80D"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88454CA" w14:textId="77777777" w:rsidR="00397CED" w:rsidRDefault="00397CED">
            <w:pPr>
              <w:widowControl w:val="0"/>
              <w:jc w:val="both"/>
            </w:pPr>
          </w:p>
        </w:tc>
      </w:tr>
      <w:tr w:rsidR="00397CED" w14:paraId="112AD78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2B30071"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0824EC2F"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B858797"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CAF6E65" w14:textId="77777777" w:rsidR="00397CED" w:rsidRDefault="007C733A">
            <w:pPr>
              <w:widowControl w:val="0"/>
              <w:jc w:val="both"/>
            </w:pPr>
            <w:r>
              <w:t>Přednášky, cvičení</w:t>
            </w:r>
          </w:p>
        </w:tc>
      </w:tr>
      <w:tr w:rsidR="00397CED" w14:paraId="6ECA2AE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39C4BA3"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0E0E7905" w14:textId="77777777" w:rsidR="00397CED" w:rsidRDefault="007C733A">
            <w:pPr>
              <w:widowControl w:val="0"/>
              <w:jc w:val="both"/>
            </w:pPr>
            <w:r>
              <w:t>Předpokládá se komplexní úroveň znalostí informačních a komunikačních technologií na úrovni Bc. stupně informatických fakult.</w:t>
            </w:r>
          </w:p>
          <w:p w14:paraId="5C456F42" w14:textId="77777777" w:rsidR="00397CED" w:rsidRDefault="007C733A">
            <w:pPr>
              <w:widowControl w:val="0"/>
              <w:jc w:val="both"/>
            </w:pPr>
            <w:r>
              <w:t>Pro udělení zápočtu je požadováno:</w:t>
            </w:r>
          </w:p>
        </w:tc>
      </w:tr>
      <w:tr w:rsidR="00397CED" w14:paraId="098D0013" w14:textId="77777777">
        <w:trPr>
          <w:trHeight w:val="554"/>
        </w:trPr>
        <w:tc>
          <w:tcPr>
            <w:tcW w:w="9855" w:type="dxa"/>
            <w:gridSpan w:val="8"/>
            <w:tcBorders>
              <w:left w:val="single" w:sz="4" w:space="0" w:color="000000"/>
              <w:bottom w:val="single" w:sz="4" w:space="0" w:color="000000"/>
              <w:right w:val="single" w:sz="4" w:space="0" w:color="000000"/>
            </w:tcBorders>
          </w:tcPr>
          <w:p w14:paraId="5CDC4697" w14:textId="77777777" w:rsidR="00397CED" w:rsidRDefault="007C733A">
            <w:pPr>
              <w:widowControl w:val="0"/>
              <w:ind w:left="3157"/>
            </w:pPr>
            <w:r>
              <w:t xml:space="preserve">- aktivní účast ve výuce v rozsahu min. 80 % </w:t>
            </w:r>
            <w:r>
              <w:br/>
              <w:t xml:space="preserve">- vypracování semestrální práce </w:t>
            </w:r>
            <w:r>
              <w:br/>
              <w:t xml:space="preserve">Pro úspěšné absolvování zkoušky je požadováno: </w:t>
            </w:r>
            <w:r>
              <w:br/>
              <w:t xml:space="preserve">- splnění požadavků zápočtu </w:t>
            </w:r>
            <w:r>
              <w:br/>
              <w:t>- obhájení znalostí formou ústní zkoušky</w:t>
            </w:r>
          </w:p>
        </w:tc>
      </w:tr>
      <w:tr w:rsidR="00397CED" w14:paraId="43709657"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01489DFE"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9E1B884" w14:textId="77777777" w:rsidR="00397CED" w:rsidRDefault="007C733A">
            <w:pPr>
              <w:widowControl w:val="0"/>
              <w:jc w:val="both"/>
            </w:pPr>
            <w:r>
              <w:t>doc. Ing. Bronislav Chramcov, Ph.D.</w:t>
            </w:r>
          </w:p>
        </w:tc>
      </w:tr>
      <w:tr w:rsidR="00397CED" w14:paraId="3D7FDB17"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51446C9C"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90770D1" w14:textId="77777777" w:rsidR="00397CED" w:rsidRDefault="007C733A">
            <w:pPr>
              <w:widowControl w:val="0"/>
              <w:jc w:val="both"/>
            </w:pPr>
            <w:r>
              <w:t>Metodicky, vedení přednášek, zkoušení</w:t>
            </w:r>
          </w:p>
        </w:tc>
      </w:tr>
      <w:tr w:rsidR="00397CED" w14:paraId="223AD49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D04E10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6F3A14BF" w14:textId="77777777" w:rsidR="00397CED" w:rsidRDefault="007C733A">
            <w:pPr>
              <w:widowControl w:val="0"/>
              <w:jc w:val="both"/>
              <w:rPr>
                <w:b/>
              </w:rPr>
            </w:pPr>
            <w:r>
              <w:rPr>
                <w:b/>
              </w:rPr>
              <w:t>doc. Ing. Bronislav Chramcov, Ph.D. (přednášky 100 %)</w:t>
            </w:r>
          </w:p>
        </w:tc>
      </w:tr>
      <w:tr w:rsidR="00397CED" w14:paraId="49C0DF2C" w14:textId="77777777">
        <w:trPr>
          <w:trHeight w:val="295"/>
        </w:trPr>
        <w:tc>
          <w:tcPr>
            <w:tcW w:w="9855" w:type="dxa"/>
            <w:gridSpan w:val="8"/>
            <w:tcBorders>
              <w:left w:val="single" w:sz="4" w:space="0" w:color="000000"/>
              <w:bottom w:val="single" w:sz="4" w:space="0" w:color="000000"/>
              <w:right w:val="single" w:sz="4" w:space="0" w:color="000000"/>
            </w:tcBorders>
          </w:tcPr>
          <w:p w14:paraId="45FB0378" w14:textId="77777777" w:rsidR="00397CED" w:rsidRDefault="007C733A">
            <w:pPr>
              <w:widowControl w:val="0"/>
              <w:tabs>
                <w:tab w:val="left" w:pos="3157"/>
              </w:tabs>
              <w:jc w:val="both"/>
            </w:pPr>
            <w:r>
              <w:tab/>
              <w:t>Ing. Tomáš Sysala, Ph.D. (cvičení 100 %)</w:t>
            </w:r>
          </w:p>
        </w:tc>
      </w:tr>
      <w:tr w:rsidR="00397CED" w14:paraId="4B621DE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3E66E4"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7FFDEC60" w14:textId="77777777" w:rsidR="00397CED" w:rsidRDefault="00397CED">
            <w:pPr>
              <w:widowControl w:val="0"/>
              <w:jc w:val="both"/>
            </w:pPr>
          </w:p>
        </w:tc>
      </w:tr>
      <w:tr w:rsidR="00397CED" w14:paraId="39B7F863" w14:textId="77777777">
        <w:trPr>
          <w:trHeight w:val="3938"/>
        </w:trPr>
        <w:tc>
          <w:tcPr>
            <w:tcW w:w="9855" w:type="dxa"/>
            <w:gridSpan w:val="8"/>
            <w:tcBorders>
              <w:left w:val="single" w:sz="4" w:space="0" w:color="000000"/>
              <w:bottom w:val="single" w:sz="12" w:space="0" w:color="000000"/>
              <w:right w:val="single" w:sz="4" w:space="0" w:color="000000"/>
            </w:tcBorders>
          </w:tcPr>
          <w:p w14:paraId="0E211616" w14:textId="77777777" w:rsidR="00397CED" w:rsidRDefault="007C733A">
            <w:pPr>
              <w:widowControl w:val="0"/>
              <w:rPr>
                <w:szCs w:val="22"/>
              </w:rPr>
            </w:pPr>
            <w:r>
              <w:rPr>
                <w:szCs w:val="22"/>
              </w:rPr>
              <w:t>Cílem předmětu je vytvoření pokročilých kompetencí studenta pro práci s běžným aplikačním software s podporou virtualizačních a cloudových technologií využitelných ve školské praxi.</w:t>
            </w:r>
          </w:p>
          <w:p w14:paraId="2658F933" w14:textId="77777777" w:rsidR="00397CED" w:rsidRDefault="007C733A">
            <w:pPr>
              <w:widowControl w:val="0"/>
              <w:rPr>
                <w:b/>
                <w:szCs w:val="22"/>
              </w:rPr>
            </w:pPr>
            <w:r>
              <w:rPr>
                <w:b/>
                <w:szCs w:val="22"/>
              </w:rPr>
              <w:t>Témata:</w:t>
            </w:r>
          </w:p>
          <w:p w14:paraId="3E5CDDA3" w14:textId="77777777" w:rsidR="00397CED" w:rsidRDefault="007C733A">
            <w:pPr>
              <w:pStyle w:val="Odstavecseseznamem"/>
              <w:widowControl w:val="0"/>
              <w:numPr>
                <w:ilvl w:val="0"/>
                <w:numId w:val="8"/>
              </w:numPr>
              <w:tabs>
                <w:tab w:val="left" w:pos="322"/>
              </w:tabs>
              <w:suppressAutoHyphens w:val="0"/>
              <w:rPr>
                <w:szCs w:val="22"/>
              </w:rPr>
              <w:pPrChange w:id="472" w:author="Jiri Vojtesek" w:date="2023-01-19T13:14:00Z">
                <w:pPr>
                  <w:pStyle w:val="Odstavecseseznamem"/>
                  <w:widowControl w:val="0"/>
                  <w:numPr>
                    <w:numId w:val="9"/>
                  </w:numPr>
                  <w:tabs>
                    <w:tab w:val="num" w:pos="0"/>
                    <w:tab w:val="left" w:pos="322"/>
                  </w:tabs>
                  <w:suppressAutoHyphens w:val="0"/>
                  <w:ind w:hanging="360"/>
                </w:pPr>
              </w:pPrChange>
            </w:pPr>
            <w:r>
              <w:rPr>
                <w:szCs w:val="22"/>
              </w:rPr>
              <w:t>ECDL koncept digitální gramotnosti</w:t>
            </w:r>
          </w:p>
          <w:p w14:paraId="0BAF9454" w14:textId="77777777" w:rsidR="00397CED" w:rsidRDefault="007C733A">
            <w:pPr>
              <w:pStyle w:val="Odstavecseseznamem"/>
              <w:widowControl w:val="0"/>
              <w:numPr>
                <w:ilvl w:val="0"/>
                <w:numId w:val="8"/>
              </w:numPr>
              <w:tabs>
                <w:tab w:val="left" w:pos="322"/>
              </w:tabs>
              <w:suppressAutoHyphens w:val="0"/>
              <w:rPr>
                <w:szCs w:val="22"/>
              </w:rPr>
              <w:pPrChange w:id="473" w:author="Jiri Vojtesek" w:date="2023-01-19T13:14:00Z">
                <w:pPr>
                  <w:pStyle w:val="Odstavecseseznamem"/>
                  <w:widowControl w:val="0"/>
                  <w:numPr>
                    <w:numId w:val="9"/>
                  </w:numPr>
                  <w:tabs>
                    <w:tab w:val="num" w:pos="0"/>
                    <w:tab w:val="left" w:pos="322"/>
                  </w:tabs>
                  <w:suppressAutoHyphens w:val="0"/>
                  <w:ind w:hanging="360"/>
                </w:pPr>
              </w:pPrChange>
            </w:pPr>
            <w:r>
              <w:rPr>
                <w:szCs w:val="22"/>
              </w:rPr>
              <w:t>Desktopové a cloudové kancelářské systémy</w:t>
            </w:r>
          </w:p>
          <w:p w14:paraId="69DA1362" w14:textId="77777777" w:rsidR="00397CED" w:rsidRDefault="007C733A">
            <w:pPr>
              <w:pStyle w:val="Odstavecseseznamem"/>
              <w:widowControl w:val="0"/>
              <w:numPr>
                <w:ilvl w:val="0"/>
                <w:numId w:val="8"/>
              </w:numPr>
              <w:tabs>
                <w:tab w:val="left" w:pos="322"/>
              </w:tabs>
              <w:suppressAutoHyphens w:val="0"/>
              <w:rPr>
                <w:szCs w:val="22"/>
              </w:rPr>
              <w:pPrChange w:id="474" w:author="Jiri Vojtesek" w:date="2023-01-19T13:14:00Z">
                <w:pPr>
                  <w:pStyle w:val="Odstavecseseznamem"/>
                  <w:widowControl w:val="0"/>
                  <w:numPr>
                    <w:numId w:val="9"/>
                  </w:numPr>
                  <w:tabs>
                    <w:tab w:val="num" w:pos="0"/>
                    <w:tab w:val="left" w:pos="322"/>
                  </w:tabs>
                  <w:suppressAutoHyphens w:val="0"/>
                  <w:ind w:hanging="360"/>
                </w:pPr>
              </w:pPrChange>
            </w:pPr>
            <w:r>
              <w:rPr>
                <w:szCs w:val="22"/>
              </w:rPr>
              <w:t>Pokročilá práce s textovými editory</w:t>
            </w:r>
          </w:p>
          <w:p w14:paraId="6E2691A2" w14:textId="77777777" w:rsidR="00397CED" w:rsidRDefault="007C733A">
            <w:pPr>
              <w:pStyle w:val="Odstavecseseznamem"/>
              <w:widowControl w:val="0"/>
              <w:numPr>
                <w:ilvl w:val="0"/>
                <w:numId w:val="8"/>
              </w:numPr>
              <w:tabs>
                <w:tab w:val="left" w:pos="322"/>
              </w:tabs>
              <w:suppressAutoHyphens w:val="0"/>
              <w:rPr>
                <w:szCs w:val="22"/>
              </w:rPr>
              <w:pPrChange w:id="475" w:author="Jiri Vojtesek" w:date="2023-01-19T13:14:00Z">
                <w:pPr>
                  <w:pStyle w:val="Odstavecseseznamem"/>
                  <w:widowControl w:val="0"/>
                  <w:numPr>
                    <w:numId w:val="9"/>
                  </w:numPr>
                  <w:tabs>
                    <w:tab w:val="num" w:pos="0"/>
                    <w:tab w:val="left" w:pos="322"/>
                  </w:tabs>
                  <w:suppressAutoHyphens w:val="0"/>
                  <w:ind w:hanging="360"/>
                </w:pPr>
              </w:pPrChange>
            </w:pPr>
            <w:r>
              <w:rPr>
                <w:szCs w:val="22"/>
              </w:rPr>
              <w:t>Pokročilá práce s tabulkovými procesory (kontingenční tabulky, práce s řešitelem)</w:t>
            </w:r>
          </w:p>
          <w:p w14:paraId="58ADD76E" w14:textId="77777777" w:rsidR="00397CED" w:rsidRDefault="007C733A">
            <w:pPr>
              <w:pStyle w:val="Odstavecseseznamem"/>
              <w:widowControl w:val="0"/>
              <w:numPr>
                <w:ilvl w:val="0"/>
                <w:numId w:val="8"/>
              </w:numPr>
              <w:tabs>
                <w:tab w:val="left" w:pos="322"/>
              </w:tabs>
              <w:suppressAutoHyphens w:val="0"/>
              <w:rPr>
                <w:szCs w:val="22"/>
              </w:rPr>
              <w:pPrChange w:id="476" w:author="Jiri Vojtesek" w:date="2023-01-19T13:14:00Z">
                <w:pPr>
                  <w:pStyle w:val="Odstavecseseznamem"/>
                  <w:widowControl w:val="0"/>
                  <w:numPr>
                    <w:numId w:val="9"/>
                  </w:numPr>
                  <w:tabs>
                    <w:tab w:val="num" w:pos="0"/>
                    <w:tab w:val="left" w:pos="322"/>
                  </w:tabs>
                  <w:suppressAutoHyphens w:val="0"/>
                  <w:ind w:hanging="360"/>
                </w:pPr>
              </w:pPrChange>
            </w:pPr>
            <w:r>
              <w:rPr>
                <w:szCs w:val="22"/>
              </w:rPr>
              <w:t>Pokročilá práce s databázemi</w:t>
            </w:r>
          </w:p>
          <w:p w14:paraId="202E803D" w14:textId="77777777" w:rsidR="00397CED" w:rsidRDefault="007C733A">
            <w:pPr>
              <w:pStyle w:val="Odstavecseseznamem"/>
              <w:widowControl w:val="0"/>
              <w:numPr>
                <w:ilvl w:val="0"/>
                <w:numId w:val="8"/>
              </w:numPr>
              <w:tabs>
                <w:tab w:val="left" w:pos="322"/>
              </w:tabs>
              <w:suppressAutoHyphens w:val="0"/>
              <w:rPr>
                <w:szCs w:val="22"/>
              </w:rPr>
              <w:pPrChange w:id="477" w:author="Jiri Vojtesek" w:date="2023-01-19T13:14:00Z">
                <w:pPr>
                  <w:pStyle w:val="Odstavecseseznamem"/>
                  <w:widowControl w:val="0"/>
                  <w:numPr>
                    <w:numId w:val="9"/>
                  </w:numPr>
                  <w:tabs>
                    <w:tab w:val="num" w:pos="0"/>
                    <w:tab w:val="left" w:pos="322"/>
                  </w:tabs>
                  <w:suppressAutoHyphens w:val="0"/>
                  <w:ind w:hanging="360"/>
                </w:pPr>
              </w:pPrChange>
            </w:pPr>
            <w:r>
              <w:rPr>
                <w:szCs w:val="22"/>
              </w:rPr>
              <w:t>Pokročilá práce s nástroji pro projektové řízení</w:t>
            </w:r>
          </w:p>
          <w:p w14:paraId="32FA5F81" w14:textId="77777777" w:rsidR="00397CED" w:rsidRDefault="007C733A">
            <w:pPr>
              <w:pStyle w:val="Odstavecseseznamem"/>
              <w:widowControl w:val="0"/>
              <w:numPr>
                <w:ilvl w:val="0"/>
                <w:numId w:val="8"/>
              </w:numPr>
              <w:tabs>
                <w:tab w:val="left" w:pos="322"/>
              </w:tabs>
              <w:suppressAutoHyphens w:val="0"/>
              <w:rPr>
                <w:szCs w:val="22"/>
              </w:rPr>
              <w:pPrChange w:id="478" w:author="Jiri Vojtesek" w:date="2023-01-19T13:14:00Z">
                <w:pPr>
                  <w:pStyle w:val="Odstavecseseznamem"/>
                  <w:widowControl w:val="0"/>
                  <w:numPr>
                    <w:numId w:val="9"/>
                  </w:numPr>
                  <w:tabs>
                    <w:tab w:val="num" w:pos="0"/>
                    <w:tab w:val="left" w:pos="322"/>
                  </w:tabs>
                  <w:suppressAutoHyphens w:val="0"/>
                  <w:ind w:hanging="360"/>
                </w:pPr>
              </w:pPrChange>
            </w:pPr>
            <w:r>
              <w:rPr>
                <w:szCs w:val="22"/>
              </w:rPr>
              <w:t>Pokročilá práce s prezentačními nástroji</w:t>
            </w:r>
          </w:p>
          <w:p w14:paraId="4A2EAC4F" w14:textId="77777777" w:rsidR="00397CED" w:rsidRDefault="007C733A">
            <w:pPr>
              <w:pStyle w:val="Odstavecseseznamem"/>
              <w:widowControl w:val="0"/>
              <w:numPr>
                <w:ilvl w:val="0"/>
                <w:numId w:val="8"/>
              </w:numPr>
              <w:tabs>
                <w:tab w:val="left" w:pos="322"/>
              </w:tabs>
              <w:suppressAutoHyphens w:val="0"/>
              <w:rPr>
                <w:szCs w:val="22"/>
              </w:rPr>
              <w:pPrChange w:id="479" w:author="Jiri Vojtesek" w:date="2023-01-19T13:14:00Z">
                <w:pPr>
                  <w:pStyle w:val="Odstavecseseznamem"/>
                  <w:widowControl w:val="0"/>
                  <w:numPr>
                    <w:numId w:val="9"/>
                  </w:numPr>
                  <w:tabs>
                    <w:tab w:val="num" w:pos="0"/>
                    <w:tab w:val="left" w:pos="322"/>
                  </w:tabs>
                  <w:suppressAutoHyphens w:val="0"/>
                  <w:ind w:hanging="360"/>
                </w:pPr>
              </w:pPrChange>
            </w:pPr>
            <w:r>
              <w:rPr>
                <w:szCs w:val="22"/>
              </w:rPr>
              <w:t>Práce s grafickými nástroji pro tvorbu schémat a diagramů</w:t>
            </w:r>
          </w:p>
          <w:p w14:paraId="7B95215F" w14:textId="77777777" w:rsidR="00397CED" w:rsidRDefault="007C733A">
            <w:pPr>
              <w:pStyle w:val="Odstavecseseznamem"/>
              <w:widowControl w:val="0"/>
              <w:numPr>
                <w:ilvl w:val="0"/>
                <w:numId w:val="8"/>
              </w:numPr>
              <w:tabs>
                <w:tab w:val="left" w:pos="322"/>
              </w:tabs>
              <w:suppressAutoHyphens w:val="0"/>
              <w:rPr>
                <w:szCs w:val="22"/>
              </w:rPr>
              <w:pPrChange w:id="480" w:author="Jiri Vojtesek" w:date="2023-01-19T13:14:00Z">
                <w:pPr>
                  <w:pStyle w:val="Odstavecseseznamem"/>
                  <w:widowControl w:val="0"/>
                  <w:numPr>
                    <w:numId w:val="9"/>
                  </w:numPr>
                  <w:tabs>
                    <w:tab w:val="num" w:pos="0"/>
                    <w:tab w:val="left" w:pos="322"/>
                  </w:tabs>
                  <w:suppressAutoHyphens w:val="0"/>
                  <w:ind w:hanging="360"/>
                </w:pPr>
              </w:pPrChange>
            </w:pPr>
            <w:r>
              <w:rPr>
                <w:szCs w:val="22"/>
              </w:rPr>
              <w:t>Podpora týmové práce na cloudových platformách</w:t>
            </w:r>
          </w:p>
          <w:p w14:paraId="232E2F14" w14:textId="77777777" w:rsidR="00397CED" w:rsidRDefault="007C733A">
            <w:pPr>
              <w:pStyle w:val="Odstavecseseznamem"/>
              <w:widowControl w:val="0"/>
              <w:numPr>
                <w:ilvl w:val="0"/>
                <w:numId w:val="8"/>
              </w:numPr>
              <w:tabs>
                <w:tab w:val="left" w:pos="322"/>
              </w:tabs>
              <w:suppressAutoHyphens w:val="0"/>
              <w:rPr>
                <w:szCs w:val="22"/>
              </w:rPr>
              <w:pPrChange w:id="481" w:author="Jiri Vojtesek" w:date="2023-01-19T13:14:00Z">
                <w:pPr>
                  <w:pStyle w:val="Odstavecseseznamem"/>
                  <w:widowControl w:val="0"/>
                  <w:numPr>
                    <w:numId w:val="9"/>
                  </w:numPr>
                  <w:tabs>
                    <w:tab w:val="num" w:pos="0"/>
                    <w:tab w:val="left" w:pos="322"/>
                  </w:tabs>
                  <w:suppressAutoHyphens w:val="0"/>
                  <w:ind w:hanging="360"/>
                </w:pPr>
              </w:pPrChange>
            </w:pPr>
            <w:r>
              <w:rPr>
                <w:szCs w:val="22"/>
              </w:rPr>
              <w:t>Práce s datovými úložišti</w:t>
            </w:r>
          </w:p>
          <w:p w14:paraId="3DD0C598" w14:textId="77777777" w:rsidR="00397CED" w:rsidRDefault="007C733A">
            <w:pPr>
              <w:pStyle w:val="Odstavecseseznamem"/>
              <w:widowControl w:val="0"/>
              <w:numPr>
                <w:ilvl w:val="0"/>
                <w:numId w:val="8"/>
              </w:numPr>
              <w:tabs>
                <w:tab w:val="left" w:pos="322"/>
              </w:tabs>
              <w:suppressAutoHyphens w:val="0"/>
              <w:rPr>
                <w:szCs w:val="22"/>
              </w:rPr>
              <w:pPrChange w:id="482" w:author="Jiri Vojtesek" w:date="2023-01-19T13:14:00Z">
                <w:pPr>
                  <w:pStyle w:val="Odstavecseseznamem"/>
                  <w:widowControl w:val="0"/>
                  <w:numPr>
                    <w:numId w:val="9"/>
                  </w:numPr>
                  <w:tabs>
                    <w:tab w:val="num" w:pos="0"/>
                    <w:tab w:val="left" w:pos="322"/>
                  </w:tabs>
                  <w:suppressAutoHyphens w:val="0"/>
                  <w:ind w:hanging="360"/>
                </w:pPr>
              </w:pPrChange>
            </w:pPr>
            <w:r>
              <w:rPr>
                <w:szCs w:val="22"/>
              </w:rPr>
              <w:t>Sofware pro práci na mobilních platformách</w:t>
            </w:r>
          </w:p>
          <w:p w14:paraId="0D391BF5" w14:textId="77777777" w:rsidR="00397CED" w:rsidRDefault="007C733A">
            <w:pPr>
              <w:pStyle w:val="Odstavecseseznamem"/>
              <w:widowControl w:val="0"/>
              <w:numPr>
                <w:ilvl w:val="0"/>
                <w:numId w:val="8"/>
              </w:numPr>
              <w:tabs>
                <w:tab w:val="left" w:pos="322"/>
              </w:tabs>
              <w:suppressAutoHyphens w:val="0"/>
              <w:rPr>
                <w:szCs w:val="22"/>
              </w:rPr>
              <w:pPrChange w:id="483" w:author="Jiri Vojtesek" w:date="2023-01-19T13:14:00Z">
                <w:pPr>
                  <w:pStyle w:val="Odstavecseseznamem"/>
                  <w:widowControl w:val="0"/>
                  <w:numPr>
                    <w:numId w:val="9"/>
                  </w:numPr>
                  <w:tabs>
                    <w:tab w:val="num" w:pos="0"/>
                    <w:tab w:val="left" w:pos="322"/>
                  </w:tabs>
                  <w:suppressAutoHyphens w:val="0"/>
                  <w:ind w:hanging="360"/>
                </w:pPr>
              </w:pPrChange>
            </w:pPr>
            <w:r>
              <w:rPr>
                <w:szCs w:val="22"/>
              </w:rPr>
              <w:t>Virtualizační nástroje ve školní praxi</w:t>
            </w:r>
          </w:p>
          <w:p w14:paraId="62F24145" w14:textId="77777777" w:rsidR="00397CED" w:rsidRDefault="007C733A">
            <w:pPr>
              <w:pStyle w:val="Odstavecseseznamem"/>
              <w:widowControl w:val="0"/>
              <w:numPr>
                <w:ilvl w:val="0"/>
                <w:numId w:val="8"/>
              </w:numPr>
              <w:tabs>
                <w:tab w:val="left" w:pos="322"/>
              </w:tabs>
              <w:suppressAutoHyphens w:val="0"/>
              <w:rPr>
                <w:szCs w:val="22"/>
              </w:rPr>
              <w:pPrChange w:id="484" w:author="Jiri Vojtesek" w:date="2023-01-19T13:14:00Z">
                <w:pPr>
                  <w:pStyle w:val="Odstavecseseznamem"/>
                  <w:widowControl w:val="0"/>
                  <w:numPr>
                    <w:numId w:val="9"/>
                  </w:numPr>
                  <w:tabs>
                    <w:tab w:val="num" w:pos="0"/>
                    <w:tab w:val="left" w:pos="322"/>
                  </w:tabs>
                  <w:suppressAutoHyphens w:val="0"/>
                  <w:ind w:hanging="360"/>
                </w:pPr>
              </w:pPrChange>
            </w:pPr>
            <w:r>
              <w:rPr>
                <w:szCs w:val="22"/>
              </w:rPr>
              <w:t>Sociální sítě a konfigurace jejich klientů</w:t>
            </w:r>
          </w:p>
          <w:p w14:paraId="02BEE7E9" w14:textId="77777777" w:rsidR="00397CED" w:rsidRDefault="007C733A">
            <w:pPr>
              <w:pStyle w:val="Odstavecseseznamem"/>
              <w:widowControl w:val="0"/>
              <w:numPr>
                <w:ilvl w:val="0"/>
                <w:numId w:val="8"/>
              </w:numPr>
              <w:tabs>
                <w:tab w:val="left" w:pos="322"/>
              </w:tabs>
              <w:suppressAutoHyphens w:val="0"/>
              <w:rPr>
                <w:szCs w:val="22"/>
              </w:rPr>
              <w:pPrChange w:id="485" w:author="Jiri Vojtesek" w:date="2023-01-19T13:14:00Z">
                <w:pPr>
                  <w:pStyle w:val="Odstavecseseznamem"/>
                  <w:widowControl w:val="0"/>
                  <w:numPr>
                    <w:numId w:val="9"/>
                  </w:numPr>
                  <w:tabs>
                    <w:tab w:val="num" w:pos="0"/>
                    <w:tab w:val="left" w:pos="322"/>
                  </w:tabs>
                  <w:suppressAutoHyphens w:val="0"/>
                  <w:ind w:hanging="360"/>
                </w:pPr>
              </w:pPrChange>
            </w:pPr>
            <w:r>
              <w:rPr>
                <w:szCs w:val="22"/>
              </w:rPr>
              <w:t>Bezpečné používání informačních technologií</w:t>
            </w:r>
          </w:p>
          <w:p w14:paraId="70D38213" w14:textId="77777777" w:rsidR="00397CED" w:rsidRDefault="007C733A">
            <w:pPr>
              <w:widowControl w:val="0"/>
              <w:jc w:val="both"/>
            </w:pPr>
            <w:r>
              <w:rPr>
                <w:b/>
              </w:rPr>
              <w:t xml:space="preserve">Výstupní znalosti </w:t>
            </w:r>
            <w:r>
              <w:t>(student prokazuje tyto znalosti)</w:t>
            </w:r>
          </w:p>
          <w:p w14:paraId="7D320817" w14:textId="77777777" w:rsidR="00397CED" w:rsidRDefault="007C733A">
            <w:pPr>
              <w:widowControl w:val="0"/>
              <w:numPr>
                <w:ilvl w:val="0"/>
                <w:numId w:val="7"/>
              </w:numPr>
              <w:suppressAutoHyphens w:val="0"/>
              <w:spacing w:after="160" w:line="259" w:lineRule="auto"/>
              <w:contextualSpacing/>
              <w:jc w:val="both"/>
              <w:pPrChange w:id="48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digitální gramotnosti a ECDL konceptu</w:t>
            </w:r>
          </w:p>
          <w:p w14:paraId="036D4E93" w14:textId="77777777" w:rsidR="00397CED" w:rsidRDefault="007C733A">
            <w:pPr>
              <w:widowControl w:val="0"/>
              <w:numPr>
                <w:ilvl w:val="0"/>
                <w:numId w:val="7"/>
              </w:numPr>
              <w:suppressAutoHyphens w:val="0"/>
              <w:spacing w:after="160" w:line="259" w:lineRule="auto"/>
              <w:contextualSpacing/>
              <w:jc w:val="both"/>
              <w:pPrChange w:id="48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kancelářských programů v desktopové i cloudové verzi</w:t>
            </w:r>
          </w:p>
          <w:p w14:paraId="136C0664" w14:textId="77777777" w:rsidR="00397CED" w:rsidRDefault="007C733A">
            <w:pPr>
              <w:widowControl w:val="0"/>
              <w:numPr>
                <w:ilvl w:val="0"/>
                <w:numId w:val="7"/>
              </w:numPr>
              <w:suppressAutoHyphens w:val="0"/>
              <w:spacing w:after="160" w:line="259" w:lineRule="auto"/>
              <w:contextualSpacing/>
              <w:jc w:val="both"/>
              <w:pPrChange w:id="48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vizualizačních nástrojů při výuce</w:t>
            </w:r>
          </w:p>
          <w:p w14:paraId="323DEB84" w14:textId="77777777" w:rsidR="00397CED" w:rsidRDefault="007C733A">
            <w:pPr>
              <w:widowControl w:val="0"/>
              <w:numPr>
                <w:ilvl w:val="0"/>
                <w:numId w:val="7"/>
              </w:numPr>
              <w:suppressAutoHyphens w:val="0"/>
              <w:spacing w:after="160" w:line="259" w:lineRule="auto"/>
              <w:contextualSpacing/>
              <w:jc w:val="both"/>
              <w:pPrChange w:id="48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bezpečnosti při používání informačních technologií</w:t>
            </w:r>
          </w:p>
          <w:p w14:paraId="0C8101D8" w14:textId="77777777" w:rsidR="00397CED" w:rsidRDefault="007C733A">
            <w:pPr>
              <w:widowControl w:val="0"/>
              <w:numPr>
                <w:ilvl w:val="0"/>
                <w:numId w:val="7"/>
              </w:numPr>
              <w:suppressAutoHyphens w:val="0"/>
              <w:spacing w:after="160" w:line="259" w:lineRule="auto"/>
              <w:contextualSpacing/>
              <w:jc w:val="both"/>
              <w:pPrChange w:id="49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sociálních sítí a jejich využití při výuce</w:t>
            </w:r>
          </w:p>
          <w:p w14:paraId="4C307B9B" w14:textId="77777777" w:rsidR="00397CED" w:rsidRDefault="007C733A">
            <w:pPr>
              <w:widowControl w:val="0"/>
              <w:jc w:val="both"/>
            </w:pPr>
            <w:r>
              <w:rPr>
                <w:b/>
              </w:rPr>
              <w:t xml:space="preserve">Výstupní dovednosti </w:t>
            </w:r>
            <w:r>
              <w:t>(student prokazuje tyto dovednosti)</w:t>
            </w:r>
          </w:p>
          <w:p w14:paraId="7B02D5BA" w14:textId="77777777" w:rsidR="00397CED" w:rsidRDefault="007C733A">
            <w:pPr>
              <w:widowControl w:val="0"/>
              <w:numPr>
                <w:ilvl w:val="0"/>
                <w:numId w:val="7"/>
              </w:numPr>
              <w:suppressAutoHyphens w:val="0"/>
              <w:spacing w:after="160" w:line="259" w:lineRule="auto"/>
              <w:contextualSpacing/>
              <w:jc w:val="both"/>
              <w:pPrChange w:id="49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pokročilé práce s textovými, tabulkovými, databázovými a prezentačními nástroji</w:t>
            </w:r>
          </w:p>
          <w:p w14:paraId="36CE3A68" w14:textId="77777777" w:rsidR="00397CED" w:rsidRDefault="007C733A">
            <w:pPr>
              <w:widowControl w:val="0"/>
              <w:numPr>
                <w:ilvl w:val="0"/>
                <w:numId w:val="7"/>
              </w:numPr>
              <w:suppressAutoHyphens w:val="0"/>
              <w:spacing w:after="160" w:line="259" w:lineRule="auto"/>
              <w:contextualSpacing/>
              <w:jc w:val="both"/>
              <w:pPrChange w:id="49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týmové práce na projektech s využitím cloudových služeb</w:t>
            </w:r>
          </w:p>
          <w:p w14:paraId="20A368BF" w14:textId="77777777" w:rsidR="00397CED" w:rsidRDefault="007C733A">
            <w:pPr>
              <w:widowControl w:val="0"/>
              <w:numPr>
                <w:ilvl w:val="0"/>
                <w:numId w:val="7"/>
              </w:numPr>
              <w:suppressAutoHyphens w:val="0"/>
              <w:spacing w:after="160" w:line="259" w:lineRule="auto"/>
              <w:contextualSpacing/>
              <w:jc w:val="both"/>
              <w:pPrChange w:id="49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navrhne a realizuje sdílení materiálu pomocí datových úložišť</w:t>
            </w:r>
          </w:p>
          <w:p w14:paraId="37F62D5F" w14:textId="77777777" w:rsidR="00397CED" w:rsidRDefault="007C733A">
            <w:pPr>
              <w:widowControl w:val="0"/>
              <w:numPr>
                <w:ilvl w:val="0"/>
                <w:numId w:val="7"/>
              </w:numPr>
              <w:suppressAutoHyphens w:val="0"/>
              <w:spacing w:after="160" w:line="259" w:lineRule="auto"/>
              <w:contextualSpacing/>
              <w:jc w:val="both"/>
              <w:pPrChange w:id="49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vytvoří grafické schéma a diagram pomocí vybraných nástrojů</w:t>
            </w:r>
          </w:p>
          <w:p w14:paraId="7A376203" w14:textId="77777777" w:rsidR="00397CED" w:rsidRDefault="007C733A">
            <w:pPr>
              <w:widowControl w:val="0"/>
              <w:numPr>
                <w:ilvl w:val="0"/>
                <w:numId w:val="7"/>
              </w:numPr>
              <w:suppressAutoHyphens w:val="0"/>
              <w:spacing w:after="160" w:line="259" w:lineRule="auto"/>
              <w:contextualSpacing/>
              <w:jc w:val="both"/>
              <w:pPrChange w:id="49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realizuje týmový projekt pomocí online nástrojů</w:t>
            </w:r>
          </w:p>
        </w:tc>
      </w:tr>
      <w:tr w:rsidR="00397CED" w14:paraId="21CDAD7F"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1C0CC00"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C5EF444" w14:textId="77777777" w:rsidR="00397CED" w:rsidRDefault="00397CED">
            <w:pPr>
              <w:widowControl w:val="0"/>
              <w:jc w:val="both"/>
            </w:pPr>
          </w:p>
        </w:tc>
      </w:tr>
      <w:tr w:rsidR="00397CED" w14:paraId="75C8BBFF" w14:textId="77777777">
        <w:trPr>
          <w:trHeight w:val="1497"/>
        </w:trPr>
        <w:tc>
          <w:tcPr>
            <w:tcW w:w="9855" w:type="dxa"/>
            <w:gridSpan w:val="8"/>
            <w:tcBorders>
              <w:left w:val="single" w:sz="4" w:space="0" w:color="000000"/>
              <w:bottom w:val="single" w:sz="4" w:space="0" w:color="000000"/>
              <w:right w:val="single" w:sz="4" w:space="0" w:color="000000"/>
            </w:tcBorders>
          </w:tcPr>
          <w:p w14:paraId="6A859DFA" w14:textId="77777777" w:rsidR="00397CED" w:rsidRDefault="007C733A">
            <w:pPr>
              <w:widowControl w:val="0"/>
              <w:jc w:val="both"/>
              <w:rPr>
                <w:b/>
              </w:rPr>
            </w:pPr>
            <w:r>
              <w:rPr>
                <w:b/>
              </w:rPr>
              <w:t>Povinná literatura:</w:t>
            </w:r>
          </w:p>
          <w:p w14:paraId="230A6C8B" w14:textId="77777777" w:rsidR="00397CED" w:rsidRDefault="007C733A">
            <w:pPr>
              <w:widowControl w:val="0"/>
              <w:jc w:val="both"/>
            </w:pPr>
            <w:r>
              <w:t>CHÁBERA, J.: ECDL: průvodce přípravou na testy. 1. vyd. Brno: Computer Press, 2012. ISBN 978-80-251-3144-2.</w:t>
            </w:r>
          </w:p>
          <w:p w14:paraId="61F2D979" w14:textId="77777777" w:rsidR="00397CED" w:rsidRDefault="007C733A">
            <w:pPr>
              <w:widowControl w:val="0"/>
              <w:jc w:val="both"/>
            </w:pPr>
            <w:r>
              <w:t>LACKO, Ľ.: Osobní cloud pro domácí podnikání a malé firmy. 1. vyd. Brno: Computer Press, 2012. ISBN 978-80-251-3744-4.</w:t>
            </w:r>
          </w:p>
          <w:p w14:paraId="3C8DF403" w14:textId="77777777" w:rsidR="00397CED" w:rsidRDefault="007C733A">
            <w:pPr>
              <w:widowControl w:val="0"/>
              <w:jc w:val="both"/>
              <w:rPr>
                <w:b/>
              </w:rPr>
            </w:pPr>
            <w:r>
              <w:rPr>
                <w:b/>
              </w:rPr>
              <w:t>Doporučená literatura:</w:t>
            </w:r>
          </w:p>
          <w:p w14:paraId="2CD6F700" w14:textId="77777777" w:rsidR="00397CED" w:rsidRDefault="007C733A">
            <w:pPr>
              <w:widowControl w:val="0"/>
              <w:jc w:val="both"/>
            </w:pPr>
            <w:r>
              <w:t>JAŠEK, R., MALANÍK, D.: Bezpečnost informačních systémů. Vyd. 1. Zlín: Univerzita Tomáše</w:t>
            </w:r>
          </w:p>
          <w:p w14:paraId="4DCE81A8" w14:textId="77777777" w:rsidR="00397CED" w:rsidRDefault="007C733A">
            <w:pPr>
              <w:widowControl w:val="0"/>
              <w:jc w:val="both"/>
            </w:pPr>
            <w:r>
              <w:t>Bati ve Zlíně, 2013, 1 online zdroj. ISBN 978-80-7454-312-8.</w:t>
            </w:r>
          </w:p>
          <w:p w14:paraId="0650EEE3" w14:textId="77777777" w:rsidR="00397CED" w:rsidRDefault="007C733A">
            <w:pPr>
              <w:widowControl w:val="0"/>
              <w:jc w:val="both"/>
            </w:pPr>
            <w:r>
              <w:t>ROUBAL, P.: Microsoft Office 2013 jednoduše. 1. Praha: Computer Press, 2013. ISBN 978-80-251-4109-0.</w:t>
            </w:r>
          </w:p>
          <w:p w14:paraId="69E940AC" w14:textId="77777777" w:rsidR="00397CED" w:rsidRDefault="007C733A">
            <w:pPr>
              <w:widowControl w:val="0"/>
              <w:jc w:val="both"/>
            </w:pPr>
            <w:r>
              <w:t>ROSMAN, P. BUŘITA, L.: Informatika pro ekonomy a manažery. Vyd. 4., upr. Zlín: Univerzita Tomáše Bati ve Zlíně, 2012. ISBN 9788074542282.</w:t>
            </w:r>
          </w:p>
          <w:p w14:paraId="3462E7E4" w14:textId="77777777" w:rsidR="00397CED" w:rsidRDefault="007C733A">
            <w:pPr>
              <w:widowControl w:val="0"/>
              <w:jc w:val="both"/>
            </w:pPr>
            <w:r>
              <w:t xml:space="preserve">ECDL: ECDL Foundation [online]. Praha: Česká společnost pro kybernetiku a informatiku, 2016 [cit. 2016-03-15]. Dostupné z: </w:t>
            </w:r>
            <w:hyperlink r:id="rId14">
              <w:r>
                <w:rPr>
                  <w:rStyle w:val="Hypertextovodkaz"/>
                </w:rPr>
                <w:t>http://ecdl.cz/</w:t>
              </w:r>
            </w:hyperlink>
          </w:p>
          <w:p w14:paraId="5166F4C3" w14:textId="77777777" w:rsidR="00397CED" w:rsidRDefault="00397CED">
            <w:pPr>
              <w:widowControl w:val="0"/>
              <w:jc w:val="both"/>
            </w:pPr>
          </w:p>
        </w:tc>
      </w:tr>
      <w:tr w:rsidR="00397CED" w14:paraId="46A3CFCE"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0E119B4" w14:textId="77777777" w:rsidR="00397CED" w:rsidRDefault="007C733A">
            <w:pPr>
              <w:widowControl w:val="0"/>
              <w:jc w:val="center"/>
              <w:rPr>
                <w:b/>
              </w:rPr>
            </w:pPr>
            <w:r>
              <w:rPr>
                <w:b/>
              </w:rPr>
              <w:lastRenderedPageBreak/>
              <w:t>Informace ke kombinované nebo distanční formě</w:t>
            </w:r>
          </w:p>
        </w:tc>
      </w:tr>
      <w:tr w:rsidR="00397CED" w14:paraId="7AA26192"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67DB45"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4C5399D7"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E41BAA7" w14:textId="77777777" w:rsidR="00397CED" w:rsidRDefault="007C733A">
            <w:pPr>
              <w:widowControl w:val="0"/>
              <w:jc w:val="both"/>
              <w:rPr>
                <w:b/>
              </w:rPr>
            </w:pPr>
            <w:r>
              <w:rPr>
                <w:b/>
              </w:rPr>
              <w:t>hodin</w:t>
            </w:r>
          </w:p>
        </w:tc>
      </w:tr>
      <w:tr w:rsidR="00397CED" w14:paraId="2CBEF3A8"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2861420" w14:textId="77777777" w:rsidR="00397CED" w:rsidRDefault="007C733A">
            <w:pPr>
              <w:widowControl w:val="0"/>
              <w:jc w:val="both"/>
              <w:rPr>
                <w:b/>
              </w:rPr>
            </w:pPr>
            <w:r>
              <w:rPr>
                <w:b/>
              </w:rPr>
              <w:t>Informace o způsobu kontaktu s vyučujícím</w:t>
            </w:r>
          </w:p>
        </w:tc>
      </w:tr>
      <w:tr w:rsidR="00397CED" w14:paraId="0247F771" w14:textId="77777777">
        <w:trPr>
          <w:trHeight w:val="900"/>
        </w:trPr>
        <w:tc>
          <w:tcPr>
            <w:tcW w:w="9855" w:type="dxa"/>
            <w:gridSpan w:val="8"/>
            <w:tcBorders>
              <w:top w:val="single" w:sz="4" w:space="0" w:color="000000"/>
              <w:left w:val="single" w:sz="4" w:space="0" w:color="000000"/>
              <w:bottom w:val="single" w:sz="4" w:space="0" w:color="000000"/>
              <w:right w:val="single" w:sz="4" w:space="0" w:color="000000"/>
            </w:tcBorders>
          </w:tcPr>
          <w:p w14:paraId="34963A51" w14:textId="77777777" w:rsidR="00397CED" w:rsidRDefault="00397CED">
            <w:pPr>
              <w:widowControl w:val="0"/>
              <w:jc w:val="both"/>
            </w:pPr>
          </w:p>
        </w:tc>
      </w:tr>
    </w:tbl>
    <w:p w14:paraId="1DEC5E81" w14:textId="77777777" w:rsidR="00397CED" w:rsidRDefault="00397CED"/>
    <w:p w14:paraId="0FF2340A" w14:textId="77777777" w:rsidR="00397CED" w:rsidDel="00936258" w:rsidRDefault="00397CED">
      <w:pPr>
        <w:spacing w:after="160" w:line="259" w:lineRule="auto"/>
        <w:rPr>
          <w:del w:id="496" w:author="Jiří Vojtěšek" w:date="2023-01-23T15:36:00Z"/>
        </w:rPr>
      </w:pPr>
    </w:p>
    <w:p w14:paraId="59C31E73" w14:textId="77777777" w:rsidR="00397CED" w:rsidRDefault="007C733A">
      <w:del w:id="497" w:author="Jiří Vojtěšek" w:date="2023-01-23T15:36:00Z">
        <w:r w:rsidDel="00936258">
          <w:br w:type="page"/>
        </w:r>
      </w:del>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rsidDel="00936258" w14:paraId="58E9E724" w14:textId="3362F297">
        <w:trPr>
          <w:del w:id="498" w:author="Jiří Vojtěšek" w:date="2023-01-23T15:35:00Z"/>
        </w:trPr>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D74122C" w14:textId="2CCC443F" w:rsidR="00397CED" w:rsidDel="00936258" w:rsidRDefault="007C733A">
            <w:pPr>
              <w:pageBreakBefore/>
              <w:widowControl w:val="0"/>
              <w:tabs>
                <w:tab w:val="right" w:pos="9607"/>
              </w:tabs>
              <w:jc w:val="both"/>
              <w:rPr>
                <w:del w:id="499" w:author="Jiří Vojtěšek" w:date="2023-01-23T15:35:00Z"/>
              </w:rPr>
            </w:pPr>
            <w:del w:id="500" w:author="Jiří Vojtěšek" w:date="2023-01-23T15:35:00Z">
              <w:r w:rsidDel="00936258">
                <w:rPr>
                  <w:b/>
                  <w:sz w:val="28"/>
                </w:rPr>
                <w:lastRenderedPageBreak/>
                <w:delText>B-III – Charakteristika studijního předmětu</w:delText>
              </w:r>
              <w:r w:rsidDel="00936258">
                <w:rPr>
                  <w:b/>
                  <w:sz w:val="28"/>
                </w:rPr>
                <w:tab/>
              </w:r>
              <w:r w:rsidDel="00936258">
                <w:rPr>
                  <w:rStyle w:val="Odkazintenzivn"/>
                </w:rPr>
                <w:fldChar w:fldCharType="begin"/>
              </w:r>
              <w:r w:rsidDel="00936258">
                <w:rPr>
                  <w:rStyle w:val="Odkazintenzivn"/>
                </w:rPr>
                <w:delInstrText xml:space="preserve"> REF aaSeznamB \h </w:delInstrText>
              </w:r>
              <w:r w:rsidDel="00936258">
                <w:rPr>
                  <w:rStyle w:val="Odkazintenzivn"/>
                </w:rPr>
              </w:r>
              <w:r w:rsidDel="00936258">
                <w:rPr>
                  <w:rStyle w:val="Odkazintenzivn"/>
                </w:rPr>
                <w:fldChar w:fldCharType="separate"/>
              </w:r>
              <w:r w:rsidDel="00936258">
                <w:rPr>
                  <w:rStyle w:val="Odkazintenzivn"/>
                </w:rPr>
                <w:delText>Abecední seznam</w:delText>
              </w:r>
              <w:r w:rsidDel="00936258">
                <w:rPr>
                  <w:rStyle w:val="Odkazintenzivn"/>
                </w:rPr>
                <w:fldChar w:fldCharType="end"/>
              </w:r>
            </w:del>
          </w:p>
        </w:tc>
      </w:tr>
      <w:tr w:rsidR="00397CED" w:rsidDel="00936258" w14:paraId="441E86C2" w14:textId="1D0E7240">
        <w:trPr>
          <w:del w:id="501" w:author="Jiří Vojtěšek" w:date="2023-01-23T15:35:00Z"/>
        </w:trPr>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20554305" w14:textId="2AD4DCA1" w:rsidR="00397CED" w:rsidDel="00936258" w:rsidRDefault="007C733A">
            <w:pPr>
              <w:widowControl w:val="0"/>
              <w:rPr>
                <w:del w:id="502" w:author="Jiří Vojtěšek" w:date="2023-01-23T15:35:00Z"/>
                <w:b/>
              </w:rPr>
            </w:pPr>
            <w:del w:id="503" w:author="Jiří Vojtěšek" w:date="2023-01-23T15:35:00Z">
              <w:r w:rsidDel="00936258">
                <w:rPr>
                  <w:b/>
                </w:rPr>
                <w:delText>Název studijního předmětu</w:delText>
              </w:r>
            </w:del>
          </w:p>
        </w:tc>
        <w:tc>
          <w:tcPr>
            <w:tcW w:w="6771" w:type="dxa"/>
            <w:gridSpan w:val="7"/>
            <w:tcBorders>
              <w:top w:val="double" w:sz="4" w:space="0" w:color="000000"/>
              <w:left w:val="single" w:sz="4" w:space="0" w:color="000000"/>
              <w:bottom w:val="single" w:sz="4" w:space="0" w:color="000000"/>
              <w:right w:val="single" w:sz="4" w:space="0" w:color="000000"/>
            </w:tcBorders>
          </w:tcPr>
          <w:p w14:paraId="01F8E2B9" w14:textId="5B1DB0A4" w:rsidR="00397CED" w:rsidDel="00936258" w:rsidRDefault="007C733A">
            <w:pPr>
              <w:widowControl w:val="0"/>
              <w:jc w:val="both"/>
              <w:rPr>
                <w:del w:id="504" w:author="Jiří Vojtěšek" w:date="2023-01-23T15:35:00Z"/>
              </w:rPr>
            </w:pPr>
            <w:bookmarkStart w:id="505" w:name="bBIS"/>
            <w:del w:id="506" w:author="Jiří Vojtěšek" w:date="2023-01-23T15:35:00Z">
              <w:r w:rsidDel="00936258">
                <w:delText>Bezpečnost informačních systémů</w:delText>
              </w:r>
              <w:bookmarkEnd w:id="505"/>
            </w:del>
          </w:p>
        </w:tc>
      </w:tr>
      <w:tr w:rsidR="00397CED" w:rsidDel="00936258" w14:paraId="0F639A2D" w14:textId="707ED46E">
        <w:trPr>
          <w:del w:id="507"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224991E" w14:textId="3880BF0F" w:rsidR="00397CED" w:rsidDel="00936258" w:rsidRDefault="007C733A">
            <w:pPr>
              <w:widowControl w:val="0"/>
              <w:rPr>
                <w:del w:id="508" w:author="Jiří Vojtěšek" w:date="2023-01-23T15:35:00Z"/>
                <w:b/>
              </w:rPr>
            </w:pPr>
            <w:del w:id="509" w:author="Jiří Vojtěšek" w:date="2023-01-23T15:35:00Z">
              <w:r w:rsidDel="00936258">
                <w:rPr>
                  <w:b/>
                </w:rPr>
                <w:delText>Typ předmětu</w:delText>
              </w:r>
            </w:del>
          </w:p>
        </w:tc>
        <w:tc>
          <w:tcPr>
            <w:tcW w:w="3409" w:type="dxa"/>
            <w:gridSpan w:val="4"/>
            <w:tcBorders>
              <w:top w:val="single" w:sz="4" w:space="0" w:color="000000"/>
              <w:left w:val="single" w:sz="4" w:space="0" w:color="000000"/>
              <w:bottom w:val="single" w:sz="4" w:space="0" w:color="000000"/>
              <w:right w:val="single" w:sz="4" w:space="0" w:color="000000"/>
            </w:tcBorders>
          </w:tcPr>
          <w:p w14:paraId="3113002C" w14:textId="1909AD0E" w:rsidR="00397CED" w:rsidDel="00936258" w:rsidRDefault="007C733A">
            <w:pPr>
              <w:widowControl w:val="0"/>
              <w:jc w:val="both"/>
              <w:rPr>
                <w:del w:id="510" w:author="Jiří Vojtěšek" w:date="2023-01-23T15:35:00Z"/>
              </w:rPr>
            </w:pPr>
            <w:del w:id="511" w:author="Jiří Vojtěšek" w:date="2023-01-23T15:35:00Z">
              <w:r w:rsidDel="00936258">
                <w:delText>Povinný, ZT</w:delText>
              </w:r>
            </w:del>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40FA5D85" w14:textId="0677A4CF" w:rsidR="00397CED" w:rsidDel="00936258" w:rsidRDefault="007C733A">
            <w:pPr>
              <w:widowControl w:val="0"/>
              <w:jc w:val="both"/>
              <w:rPr>
                <w:del w:id="512" w:author="Jiří Vojtěšek" w:date="2023-01-23T15:35:00Z"/>
                <w:b/>
              </w:rPr>
            </w:pPr>
            <w:del w:id="513" w:author="Jiří Vojtěšek" w:date="2023-01-23T15:35:00Z">
              <w:r w:rsidDel="00936258">
                <w:rPr>
                  <w:b/>
                </w:rPr>
                <w:delText>doporučený ročník / semestr</w:delText>
              </w:r>
            </w:del>
          </w:p>
        </w:tc>
        <w:tc>
          <w:tcPr>
            <w:tcW w:w="670" w:type="dxa"/>
            <w:tcBorders>
              <w:top w:val="single" w:sz="4" w:space="0" w:color="000000"/>
              <w:left w:val="single" w:sz="4" w:space="0" w:color="000000"/>
              <w:bottom w:val="single" w:sz="4" w:space="0" w:color="000000"/>
              <w:right w:val="single" w:sz="4" w:space="0" w:color="000000"/>
            </w:tcBorders>
          </w:tcPr>
          <w:p w14:paraId="5FE2805F" w14:textId="3D228616" w:rsidR="00397CED" w:rsidDel="00936258" w:rsidRDefault="007C733A">
            <w:pPr>
              <w:widowControl w:val="0"/>
              <w:jc w:val="both"/>
              <w:rPr>
                <w:del w:id="514" w:author="Jiří Vojtěšek" w:date="2023-01-23T15:35:00Z"/>
              </w:rPr>
            </w:pPr>
            <w:del w:id="515" w:author="Jiří Vojtěšek" w:date="2023-01-23T15:35:00Z">
              <w:r w:rsidDel="00936258">
                <w:delText>2/ZS</w:delText>
              </w:r>
            </w:del>
          </w:p>
        </w:tc>
      </w:tr>
      <w:tr w:rsidR="00397CED" w:rsidDel="00936258" w14:paraId="63A39BBC" w14:textId="2BAC5DB8">
        <w:trPr>
          <w:del w:id="516"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B1E65C5" w14:textId="72EB6F62" w:rsidR="00397CED" w:rsidDel="00936258" w:rsidRDefault="007C733A">
            <w:pPr>
              <w:widowControl w:val="0"/>
              <w:rPr>
                <w:del w:id="517" w:author="Jiří Vojtěšek" w:date="2023-01-23T15:35:00Z"/>
                <w:b/>
              </w:rPr>
            </w:pPr>
            <w:del w:id="518" w:author="Jiří Vojtěšek" w:date="2023-01-23T15:35:00Z">
              <w:r w:rsidDel="00936258">
                <w:rPr>
                  <w:b/>
                </w:rPr>
                <w:delText>Rozsah studijního předmětu</w:delText>
              </w:r>
            </w:del>
          </w:p>
        </w:tc>
        <w:tc>
          <w:tcPr>
            <w:tcW w:w="1701" w:type="dxa"/>
            <w:gridSpan w:val="2"/>
            <w:tcBorders>
              <w:top w:val="single" w:sz="4" w:space="0" w:color="000000"/>
              <w:left w:val="single" w:sz="4" w:space="0" w:color="000000"/>
              <w:bottom w:val="single" w:sz="4" w:space="0" w:color="000000"/>
              <w:right w:val="single" w:sz="4" w:space="0" w:color="000000"/>
            </w:tcBorders>
          </w:tcPr>
          <w:p w14:paraId="583323F6" w14:textId="6DCD8179" w:rsidR="00397CED" w:rsidDel="00936258" w:rsidRDefault="007C733A">
            <w:pPr>
              <w:widowControl w:val="0"/>
              <w:jc w:val="both"/>
              <w:rPr>
                <w:del w:id="519" w:author="Jiří Vojtěšek" w:date="2023-01-23T15:35:00Z"/>
              </w:rPr>
            </w:pPr>
            <w:del w:id="520" w:author="Jiří Vojtěšek" w:date="2023-01-23T15:35:00Z">
              <w:r w:rsidDel="00936258">
                <w:delText>28p + 28c</w:delText>
              </w:r>
            </w:del>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CF775B3" w14:textId="40704BF4" w:rsidR="00397CED" w:rsidDel="00936258" w:rsidRDefault="007C733A">
            <w:pPr>
              <w:widowControl w:val="0"/>
              <w:jc w:val="both"/>
              <w:rPr>
                <w:del w:id="521" w:author="Jiří Vojtěšek" w:date="2023-01-23T15:35:00Z"/>
                <w:b/>
              </w:rPr>
            </w:pPr>
            <w:del w:id="522" w:author="Jiří Vojtěšek" w:date="2023-01-23T15:35:00Z">
              <w:r w:rsidDel="00936258">
                <w:rPr>
                  <w:b/>
                </w:rPr>
                <w:delText>hod.</w:delText>
              </w:r>
            </w:del>
          </w:p>
        </w:tc>
        <w:tc>
          <w:tcPr>
            <w:tcW w:w="816" w:type="dxa"/>
            <w:tcBorders>
              <w:top w:val="single" w:sz="4" w:space="0" w:color="000000"/>
              <w:left w:val="single" w:sz="4" w:space="0" w:color="000000"/>
              <w:bottom w:val="single" w:sz="4" w:space="0" w:color="000000"/>
              <w:right w:val="single" w:sz="4" w:space="0" w:color="000000"/>
            </w:tcBorders>
          </w:tcPr>
          <w:p w14:paraId="7C6B2BFD" w14:textId="4378C677" w:rsidR="00397CED" w:rsidDel="00936258" w:rsidRDefault="007C733A">
            <w:pPr>
              <w:widowControl w:val="0"/>
              <w:jc w:val="both"/>
              <w:rPr>
                <w:del w:id="523" w:author="Jiří Vojtěšek" w:date="2023-01-23T15:35:00Z"/>
              </w:rPr>
            </w:pPr>
            <w:del w:id="524" w:author="Jiří Vojtěšek" w:date="2023-01-23T15:35:00Z">
              <w:r w:rsidDel="00936258">
                <w:delText>56</w:delText>
              </w:r>
            </w:del>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683928E" w14:textId="5E3F6F18" w:rsidR="00397CED" w:rsidDel="00936258" w:rsidRDefault="007C733A">
            <w:pPr>
              <w:widowControl w:val="0"/>
              <w:jc w:val="both"/>
              <w:rPr>
                <w:del w:id="525" w:author="Jiří Vojtěšek" w:date="2023-01-23T15:35:00Z"/>
                <w:b/>
              </w:rPr>
            </w:pPr>
            <w:del w:id="526" w:author="Jiří Vojtěšek" w:date="2023-01-23T15:35:00Z">
              <w:r w:rsidDel="00936258">
                <w:rPr>
                  <w:b/>
                </w:rPr>
                <w:delText>kreditů</w:delText>
              </w:r>
            </w:del>
          </w:p>
        </w:tc>
        <w:tc>
          <w:tcPr>
            <w:tcW w:w="1209" w:type="dxa"/>
            <w:gridSpan w:val="2"/>
            <w:tcBorders>
              <w:top w:val="single" w:sz="4" w:space="0" w:color="000000"/>
              <w:left w:val="single" w:sz="4" w:space="0" w:color="000000"/>
              <w:bottom w:val="single" w:sz="4" w:space="0" w:color="000000"/>
              <w:right w:val="single" w:sz="4" w:space="0" w:color="000000"/>
            </w:tcBorders>
          </w:tcPr>
          <w:p w14:paraId="709A1EFC" w14:textId="078C47D5" w:rsidR="00397CED" w:rsidDel="00936258" w:rsidRDefault="007C733A">
            <w:pPr>
              <w:widowControl w:val="0"/>
              <w:jc w:val="both"/>
              <w:rPr>
                <w:del w:id="527" w:author="Jiří Vojtěšek" w:date="2023-01-23T15:35:00Z"/>
              </w:rPr>
            </w:pPr>
            <w:del w:id="528" w:author="Jiří Vojtěšek" w:date="2023-01-23T15:35:00Z">
              <w:r w:rsidDel="00936258">
                <w:delText>5</w:delText>
              </w:r>
            </w:del>
          </w:p>
        </w:tc>
      </w:tr>
      <w:tr w:rsidR="00397CED" w:rsidDel="00936258" w14:paraId="257EF66F" w14:textId="25C58DB7">
        <w:trPr>
          <w:del w:id="529"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69A749C" w14:textId="63305689" w:rsidR="00397CED" w:rsidDel="00936258" w:rsidRDefault="007C733A">
            <w:pPr>
              <w:widowControl w:val="0"/>
              <w:rPr>
                <w:del w:id="530" w:author="Jiří Vojtěšek" w:date="2023-01-23T15:35:00Z"/>
                <w:b/>
              </w:rPr>
            </w:pPr>
            <w:del w:id="531" w:author="Jiří Vojtěšek" w:date="2023-01-23T15:35:00Z">
              <w:r w:rsidDel="00936258">
                <w:rPr>
                  <w:b/>
                </w:rPr>
                <w:delText>Prerekvizity, korekvizity, ekvivalence</w:delText>
              </w:r>
            </w:del>
          </w:p>
        </w:tc>
        <w:tc>
          <w:tcPr>
            <w:tcW w:w="6771" w:type="dxa"/>
            <w:gridSpan w:val="7"/>
            <w:tcBorders>
              <w:top w:val="single" w:sz="4" w:space="0" w:color="000000"/>
              <w:left w:val="single" w:sz="4" w:space="0" w:color="000000"/>
              <w:bottom w:val="single" w:sz="4" w:space="0" w:color="000000"/>
              <w:right w:val="single" w:sz="4" w:space="0" w:color="000000"/>
            </w:tcBorders>
          </w:tcPr>
          <w:p w14:paraId="3E783B12" w14:textId="5074A407" w:rsidR="00397CED" w:rsidDel="00936258" w:rsidRDefault="00397CED">
            <w:pPr>
              <w:widowControl w:val="0"/>
              <w:jc w:val="both"/>
              <w:rPr>
                <w:del w:id="532" w:author="Jiří Vojtěšek" w:date="2023-01-23T15:35:00Z"/>
              </w:rPr>
            </w:pPr>
          </w:p>
        </w:tc>
      </w:tr>
      <w:tr w:rsidR="00397CED" w:rsidDel="00936258" w14:paraId="2716A9FB" w14:textId="616F5942">
        <w:trPr>
          <w:del w:id="533"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2C0D273" w14:textId="2550B59D" w:rsidR="00397CED" w:rsidDel="00936258" w:rsidRDefault="007C733A">
            <w:pPr>
              <w:widowControl w:val="0"/>
              <w:rPr>
                <w:del w:id="534" w:author="Jiří Vojtěšek" w:date="2023-01-23T15:35:00Z"/>
                <w:b/>
              </w:rPr>
            </w:pPr>
            <w:del w:id="535" w:author="Jiří Vojtěšek" w:date="2023-01-23T15:35:00Z">
              <w:r w:rsidDel="00936258">
                <w:rPr>
                  <w:b/>
                </w:rPr>
                <w:delText>Způsob ověření studijních výsledků</w:delText>
              </w:r>
            </w:del>
          </w:p>
        </w:tc>
        <w:tc>
          <w:tcPr>
            <w:tcW w:w="3409" w:type="dxa"/>
            <w:gridSpan w:val="4"/>
            <w:tcBorders>
              <w:top w:val="single" w:sz="4" w:space="0" w:color="000000"/>
              <w:left w:val="single" w:sz="4" w:space="0" w:color="000000"/>
              <w:bottom w:val="single" w:sz="4" w:space="0" w:color="000000"/>
              <w:right w:val="single" w:sz="4" w:space="0" w:color="000000"/>
            </w:tcBorders>
          </w:tcPr>
          <w:p w14:paraId="0A563C41" w14:textId="4623B3E8" w:rsidR="00397CED" w:rsidDel="00936258" w:rsidRDefault="007C733A">
            <w:pPr>
              <w:widowControl w:val="0"/>
              <w:jc w:val="both"/>
              <w:rPr>
                <w:del w:id="536" w:author="Jiří Vojtěšek" w:date="2023-01-23T15:35:00Z"/>
              </w:rPr>
            </w:pPr>
            <w:del w:id="537" w:author="Jiří Vojtěšek" w:date="2023-01-23T15:35:00Z">
              <w:r w:rsidDel="00936258">
                <w:delText>Zápočet, zkouška</w:delText>
              </w:r>
            </w:del>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9523F1D" w14:textId="075F43AB" w:rsidR="00397CED" w:rsidDel="00936258" w:rsidRDefault="007C733A">
            <w:pPr>
              <w:widowControl w:val="0"/>
              <w:jc w:val="both"/>
              <w:rPr>
                <w:del w:id="538" w:author="Jiří Vojtěšek" w:date="2023-01-23T15:35:00Z"/>
                <w:b/>
              </w:rPr>
            </w:pPr>
            <w:del w:id="539" w:author="Jiří Vojtěšek" w:date="2023-01-23T15:35:00Z">
              <w:r w:rsidDel="00936258">
                <w:rPr>
                  <w:b/>
                </w:rPr>
                <w:delText>Forma výuky</w:delText>
              </w:r>
            </w:del>
          </w:p>
        </w:tc>
        <w:tc>
          <w:tcPr>
            <w:tcW w:w="1209" w:type="dxa"/>
            <w:gridSpan w:val="2"/>
            <w:tcBorders>
              <w:top w:val="single" w:sz="4" w:space="0" w:color="000000"/>
              <w:left w:val="single" w:sz="4" w:space="0" w:color="000000"/>
              <w:bottom w:val="single" w:sz="4" w:space="0" w:color="000000"/>
              <w:right w:val="single" w:sz="4" w:space="0" w:color="000000"/>
            </w:tcBorders>
          </w:tcPr>
          <w:p w14:paraId="534C0989" w14:textId="463103E6" w:rsidR="00397CED" w:rsidDel="00936258" w:rsidRDefault="007C733A">
            <w:pPr>
              <w:widowControl w:val="0"/>
              <w:jc w:val="both"/>
              <w:rPr>
                <w:del w:id="540" w:author="Jiří Vojtěšek" w:date="2023-01-23T15:35:00Z"/>
              </w:rPr>
            </w:pPr>
            <w:del w:id="541" w:author="Jiří Vojtěšek" w:date="2023-01-23T15:35:00Z">
              <w:r w:rsidDel="00936258">
                <w:delText>Přednášky, cvičení</w:delText>
              </w:r>
            </w:del>
          </w:p>
        </w:tc>
      </w:tr>
      <w:tr w:rsidR="00397CED" w:rsidDel="00936258" w14:paraId="02C675C7" w14:textId="534E6064">
        <w:trPr>
          <w:del w:id="542"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83DA87" w14:textId="73F0E49C" w:rsidR="00397CED" w:rsidDel="00936258" w:rsidRDefault="007C733A">
            <w:pPr>
              <w:widowControl w:val="0"/>
              <w:rPr>
                <w:del w:id="543" w:author="Jiří Vojtěšek" w:date="2023-01-23T15:35:00Z"/>
                <w:b/>
              </w:rPr>
            </w:pPr>
            <w:del w:id="544" w:author="Jiří Vojtěšek" w:date="2023-01-23T15:35:00Z">
              <w:r w:rsidDel="00936258">
                <w:rPr>
                  <w:b/>
                </w:rPr>
                <w:delText>Forma způsobu ověření studijních výsledků a další požadavky na studenta</w:delText>
              </w:r>
            </w:del>
          </w:p>
        </w:tc>
        <w:tc>
          <w:tcPr>
            <w:tcW w:w="6771" w:type="dxa"/>
            <w:gridSpan w:val="7"/>
            <w:tcBorders>
              <w:top w:val="single" w:sz="4" w:space="0" w:color="000000"/>
              <w:left w:val="single" w:sz="4" w:space="0" w:color="000000"/>
              <w:right w:val="single" w:sz="4" w:space="0" w:color="000000"/>
            </w:tcBorders>
          </w:tcPr>
          <w:p w14:paraId="7C63266F" w14:textId="2B2F5EA3" w:rsidR="00397CED" w:rsidDel="00936258" w:rsidRDefault="007C733A">
            <w:pPr>
              <w:widowControl w:val="0"/>
              <w:rPr>
                <w:del w:id="545" w:author="Jiří Vojtěšek" w:date="2023-01-23T15:35:00Z"/>
              </w:rPr>
            </w:pPr>
            <w:del w:id="546" w:author="Jiří Vojtěšek" w:date="2023-01-23T15:35:00Z">
              <w:r w:rsidDel="00936258">
                <w:delText>Pro udělení zápočtu je požadováno: </w:delText>
              </w:r>
              <w:r w:rsidDel="00936258">
                <w:br/>
                <w:delText>- aktivní účast ve výuce) v rozsahu min. 80% </w:delText>
              </w:r>
              <w:r w:rsidDel="00936258">
                <w:br/>
                <w:delText>- vypracování a obhájení semestrální práce </w:delText>
              </w:r>
              <w:r w:rsidDel="00936258">
                <w:br/>
                <w:delText>Pro úspěšné absolvování zkoušky je požadováno: </w:delText>
              </w:r>
              <w:r w:rsidDel="00936258">
                <w:br/>
                <w:delText>- splnění požadavků zápočtu </w:delText>
              </w:r>
              <w:r w:rsidDel="00936258">
                <w:br/>
                <w:delText>- obhájení znalostí formou ústní zkoušky</w:delText>
              </w:r>
            </w:del>
          </w:p>
        </w:tc>
      </w:tr>
      <w:tr w:rsidR="00397CED" w:rsidDel="00936258" w14:paraId="43B36617" w14:textId="7BE19B57">
        <w:trPr>
          <w:trHeight w:val="554"/>
          <w:del w:id="547" w:author="Jiří Vojtěšek" w:date="2023-01-23T15:35:00Z"/>
        </w:trPr>
        <w:tc>
          <w:tcPr>
            <w:tcW w:w="9855" w:type="dxa"/>
            <w:gridSpan w:val="8"/>
            <w:tcBorders>
              <w:left w:val="single" w:sz="4" w:space="0" w:color="000000"/>
              <w:bottom w:val="single" w:sz="4" w:space="0" w:color="000000"/>
              <w:right w:val="single" w:sz="4" w:space="0" w:color="000000"/>
            </w:tcBorders>
          </w:tcPr>
          <w:p w14:paraId="12A0F3BD" w14:textId="00D4B99E" w:rsidR="00397CED" w:rsidDel="00936258" w:rsidRDefault="00397CED">
            <w:pPr>
              <w:widowControl w:val="0"/>
              <w:rPr>
                <w:del w:id="548" w:author="Jiří Vojtěšek" w:date="2023-01-23T15:35:00Z"/>
              </w:rPr>
            </w:pPr>
          </w:p>
        </w:tc>
      </w:tr>
      <w:tr w:rsidR="00397CED" w:rsidDel="00936258" w14:paraId="7D7F653C" w14:textId="19E1D90E">
        <w:trPr>
          <w:trHeight w:val="197"/>
          <w:del w:id="549" w:author="Jiří Vojtěšek" w:date="2023-01-23T15:35:00Z"/>
        </w:trPr>
        <w:tc>
          <w:tcPr>
            <w:tcW w:w="3084" w:type="dxa"/>
            <w:tcBorders>
              <w:left w:val="single" w:sz="4" w:space="0" w:color="000000"/>
              <w:bottom w:val="single" w:sz="4" w:space="0" w:color="000000"/>
              <w:right w:val="single" w:sz="4" w:space="0" w:color="000000"/>
            </w:tcBorders>
            <w:shd w:val="clear" w:color="auto" w:fill="F7CAAC"/>
          </w:tcPr>
          <w:p w14:paraId="54605553" w14:textId="49CDD761" w:rsidR="00397CED" w:rsidDel="00936258" w:rsidRDefault="007C733A">
            <w:pPr>
              <w:widowControl w:val="0"/>
              <w:jc w:val="both"/>
              <w:rPr>
                <w:del w:id="550" w:author="Jiří Vojtěšek" w:date="2023-01-23T15:35:00Z"/>
                <w:b/>
              </w:rPr>
            </w:pPr>
            <w:del w:id="551" w:author="Jiří Vojtěšek" w:date="2023-01-23T15:35:00Z">
              <w:r w:rsidDel="00936258">
                <w:rPr>
                  <w:b/>
                </w:rPr>
                <w:delText>Garant předmětu</w:delText>
              </w:r>
            </w:del>
          </w:p>
        </w:tc>
        <w:tc>
          <w:tcPr>
            <w:tcW w:w="6771" w:type="dxa"/>
            <w:gridSpan w:val="7"/>
            <w:tcBorders>
              <w:left w:val="single" w:sz="4" w:space="0" w:color="000000"/>
              <w:bottom w:val="single" w:sz="4" w:space="0" w:color="000000"/>
              <w:right w:val="single" w:sz="4" w:space="0" w:color="000000"/>
            </w:tcBorders>
          </w:tcPr>
          <w:p w14:paraId="0EB62A3F" w14:textId="5B4C5190" w:rsidR="00397CED" w:rsidDel="00936258" w:rsidRDefault="007C733A">
            <w:pPr>
              <w:widowControl w:val="0"/>
              <w:jc w:val="both"/>
              <w:rPr>
                <w:del w:id="552" w:author="Jiří Vojtěšek" w:date="2023-01-23T15:35:00Z"/>
              </w:rPr>
            </w:pPr>
            <w:del w:id="553" w:author="Jiří Vojtěšek" w:date="2023-01-23T15:35:00Z">
              <w:r w:rsidDel="00936258">
                <w:delText>prof. Mgr. Roman Jašek, Ph.D., DBA</w:delText>
              </w:r>
            </w:del>
          </w:p>
        </w:tc>
      </w:tr>
      <w:tr w:rsidR="00397CED" w:rsidDel="00936258" w14:paraId="5AD4103F" w14:textId="20B72ABB">
        <w:trPr>
          <w:trHeight w:val="243"/>
          <w:del w:id="554" w:author="Jiří Vojtěšek" w:date="2023-01-23T15:35:00Z"/>
        </w:trPr>
        <w:tc>
          <w:tcPr>
            <w:tcW w:w="3084" w:type="dxa"/>
            <w:tcBorders>
              <w:left w:val="single" w:sz="4" w:space="0" w:color="000000"/>
              <w:bottom w:val="single" w:sz="4" w:space="0" w:color="000000"/>
              <w:right w:val="single" w:sz="4" w:space="0" w:color="000000"/>
            </w:tcBorders>
            <w:shd w:val="clear" w:color="auto" w:fill="F7CAAC"/>
          </w:tcPr>
          <w:p w14:paraId="1B5BB166" w14:textId="1C5AD48F" w:rsidR="00397CED" w:rsidDel="00936258" w:rsidRDefault="007C733A">
            <w:pPr>
              <w:widowControl w:val="0"/>
              <w:rPr>
                <w:del w:id="555" w:author="Jiří Vojtěšek" w:date="2023-01-23T15:35:00Z"/>
                <w:b/>
              </w:rPr>
            </w:pPr>
            <w:del w:id="556" w:author="Jiří Vojtěšek" w:date="2023-01-23T15:35:00Z">
              <w:r w:rsidDel="00936258">
                <w:rPr>
                  <w:b/>
                </w:rPr>
                <w:delText>Zapojení garanta do výuky předmětu</w:delText>
              </w:r>
            </w:del>
          </w:p>
        </w:tc>
        <w:tc>
          <w:tcPr>
            <w:tcW w:w="6771" w:type="dxa"/>
            <w:gridSpan w:val="7"/>
            <w:tcBorders>
              <w:left w:val="single" w:sz="4" w:space="0" w:color="000000"/>
              <w:bottom w:val="single" w:sz="4" w:space="0" w:color="000000"/>
              <w:right w:val="single" w:sz="4" w:space="0" w:color="000000"/>
            </w:tcBorders>
          </w:tcPr>
          <w:p w14:paraId="27B1609C" w14:textId="07AD5C36" w:rsidR="00397CED" w:rsidDel="00936258" w:rsidRDefault="007C733A">
            <w:pPr>
              <w:widowControl w:val="0"/>
              <w:jc w:val="both"/>
              <w:rPr>
                <w:del w:id="557" w:author="Jiří Vojtěšek" w:date="2023-01-23T15:35:00Z"/>
              </w:rPr>
            </w:pPr>
            <w:del w:id="558" w:author="Jiří Vojtěšek" w:date="2023-01-23T15:35:00Z">
              <w:r w:rsidDel="00936258">
                <w:delText>Metodicky, vedení přednášek, zkoušení</w:delText>
              </w:r>
            </w:del>
          </w:p>
        </w:tc>
      </w:tr>
      <w:tr w:rsidR="00397CED" w:rsidDel="00936258" w14:paraId="0B2A2C62" w14:textId="13D676AA">
        <w:trPr>
          <w:del w:id="559"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48016FB" w14:textId="48E146C2" w:rsidR="00397CED" w:rsidDel="00936258" w:rsidRDefault="007C733A">
            <w:pPr>
              <w:widowControl w:val="0"/>
              <w:jc w:val="both"/>
              <w:rPr>
                <w:del w:id="560" w:author="Jiří Vojtěšek" w:date="2023-01-23T15:35:00Z"/>
                <w:b/>
              </w:rPr>
            </w:pPr>
            <w:del w:id="561" w:author="Jiří Vojtěšek" w:date="2023-01-23T15:35:00Z">
              <w:r w:rsidDel="00936258">
                <w:rPr>
                  <w:b/>
                </w:rPr>
                <w:delText>Vyučující</w:delText>
              </w:r>
            </w:del>
          </w:p>
        </w:tc>
        <w:tc>
          <w:tcPr>
            <w:tcW w:w="6771" w:type="dxa"/>
            <w:gridSpan w:val="7"/>
            <w:tcBorders>
              <w:top w:val="single" w:sz="4" w:space="0" w:color="000000"/>
              <w:left w:val="single" w:sz="4" w:space="0" w:color="000000"/>
              <w:right w:val="single" w:sz="4" w:space="0" w:color="000000"/>
            </w:tcBorders>
          </w:tcPr>
          <w:p w14:paraId="10FE69B6" w14:textId="76682167" w:rsidR="00397CED" w:rsidDel="00936258" w:rsidRDefault="007C733A">
            <w:pPr>
              <w:widowControl w:val="0"/>
              <w:jc w:val="both"/>
              <w:rPr>
                <w:del w:id="562" w:author="Jiří Vojtěšek" w:date="2023-01-23T15:35:00Z"/>
                <w:b/>
              </w:rPr>
            </w:pPr>
            <w:del w:id="563" w:author="Jiří Vojtěšek" w:date="2023-01-23T15:35:00Z">
              <w:r w:rsidDel="00936258">
                <w:rPr>
                  <w:b/>
                </w:rPr>
                <w:delText>prof. Mgr. Roman Jašek, Ph.D., DBA (přednášky 100 %)</w:delText>
              </w:r>
            </w:del>
          </w:p>
        </w:tc>
      </w:tr>
      <w:tr w:rsidR="00397CED" w:rsidDel="00936258" w14:paraId="4080E61A" w14:textId="5EF40127">
        <w:trPr>
          <w:trHeight w:val="554"/>
          <w:del w:id="564" w:author="Jiří Vojtěšek" w:date="2023-01-23T15:35:00Z"/>
        </w:trPr>
        <w:tc>
          <w:tcPr>
            <w:tcW w:w="9855" w:type="dxa"/>
            <w:gridSpan w:val="8"/>
            <w:tcBorders>
              <w:left w:val="single" w:sz="4" w:space="0" w:color="000000"/>
              <w:bottom w:val="single" w:sz="4" w:space="0" w:color="000000"/>
              <w:right w:val="single" w:sz="4" w:space="0" w:color="000000"/>
            </w:tcBorders>
          </w:tcPr>
          <w:p w14:paraId="6BF56718" w14:textId="617EF7C4" w:rsidR="00397CED" w:rsidDel="00936258" w:rsidRDefault="007C733A">
            <w:pPr>
              <w:widowControl w:val="0"/>
              <w:tabs>
                <w:tab w:val="left" w:pos="3157"/>
              </w:tabs>
              <w:ind w:left="3087"/>
              <w:jc w:val="both"/>
              <w:rPr>
                <w:del w:id="565" w:author="Jiří Vojtěšek" w:date="2023-01-23T15:35:00Z"/>
              </w:rPr>
            </w:pPr>
            <w:del w:id="566" w:author="Jiří Vojtěšek" w:date="2023-01-23T15:35:00Z">
              <w:r w:rsidDel="00936258">
                <w:delText>Ing. David Malaník, Ph.D.  (cvičení, semináře 100 %)</w:delText>
              </w:r>
            </w:del>
          </w:p>
        </w:tc>
      </w:tr>
      <w:tr w:rsidR="00397CED" w:rsidDel="00936258" w14:paraId="7CE86865" w14:textId="63823240">
        <w:trPr>
          <w:del w:id="567"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C0839F4" w14:textId="2BE2AB61" w:rsidR="00397CED" w:rsidDel="00936258" w:rsidRDefault="007C733A">
            <w:pPr>
              <w:widowControl w:val="0"/>
              <w:jc w:val="both"/>
              <w:rPr>
                <w:del w:id="568" w:author="Jiří Vojtěšek" w:date="2023-01-23T15:35:00Z"/>
                <w:b/>
              </w:rPr>
            </w:pPr>
            <w:del w:id="569" w:author="Jiří Vojtěšek" w:date="2023-01-23T15:35:00Z">
              <w:r w:rsidDel="00936258">
                <w:rPr>
                  <w:b/>
                </w:rPr>
                <w:delText>Stručná anotace předmětu</w:delText>
              </w:r>
            </w:del>
          </w:p>
        </w:tc>
        <w:tc>
          <w:tcPr>
            <w:tcW w:w="6771" w:type="dxa"/>
            <w:gridSpan w:val="7"/>
            <w:tcBorders>
              <w:top w:val="single" w:sz="4" w:space="0" w:color="000000"/>
              <w:left w:val="single" w:sz="4" w:space="0" w:color="000000"/>
              <w:right w:val="single" w:sz="4" w:space="0" w:color="000000"/>
            </w:tcBorders>
          </w:tcPr>
          <w:p w14:paraId="52A41C8E" w14:textId="31D56B4D" w:rsidR="00397CED" w:rsidDel="00936258" w:rsidRDefault="00397CED">
            <w:pPr>
              <w:widowControl w:val="0"/>
              <w:jc w:val="both"/>
              <w:rPr>
                <w:del w:id="570" w:author="Jiří Vojtěšek" w:date="2023-01-23T15:35:00Z"/>
              </w:rPr>
            </w:pPr>
          </w:p>
        </w:tc>
      </w:tr>
      <w:tr w:rsidR="00397CED" w:rsidDel="00936258" w14:paraId="48982FAD" w14:textId="25ACC2D2">
        <w:trPr>
          <w:trHeight w:val="3938"/>
          <w:del w:id="571" w:author="Jiří Vojtěšek" w:date="2023-01-23T15:35:00Z"/>
        </w:trPr>
        <w:tc>
          <w:tcPr>
            <w:tcW w:w="9855" w:type="dxa"/>
            <w:gridSpan w:val="8"/>
            <w:tcBorders>
              <w:left w:val="single" w:sz="4" w:space="0" w:color="000000"/>
              <w:bottom w:val="single" w:sz="12" w:space="0" w:color="000000"/>
              <w:right w:val="single" w:sz="4" w:space="0" w:color="000000"/>
            </w:tcBorders>
          </w:tcPr>
          <w:p w14:paraId="7AF9F1B5" w14:textId="0479CCDB" w:rsidR="00397CED" w:rsidDel="00936258" w:rsidRDefault="007C733A">
            <w:pPr>
              <w:widowControl w:val="0"/>
              <w:jc w:val="both"/>
              <w:rPr>
                <w:del w:id="572" w:author="Jiří Vojtěšek" w:date="2023-01-23T15:35:00Z"/>
              </w:rPr>
            </w:pPr>
            <w:del w:id="573" w:author="Jiří Vojtěšek" w:date="2023-01-23T15:35:00Z">
              <w:r w:rsidDel="00936258">
                <w:delText>Cílem předmětu je seznámit studenty s klíčovými oblastmi pro řízení rizik spojených s bezpečností informačních systémů a představit technologie a postupy spojené s praktickou realizací bezpečnostní politiky organizace na technologické, personální i legislativní úrovni. Přednášky jsou doplněny o praktická cvičení zaměřená na aplikovanou informační bezpečnost.</w:delText>
              </w:r>
            </w:del>
          </w:p>
          <w:p w14:paraId="61BAB93E" w14:textId="5F1CCD3E" w:rsidR="00397CED" w:rsidDel="00936258" w:rsidRDefault="007C733A">
            <w:pPr>
              <w:widowControl w:val="0"/>
              <w:jc w:val="both"/>
              <w:rPr>
                <w:del w:id="574" w:author="Jiří Vojtěšek" w:date="2023-01-23T15:35:00Z"/>
                <w:b/>
              </w:rPr>
            </w:pPr>
            <w:del w:id="575" w:author="Jiří Vojtěšek" w:date="2023-01-23T15:35:00Z">
              <w:r w:rsidDel="00936258">
                <w:rPr>
                  <w:b/>
                </w:rPr>
                <w:delText>Témata:</w:delText>
              </w:r>
            </w:del>
          </w:p>
          <w:p w14:paraId="53616F8A" w14:textId="21B59077" w:rsidR="00397CED" w:rsidDel="00936258" w:rsidRDefault="007C733A">
            <w:pPr>
              <w:pStyle w:val="Odstavecseseznamem"/>
              <w:widowControl w:val="0"/>
              <w:numPr>
                <w:ilvl w:val="0"/>
                <w:numId w:val="9"/>
              </w:numPr>
              <w:suppressAutoHyphens w:val="0"/>
              <w:rPr>
                <w:del w:id="576" w:author="Jiří Vojtěšek" w:date="2023-01-23T15:35:00Z"/>
              </w:rPr>
              <w:pPrChange w:id="577" w:author="Jiri Vojtesek" w:date="2023-01-19T13:14:00Z">
                <w:pPr>
                  <w:pStyle w:val="Odstavecseseznamem"/>
                  <w:widowControl w:val="0"/>
                  <w:numPr>
                    <w:numId w:val="10"/>
                  </w:numPr>
                  <w:tabs>
                    <w:tab w:val="num" w:pos="0"/>
                  </w:tabs>
                  <w:suppressAutoHyphens w:val="0"/>
                  <w:ind w:hanging="360"/>
                </w:pPr>
              </w:pPrChange>
            </w:pPr>
            <w:del w:id="578" w:author="Jiří Vojtěšek" w:date="2023-01-23T15:35:00Z">
              <w:r w:rsidDel="00936258">
                <w:delText>Bezpečnost informačních technologií a informačních systémů.</w:delText>
              </w:r>
            </w:del>
          </w:p>
          <w:p w14:paraId="5C00F02D" w14:textId="44EEB5AF" w:rsidR="00397CED" w:rsidDel="00936258" w:rsidRDefault="007C733A">
            <w:pPr>
              <w:pStyle w:val="Odstavecseseznamem"/>
              <w:widowControl w:val="0"/>
              <w:numPr>
                <w:ilvl w:val="0"/>
                <w:numId w:val="9"/>
              </w:numPr>
              <w:suppressAutoHyphens w:val="0"/>
              <w:rPr>
                <w:del w:id="579" w:author="Jiří Vojtěšek" w:date="2023-01-23T15:35:00Z"/>
              </w:rPr>
              <w:pPrChange w:id="580" w:author="Jiri Vojtesek" w:date="2023-01-19T13:14:00Z">
                <w:pPr>
                  <w:pStyle w:val="Odstavecseseznamem"/>
                  <w:widowControl w:val="0"/>
                  <w:numPr>
                    <w:numId w:val="10"/>
                  </w:numPr>
                  <w:tabs>
                    <w:tab w:val="num" w:pos="0"/>
                  </w:tabs>
                  <w:suppressAutoHyphens w:val="0"/>
                  <w:ind w:hanging="360"/>
                </w:pPr>
              </w:pPrChange>
            </w:pPr>
            <w:del w:id="581" w:author="Jiří Vojtěšek" w:date="2023-01-23T15:35:00Z">
              <w:r w:rsidDel="00936258">
                <w:delText>Legislativní rámec informační bezpečnosti.</w:delText>
              </w:r>
            </w:del>
          </w:p>
          <w:p w14:paraId="2B0ACF88" w14:textId="29678C9D" w:rsidR="00397CED" w:rsidDel="00936258" w:rsidRDefault="007C733A">
            <w:pPr>
              <w:pStyle w:val="Odstavecseseznamem"/>
              <w:widowControl w:val="0"/>
              <w:numPr>
                <w:ilvl w:val="0"/>
                <w:numId w:val="9"/>
              </w:numPr>
              <w:suppressAutoHyphens w:val="0"/>
              <w:rPr>
                <w:del w:id="582" w:author="Jiří Vojtěšek" w:date="2023-01-23T15:35:00Z"/>
              </w:rPr>
              <w:pPrChange w:id="583" w:author="Jiri Vojtesek" w:date="2023-01-19T13:14:00Z">
                <w:pPr>
                  <w:pStyle w:val="Odstavecseseznamem"/>
                  <w:widowControl w:val="0"/>
                  <w:numPr>
                    <w:numId w:val="10"/>
                  </w:numPr>
                  <w:tabs>
                    <w:tab w:val="num" w:pos="0"/>
                  </w:tabs>
                  <w:suppressAutoHyphens w:val="0"/>
                  <w:ind w:hanging="360"/>
                </w:pPr>
              </w:pPrChange>
            </w:pPr>
            <w:del w:id="584" w:author="Jiří Vojtěšek" w:date="2023-01-23T15:35:00Z">
              <w:r w:rsidDel="00936258">
                <w:delText>Integrovaný systém řízení (řízení jakosti - QMS, systém řízení vztahu k okolí EMS)</w:delText>
              </w:r>
            </w:del>
          </w:p>
          <w:p w14:paraId="58C85E6F" w14:textId="4614B1A2" w:rsidR="00397CED" w:rsidDel="00936258" w:rsidRDefault="007C733A">
            <w:pPr>
              <w:pStyle w:val="Odstavecseseznamem"/>
              <w:widowControl w:val="0"/>
              <w:numPr>
                <w:ilvl w:val="0"/>
                <w:numId w:val="9"/>
              </w:numPr>
              <w:suppressAutoHyphens w:val="0"/>
              <w:rPr>
                <w:del w:id="585" w:author="Jiří Vojtěšek" w:date="2023-01-23T15:35:00Z"/>
              </w:rPr>
              <w:pPrChange w:id="586" w:author="Jiri Vojtesek" w:date="2023-01-19T13:14:00Z">
                <w:pPr>
                  <w:pStyle w:val="Odstavecseseznamem"/>
                  <w:widowControl w:val="0"/>
                  <w:numPr>
                    <w:numId w:val="10"/>
                  </w:numPr>
                  <w:tabs>
                    <w:tab w:val="num" w:pos="0"/>
                  </w:tabs>
                  <w:suppressAutoHyphens w:val="0"/>
                  <w:ind w:hanging="360"/>
                </w:pPr>
              </w:pPrChange>
            </w:pPr>
            <w:del w:id="587" w:author="Jiří Vojtěšek" w:date="2023-01-23T15:35:00Z">
              <w:r w:rsidDel="00936258">
                <w:delText>Řízení informatiky a bezpečnosti informací v organizaci (IT Governance, IT Service Management, Information Security Governance).</w:delText>
              </w:r>
            </w:del>
          </w:p>
          <w:p w14:paraId="19DBB3D9" w14:textId="571927EB" w:rsidR="00397CED" w:rsidDel="00936258" w:rsidRDefault="007C733A">
            <w:pPr>
              <w:pStyle w:val="Odstavecseseznamem"/>
              <w:widowControl w:val="0"/>
              <w:numPr>
                <w:ilvl w:val="0"/>
                <w:numId w:val="9"/>
              </w:numPr>
              <w:suppressAutoHyphens w:val="0"/>
              <w:rPr>
                <w:del w:id="588" w:author="Jiří Vojtěšek" w:date="2023-01-23T15:35:00Z"/>
              </w:rPr>
              <w:pPrChange w:id="589" w:author="Jiri Vojtesek" w:date="2023-01-19T13:14:00Z">
                <w:pPr>
                  <w:pStyle w:val="Odstavecseseznamem"/>
                  <w:widowControl w:val="0"/>
                  <w:numPr>
                    <w:numId w:val="10"/>
                  </w:numPr>
                  <w:tabs>
                    <w:tab w:val="num" w:pos="0"/>
                  </w:tabs>
                  <w:suppressAutoHyphens w:val="0"/>
                  <w:ind w:hanging="360"/>
                </w:pPr>
              </w:pPrChange>
            </w:pPr>
            <w:del w:id="590" w:author="Jiří Vojtěšek" w:date="2023-01-23T15:35:00Z">
              <w:r w:rsidDel="00936258">
                <w:delText>Metodiky ITIL a COBIT.</w:delText>
              </w:r>
            </w:del>
          </w:p>
          <w:p w14:paraId="1C8F5869" w14:textId="7189F72E" w:rsidR="00397CED" w:rsidDel="00936258" w:rsidRDefault="007C733A">
            <w:pPr>
              <w:pStyle w:val="Odstavecseseznamem"/>
              <w:widowControl w:val="0"/>
              <w:numPr>
                <w:ilvl w:val="0"/>
                <w:numId w:val="9"/>
              </w:numPr>
              <w:suppressAutoHyphens w:val="0"/>
              <w:rPr>
                <w:del w:id="591" w:author="Jiří Vojtěšek" w:date="2023-01-23T15:35:00Z"/>
              </w:rPr>
              <w:pPrChange w:id="592" w:author="Jiri Vojtesek" w:date="2023-01-19T13:14:00Z">
                <w:pPr>
                  <w:pStyle w:val="Odstavecseseznamem"/>
                  <w:widowControl w:val="0"/>
                  <w:numPr>
                    <w:numId w:val="10"/>
                  </w:numPr>
                  <w:tabs>
                    <w:tab w:val="num" w:pos="0"/>
                  </w:tabs>
                  <w:suppressAutoHyphens w:val="0"/>
                  <w:ind w:hanging="360"/>
                </w:pPr>
              </w:pPrChange>
            </w:pPr>
            <w:del w:id="593" w:author="Jiří Vojtěšek" w:date="2023-01-23T15:35:00Z">
              <w:r w:rsidDel="00936258">
                <w:delText>Normy spojené s řízením bezpečnosti informací (ISO 27000, ISO 27001)</w:delText>
              </w:r>
            </w:del>
          </w:p>
          <w:p w14:paraId="423F800C" w14:textId="2B82ED47" w:rsidR="00397CED" w:rsidDel="00936258" w:rsidRDefault="007C733A">
            <w:pPr>
              <w:pStyle w:val="Odstavecseseznamem"/>
              <w:widowControl w:val="0"/>
              <w:numPr>
                <w:ilvl w:val="0"/>
                <w:numId w:val="9"/>
              </w:numPr>
              <w:suppressAutoHyphens w:val="0"/>
              <w:rPr>
                <w:del w:id="594" w:author="Jiří Vojtěšek" w:date="2023-01-23T15:35:00Z"/>
              </w:rPr>
              <w:pPrChange w:id="595" w:author="Jiri Vojtesek" w:date="2023-01-19T13:14:00Z">
                <w:pPr>
                  <w:pStyle w:val="Odstavecseseznamem"/>
                  <w:widowControl w:val="0"/>
                  <w:numPr>
                    <w:numId w:val="10"/>
                  </w:numPr>
                  <w:tabs>
                    <w:tab w:val="num" w:pos="0"/>
                  </w:tabs>
                  <w:suppressAutoHyphens w:val="0"/>
                  <w:ind w:hanging="360"/>
                </w:pPr>
              </w:pPrChange>
            </w:pPr>
            <w:del w:id="596" w:author="Jiří Vojtěšek" w:date="2023-01-23T15:35:00Z">
              <w:r w:rsidDel="00936258">
                <w:delText>Symetrická a asymetrická kryptografie (SSL, TLS). Technologie elektronického podpisu v kyberprostoru.</w:delText>
              </w:r>
            </w:del>
          </w:p>
          <w:p w14:paraId="19202647" w14:textId="30020B9A" w:rsidR="00397CED" w:rsidDel="00936258" w:rsidRDefault="007C733A">
            <w:pPr>
              <w:pStyle w:val="Odstavecseseznamem"/>
              <w:widowControl w:val="0"/>
              <w:numPr>
                <w:ilvl w:val="0"/>
                <w:numId w:val="9"/>
              </w:numPr>
              <w:suppressAutoHyphens w:val="0"/>
              <w:rPr>
                <w:del w:id="597" w:author="Jiří Vojtěšek" w:date="2023-01-23T15:35:00Z"/>
              </w:rPr>
              <w:pPrChange w:id="598" w:author="Jiri Vojtesek" w:date="2023-01-19T13:14:00Z">
                <w:pPr>
                  <w:pStyle w:val="Odstavecseseznamem"/>
                  <w:widowControl w:val="0"/>
                  <w:numPr>
                    <w:numId w:val="10"/>
                  </w:numPr>
                  <w:tabs>
                    <w:tab w:val="num" w:pos="0"/>
                  </w:tabs>
                  <w:suppressAutoHyphens w:val="0"/>
                  <w:ind w:hanging="360"/>
                </w:pPr>
              </w:pPrChange>
            </w:pPr>
            <w:del w:id="599" w:author="Jiří Vojtěšek" w:date="2023-01-23T15:35:00Z">
              <w:r w:rsidDel="00936258">
                <w:delText>Digitální serverové certifikáty, kvalifikované certifikáty a kvalifikované systémové certifikáty.</w:delText>
              </w:r>
            </w:del>
          </w:p>
          <w:p w14:paraId="01692413" w14:textId="30F25CCD" w:rsidR="00397CED" w:rsidDel="00936258" w:rsidRDefault="007C733A">
            <w:pPr>
              <w:pStyle w:val="Odstavecseseznamem"/>
              <w:widowControl w:val="0"/>
              <w:numPr>
                <w:ilvl w:val="0"/>
                <w:numId w:val="9"/>
              </w:numPr>
              <w:suppressAutoHyphens w:val="0"/>
              <w:rPr>
                <w:del w:id="600" w:author="Jiří Vojtěšek" w:date="2023-01-23T15:35:00Z"/>
              </w:rPr>
              <w:pPrChange w:id="601" w:author="Jiri Vojtesek" w:date="2023-01-19T13:14:00Z">
                <w:pPr>
                  <w:pStyle w:val="Odstavecseseznamem"/>
                  <w:widowControl w:val="0"/>
                  <w:numPr>
                    <w:numId w:val="10"/>
                  </w:numPr>
                  <w:tabs>
                    <w:tab w:val="num" w:pos="0"/>
                  </w:tabs>
                  <w:suppressAutoHyphens w:val="0"/>
                  <w:ind w:hanging="360"/>
                </w:pPr>
              </w:pPrChange>
            </w:pPr>
            <w:del w:id="602" w:author="Jiří Vojtěšek" w:date="2023-01-23T15:35:00Z">
              <w:r w:rsidDel="00936258">
                <w:delText>Hašovací funkce, princip, druhy, využití.</w:delText>
              </w:r>
            </w:del>
          </w:p>
          <w:p w14:paraId="39999BCF" w14:textId="71845818" w:rsidR="00397CED" w:rsidDel="00936258" w:rsidRDefault="007C733A">
            <w:pPr>
              <w:pStyle w:val="Odstavecseseznamem"/>
              <w:widowControl w:val="0"/>
              <w:numPr>
                <w:ilvl w:val="0"/>
                <w:numId w:val="9"/>
              </w:numPr>
              <w:suppressAutoHyphens w:val="0"/>
              <w:rPr>
                <w:del w:id="603" w:author="Jiří Vojtěšek" w:date="2023-01-23T15:35:00Z"/>
              </w:rPr>
              <w:pPrChange w:id="604" w:author="Jiri Vojtesek" w:date="2023-01-19T13:14:00Z">
                <w:pPr>
                  <w:pStyle w:val="Odstavecseseznamem"/>
                  <w:widowControl w:val="0"/>
                  <w:numPr>
                    <w:numId w:val="10"/>
                  </w:numPr>
                  <w:tabs>
                    <w:tab w:val="num" w:pos="0"/>
                  </w:tabs>
                  <w:suppressAutoHyphens w:val="0"/>
                  <w:ind w:hanging="360"/>
                </w:pPr>
              </w:pPrChange>
            </w:pPr>
            <w:del w:id="605" w:author="Jiří Vojtěšek" w:date="2023-01-23T15:35:00Z">
              <w:r w:rsidDel="00936258">
                <w:delText>Technologie průmyslového blockchainu.</w:delText>
              </w:r>
            </w:del>
          </w:p>
          <w:p w14:paraId="54FB22CD" w14:textId="63668DF7" w:rsidR="00397CED" w:rsidDel="00936258" w:rsidRDefault="007C733A">
            <w:pPr>
              <w:pStyle w:val="Odstavecseseznamem"/>
              <w:widowControl w:val="0"/>
              <w:numPr>
                <w:ilvl w:val="0"/>
                <w:numId w:val="9"/>
              </w:numPr>
              <w:suppressAutoHyphens w:val="0"/>
              <w:rPr>
                <w:del w:id="606" w:author="Jiří Vojtěšek" w:date="2023-01-23T15:35:00Z"/>
              </w:rPr>
              <w:pPrChange w:id="607" w:author="Jiri Vojtesek" w:date="2023-01-19T13:14:00Z">
                <w:pPr>
                  <w:pStyle w:val="Odstavecseseznamem"/>
                  <w:widowControl w:val="0"/>
                  <w:numPr>
                    <w:numId w:val="10"/>
                  </w:numPr>
                  <w:tabs>
                    <w:tab w:val="num" w:pos="0"/>
                  </w:tabs>
                  <w:suppressAutoHyphens w:val="0"/>
                  <w:ind w:hanging="360"/>
                </w:pPr>
              </w:pPrChange>
            </w:pPr>
            <w:del w:id="608" w:author="Jiří Vojtěšek" w:date="2023-01-23T15:35:00Z">
              <w:r w:rsidDel="00936258">
                <w:delText>Technologie a bezpečnost diskových polí, bezpečnost cloudových služeb.</w:delText>
              </w:r>
            </w:del>
          </w:p>
          <w:p w14:paraId="4172E62B" w14:textId="58D6A343" w:rsidR="00397CED" w:rsidDel="00936258" w:rsidRDefault="007C733A">
            <w:pPr>
              <w:pStyle w:val="Odstavecseseznamem"/>
              <w:widowControl w:val="0"/>
              <w:numPr>
                <w:ilvl w:val="0"/>
                <w:numId w:val="9"/>
              </w:numPr>
              <w:suppressAutoHyphens w:val="0"/>
              <w:rPr>
                <w:del w:id="609" w:author="Jiří Vojtěšek" w:date="2023-01-23T15:35:00Z"/>
              </w:rPr>
              <w:pPrChange w:id="610" w:author="Jiri Vojtesek" w:date="2023-01-19T13:14:00Z">
                <w:pPr>
                  <w:pStyle w:val="Odstavecseseznamem"/>
                  <w:widowControl w:val="0"/>
                  <w:numPr>
                    <w:numId w:val="10"/>
                  </w:numPr>
                  <w:tabs>
                    <w:tab w:val="num" w:pos="0"/>
                  </w:tabs>
                  <w:suppressAutoHyphens w:val="0"/>
                  <w:ind w:hanging="360"/>
                </w:pPr>
              </w:pPrChange>
            </w:pPr>
            <w:del w:id="611" w:author="Jiří Vojtěšek" w:date="2023-01-23T15:35:00Z">
              <w:r w:rsidDel="00936258">
                <w:delText>Řízení dostupnosti, zálohování a archivace dat. Cloudové technologie.</w:delText>
              </w:r>
            </w:del>
          </w:p>
          <w:p w14:paraId="6FF4D556" w14:textId="48D0CC0D" w:rsidR="00397CED" w:rsidDel="00936258" w:rsidRDefault="007C733A">
            <w:pPr>
              <w:pStyle w:val="Odstavecseseznamem"/>
              <w:widowControl w:val="0"/>
              <w:numPr>
                <w:ilvl w:val="0"/>
                <w:numId w:val="9"/>
              </w:numPr>
              <w:suppressAutoHyphens w:val="0"/>
              <w:rPr>
                <w:del w:id="612" w:author="Jiří Vojtěšek" w:date="2023-01-23T15:35:00Z"/>
              </w:rPr>
              <w:pPrChange w:id="613" w:author="Jiri Vojtesek" w:date="2023-01-19T13:14:00Z">
                <w:pPr>
                  <w:pStyle w:val="Odstavecseseznamem"/>
                  <w:widowControl w:val="0"/>
                  <w:numPr>
                    <w:numId w:val="10"/>
                  </w:numPr>
                  <w:tabs>
                    <w:tab w:val="num" w:pos="0"/>
                  </w:tabs>
                  <w:suppressAutoHyphens w:val="0"/>
                  <w:ind w:hanging="360"/>
                </w:pPr>
              </w:pPrChange>
            </w:pPr>
            <w:del w:id="614" w:author="Jiří Vojtěšek" w:date="2023-01-23T15:35:00Z">
              <w:r w:rsidDel="00936258">
                <w:delText>Správa identit a řízení přístupu (technologie OpenID, SSO).</w:delText>
              </w:r>
            </w:del>
          </w:p>
          <w:p w14:paraId="1EA93CA8" w14:textId="272E9B4F" w:rsidR="00397CED" w:rsidDel="00936258" w:rsidRDefault="007C733A">
            <w:pPr>
              <w:pStyle w:val="Odstavecseseznamem"/>
              <w:widowControl w:val="0"/>
              <w:numPr>
                <w:ilvl w:val="0"/>
                <w:numId w:val="9"/>
              </w:numPr>
              <w:suppressAutoHyphens w:val="0"/>
              <w:rPr>
                <w:del w:id="615" w:author="Jiří Vojtěšek" w:date="2023-01-23T15:35:00Z"/>
              </w:rPr>
              <w:pPrChange w:id="616" w:author="Jiri Vojtesek" w:date="2023-01-19T13:14:00Z">
                <w:pPr>
                  <w:pStyle w:val="Odstavecseseznamem"/>
                  <w:widowControl w:val="0"/>
                  <w:numPr>
                    <w:numId w:val="10"/>
                  </w:numPr>
                  <w:tabs>
                    <w:tab w:val="num" w:pos="0"/>
                  </w:tabs>
                  <w:suppressAutoHyphens w:val="0"/>
                  <w:ind w:hanging="360"/>
                </w:pPr>
              </w:pPrChange>
            </w:pPr>
            <w:del w:id="617" w:author="Jiří Vojtěšek" w:date="2023-01-23T15:35:00Z">
              <w:r w:rsidDel="00936258">
                <w:delText>Případové studie.</w:delText>
              </w:r>
            </w:del>
          </w:p>
          <w:p w14:paraId="5D88A89C" w14:textId="421D7541" w:rsidR="00397CED" w:rsidDel="00936258" w:rsidRDefault="007C733A">
            <w:pPr>
              <w:widowControl w:val="0"/>
              <w:jc w:val="both"/>
              <w:rPr>
                <w:del w:id="618" w:author="Jiří Vojtěšek" w:date="2023-01-23T15:35:00Z"/>
              </w:rPr>
            </w:pPr>
            <w:del w:id="619" w:author="Jiří Vojtěšek" w:date="2023-01-23T15:35:00Z">
              <w:r w:rsidDel="00936258">
                <w:rPr>
                  <w:b/>
                </w:rPr>
                <w:delText xml:space="preserve">Výstupní znalosti </w:delText>
              </w:r>
              <w:r w:rsidDel="00936258">
                <w:delText>(student prokazuje tyto znalosti)</w:delText>
              </w:r>
            </w:del>
          </w:p>
          <w:p w14:paraId="5EB94F9F" w14:textId="40056E66" w:rsidR="00397CED" w:rsidDel="00936258" w:rsidRDefault="007C733A">
            <w:pPr>
              <w:widowControl w:val="0"/>
              <w:numPr>
                <w:ilvl w:val="0"/>
                <w:numId w:val="6"/>
              </w:numPr>
              <w:suppressAutoHyphens w:val="0"/>
              <w:spacing w:after="160" w:line="259" w:lineRule="auto"/>
              <w:contextualSpacing/>
              <w:jc w:val="both"/>
              <w:rPr>
                <w:del w:id="620" w:author="Jiří Vojtěšek" w:date="2023-01-23T15:35:00Z"/>
              </w:rPr>
              <w:pPrChange w:id="621" w:author="Jiri Vojtesek" w:date="2023-01-19T13:14:00Z">
                <w:pPr>
                  <w:widowControl w:val="0"/>
                  <w:numPr>
                    <w:numId w:val="7"/>
                  </w:numPr>
                  <w:tabs>
                    <w:tab w:val="num" w:pos="0"/>
                  </w:tabs>
                  <w:suppressAutoHyphens w:val="0"/>
                  <w:spacing w:after="160" w:line="259" w:lineRule="auto"/>
                  <w:ind w:left="720" w:hanging="360"/>
                  <w:contextualSpacing/>
                  <w:jc w:val="both"/>
                </w:pPr>
              </w:pPrChange>
            </w:pPr>
            <w:del w:id="622" w:author="Jiří Vojtěšek" w:date="2023-01-23T15:35:00Z">
              <w:r w:rsidDel="00936258">
                <w:delText>informačních systém a jejich bezpečnosti</w:delText>
              </w:r>
            </w:del>
          </w:p>
          <w:p w14:paraId="063076A2" w14:textId="7ABBD18C" w:rsidR="00397CED" w:rsidDel="00936258" w:rsidRDefault="007C733A">
            <w:pPr>
              <w:widowControl w:val="0"/>
              <w:numPr>
                <w:ilvl w:val="0"/>
                <w:numId w:val="6"/>
              </w:numPr>
              <w:suppressAutoHyphens w:val="0"/>
              <w:spacing w:after="160" w:line="259" w:lineRule="auto"/>
              <w:contextualSpacing/>
              <w:jc w:val="both"/>
              <w:rPr>
                <w:del w:id="623" w:author="Jiří Vojtěšek" w:date="2023-01-23T15:35:00Z"/>
              </w:rPr>
              <w:pPrChange w:id="624" w:author="Jiri Vojtesek" w:date="2023-01-19T13:14:00Z">
                <w:pPr>
                  <w:widowControl w:val="0"/>
                  <w:numPr>
                    <w:numId w:val="7"/>
                  </w:numPr>
                  <w:tabs>
                    <w:tab w:val="num" w:pos="0"/>
                  </w:tabs>
                  <w:suppressAutoHyphens w:val="0"/>
                  <w:spacing w:after="160" w:line="259" w:lineRule="auto"/>
                  <w:ind w:left="720" w:hanging="360"/>
                  <w:contextualSpacing/>
                  <w:jc w:val="both"/>
                </w:pPr>
              </w:pPrChange>
            </w:pPr>
            <w:del w:id="625" w:author="Jiří Vojtěšek" w:date="2023-01-23T15:35:00Z">
              <w:r w:rsidDel="00936258">
                <w:delText>legislativního rámce bezpečnosti informačních systémů</w:delText>
              </w:r>
            </w:del>
          </w:p>
          <w:p w14:paraId="0C43DF99" w14:textId="78E32EBE" w:rsidR="00397CED" w:rsidDel="00936258" w:rsidRDefault="007C733A">
            <w:pPr>
              <w:widowControl w:val="0"/>
              <w:numPr>
                <w:ilvl w:val="0"/>
                <w:numId w:val="6"/>
              </w:numPr>
              <w:suppressAutoHyphens w:val="0"/>
              <w:spacing w:after="160" w:line="259" w:lineRule="auto"/>
              <w:contextualSpacing/>
              <w:jc w:val="both"/>
              <w:rPr>
                <w:del w:id="626" w:author="Jiří Vojtěšek" w:date="2023-01-23T15:35:00Z"/>
              </w:rPr>
              <w:pPrChange w:id="627" w:author="Jiri Vojtesek" w:date="2023-01-19T13:14:00Z">
                <w:pPr>
                  <w:widowControl w:val="0"/>
                  <w:numPr>
                    <w:numId w:val="7"/>
                  </w:numPr>
                  <w:tabs>
                    <w:tab w:val="num" w:pos="0"/>
                  </w:tabs>
                  <w:suppressAutoHyphens w:val="0"/>
                  <w:spacing w:after="160" w:line="259" w:lineRule="auto"/>
                  <w:ind w:left="720" w:hanging="360"/>
                  <w:contextualSpacing/>
                  <w:jc w:val="both"/>
                </w:pPr>
              </w:pPrChange>
            </w:pPr>
            <w:del w:id="628" w:author="Jiří Vojtěšek" w:date="2023-01-23T15:35:00Z">
              <w:r w:rsidDel="00936258">
                <w:delText>metodiky ITIL a COBIT</w:delText>
              </w:r>
            </w:del>
          </w:p>
          <w:p w14:paraId="22E5B3A5" w14:textId="179F682A" w:rsidR="00397CED" w:rsidDel="00936258" w:rsidRDefault="007C733A">
            <w:pPr>
              <w:widowControl w:val="0"/>
              <w:numPr>
                <w:ilvl w:val="0"/>
                <w:numId w:val="6"/>
              </w:numPr>
              <w:suppressAutoHyphens w:val="0"/>
              <w:spacing w:after="160" w:line="259" w:lineRule="auto"/>
              <w:contextualSpacing/>
              <w:jc w:val="both"/>
              <w:rPr>
                <w:del w:id="629" w:author="Jiří Vojtěšek" w:date="2023-01-23T15:35:00Z"/>
              </w:rPr>
              <w:pPrChange w:id="630" w:author="Jiri Vojtesek" w:date="2023-01-19T13:14:00Z">
                <w:pPr>
                  <w:widowControl w:val="0"/>
                  <w:numPr>
                    <w:numId w:val="7"/>
                  </w:numPr>
                  <w:tabs>
                    <w:tab w:val="num" w:pos="0"/>
                  </w:tabs>
                  <w:suppressAutoHyphens w:val="0"/>
                  <w:spacing w:after="160" w:line="259" w:lineRule="auto"/>
                  <w:ind w:left="720" w:hanging="360"/>
                  <w:contextualSpacing/>
                  <w:jc w:val="both"/>
                </w:pPr>
              </w:pPrChange>
            </w:pPr>
            <w:del w:id="631" w:author="Jiří Vojtěšek" w:date="2023-01-23T15:35:00Z">
              <w:r w:rsidDel="00936258">
                <w:delText>norem ISO 27000, ISO 27001</w:delText>
              </w:r>
            </w:del>
          </w:p>
          <w:p w14:paraId="61298A38" w14:textId="6D4888CB" w:rsidR="00397CED" w:rsidDel="00936258" w:rsidRDefault="007C733A">
            <w:pPr>
              <w:widowControl w:val="0"/>
              <w:numPr>
                <w:ilvl w:val="0"/>
                <w:numId w:val="6"/>
              </w:numPr>
              <w:suppressAutoHyphens w:val="0"/>
              <w:spacing w:after="160" w:line="259" w:lineRule="auto"/>
              <w:contextualSpacing/>
              <w:jc w:val="both"/>
              <w:rPr>
                <w:del w:id="632" w:author="Jiří Vojtěšek" w:date="2023-01-23T15:35:00Z"/>
              </w:rPr>
              <w:pPrChange w:id="633" w:author="Jiri Vojtesek" w:date="2023-01-19T13:14:00Z">
                <w:pPr>
                  <w:widowControl w:val="0"/>
                  <w:numPr>
                    <w:numId w:val="7"/>
                  </w:numPr>
                  <w:tabs>
                    <w:tab w:val="num" w:pos="0"/>
                  </w:tabs>
                  <w:suppressAutoHyphens w:val="0"/>
                  <w:spacing w:after="160" w:line="259" w:lineRule="auto"/>
                  <w:ind w:left="720" w:hanging="360"/>
                  <w:contextualSpacing/>
                  <w:jc w:val="both"/>
                </w:pPr>
              </w:pPrChange>
            </w:pPr>
            <w:del w:id="634" w:author="Jiří Vojtěšek" w:date="2023-01-23T15:35:00Z">
              <w:r w:rsidDel="00936258">
                <w:delText>kryptografie</w:delText>
              </w:r>
            </w:del>
          </w:p>
          <w:p w14:paraId="11A878EA" w14:textId="44E0BFF6" w:rsidR="00397CED" w:rsidDel="00936258" w:rsidRDefault="007C733A">
            <w:pPr>
              <w:widowControl w:val="0"/>
              <w:jc w:val="both"/>
              <w:rPr>
                <w:del w:id="635" w:author="Jiří Vojtěšek" w:date="2023-01-23T15:35:00Z"/>
              </w:rPr>
            </w:pPr>
            <w:del w:id="636" w:author="Jiří Vojtěšek" w:date="2023-01-23T15:35:00Z">
              <w:r w:rsidDel="00936258">
                <w:rPr>
                  <w:b/>
                </w:rPr>
                <w:delText xml:space="preserve">Výstupní dovednosti </w:delText>
              </w:r>
              <w:r w:rsidDel="00936258">
                <w:delText>(student prokazuje tyto dovednosti)</w:delText>
              </w:r>
            </w:del>
          </w:p>
          <w:p w14:paraId="07335213" w14:textId="5EA2021E" w:rsidR="00397CED" w:rsidDel="00936258" w:rsidRDefault="007C733A">
            <w:pPr>
              <w:widowControl w:val="0"/>
              <w:numPr>
                <w:ilvl w:val="0"/>
                <w:numId w:val="7"/>
              </w:numPr>
              <w:suppressAutoHyphens w:val="0"/>
              <w:spacing w:after="160" w:line="259" w:lineRule="auto"/>
              <w:contextualSpacing/>
              <w:jc w:val="both"/>
              <w:rPr>
                <w:del w:id="637" w:author="Jiří Vojtěšek" w:date="2023-01-23T15:35:00Z"/>
              </w:rPr>
              <w:pPrChange w:id="638" w:author="Jiri Vojtesek" w:date="2023-01-19T13:14:00Z">
                <w:pPr>
                  <w:widowControl w:val="0"/>
                  <w:numPr>
                    <w:numId w:val="8"/>
                  </w:numPr>
                  <w:tabs>
                    <w:tab w:val="num" w:pos="0"/>
                  </w:tabs>
                  <w:suppressAutoHyphens w:val="0"/>
                  <w:spacing w:after="160" w:line="259" w:lineRule="auto"/>
                  <w:ind w:left="720" w:hanging="360"/>
                  <w:contextualSpacing/>
                  <w:jc w:val="both"/>
                </w:pPr>
              </w:pPrChange>
            </w:pPr>
            <w:del w:id="639" w:author="Jiří Vojtěšek" w:date="2023-01-23T15:35:00Z">
              <w:r w:rsidDel="00936258">
                <w:delText>aplikuje ITIL a COBIT metodiku na vybraném projektu</w:delText>
              </w:r>
            </w:del>
          </w:p>
          <w:p w14:paraId="56E044B2" w14:textId="69E331F3" w:rsidR="00397CED" w:rsidDel="00936258" w:rsidRDefault="007C733A">
            <w:pPr>
              <w:widowControl w:val="0"/>
              <w:numPr>
                <w:ilvl w:val="0"/>
                <w:numId w:val="7"/>
              </w:numPr>
              <w:suppressAutoHyphens w:val="0"/>
              <w:spacing w:after="160" w:line="259" w:lineRule="auto"/>
              <w:contextualSpacing/>
              <w:jc w:val="both"/>
              <w:rPr>
                <w:del w:id="640" w:author="Jiří Vojtěšek" w:date="2023-01-23T15:35:00Z"/>
              </w:rPr>
              <w:pPrChange w:id="641" w:author="Jiri Vojtesek" w:date="2023-01-19T13:14:00Z">
                <w:pPr>
                  <w:widowControl w:val="0"/>
                  <w:numPr>
                    <w:numId w:val="8"/>
                  </w:numPr>
                  <w:tabs>
                    <w:tab w:val="num" w:pos="0"/>
                  </w:tabs>
                  <w:suppressAutoHyphens w:val="0"/>
                  <w:spacing w:after="160" w:line="259" w:lineRule="auto"/>
                  <w:ind w:left="720" w:hanging="360"/>
                  <w:contextualSpacing/>
                  <w:jc w:val="both"/>
                </w:pPr>
              </w:pPrChange>
            </w:pPr>
            <w:del w:id="642" w:author="Jiří Vojtěšek" w:date="2023-01-23T15:35:00Z">
              <w:r w:rsidDel="00936258">
                <w:delText>realizuje metody symetrické a asymetrické kryptografie</w:delText>
              </w:r>
            </w:del>
          </w:p>
          <w:p w14:paraId="74B8376E" w14:textId="3F577B9D" w:rsidR="00397CED" w:rsidDel="00936258" w:rsidRDefault="007C733A">
            <w:pPr>
              <w:widowControl w:val="0"/>
              <w:numPr>
                <w:ilvl w:val="0"/>
                <w:numId w:val="7"/>
              </w:numPr>
              <w:suppressAutoHyphens w:val="0"/>
              <w:spacing w:after="160" w:line="259" w:lineRule="auto"/>
              <w:contextualSpacing/>
              <w:jc w:val="both"/>
              <w:rPr>
                <w:del w:id="643" w:author="Jiří Vojtěšek" w:date="2023-01-23T15:35:00Z"/>
              </w:rPr>
              <w:pPrChange w:id="644" w:author="Jiri Vojtesek" w:date="2023-01-19T13:14:00Z">
                <w:pPr>
                  <w:widowControl w:val="0"/>
                  <w:numPr>
                    <w:numId w:val="8"/>
                  </w:numPr>
                  <w:tabs>
                    <w:tab w:val="num" w:pos="0"/>
                  </w:tabs>
                  <w:suppressAutoHyphens w:val="0"/>
                  <w:spacing w:after="160" w:line="259" w:lineRule="auto"/>
                  <w:ind w:left="720" w:hanging="360"/>
                  <w:contextualSpacing/>
                  <w:jc w:val="both"/>
                </w:pPr>
              </w:pPrChange>
            </w:pPr>
            <w:del w:id="645" w:author="Jiří Vojtěšek" w:date="2023-01-23T15:35:00Z">
              <w:r w:rsidDel="00936258">
                <w:delText>aplikuje metody průmyslového blockchainu</w:delText>
              </w:r>
            </w:del>
          </w:p>
          <w:p w14:paraId="5A335DD6" w14:textId="754EC898" w:rsidR="00397CED" w:rsidDel="00936258" w:rsidRDefault="007C733A">
            <w:pPr>
              <w:widowControl w:val="0"/>
              <w:numPr>
                <w:ilvl w:val="0"/>
                <w:numId w:val="7"/>
              </w:numPr>
              <w:suppressAutoHyphens w:val="0"/>
              <w:spacing w:after="160" w:line="259" w:lineRule="auto"/>
              <w:contextualSpacing/>
              <w:jc w:val="both"/>
              <w:rPr>
                <w:del w:id="646" w:author="Jiří Vojtěšek" w:date="2023-01-23T15:35:00Z"/>
              </w:rPr>
              <w:pPrChange w:id="647" w:author="Jiri Vojtesek" w:date="2023-01-19T13:14:00Z">
                <w:pPr>
                  <w:widowControl w:val="0"/>
                  <w:numPr>
                    <w:numId w:val="8"/>
                  </w:numPr>
                  <w:tabs>
                    <w:tab w:val="num" w:pos="0"/>
                  </w:tabs>
                  <w:suppressAutoHyphens w:val="0"/>
                  <w:spacing w:after="160" w:line="259" w:lineRule="auto"/>
                  <w:ind w:left="720" w:hanging="360"/>
                  <w:contextualSpacing/>
                  <w:jc w:val="both"/>
                </w:pPr>
              </w:pPrChange>
            </w:pPr>
            <w:del w:id="648" w:author="Jiří Vojtěšek" w:date="2023-01-23T15:35:00Z">
              <w:r w:rsidDel="00936258">
                <w:delText>používá principy zálohování a archivace dat</w:delText>
              </w:r>
            </w:del>
          </w:p>
          <w:p w14:paraId="7FA3C3B7" w14:textId="421B2023" w:rsidR="00397CED" w:rsidDel="00936258" w:rsidRDefault="007C733A">
            <w:pPr>
              <w:widowControl w:val="0"/>
              <w:numPr>
                <w:ilvl w:val="0"/>
                <w:numId w:val="7"/>
              </w:numPr>
              <w:suppressAutoHyphens w:val="0"/>
              <w:spacing w:after="160" w:line="259" w:lineRule="auto"/>
              <w:contextualSpacing/>
              <w:jc w:val="both"/>
              <w:rPr>
                <w:del w:id="649" w:author="Jiří Vojtěšek" w:date="2023-01-23T15:35:00Z"/>
              </w:rPr>
              <w:pPrChange w:id="650" w:author="Jiri Vojtesek" w:date="2023-01-19T13:14:00Z">
                <w:pPr>
                  <w:widowControl w:val="0"/>
                  <w:numPr>
                    <w:numId w:val="8"/>
                  </w:numPr>
                  <w:tabs>
                    <w:tab w:val="num" w:pos="0"/>
                  </w:tabs>
                  <w:suppressAutoHyphens w:val="0"/>
                  <w:spacing w:after="160" w:line="259" w:lineRule="auto"/>
                  <w:ind w:left="720" w:hanging="360"/>
                  <w:contextualSpacing/>
                  <w:jc w:val="both"/>
                </w:pPr>
              </w:pPrChange>
            </w:pPr>
            <w:del w:id="651" w:author="Jiří Vojtěšek" w:date="2023-01-23T15:35:00Z">
              <w:r w:rsidDel="00936258">
                <w:delText>nastaví přístup do systému pomocí správce identit</w:delText>
              </w:r>
            </w:del>
          </w:p>
        </w:tc>
      </w:tr>
      <w:tr w:rsidR="00397CED" w:rsidDel="00936258" w14:paraId="42AC9FE1" w14:textId="15711DED">
        <w:trPr>
          <w:trHeight w:val="265"/>
          <w:del w:id="652" w:author="Jiří Vojtěšek" w:date="2023-01-23T15:35:00Z"/>
        </w:trPr>
        <w:tc>
          <w:tcPr>
            <w:tcW w:w="3654" w:type="dxa"/>
            <w:gridSpan w:val="2"/>
            <w:tcBorders>
              <w:left w:val="single" w:sz="4" w:space="0" w:color="000000"/>
              <w:bottom w:val="single" w:sz="4" w:space="0" w:color="000000"/>
              <w:right w:val="single" w:sz="4" w:space="0" w:color="000000"/>
            </w:tcBorders>
            <w:shd w:val="clear" w:color="auto" w:fill="F7CAAC"/>
          </w:tcPr>
          <w:p w14:paraId="1169E4C7" w14:textId="6A52F562" w:rsidR="00397CED" w:rsidDel="00936258" w:rsidRDefault="007C733A">
            <w:pPr>
              <w:widowControl w:val="0"/>
              <w:jc w:val="both"/>
              <w:rPr>
                <w:del w:id="653" w:author="Jiří Vojtěšek" w:date="2023-01-23T15:35:00Z"/>
                <w:b/>
              </w:rPr>
            </w:pPr>
            <w:del w:id="654" w:author="Jiří Vojtěšek" w:date="2023-01-23T15:35:00Z">
              <w:r w:rsidDel="00936258">
                <w:rPr>
                  <w:b/>
                </w:rPr>
                <w:delText>Studijní literatura a studijní pomůcky</w:delText>
              </w:r>
            </w:del>
          </w:p>
        </w:tc>
        <w:tc>
          <w:tcPr>
            <w:tcW w:w="6201" w:type="dxa"/>
            <w:gridSpan w:val="6"/>
            <w:tcBorders>
              <w:left w:val="single" w:sz="4" w:space="0" w:color="000000"/>
              <w:right w:val="single" w:sz="4" w:space="0" w:color="000000"/>
            </w:tcBorders>
          </w:tcPr>
          <w:p w14:paraId="267A7379" w14:textId="0B9CB24E" w:rsidR="00397CED" w:rsidDel="00936258" w:rsidRDefault="00397CED">
            <w:pPr>
              <w:widowControl w:val="0"/>
              <w:jc w:val="both"/>
              <w:rPr>
                <w:del w:id="655" w:author="Jiří Vojtěšek" w:date="2023-01-23T15:35:00Z"/>
              </w:rPr>
            </w:pPr>
          </w:p>
        </w:tc>
      </w:tr>
      <w:tr w:rsidR="00397CED" w:rsidDel="00936258" w14:paraId="6FA09EA7" w14:textId="15B2BB40">
        <w:trPr>
          <w:trHeight w:val="1497"/>
          <w:del w:id="656" w:author="Jiří Vojtěšek" w:date="2023-01-23T15:35:00Z"/>
        </w:trPr>
        <w:tc>
          <w:tcPr>
            <w:tcW w:w="9855" w:type="dxa"/>
            <w:gridSpan w:val="8"/>
            <w:tcBorders>
              <w:left w:val="single" w:sz="4" w:space="0" w:color="000000"/>
              <w:bottom w:val="single" w:sz="4" w:space="0" w:color="000000"/>
              <w:right w:val="single" w:sz="4" w:space="0" w:color="000000"/>
            </w:tcBorders>
          </w:tcPr>
          <w:p w14:paraId="737E5A0B" w14:textId="1E1DE3AE" w:rsidR="00397CED" w:rsidDel="00936258" w:rsidRDefault="007C733A">
            <w:pPr>
              <w:widowControl w:val="0"/>
              <w:tabs>
                <w:tab w:val="left" w:pos="3157"/>
              </w:tabs>
              <w:jc w:val="both"/>
              <w:rPr>
                <w:del w:id="657" w:author="Jiří Vojtěšek" w:date="2023-01-23T15:35:00Z"/>
                <w:b/>
                <w:bCs/>
              </w:rPr>
            </w:pPr>
            <w:del w:id="658" w:author="Jiří Vojtěšek" w:date="2023-01-23T15:35:00Z">
              <w:r w:rsidDel="00936258">
                <w:rPr>
                  <w:b/>
                  <w:bCs/>
                </w:rPr>
                <w:delText>Povinná literatura:</w:delText>
              </w:r>
            </w:del>
          </w:p>
          <w:p w14:paraId="515159FF" w14:textId="6A998281" w:rsidR="00397CED" w:rsidDel="00936258" w:rsidRDefault="007C733A">
            <w:pPr>
              <w:widowControl w:val="0"/>
              <w:tabs>
                <w:tab w:val="left" w:pos="3157"/>
              </w:tabs>
              <w:jc w:val="both"/>
              <w:rPr>
                <w:del w:id="659" w:author="Jiří Vojtěšek" w:date="2023-01-23T15:35:00Z"/>
              </w:rPr>
            </w:pPr>
            <w:del w:id="660" w:author="Jiří Vojtěšek" w:date="2023-01-23T15:35:00Z">
              <w:r w:rsidDel="00936258">
                <w:delText>JAŠEK, R., D. MALANÍK a N. DAŇKOVÁ, 2022. </w:delText>
              </w:r>
              <w:r w:rsidDel="00936258">
                <w:rPr>
                  <w:i/>
                </w:rPr>
                <w:delText>Bezpečnost informačních systémů</w:delText>
              </w:r>
              <w:r w:rsidDel="00936258">
                <w:delText> [online]. 2. Zlín: UTB [cit. 2022-10-23]. ISBN 978-80-7678-088-0.</w:delText>
              </w:r>
            </w:del>
          </w:p>
          <w:p w14:paraId="38F66B2C" w14:textId="5AD9CDEF" w:rsidR="00397CED" w:rsidDel="00936258" w:rsidRDefault="007C733A">
            <w:pPr>
              <w:widowControl w:val="0"/>
              <w:tabs>
                <w:tab w:val="left" w:pos="3157"/>
              </w:tabs>
              <w:jc w:val="both"/>
              <w:rPr>
                <w:del w:id="661" w:author="Jiří Vojtěšek" w:date="2023-01-23T15:35:00Z"/>
              </w:rPr>
            </w:pPr>
            <w:del w:id="662" w:author="Jiří Vojtěšek" w:date="2023-01-23T15:35:00Z">
              <w:r w:rsidDel="00936258">
                <w:delText>OULEHLA, M. a R. JAŠEK, 2017. </w:delText>
              </w:r>
              <w:r w:rsidDel="00936258">
                <w:rPr>
                  <w:i/>
                </w:rPr>
                <w:delText>Moderní kryptografie</w:delText>
              </w:r>
              <w:r w:rsidDel="00936258">
                <w:delText>. [Praha]: IFP Publishing. ISBN 978-80-87383-67-4.</w:delText>
              </w:r>
            </w:del>
          </w:p>
          <w:p w14:paraId="607A4129" w14:textId="4B2E4E20" w:rsidR="00397CED" w:rsidDel="00936258" w:rsidRDefault="007C733A">
            <w:pPr>
              <w:widowControl w:val="0"/>
              <w:tabs>
                <w:tab w:val="left" w:pos="3157"/>
              </w:tabs>
              <w:jc w:val="both"/>
              <w:rPr>
                <w:del w:id="663" w:author="Jiří Vojtěšek" w:date="2023-01-23T15:35:00Z"/>
                <w:b/>
                <w:bCs/>
              </w:rPr>
            </w:pPr>
            <w:del w:id="664" w:author="Jiří Vojtěšek" w:date="2023-01-23T15:35:00Z">
              <w:r w:rsidDel="00936258">
                <w:rPr>
                  <w:b/>
                  <w:bCs/>
                </w:rPr>
                <w:delText>Doporučená literatura:</w:delText>
              </w:r>
            </w:del>
          </w:p>
          <w:p w14:paraId="4D22BB5A" w14:textId="312329FA" w:rsidR="00397CED" w:rsidDel="00936258" w:rsidRDefault="007C733A">
            <w:pPr>
              <w:widowControl w:val="0"/>
              <w:tabs>
                <w:tab w:val="left" w:pos="3157"/>
              </w:tabs>
              <w:jc w:val="both"/>
              <w:rPr>
                <w:del w:id="665" w:author="Jiří Vojtěšek" w:date="2023-01-23T15:35:00Z"/>
              </w:rPr>
            </w:pPr>
            <w:del w:id="666" w:author="Jiří Vojtěšek" w:date="2023-01-23T15:35:00Z">
              <w:r w:rsidDel="00936258">
                <w:delText>KOLOUCH, J. a P. BAŠTA, 2019. </w:delText>
              </w:r>
              <w:r w:rsidDel="00936258">
                <w:rPr>
                  <w:i/>
                </w:rPr>
                <w:delText>CyberSecurity</w:delText>
              </w:r>
              <w:r w:rsidDel="00936258">
                <w:delText>. Praha: CZ.NIC, z.s.p.o. CZ.NIC. ISBN 978-80-88168-31-7.</w:delText>
              </w:r>
            </w:del>
          </w:p>
          <w:p w14:paraId="487A5665" w14:textId="34AB083C" w:rsidR="00397CED" w:rsidDel="00936258" w:rsidRDefault="007C733A">
            <w:pPr>
              <w:widowControl w:val="0"/>
              <w:tabs>
                <w:tab w:val="left" w:pos="3157"/>
              </w:tabs>
              <w:jc w:val="both"/>
              <w:rPr>
                <w:del w:id="667" w:author="Jiří Vojtěšek" w:date="2023-01-23T15:35:00Z"/>
              </w:rPr>
            </w:pPr>
            <w:del w:id="668" w:author="Jiří Vojtěšek" w:date="2023-01-23T15:35:00Z">
              <w:r w:rsidDel="00936258">
                <w:delText>KOLOUCH, J., 2016. </w:delText>
              </w:r>
              <w:r w:rsidDel="00936258">
                <w:rPr>
                  <w:i/>
                </w:rPr>
                <w:delText>CyberCrime</w:delText>
              </w:r>
              <w:r w:rsidDel="00936258">
                <w:delText>. Praha: CZ.NIC, z.s.p.o. CZ.NIC. ISBN 978-80-88168-15-7.</w:delText>
              </w:r>
            </w:del>
          </w:p>
          <w:p w14:paraId="18512D59" w14:textId="6CC247F9" w:rsidR="00397CED" w:rsidDel="00936258" w:rsidRDefault="007C733A">
            <w:pPr>
              <w:widowControl w:val="0"/>
              <w:tabs>
                <w:tab w:val="left" w:pos="3157"/>
              </w:tabs>
              <w:jc w:val="both"/>
              <w:rPr>
                <w:del w:id="669" w:author="Jiří Vojtěšek" w:date="2023-01-23T15:35:00Z"/>
              </w:rPr>
            </w:pPr>
            <w:del w:id="670" w:author="Jiří Vojtěšek" w:date="2023-01-23T15:35:00Z">
              <w:r w:rsidDel="00936258">
                <w:delText>SMEJKAL, V., T. SOKOL a J. KODL, 2019</w:delText>
              </w:r>
              <w:r w:rsidDel="00936258">
                <w:rPr>
                  <w:i/>
                </w:rPr>
                <w:delText>. Bezpečnost informačních systémů podle zákona o kybernetické bezpečnosti</w:delText>
              </w:r>
              <w:r w:rsidDel="00936258">
                <w:delText>. Plzeň: Vydavatelství a nakladatelství Aleš Čeněk. ISBN 978-80-7380-765-8.</w:delText>
              </w:r>
            </w:del>
          </w:p>
          <w:p w14:paraId="7D455BD6" w14:textId="0322CDA0" w:rsidR="00397CED" w:rsidDel="00936258" w:rsidRDefault="007C733A">
            <w:pPr>
              <w:widowControl w:val="0"/>
              <w:tabs>
                <w:tab w:val="left" w:pos="3157"/>
              </w:tabs>
              <w:jc w:val="both"/>
              <w:rPr>
                <w:del w:id="671" w:author="Jiří Vojtěšek" w:date="2023-01-23T15:35:00Z"/>
              </w:rPr>
            </w:pPr>
            <w:del w:id="672" w:author="Jiří Vojtěšek" w:date="2023-01-23T15:35:00Z">
              <w:r w:rsidDel="00936258">
                <w:lastRenderedPageBreak/>
                <w:delText>PORADA, V., K. RAIS a a kolektiv autorů, 2021. </w:delText>
              </w:r>
              <w:r w:rsidDel="00936258">
                <w:rPr>
                  <w:i/>
                </w:rPr>
                <w:delText>Právní, kriminalistické a kybernetické aspekty kybernetické kriminality a bezpečnosti.</w:delText>
              </w:r>
              <w:r w:rsidDel="00936258">
                <w:delText xml:space="preserve"> Brno: Akademické nakladatelství CERM. ISBN 978-80-7623-065-1.</w:delText>
              </w:r>
            </w:del>
          </w:p>
          <w:p w14:paraId="68E11CE5" w14:textId="1823FFC4" w:rsidR="00397CED" w:rsidDel="00936258" w:rsidRDefault="007C733A">
            <w:pPr>
              <w:widowControl w:val="0"/>
              <w:tabs>
                <w:tab w:val="left" w:pos="3157"/>
              </w:tabs>
              <w:jc w:val="both"/>
              <w:rPr>
                <w:del w:id="673" w:author="Jiří Vojtěšek" w:date="2023-01-23T15:35:00Z"/>
              </w:rPr>
            </w:pPr>
            <w:del w:id="674" w:author="Jiří Vojtěšek" w:date="2023-01-23T15:35:00Z">
              <w:r w:rsidDel="00936258">
                <w:delText>SOMMERVILLE, I., 2015. </w:delText>
              </w:r>
              <w:r w:rsidDel="00936258">
                <w:rPr>
                  <w:i/>
                </w:rPr>
                <w:delText>Software Engineering</w:delText>
              </w:r>
              <w:r w:rsidDel="00936258">
                <w:delText> [online]. Tenth Edition. Pearson Education Limited. ISBN 9781292096131. Dostupné také z: https://iansommerville.com/software-engineering-book/</w:delText>
              </w:r>
            </w:del>
          </w:p>
          <w:p w14:paraId="1F1E7CA6" w14:textId="7A8D318C" w:rsidR="00397CED" w:rsidDel="00936258" w:rsidRDefault="007C733A">
            <w:pPr>
              <w:widowControl w:val="0"/>
              <w:tabs>
                <w:tab w:val="left" w:pos="3157"/>
              </w:tabs>
              <w:jc w:val="both"/>
              <w:rPr>
                <w:del w:id="675" w:author="Jiří Vojtěšek" w:date="2023-01-23T15:35:00Z"/>
              </w:rPr>
            </w:pPr>
            <w:del w:id="676" w:author="Jiří Vojtěšek" w:date="2023-01-23T15:35:00Z">
              <w:r w:rsidDel="00936258">
                <w:delText>VELTE, A. T., T. J. VELTE a R. C. ELSENPETER, 2011</w:delText>
              </w:r>
              <w:r w:rsidDel="00936258">
                <w:rPr>
                  <w:i/>
                </w:rPr>
                <w:delText>. Cloud Computing: praktický průvodce</w:delText>
              </w:r>
              <w:r w:rsidDel="00936258">
                <w:delText>. Brno: Computer Press. ISBN 978-80-251-3333-0.</w:delText>
              </w:r>
            </w:del>
          </w:p>
        </w:tc>
      </w:tr>
      <w:tr w:rsidR="00397CED" w:rsidDel="00936258" w14:paraId="3900749F" w14:textId="625837A9">
        <w:trPr>
          <w:del w:id="677" w:author="Jiří Vojtěšek" w:date="2023-01-23T15:35:00Z"/>
        </w:trPr>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FF36F44" w14:textId="602E113D" w:rsidR="00397CED" w:rsidDel="00936258" w:rsidRDefault="007C733A">
            <w:pPr>
              <w:widowControl w:val="0"/>
              <w:jc w:val="center"/>
              <w:rPr>
                <w:del w:id="678" w:author="Jiří Vojtěšek" w:date="2023-01-23T15:35:00Z"/>
                <w:b/>
              </w:rPr>
            </w:pPr>
            <w:del w:id="679" w:author="Jiří Vojtěšek" w:date="2023-01-23T15:35:00Z">
              <w:r w:rsidDel="00936258">
                <w:rPr>
                  <w:b/>
                </w:rPr>
                <w:lastRenderedPageBreak/>
                <w:delText>Informace ke kombinované nebo distanční formě</w:delText>
              </w:r>
            </w:del>
          </w:p>
        </w:tc>
      </w:tr>
      <w:tr w:rsidR="00397CED" w:rsidDel="00936258" w14:paraId="4AF30808" w14:textId="07AAB5C2">
        <w:trPr>
          <w:del w:id="680" w:author="Jiří Vojtěšek" w:date="2023-01-23T15:35:00Z"/>
        </w:trPr>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186C769" w14:textId="06493766" w:rsidR="00397CED" w:rsidDel="00936258" w:rsidRDefault="007C733A">
            <w:pPr>
              <w:widowControl w:val="0"/>
              <w:jc w:val="both"/>
              <w:rPr>
                <w:del w:id="681" w:author="Jiří Vojtěšek" w:date="2023-01-23T15:35:00Z"/>
                <w:b/>
              </w:rPr>
            </w:pPr>
            <w:del w:id="682" w:author="Jiří Vojtěšek" w:date="2023-01-23T15:35:00Z">
              <w:r w:rsidDel="00936258">
                <w:rPr>
                  <w:b/>
                </w:rPr>
                <w:delText>Rozsah konzultací (soustředění)</w:delText>
              </w:r>
            </w:del>
          </w:p>
        </w:tc>
        <w:tc>
          <w:tcPr>
            <w:tcW w:w="892" w:type="dxa"/>
            <w:tcBorders>
              <w:top w:val="single" w:sz="2" w:space="0" w:color="000000"/>
              <w:left w:val="single" w:sz="4" w:space="0" w:color="000000"/>
              <w:bottom w:val="single" w:sz="4" w:space="0" w:color="000000"/>
              <w:right w:val="single" w:sz="4" w:space="0" w:color="000000"/>
            </w:tcBorders>
          </w:tcPr>
          <w:p w14:paraId="0A9CE436" w14:textId="41DF0505" w:rsidR="00397CED" w:rsidDel="00936258" w:rsidRDefault="00397CED">
            <w:pPr>
              <w:widowControl w:val="0"/>
              <w:jc w:val="both"/>
              <w:rPr>
                <w:del w:id="683" w:author="Jiří Vojtěšek" w:date="2023-01-23T15:35:00Z"/>
              </w:rPr>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FEB8FA8" w14:textId="0A9EC2FA" w:rsidR="00397CED" w:rsidDel="00936258" w:rsidRDefault="007C733A">
            <w:pPr>
              <w:widowControl w:val="0"/>
              <w:jc w:val="both"/>
              <w:rPr>
                <w:del w:id="684" w:author="Jiří Vojtěšek" w:date="2023-01-23T15:35:00Z"/>
                <w:b/>
              </w:rPr>
            </w:pPr>
            <w:del w:id="685" w:author="Jiří Vojtěšek" w:date="2023-01-23T15:35:00Z">
              <w:r w:rsidDel="00936258">
                <w:rPr>
                  <w:b/>
                </w:rPr>
                <w:delText>hodin</w:delText>
              </w:r>
            </w:del>
          </w:p>
        </w:tc>
      </w:tr>
      <w:tr w:rsidR="00397CED" w:rsidDel="00936258" w14:paraId="43718D4D" w14:textId="47F6D054">
        <w:trPr>
          <w:del w:id="686" w:author="Jiří Vojtěšek" w:date="2023-01-23T15:35:00Z"/>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887F93D" w14:textId="44E60912" w:rsidR="00397CED" w:rsidDel="00936258" w:rsidRDefault="007C733A">
            <w:pPr>
              <w:widowControl w:val="0"/>
              <w:jc w:val="both"/>
              <w:rPr>
                <w:del w:id="687" w:author="Jiří Vojtěšek" w:date="2023-01-23T15:35:00Z"/>
                <w:b/>
              </w:rPr>
            </w:pPr>
            <w:del w:id="688" w:author="Jiří Vojtěšek" w:date="2023-01-23T15:35:00Z">
              <w:r w:rsidDel="00936258">
                <w:rPr>
                  <w:b/>
                </w:rPr>
                <w:delText>Informace o způsobu kontaktu s vyučujícím</w:delText>
              </w:r>
            </w:del>
          </w:p>
        </w:tc>
      </w:tr>
      <w:tr w:rsidR="00397CED" w:rsidDel="00936258" w14:paraId="0B5A0780" w14:textId="23B8C491">
        <w:trPr>
          <w:trHeight w:val="416"/>
          <w:del w:id="689" w:author="Jiří Vojtěšek" w:date="2023-01-23T15:35:00Z"/>
        </w:trPr>
        <w:tc>
          <w:tcPr>
            <w:tcW w:w="9855" w:type="dxa"/>
            <w:gridSpan w:val="8"/>
            <w:tcBorders>
              <w:top w:val="single" w:sz="4" w:space="0" w:color="000000"/>
              <w:left w:val="single" w:sz="4" w:space="0" w:color="000000"/>
              <w:bottom w:val="single" w:sz="4" w:space="0" w:color="000000"/>
              <w:right w:val="single" w:sz="4" w:space="0" w:color="000000"/>
            </w:tcBorders>
          </w:tcPr>
          <w:p w14:paraId="76468B47" w14:textId="62A309B8" w:rsidR="00397CED" w:rsidDel="00936258" w:rsidRDefault="00397CED">
            <w:pPr>
              <w:widowControl w:val="0"/>
              <w:jc w:val="both"/>
              <w:rPr>
                <w:del w:id="690" w:author="Jiří Vojtěšek" w:date="2023-01-23T15:35:00Z"/>
              </w:rPr>
            </w:pPr>
          </w:p>
        </w:tc>
      </w:tr>
    </w:tbl>
    <w:p w14:paraId="17DE71C6" w14:textId="77777777" w:rsidR="00397CED" w:rsidDel="00936258" w:rsidRDefault="00397CED">
      <w:pPr>
        <w:spacing w:after="160" w:line="259" w:lineRule="auto"/>
        <w:rPr>
          <w:del w:id="691" w:author="Jiří Vojtěšek" w:date="2023-01-23T15:35:00Z"/>
        </w:rPr>
      </w:pPr>
    </w:p>
    <w:p w14:paraId="4BBF7C37" w14:textId="725E8E63" w:rsidR="00397CED" w:rsidRDefault="007C733A">
      <w:del w:id="692" w:author="Jiří Vojtěšek" w:date="2023-01-23T15:35:00Z">
        <w:r w:rsidDel="00936258">
          <w:br w:type="page"/>
        </w:r>
      </w:del>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FCAB975"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C0D282B" w14:textId="2719DD4B"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693" w:author="Jiří Vojtěšek" w:date="2023-01-24T20:39:00Z">
              <w:r w:rsidR="008A5423">
                <w:rPr>
                  <w:b/>
                </w:rPr>
                <w:t>Abecední seznam</w:t>
              </w:r>
            </w:ins>
            <w:del w:id="694" w:author="Jiří Vojtěšek" w:date="2023-01-24T20:39:00Z">
              <w:r w:rsidDel="008A5423">
                <w:rPr>
                  <w:rStyle w:val="Odkazintenzivn"/>
                </w:rPr>
                <w:delText>Abecední seznam</w:delText>
              </w:r>
            </w:del>
            <w:r>
              <w:rPr>
                <w:rStyle w:val="Odkazintenzivn"/>
              </w:rPr>
              <w:fldChar w:fldCharType="end"/>
            </w:r>
          </w:p>
        </w:tc>
      </w:tr>
      <w:tr w:rsidR="00397CED" w14:paraId="542BB66A"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4F39B46A"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3CB2A89" w14:textId="77777777" w:rsidR="00397CED" w:rsidRDefault="007C733A">
            <w:pPr>
              <w:widowControl w:val="0"/>
              <w:jc w:val="both"/>
            </w:pPr>
            <w:bookmarkStart w:id="695" w:name="bDidaktikaInformatiky"/>
            <w:r>
              <w:t>Didaktika informatiky</w:t>
            </w:r>
            <w:bookmarkEnd w:id="695"/>
          </w:p>
        </w:tc>
      </w:tr>
      <w:tr w:rsidR="00397CED" w14:paraId="2F7644A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C01E909"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6055C0A8"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4CCC452"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E946F14" w14:textId="77777777" w:rsidR="00397CED" w:rsidRDefault="007C733A">
            <w:pPr>
              <w:widowControl w:val="0"/>
              <w:jc w:val="both"/>
            </w:pPr>
            <w:r>
              <w:t>2/ZS</w:t>
            </w:r>
          </w:p>
        </w:tc>
      </w:tr>
      <w:tr w:rsidR="00397CED" w14:paraId="311A304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735AF0F"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189C937" w14:textId="77777777" w:rsidR="00397CED" w:rsidRDefault="007C733A">
            <w:pPr>
              <w:widowControl w:val="0"/>
              <w:jc w:val="both"/>
            </w:pPr>
            <w:r>
              <w:t>28p + 14s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6DF8F2A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2811EC7" w14:textId="77777777" w:rsidR="00397CED" w:rsidRDefault="007C733A">
            <w:pPr>
              <w:widowControl w:val="0"/>
              <w:jc w:val="both"/>
            </w:pPr>
            <w:r>
              <w:t>70</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E865764"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72D3596A" w14:textId="77777777" w:rsidR="00397CED" w:rsidRDefault="007C733A">
            <w:pPr>
              <w:widowControl w:val="0"/>
              <w:jc w:val="both"/>
            </w:pPr>
            <w:r>
              <w:t>5</w:t>
            </w:r>
          </w:p>
        </w:tc>
      </w:tr>
      <w:tr w:rsidR="00397CED" w14:paraId="73B57E14"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4BB7F97"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381AB599" w14:textId="77777777" w:rsidR="00397CED" w:rsidRDefault="00397CED">
            <w:pPr>
              <w:widowControl w:val="0"/>
              <w:jc w:val="both"/>
            </w:pPr>
          </w:p>
        </w:tc>
      </w:tr>
      <w:tr w:rsidR="00397CED" w14:paraId="6AE27FE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4B2BAC2"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7B350C3"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52E09BB"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23809F2" w14:textId="77777777" w:rsidR="00397CED" w:rsidRDefault="007C733A">
            <w:pPr>
              <w:widowControl w:val="0"/>
              <w:jc w:val="both"/>
            </w:pPr>
            <w:r>
              <w:t>Přednášky, semináře, cvičení</w:t>
            </w:r>
          </w:p>
        </w:tc>
      </w:tr>
      <w:tr w:rsidR="00397CED" w14:paraId="3855187D"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E51857B"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687A7AF3" w14:textId="77777777" w:rsidR="00397CED" w:rsidRDefault="007C733A">
            <w:pPr>
              <w:widowControl w:val="0"/>
            </w:pPr>
            <w:r>
              <w:t>1. Povinná a aktivní účast na jednotlivých cvičeních/seminářích (min. 80%)</w:t>
            </w:r>
          </w:p>
          <w:p w14:paraId="3DCBB01E" w14:textId="77777777" w:rsidR="00397CED" w:rsidRDefault="007C733A">
            <w:pPr>
              <w:widowControl w:val="0"/>
            </w:pPr>
            <w:r>
              <w:t>2. Pro splnění zápočtu je požadováno metodicky a didakticky správné zpracování semestrálního projektu, jeho prezentace a obhájení.</w:t>
            </w:r>
          </w:p>
          <w:p w14:paraId="4A3041B2" w14:textId="77777777" w:rsidR="00397CED" w:rsidRDefault="007C733A">
            <w:pPr>
              <w:widowControl w:val="0"/>
            </w:pPr>
            <w:proofErr w:type="gramStart"/>
            <w:r>
              <w:t>3.Úspěšné</w:t>
            </w:r>
            <w:proofErr w:type="gramEnd"/>
            <w:r>
              <w:t xml:space="preserve"> splnění zkoušky předpokládá prokázání požadovaného rozsahu znalostí.</w:t>
            </w:r>
          </w:p>
        </w:tc>
      </w:tr>
      <w:tr w:rsidR="00397CED" w14:paraId="1BB3DC3C" w14:textId="77777777">
        <w:trPr>
          <w:trHeight w:val="554"/>
        </w:trPr>
        <w:tc>
          <w:tcPr>
            <w:tcW w:w="9855" w:type="dxa"/>
            <w:gridSpan w:val="8"/>
            <w:tcBorders>
              <w:left w:val="single" w:sz="4" w:space="0" w:color="000000"/>
              <w:bottom w:val="single" w:sz="4" w:space="0" w:color="000000"/>
              <w:right w:val="single" w:sz="4" w:space="0" w:color="000000"/>
            </w:tcBorders>
          </w:tcPr>
          <w:p w14:paraId="3399508C" w14:textId="77777777" w:rsidR="00397CED" w:rsidRDefault="00397CED">
            <w:pPr>
              <w:widowControl w:val="0"/>
              <w:jc w:val="both"/>
            </w:pPr>
          </w:p>
        </w:tc>
      </w:tr>
      <w:tr w:rsidR="00397CED" w14:paraId="5A36242F"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5E14A750"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96386C5" w14:textId="77777777" w:rsidR="00397CED" w:rsidRDefault="007C733A">
            <w:pPr>
              <w:widowControl w:val="0"/>
              <w:jc w:val="both"/>
            </w:pPr>
            <w:r>
              <w:t>prof. Mgr. Roman Jašek, Ph.D., DBA</w:t>
            </w:r>
          </w:p>
        </w:tc>
      </w:tr>
      <w:tr w:rsidR="00397CED" w14:paraId="2B0BFC46"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6A16F923"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E609A4C" w14:textId="77777777" w:rsidR="00397CED" w:rsidRDefault="007C733A">
            <w:pPr>
              <w:widowControl w:val="0"/>
              <w:jc w:val="both"/>
            </w:pPr>
            <w:r>
              <w:t>Metodicky, vedení přednášek, zkoušení</w:t>
            </w:r>
          </w:p>
        </w:tc>
      </w:tr>
      <w:tr w:rsidR="00397CED" w14:paraId="65AB065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5D9D8C8"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115E31D9" w14:textId="77777777" w:rsidR="00397CED" w:rsidRDefault="007C733A">
            <w:pPr>
              <w:widowControl w:val="0"/>
              <w:jc w:val="both"/>
              <w:rPr>
                <w:b/>
              </w:rPr>
            </w:pPr>
            <w:r>
              <w:rPr>
                <w:b/>
              </w:rPr>
              <w:t>prof. Mgr. Roman Jašek, Ph.D., DBA (přednášky 100 %)</w:t>
            </w:r>
          </w:p>
        </w:tc>
      </w:tr>
      <w:tr w:rsidR="00397CED" w14:paraId="30F3710F" w14:textId="77777777">
        <w:trPr>
          <w:trHeight w:val="554"/>
        </w:trPr>
        <w:tc>
          <w:tcPr>
            <w:tcW w:w="9855" w:type="dxa"/>
            <w:gridSpan w:val="8"/>
            <w:tcBorders>
              <w:left w:val="single" w:sz="4" w:space="0" w:color="000000"/>
              <w:bottom w:val="single" w:sz="4" w:space="0" w:color="000000"/>
              <w:right w:val="single" w:sz="4" w:space="0" w:color="000000"/>
            </w:tcBorders>
          </w:tcPr>
          <w:p w14:paraId="6D1FB78F" w14:textId="77777777" w:rsidR="00397CED" w:rsidRDefault="007C733A">
            <w:pPr>
              <w:widowControl w:val="0"/>
              <w:tabs>
                <w:tab w:val="left" w:pos="3157"/>
              </w:tabs>
              <w:ind w:left="3087"/>
              <w:jc w:val="both"/>
            </w:pPr>
            <w:r>
              <w:t>Ing. Jaromír Světlík (cvičení, semináře 50 %)</w:t>
            </w:r>
          </w:p>
          <w:p w14:paraId="74D1D55E" w14:textId="77777777" w:rsidR="00397CED" w:rsidRDefault="007C733A">
            <w:pPr>
              <w:widowControl w:val="0"/>
              <w:tabs>
                <w:tab w:val="left" w:pos="3157"/>
              </w:tabs>
              <w:ind w:left="3087"/>
              <w:jc w:val="both"/>
            </w:pPr>
            <w:r>
              <w:t>Ing. Jaromír Vráblík (cvičení, semináře 50 %)</w:t>
            </w:r>
          </w:p>
        </w:tc>
      </w:tr>
      <w:tr w:rsidR="00397CED" w14:paraId="7096F93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645144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328D598" w14:textId="77777777" w:rsidR="00397CED" w:rsidRDefault="00397CED">
            <w:pPr>
              <w:widowControl w:val="0"/>
              <w:jc w:val="both"/>
            </w:pPr>
          </w:p>
        </w:tc>
      </w:tr>
      <w:tr w:rsidR="00397CED" w14:paraId="07C35C72" w14:textId="77777777">
        <w:trPr>
          <w:trHeight w:val="4883"/>
        </w:trPr>
        <w:tc>
          <w:tcPr>
            <w:tcW w:w="9855" w:type="dxa"/>
            <w:gridSpan w:val="8"/>
            <w:tcBorders>
              <w:left w:val="single" w:sz="4" w:space="0" w:color="000000"/>
              <w:bottom w:val="single" w:sz="12" w:space="0" w:color="000000"/>
              <w:right w:val="single" w:sz="4" w:space="0" w:color="000000"/>
            </w:tcBorders>
          </w:tcPr>
          <w:p w14:paraId="6AE39A61" w14:textId="77777777" w:rsidR="00397CED" w:rsidRDefault="007C733A">
            <w:pPr>
              <w:pStyle w:val="Normlnweb"/>
              <w:widowControl w:val="0"/>
              <w:spacing w:before="0" w:after="0"/>
              <w:jc w:val="both"/>
              <w:rPr>
                <w:rFonts w:ascii="Arial Narrow" w:hAnsi="Arial Narrow"/>
                <w:sz w:val="20"/>
                <w:szCs w:val="20"/>
              </w:rPr>
            </w:pPr>
            <w:r>
              <w:rPr>
                <w:rFonts w:ascii="Arial Narrow" w:hAnsi="Arial Narrow"/>
                <w:sz w:val="20"/>
                <w:szCs w:val="20"/>
              </w:rPr>
              <w:t>Cílem předmětu je seznámit studenty s formami, postupy a současnými cíli vyučování informatiky. Studenti se seznámí s předmětovou didaktikou jako součásti speciální didaktiky zaměřené na didaktiku informatických předmětů. Významným úkolem je nejen seznámení se s metodami vyučování informatiky, ale také trvalé a agilní zkvalitňování výuky.</w:t>
            </w:r>
          </w:p>
          <w:p w14:paraId="38A66E8E" w14:textId="77777777" w:rsidR="00397CED" w:rsidRDefault="007C733A">
            <w:pPr>
              <w:pStyle w:val="Normlnweb"/>
              <w:widowControl w:val="0"/>
              <w:spacing w:before="0" w:after="0"/>
              <w:jc w:val="both"/>
              <w:rPr>
                <w:rFonts w:ascii="Arial Narrow" w:hAnsi="Arial Narrow"/>
                <w:b/>
                <w:sz w:val="20"/>
                <w:szCs w:val="20"/>
              </w:rPr>
            </w:pPr>
            <w:r>
              <w:rPr>
                <w:rFonts w:ascii="Arial Narrow" w:hAnsi="Arial Narrow"/>
                <w:b/>
                <w:sz w:val="20"/>
                <w:szCs w:val="20"/>
              </w:rPr>
              <w:t>Témata:</w:t>
            </w:r>
          </w:p>
          <w:p w14:paraId="63EC060A" w14:textId="77777777" w:rsidR="00397CED" w:rsidRDefault="007C733A">
            <w:pPr>
              <w:pStyle w:val="Normlnweb"/>
              <w:widowControl w:val="0"/>
              <w:numPr>
                <w:ilvl w:val="0"/>
                <w:numId w:val="10"/>
              </w:numPr>
              <w:spacing w:before="0" w:after="0"/>
              <w:jc w:val="both"/>
              <w:rPr>
                <w:rFonts w:ascii="Arial Narrow" w:hAnsi="Arial Narrow"/>
                <w:sz w:val="20"/>
                <w:szCs w:val="20"/>
              </w:rPr>
              <w:pPrChange w:id="696"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Didaktika informatiky jako disciplína pedagogiky (základní pojmy, pojetí výuky, charakter oborové didaktiky).</w:t>
            </w:r>
          </w:p>
          <w:p w14:paraId="70B0A045" w14:textId="77777777" w:rsidR="00397CED" w:rsidRDefault="007C733A">
            <w:pPr>
              <w:pStyle w:val="Normlnweb"/>
              <w:widowControl w:val="0"/>
              <w:numPr>
                <w:ilvl w:val="0"/>
                <w:numId w:val="10"/>
              </w:numPr>
              <w:spacing w:before="0" w:after="0"/>
              <w:jc w:val="both"/>
              <w:rPr>
                <w:rFonts w:ascii="Arial Narrow" w:hAnsi="Arial Narrow"/>
                <w:sz w:val="20"/>
                <w:szCs w:val="20"/>
              </w:rPr>
              <w:pPrChange w:id="697"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Základní paradigma didaktiky informatiky (schéma pro myšlení, konání, popsání či vysvětlení), didaktické systémy informatiky.</w:t>
            </w:r>
          </w:p>
          <w:p w14:paraId="430173D2" w14:textId="77777777" w:rsidR="00397CED" w:rsidRDefault="007C733A">
            <w:pPr>
              <w:pStyle w:val="Normlnweb"/>
              <w:widowControl w:val="0"/>
              <w:numPr>
                <w:ilvl w:val="0"/>
                <w:numId w:val="10"/>
              </w:numPr>
              <w:spacing w:before="0" w:after="0"/>
              <w:jc w:val="both"/>
              <w:rPr>
                <w:rFonts w:ascii="Arial Narrow" w:hAnsi="Arial Narrow"/>
                <w:sz w:val="20"/>
                <w:szCs w:val="20"/>
              </w:rPr>
              <w:pPrChange w:id="698"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Učební osnovy informatiky, mezinárodní učební plány informatiky. Vybrané metody výzkumu.</w:t>
            </w:r>
          </w:p>
          <w:p w14:paraId="29C529C4" w14:textId="77777777" w:rsidR="00397CED" w:rsidRDefault="007C733A">
            <w:pPr>
              <w:pStyle w:val="Normlnweb"/>
              <w:widowControl w:val="0"/>
              <w:numPr>
                <w:ilvl w:val="0"/>
                <w:numId w:val="10"/>
              </w:numPr>
              <w:spacing w:before="0" w:after="0"/>
              <w:jc w:val="both"/>
              <w:rPr>
                <w:rFonts w:ascii="Arial Narrow" w:hAnsi="Arial Narrow"/>
                <w:sz w:val="20"/>
                <w:szCs w:val="20"/>
              </w:rPr>
              <w:pPrChange w:id="699"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Rámcový vzdělávací program, školní vzdělávací program.</w:t>
            </w:r>
          </w:p>
          <w:p w14:paraId="0BDFFBF4" w14:textId="77777777" w:rsidR="00397CED" w:rsidRDefault="007C733A">
            <w:pPr>
              <w:pStyle w:val="Normlnweb"/>
              <w:widowControl w:val="0"/>
              <w:numPr>
                <w:ilvl w:val="0"/>
                <w:numId w:val="10"/>
              </w:numPr>
              <w:spacing w:before="0" w:after="0"/>
              <w:jc w:val="both"/>
              <w:rPr>
                <w:rFonts w:ascii="Arial Narrow" w:hAnsi="Arial Narrow"/>
                <w:sz w:val="20"/>
                <w:szCs w:val="20"/>
              </w:rPr>
              <w:pPrChange w:id="700"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Budování mezipředmětových vztahů.</w:t>
            </w:r>
          </w:p>
          <w:p w14:paraId="2AD17883" w14:textId="77777777" w:rsidR="00397CED" w:rsidRDefault="007C733A">
            <w:pPr>
              <w:pStyle w:val="Normlnweb"/>
              <w:widowControl w:val="0"/>
              <w:numPr>
                <w:ilvl w:val="0"/>
                <w:numId w:val="10"/>
              </w:numPr>
              <w:spacing w:before="0" w:after="0"/>
              <w:jc w:val="both"/>
              <w:rPr>
                <w:rFonts w:ascii="Arial Narrow" w:hAnsi="Arial Narrow"/>
                <w:sz w:val="20"/>
                <w:szCs w:val="20"/>
              </w:rPr>
              <w:pPrChange w:id="701"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Základní algoritmické postupy.</w:t>
            </w:r>
          </w:p>
          <w:p w14:paraId="41090E42" w14:textId="77777777" w:rsidR="00397CED" w:rsidRDefault="007C733A">
            <w:pPr>
              <w:pStyle w:val="Normlnweb"/>
              <w:widowControl w:val="0"/>
              <w:numPr>
                <w:ilvl w:val="0"/>
                <w:numId w:val="10"/>
              </w:numPr>
              <w:spacing w:before="0" w:after="0"/>
              <w:jc w:val="both"/>
              <w:rPr>
                <w:rFonts w:ascii="Arial Narrow" w:hAnsi="Arial Narrow"/>
                <w:sz w:val="20"/>
                <w:szCs w:val="20"/>
              </w:rPr>
              <w:pPrChange w:id="702"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Matematická informatika, vztah matematiky a informatiky.</w:t>
            </w:r>
          </w:p>
          <w:p w14:paraId="1374DD8F" w14:textId="77777777" w:rsidR="00397CED" w:rsidRDefault="007C733A">
            <w:pPr>
              <w:pStyle w:val="Normlnweb"/>
              <w:widowControl w:val="0"/>
              <w:numPr>
                <w:ilvl w:val="0"/>
                <w:numId w:val="10"/>
              </w:numPr>
              <w:spacing w:before="0" w:after="0"/>
              <w:jc w:val="both"/>
              <w:rPr>
                <w:rFonts w:ascii="Arial Narrow" w:hAnsi="Arial Narrow"/>
                <w:sz w:val="20"/>
                <w:szCs w:val="20"/>
              </w:rPr>
              <w:pPrChange w:id="703"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Metodika výuky programování.</w:t>
            </w:r>
          </w:p>
          <w:p w14:paraId="056479CA" w14:textId="77777777" w:rsidR="00397CED" w:rsidRDefault="007C733A">
            <w:pPr>
              <w:pStyle w:val="Normlnweb"/>
              <w:widowControl w:val="0"/>
              <w:numPr>
                <w:ilvl w:val="0"/>
                <w:numId w:val="10"/>
              </w:numPr>
              <w:spacing w:before="0" w:after="0"/>
              <w:jc w:val="both"/>
              <w:rPr>
                <w:rFonts w:ascii="Arial Narrow" w:hAnsi="Arial Narrow"/>
                <w:sz w:val="20"/>
                <w:szCs w:val="20"/>
              </w:rPr>
              <w:pPrChange w:id="704"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Didaktické zásady výuky informatiky.</w:t>
            </w:r>
          </w:p>
          <w:p w14:paraId="7AA0EEC1" w14:textId="77777777" w:rsidR="00397CED" w:rsidRDefault="007C733A">
            <w:pPr>
              <w:pStyle w:val="Normlnweb"/>
              <w:widowControl w:val="0"/>
              <w:numPr>
                <w:ilvl w:val="0"/>
                <w:numId w:val="10"/>
              </w:numPr>
              <w:spacing w:before="0" w:after="0"/>
              <w:jc w:val="both"/>
              <w:rPr>
                <w:rFonts w:ascii="Arial Narrow" w:hAnsi="Arial Narrow"/>
                <w:sz w:val="20"/>
                <w:szCs w:val="20"/>
              </w:rPr>
              <w:pPrChange w:id="705"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Kybernetická bezpečnost a její integrace do výuky informatiky.</w:t>
            </w:r>
          </w:p>
          <w:p w14:paraId="0AF4610C" w14:textId="77777777" w:rsidR="00397CED" w:rsidRDefault="007C733A">
            <w:pPr>
              <w:pStyle w:val="Normlnweb"/>
              <w:widowControl w:val="0"/>
              <w:numPr>
                <w:ilvl w:val="0"/>
                <w:numId w:val="10"/>
              </w:numPr>
              <w:spacing w:before="0" w:after="0"/>
              <w:jc w:val="both"/>
              <w:rPr>
                <w:rFonts w:ascii="Arial Narrow" w:hAnsi="Arial Narrow"/>
                <w:sz w:val="20"/>
                <w:szCs w:val="20"/>
              </w:rPr>
              <w:pPrChange w:id="706"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Výuková hodina a její rozbor.</w:t>
            </w:r>
          </w:p>
          <w:p w14:paraId="5C3BB172" w14:textId="77777777" w:rsidR="00397CED" w:rsidRDefault="007C733A">
            <w:pPr>
              <w:pStyle w:val="Normlnweb"/>
              <w:widowControl w:val="0"/>
              <w:numPr>
                <w:ilvl w:val="0"/>
                <w:numId w:val="10"/>
              </w:numPr>
              <w:spacing w:before="0" w:after="0"/>
              <w:jc w:val="both"/>
              <w:rPr>
                <w:rFonts w:ascii="Arial Narrow" w:hAnsi="Arial Narrow"/>
                <w:sz w:val="20"/>
                <w:szCs w:val="20"/>
              </w:rPr>
              <w:pPrChange w:id="707"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Metodická podpora učitelům informatiky (vzdělávací a metodické portály, metodická centra aj.).</w:t>
            </w:r>
          </w:p>
          <w:p w14:paraId="79134312" w14:textId="77777777" w:rsidR="00397CED" w:rsidRDefault="007C733A">
            <w:pPr>
              <w:pStyle w:val="Normlnweb"/>
              <w:widowControl w:val="0"/>
              <w:numPr>
                <w:ilvl w:val="0"/>
                <w:numId w:val="10"/>
              </w:numPr>
              <w:spacing w:before="0" w:after="0"/>
              <w:jc w:val="both"/>
              <w:rPr>
                <w:rFonts w:ascii="Arial Narrow" w:hAnsi="Arial Narrow"/>
                <w:sz w:val="20"/>
                <w:szCs w:val="20"/>
              </w:rPr>
              <w:pPrChange w:id="708"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 xml:space="preserve">eLearningové systémy a systémy pro </w:t>
            </w:r>
            <w:proofErr w:type="gramStart"/>
            <w:r>
              <w:rPr>
                <w:rFonts w:ascii="Arial Narrow" w:hAnsi="Arial Narrow"/>
                <w:sz w:val="20"/>
                <w:szCs w:val="20"/>
              </w:rPr>
              <w:t>on</w:t>
            </w:r>
            <w:proofErr w:type="gramEnd"/>
            <w:r>
              <w:rPr>
                <w:rFonts w:ascii="Arial Narrow" w:hAnsi="Arial Narrow"/>
                <w:sz w:val="20"/>
                <w:szCs w:val="20"/>
              </w:rPr>
              <w:t xml:space="preserve"> line podporu výuky.</w:t>
            </w:r>
          </w:p>
          <w:p w14:paraId="7300EF84" w14:textId="77777777" w:rsidR="00397CED" w:rsidRDefault="007C733A">
            <w:pPr>
              <w:pStyle w:val="Normlnweb"/>
              <w:widowControl w:val="0"/>
              <w:numPr>
                <w:ilvl w:val="0"/>
                <w:numId w:val="10"/>
              </w:numPr>
              <w:spacing w:before="0" w:after="0"/>
              <w:jc w:val="both"/>
              <w:rPr>
                <w:rFonts w:ascii="Arial Narrow" w:hAnsi="Arial Narrow"/>
                <w:sz w:val="20"/>
                <w:szCs w:val="20"/>
              </w:rPr>
              <w:pPrChange w:id="709" w:author="Jiri Vojtesek" w:date="2023-01-19T13:14:00Z">
                <w:pPr>
                  <w:pStyle w:val="Normlnweb"/>
                  <w:widowControl w:val="0"/>
                  <w:numPr>
                    <w:numId w:val="11"/>
                  </w:numPr>
                  <w:tabs>
                    <w:tab w:val="num" w:pos="0"/>
                  </w:tabs>
                  <w:spacing w:before="0" w:after="0"/>
                  <w:ind w:left="720" w:hanging="360"/>
                  <w:jc w:val="both"/>
                </w:pPr>
              </w:pPrChange>
            </w:pPr>
            <w:r>
              <w:rPr>
                <w:rFonts w:ascii="Arial Narrow" w:hAnsi="Arial Narrow"/>
                <w:sz w:val="20"/>
                <w:szCs w:val="20"/>
              </w:rPr>
              <w:t>Učebnice pro výuku informatiky (ZŠ/SŠ).</w:t>
            </w:r>
          </w:p>
          <w:p w14:paraId="05F17D0A" w14:textId="77777777" w:rsidR="00397CED" w:rsidRDefault="007C733A">
            <w:pPr>
              <w:widowControl w:val="0"/>
              <w:jc w:val="both"/>
            </w:pPr>
            <w:r>
              <w:rPr>
                <w:b/>
              </w:rPr>
              <w:t xml:space="preserve">Výstupní znalosti </w:t>
            </w:r>
            <w:r>
              <w:t>(student prokazuje tyto znalosti)</w:t>
            </w:r>
          </w:p>
          <w:p w14:paraId="1C569345" w14:textId="77777777" w:rsidR="00397CED" w:rsidRDefault="007C733A">
            <w:pPr>
              <w:widowControl w:val="0"/>
              <w:numPr>
                <w:ilvl w:val="0"/>
                <w:numId w:val="6"/>
              </w:numPr>
              <w:suppressAutoHyphens w:val="0"/>
              <w:spacing w:after="160" w:line="259" w:lineRule="auto"/>
              <w:contextualSpacing/>
              <w:jc w:val="both"/>
              <w:pPrChange w:id="71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základních pojmů a druhů výuky</w:t>
            </w:r>
          </w:p>
          <w:p w14:paraId="405C7F1B" w14:textId="77777777" w:rsidR="00397CED" w:rsidRDefault="007C733A">
            <w:pPr>
              <w:widowControl w:val="0"/>
              <w:numPr>
                <w:ilvl w:val="0"/>
                <w:numId w:val="6"/>
              </w:numPr>
              <w:suppressAutoHyphens w:val="0"/>
              <w:spacing w:after="160" w:line="259" w:lineRule="auto"/>
              <w:contextualSpacing/>
              <w:jc w:val="both"/>
              <w:pPrChange w:id="71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pojmů „Rámcový vzdělávací program“ a „Školský vzdělávací program“</w:t>
            </w:r>
          </w:p>
          <w:p w14:paraId="3784FBC3" w14:textId="77777777" w:rsidR="00397CED" w:rsidRDefault="007C733A">
            <w:pPr>
              <w:widowControl w:val="0"/>
              <w:numPr>
                <w:ilvl w:val="0"/>
                <w:numId w:val="6"/>
              </w:numPr>
              <w:suppressAutoHyphens w:val="0"/>
              <w:spacing w:after="160" w:line="259" w:lineRule="auto"/>
              <w:contextualSpacing/>
              <w:jc w:val="both"/>
              <w:pPrChange w:id="71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pojmů informatiky a matematické informatiky</w:t>
            </w:r>
          </w:p>
          <w:p w14:paraId="03BB3039" w14:textId="77777777" w:rsidR="00397CED" w:rsidRDefault="007C733A">
            <w:pPr>
              <w:widowControl w:val="0"/>
              <w:numPr>
                <w:ilvl w:val="0"/>
                <w:numId w:val="6"/>
              </w:numPr>
              <w:suppressAutoHyphens w:val="0"/>
              <w:spacing w:after="160" w:line="259" w:lineRule="auto"/>
              <w:contextualSpacing/>
              <w:jc w:val="both"/>
              <w:pPrChange w:id="71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metod výuky informatiky na základní a střední škole</w:t>
            </w:r>
          </w:p>
          <w:p w14:paraId="3F35C004" w14:textId="77777777" w:rsidR="00397CED" w:rsidRDefault="007C733A">
            <w:pPr>
              <w:widowControl w:val="0"/>
              <w:numPr>
                <w:ilvl w:val="0"/>
                <w:numId w:val="6"/>
              </w:numPr>
              <w:suppressAutoHyphens w:val="0"/>
              <w:spacing w:after="160" w:line="259" w:lineRule="auto"/>
              <w:contextualSpacing/>
              <w:jc w:val="both"/>
              <w:pPrChange w:id="71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kybernetické bezpečnosti</w:t>
            </w:r>
          </w:p>
          <w:p w14:paraId="0C1433F8" w14:textId="77777777" w:rsidR="00397CED" w:rsidRDefault="007C733A">
            <w:pPr>
              <w:widowControl w:val="0"/>
              <w:jc w:val="both"/>
            </w:pPr>
            <w:r>
              <w:rPr>
                <w:b/>
              </w:rPr>
              <w:t xml:space="preserve">Výstupní dovednosti </w:t>
            </w:r>
            <w:r>
              <w:t>(student prokazuje tyto dovednosti)</w:t>
            </w:r>
          </w:p>
          <w:p w14:paraId="7E1A74C0" w14:textId="77777777" w:rsidR="00397CED" w:rsidRDefault="007C733A">
            <w:pPr>
              <w:widowControl w:val="0"/>
              <w:numPr>
                <w:ilvl w:val="0"/>
                <w:numId w:val="7"/>
              </w:numPr>
              <w:suppressAutoHyphens w:val="0"/>
              <w:spacing w:after="160" w:line="259" w:lineRule="auto"/>
              <w:contextualSpacing/>
              <w:jc w:val="both"/>
              <w:pPrChange w:id="71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a vysvětlí základní algoritmus</w:t>
            </w:r>
          </w:p>
          <w:p w14:paraId="57FDEAC7" w14:textId="77777777" w:rsidR="00397CED" w:rsidRDefault="007C733A">
            <w:pPr>
              <w:widowControl w:val="0"/>
              <w:numPr>
                <w:ilvl w:val="0"/>
                <w:numId w:val="7"/>
              </w:numPr>
              <w:suppressAutoHyphens w:val="0"/>
              <w:spacing w:after="160" w:line="259" w:lineRule="auto"/>
              <w:contextualSpacing/>
              <w:jc w:val="both"/>
              <w:pPrChange w:id="71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metodicky vysvětlí tvorbu programu</w:t>
            </w:r>
          </w:p>
          <w:p w14:paraId="4324A60A" w14:textId="77777777" w:rsidR="00397CED" w:rsidRDefault="007C733A">
            <w:pPr>
              <w:widowControl w:val="0"/>
              <w:numPr>
                <w:ilvl w:val="0"/>
                <w:numId w:val="7"/>
              </w:numPr>
              <w:suppressAutoHyphens w:val="0"/>
              <w:spacing w:after="160" w:line="259" w:lineRule="auto"/>
              <w:contextualSpacing/>
              <w:jc w:val="both"/>
              <w:pPrChange w:id="71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integruje zásady kybernetické bezpečnosti do výuky</w:t>
            </w:r>
          </w:p>
          <w:p w14:paraId="7002ADFD" w14:textId="77777777" w:rsidR="00397CED" w:rsidRDefault="007C733A">
            <w:pPr>
              <w:widowControl w:val="0"/>
              <w:numPr>
                <w:ilvl w:val="0"/>
                <w:numId w:val="7"/>
              </w:numPr>
              <w:suppressAutoHyphens w:val="0"/>
              <w:spacing w:after="160" w:line="259" w:lineRule="auto"/>
              <w:contextualSpacing/>
              <w:jc w:val="both"/>
              <w:pPrChange w:id="71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vyhledá a využívá metodické příručky pro výuku informatiky</w:t>
            </w:r>
          </w:p>
          <w:p w14:paraId="31D9B361" w14:textId="77777777" w:rsidR="00397CED" w:rsidRDefault="007C733A">
            <w:pPr>
              <w:widowControl w:val="0"/>
              <w:numPr>
                <w:ilvl w:val="0"/>
                <w:numId w:val="7"/>
              </w:numPr>
              <w:suppressAutoHyphens w:val="0"/>
              <w:spacing w:after="160" w:line="259" w:lineRule="auto"/>
              <w:contextualSpacing/>
              <w:jc w:val="both"/>
              <w:pPrChange w:id="71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rozbor výukové hodiny</w:t>
            </w:r>
          </w:p>
        </w:tc>
      </w:tr>
      <w:tr w:rsidR="00397CED" w14:paraId="2E18E92A"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CBE2A7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5670527A" w14:textId="77777777" w:rsidR="00397CED" w:rsidRDefault="00397CED">
            <w:pPr>
              <w:widowControl w:val="0"/>
              <w:jc w:val="both"/>
            </w:pPr>
          </w:p>
        </w:tc>
      </w:tr>
      <w:tr w:rsidR="00397CED" w14:paraId="57A57A9C" w14:textId="77777777">
        <w:trPr>
          <w:trHeight w:val="1497"/>
        </w:trPr>
        <w:tc>
          <w:tcPr>
            <w:tcW w:w="9855" w:type="dxa"/>
            <w:gridSpan w:val="8"/>
            <w:tcBorders>
              <w:left w:val="single" w:sz="4" w:space="0" w:color="000000"/>
              <w:bottom w:val="single" w:sz="4" w:space="0" w:color="000000"/>
              <w:right w:val="single" w:sz="4" w:space="0" w:color="000000"/>
            </w:tcBorders>
          </w:tcPr>
          <w:p w14:paraId="0CB5B7BE" w14:textId="77777777" w:rsidR="00397CED" w:rsidRDefault="007C733A">
            <w:pPr>
              <w:widowControl w:val="0"/>
              <w:jc w:val="both"/>
              <w:rPr>
                <w:b/>
                <w:bCs/>
              </w:rPr>
            </w:pPr>
            <w:r>
              <w:rPr>
                <w:b/>
                <w:bCs/>
              </w:rPr>
              <w:t>Povinná literatura:</w:t>
            </w:r>
          </w:p>
          <w:p w14:paraId="3256B271" w14:textId="77777777" w:rsidR="00397CED" w:rsidRDefault="007C733A">
            <w:pPr>
              <w:widowControl w:val="0"/>
              <w:jc w:val="both"/>
            </w:pPr>
            <w:r>
              <w:t>PAVLÍČEK, A., A. GALBA a M. HORA, 2017</w:t>
            </w:r>
            <w:r>
              <w:rPr>
                <w:i/>
              </w:rPr>
              <w:t>. Moderní informatika</w:t>
            </w:r>
            <w:r>
              <w:t>. Druhé, rozšířené vydání. [Praha]: Professional Publishing. ISBN 978-80-906594-6-9.</w:t>
            </w:r>
          </w:p>
          <w:p w14:paraId="4308584A" w14:textId="77777777" w:rsidR="00397CED" w:rsidRDefault="007C733A">
            <w:pPr>
              <w:widowControl w:val="0"/>
            </w:pPr>
            <w:r>
              <w:t>PETRUS, P., 2018. </w:t>
            </w:r>
            <w:r>
              <w:rPr>
                <w:i/>
              </w:rPr>
              <w:t>Sada přednášek pro předmět Didaktika informačních technologií</w:t>
            </w:r>
            <w:r>
              <w:t xml:space="preserve">: </w:t>
            </w:r>
            <w:r>
              <w:rPr>
                <w:i/>
              </w:rPr>
              <w:t>Projekt - Podpora rozvíjení informatického myšlení </w:t>
            </w:r>
            <w:r>
              <w:t xml:space="preserve">[online]. Informatické myšlení [cit. 2022-10-23]. Dostupné z: </w:t>
            </w:r>
            <w:hyperlink r:id="rId15">
              <w:r>
                <w:rPr>
                  <w:rStyle w:val="Hypertextovodkaz"/>
                </w:rPr>
                <w:t>https://www.imysleni.cz/images/vyukove_materialy/UJEP_Didaktika_IT_pro_1st_ZS.pdf</w:t>
              </w:r>
            </w:hyperlink>
          </w:p>
          <w:p w14:paraId="322FF469" w14:textId="77777777" w:rsidR="00397CED" w:rsidRDefault="007C733A">
            <w:pPr>
              <w:widowControl w:val="0"/>
              <w:jc w:val="both"/>
              <w:rPr>
                <w:b/>
                <w:bCs/>
              </w:rPr>
            </w:pPr>
            <w:r>
              <w:rPr>
                <w:b/>
                <w:bCs/>
              </w:rPr>
              <w:t>Doporučená literatura:</w:t>
            </w:r>
          </w:p>
          <w:p w14:paraId="74C03EB3" w14:textId="77777777" w:rsidR="00397CED" w:rsidRDefault="007C733A">
            <w:pPr>
              <w:widowControl w:val="0"/>
              <w:jc w:val="both"/>
            </w:pPr>
            <w:r>
              <w:t>BOTLÍK, J., 2018. </w:t>
            </w:r>
            <w:r>
              <w:rPr>
                <w:i/>
              </w:rPr>
              <w:t>Informatika pro profesně zaměřené obory: distanční studijní text</w:t>
            </w:r>
            <w:r>
              <w:t>. Karviná: Slezská univerzita v Opavě, Obchodně podnikatelská fakulta v Karviné. ISBN 978-80-7510-317-8.</w:t>
            </w:r>
          </w:p>
          <w:p w14:paraId="0E326213" w14:textId="77777777" w:rsidR="00397CED" w:rsidRDefault="007C733A">
            <w:pPr>
              <w:widowControl w:val="0"/>
              <w:jc w:val="both"/>
            </w:pPr>
            <w:r>
              <w:lastRenderedPageBreak/>
              <w:t>KROPÁČ, J. aj. LAVRINČÍK, 2009. </w:t>
            </w:r>
            <w:r>
              <w:rPr>
                <w:i/>
              </w:rPr>
              <w:t>Didaktika informatiky - obecné základy</w:t>
            </w:r>
            <w:r>
              <w:t> [online]. Olomouc: Univerzita Palackého v Olomouci, Pedagogická fakulta [cit. 2022-10-23]. Texty k distančnímu vzdělávání v rámci kombinovaného studia. ISBN 978-80-244-2293-0.</w:t>
            </w:r>
          </w:p>
          <w:p w14:paraId="3DE92EEC" w14:textId="77777777" w:rsidR="00397CED" w:rsidRDefault="007C733A">
            <w:pPr>
              <w:widowControl w:val="0"/>
              <w:jc w:val="both"/>
            </w:pPr>
            <w:r>
              <w:t>PAVLÍČEK, A., A. GALBA a M. HORA, 2017. </w:t>
            </w:r>
            <w:r>
              <w:rPr>
                <w:i/>
              </w:rPr>
              <w:t>Moderní informatika</w:t>
            </w:r>
            <w:r>
              <w:t>. Druhé, rozšířené vydání. [Praha]: Professional Publishing. ISBN 978-80-906594-6-9.</w:t>
            </w:r>
          </w:p>
          <w:p w14:paraId="35B9DA2B" w14:textId="77777777" w:rsidR="00397CED" w:rsidRDefault="007C733A">
            <w:pPr>
              <w:widowControl w:val="0"/>
              <w:jc w:val="both"/>
            </w:pPr>
            <w:r>
              <w:t>PŠENČÍKOVÁ, J., 2021. </w:t>
            </w:r>
            <w:r>
              <w:rPr>
                <w:i/>
              </w:rPr>
              <w:t>Algoritmizace</w:t>
            </w:r>
            <w:r>
              <w:t>. Vydání druhé. Prostějov: Computer Media. ISBN 978-80-7402-414-6.</w:t>
            </w:r>
          </w:p>
          <w:p w14:paraId="35F37392" w14:textId="77777777" w:rsidR="00397CED" w:rsidRDefault="007C733A">
            <w:pPr>
              <w:widowControl w:val="0"/>
              <w:jc w:val="both"/>
            </w:pPr>
            <w:r>
              <w:t>ROUBAL, P., 2019. Informatika a výpočetní technika pro střední školy. 2. vydání. Brno: Computer Press. Česká škola (Computer Press). ISBN 978-80-251-4951-5.</w:t>
            </w:r>
          </w:p>
        </w:tc>
      </w:tr>
      <w:tr w:rsidR="00397CED" w14:paraId="5ADB8423"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025D92F5" w14:textId="77777777" w:rsidR="00397CED" w:rsidRDefault="007C733A">
            <w:pPr>
              <w:widowControl w:val="0"/>
              <w:jc w:val="center"/>
              <w:rPr>
                <w:b/>
              </w:rPr>
            </w:pPr>
            <w:r>
              <w:rPr>
                <w:b/>
              </w:rPr>
              <w:lastRenderedPageBreak/>
              <w:t>Informace ke kombinované nebo distanční formě</w:t>
            </w:r>
          </w:p>
        </w:tc>
      </w:tr>
      <w:tr w:rsidR="00397CED" w14:paraId="15FCB4AC"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32692954"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7635A9A"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9978CAE" w14:textId="77777777" w:rsidR="00397CED" w:rsidRDefault="007C733A">
            <w:pPr>
              <w:widowControl w:val="0"/>
              <w:jc w:val="both"/>
              <w:rPr>
                <w:b/>
              </w:rPr>
            </w:pPr>
            <w:r>
              <w:rPr>
                <w:b/>
              </w:rPr>
              <w:t>hodin</w:t>
            </w:r>
          </w:p>
        </w:tc>
      </w:tr>
      <w:tr w:rsidR="00397CED" w14:paraId="509F7ED2"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AABEC93" w14:textId="77777777" w:rsidR="00397CED" w:rsidRDefault="007C733A">
            <w:pPr>
              <w:widowControl w:val="0"/>
              <w:jc w:val="both"/>
              <w:rPr>
                <w:b/>
              </w:rPr>
            </w:pPr>
            <w:r>
              <w:rPr>
                <w:b/>
              </w:rPr>
              <w:t>Informace o způsobu kontaktu s vyučujícím</w:t>
            </w:r>
          </w:p>
        </w:tc>
      </w:tr>
      <w:tr w:rsidR="00397CED" w14:paraId="1DD3D8F2" w14:textId="77777777">
        <w:trPr>
          <w:trHeight w:val="1373"/>
        </w:trPr>
        <w:tc>
          <w:tcPr>
            <w:tcW w:w="9855" w:type="dxa"/>
            <w:gridSpan w:val="8"/>
            <w:tcBorders>
              <w:top w:val="single" w:sz="4" w:space="0" w:color="000000"/>
              <w:left w:val="single" w:sz="4" w:space="0" w:color="000000"/>
              <w:bottom w:val="single" w:sz="4" w:space="0" w:color="000000"/>
              <w:right w:val="single" w:sz="4" w:space="0" w:color="000000"/>
            </w:tcBorders>
          </w:tcPr>
          <w:p w14:paraId="11D119B4" w14:textId="77777777" w:rsidR="00397CED" w:rsidRDefault="00397CED">
            <w:pPr>
              <w:widowControl w:val="0"/>
              <w:jc w:val="both"/>
            </w:pPr>
          </w:p>
        </w:tc>
      </w:tr>
    </w:tbl>
    <w:p w14:paraId="63368B7C" w14:textId="77777777" w:rsidR="00397CED" w:rsidRDefault="00397CED"/>
    <w:p w14:paraId="3E921081" w14:textId="072A67AB" w:rsidR="00936258" w:rsidRDefault="00936258">
      <w:pPr>
        <w:rPr>
          <w:ins w:id="720" w:author="Jiří Vojtěšek" w:date="2023-01-23T15:35:00Z"/>
        </w:rPr>
      </w:pPr>
      <w:ins w:id="721" w:author="Jiří Vojtěšek" w:date="2023-01-23T15:35:00Z">
        <w:r>
          <w:br w:type="page"/>
        </w:r>
      </w:ins>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Change w:id="722">
          <w:tblGrid>
            <w:gridCol w:w="490"/>
            <w:gridCol w:w="2594"/>
            <w:gridCol w:w="570"/>
            <w:gridCol w:w="1131"/>
            <w:gridCol w:w="892"/>
            <w:gridCol w:w="816"/>
            <w:gridCol w:w="2153"/>
            <w:gridCol w:w="539"/>
            <w:gridCol w:w="670"/>
            <w:gridCol w:w="490"/>
          </w:tblGrid>
        </w:tblGridChange>
      </w:tblGrid>
      <w:tr w:rsidR="00936258" w14:paraId="612545F2" w14:textId="77777777" w:rsidTr="0024703D">
        <w:trPr>
          <w:ins w:id="723" w:author="Jiří Vojtěšek" w:date="2023-01-23T15:35:00Z"/>
        </w:trPr>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DB5C3CD" w14:textId="4C269680" w:rsidR="00936258" w:rsidRDefault="00936258" w:rsidP="0024703D">
            <w:pPr>
              <w:pageBreakBefore/>
              <w:widowControl w:val="0"/>
              <w:tabs>
                <w:tab w:val="right" w:pos="9607"/>
              </w:tabs>
              <w:jc w:val="both"/>
              <w:rPr>
                <w:ins w:id="724" w:author="Jiří Vojtěšek" w:date="2023-01-23T15:35:00Z"/>
              </w:rPr>
            </w:pPr>
            <w:ins w:id="725" w:author="Jiří Vojtěšek" w:date="2023-01-23T15:35:00Z">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ins>
            <w:r>
              <w:rPr>
                <w:rStyle w:val="Odkazintenzivn"/>
              </w:rPr>
            </w:r>
            <w:ins w:id="726" w:author="Jiří Vojtěšek" w:date="2023-01-23T15:35:00Z">
              <w:r>
                <w:rPr>
                  <w:rStyle w:val="Odkazintenzivn"/>
                </w:rPr>
                <w:fldChar w:fldCharType="separate"/>
              </w:r>
            </w:ins>
            <w:ins w:id="727" w:author="Jiří Vojtěšek" w:date="2023-01-24T20:39:00Z">
              <w:r w:rsidR="008A5423">
                <w:rPr>
                  <w:b/>
                </w:rPr>
                <w:t>Abecední seznam</w:t>
              </w:r>
            </w:ins>
            <w:ins w:id="728" w:author="Jiří Vojtěšek" w:date="2023-01-23T15:35:00Z">
              <w:r>
                <w:rPr>
                  <w:rStyle w:val="Odkazintenzivn"/>
                </w:rPr>
                <w:fldChar w:fldCharType="end"/>
              </w:r>
            </w:ins>
          </w:p>
        </w:tc>
      </w:tr>
      <w:tr w:rsidR="00936258" w14:paraId="6E6AEA88" w14:textId="77777777" w:rsidTr="0024703D">
        <w:trPr>
          <w:ins w:id="729" w:author="Jiří Vojtěšek" w:date="2023-01-23T15:35:00Z"/>
        </w:trPr>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DF930C6" w14:textId="77777777" w:rsidR="00936258" w:rsidRDefault="00936258" w:rsidP="0024703D">
            <w:pPr>
              <w:widowControl w:val="0"/>
              <w:rPr>
                <w:ins w:id="730" w:author="Jiří Vojtěšek" w:date="2023-01-23T15:35:00Z"/>
                <w:b/>
              </w:rPr>
            </w:pPr>
            <w:ins w:id="731" w:author="Jiří Vojtěšek" w:date="2023-01-23T15:35:00Z">
              <w:r>
                <w:rPr>
                  <w:b/>
                </w:rPr>
                <w:t>Název studijního předmětu</w:t>
              </w:r>
            </w:ins>
          </w:p>
        </w:tc>
        <w:tc>
          <w:tcPr>
            <w:tcW w:w="6771" w:type="dxa"/>
            <w:gridSpan w:val="7"/>
            <w:tcBorders>
              <w:top w:val="double" w:sz="4" w:space="0" w:color="000000"/>
              <w:left w:val="single" w:sz="4" w:space="0" w:color="000000"/>
              <w:bottom w:val="single" w:sz="4" w:space="0" w:color="000000"/>
              <w:right w:val="single" w:sz="4" w:space="0" w:color="000000"/>
            </w:tcBorders>
          </w:tcPr>
          <w:p w14:paraId="0BD1104C" w14:textId="4449989D" w:rsidR="00936258" w:rsidRDefault="00936258" w:rsidP="0024703D">
            <w:pPr>
              <w:widowControl w:val="0"/>
              <w:jc w:val="both"/>
              <w:rPr>
                <w:ins w:id="732" w:author="Jiří Vojtěšek" w:date="2023-01-23T15:35:00Z"/>
              </w:rPr>
            </w:pPr>
            <w:bookmarkStart w:id="733" w:name="bDidaktikaOdbornychPredmetu"/>
            <w:ins w:id="734" w:author="Jiří Vojtěšek" w:date="2023-01-23T15:35:00Z">
              <w:r>
                <w:t>Didaktika odborných předmětů</w:t>
              </w:r>
              <w:bookmarkEnd w:id="733"/>
            </w:ins>
          </w:p>
        </w:tc>
      </w:tr>
      <w:tr w:rsidR="00936258" w14:paraId="415C1211" w14:textId="77777777" w:rsidTr="0024703D">
        <w:trPr>
          <w:ins w:id="735"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6B442B8" w14:textId="77777777" w:rsidR="00936258" w:rsidRDefault="00936258" w:rsidP="0024703D">
            <w:pPr>
              <w:widowControl w:val="0"/>
              <w:rPr>
                <w:ins w:id="736" w:author="Jiří Vojtěšek" w:date="2023-01-23T15:35:00Z"/>
                <w:b/>
              </w:rPr>
            </w:pPr>
            <w:ins w:id="737" w:author="Jiří Vojtěšek" w:date="2023-01-23T15:35:00Z">
              <w:r>
                <w:rPr>
                  <w:b/>
                </w:rPr>
                <w:t>Typ předmětu</w:t>
              </w:r>
            </w:ins>
          </w:p>
        </w:tc>
        <w:tc>
          <w:tcPr>
            <w:tcW w:w="3409" w:type="dxa"/>
            <w:gridSpan w:val="4"/>
            <w:tcBorders>
              <w:top w:val="single" w:sz="4" w:space="0" w:color="000000"/>
              <w:left w:val="single" w:sz="4" w:space="0" w:color="000000"/>
              <w:bottom w:val="single" w:sz="4" w:space="0" w:color="000000"/>
              <w:right w:val="single" w:sz="4" w:space="0" w:color="000000"/>
            </w:tcBorders>
          </w:tcPr>
          <w:p w14:paraId="1C70421F" w14:textId="77777777" w:rsidR="00936258" w:rsidRDefault="00936258" w:rsidP="0024703D">
            <w:pPr>
              <w:widowControl w:val="0"/>
              <w:jc w:val="both"/>
              <w:rPr>
                <w:ins w:id="738" w:author="Jiří Vojtěšek" w:date="2023-01-23T15:35:00Z"/>
              </w:rPr>
            </w:pPr>
            <w:ins w:id="739" w:author="Jiří Vojtěšek" w:date="2023-01-23T15:35:00Z">
              <w:r>
                <w:t>Povinný, ZT</w:t>
              </w:r>
            </w:ins>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9A5585C" w14:textId="77777777" w:rsidR="00936258" w:rsidRDefault="00936258" w:rsidP="0024703D">
            <w:pPr>
              <w:widowControl w:val="0"/>
              <w:jc w:val="both"/>
              <w:rPr>
                <w:ins w:id="740" w:author="Jiří Vojtěšek" w:date="2023-01-23T15:35:00Z"/>
                <w:b/>
              </w:rPr>
            </w:pPr>
            <w:ins w:id="741" w:author="Jiří Vojtěšek" w:date="2023-01-23T15:35:00Z">
              <w:r>
                <w:rPr>
                  <w:b/>
                </w:rPr>
                <w:t>doporučený ročník / semestr</w:t>
              </w:r>
            </w:ins>
          </w:p>
        </w:tc>
        <w:tc>
          <w:tcPr>
            <w:tcW w:w="670" w:type="dxa"/>
            <w:tcBorders>
              <w:top w:val="single" w:sz="4" w:space="0" w:color="000000"/>
              <w:left w:val="single" w:sz="4" w:space="0" w:color="000000"/>
              <w:bottom w:val="single" w:sz="4" w:space="0" w:color="000000"/>
              <w:right w:val="single" w:sz="4" w:space="0" w:color="000000"/>
            </w:tcBorders>
          </w:tcPr>
          <w:p w14:paraId="773B84A1" w14:textId="77777777" w:rsidR="00936258" w:rsidRDefault="00936258" w:rsidP="0024703D">
            <w:pPr>
              <w:widowControl w:val="0"/>
              <w:jc w:val="both"/>
              <w:rPr>
                <w:ins w:id="742" w:author="Jiří Vojtěšek" w:date="2023-01-23T15:35:00Z"/>
              </w:rPr>
            </w:pPr>
            <w:ins w:id="743" w:author="Jiří Vojtěšek" w:date="2023-01-23T15:35:00Z">
              <w:r>
                <w:t>2/ZS</w:t>
              </w:r>
            </w:ins>
          </w:p>
        </w:tc>
      </w:tr>
      <w:tr w:rsidR="00936258" w14:paraId="00CE94B7" w14:textId="77777777" w:rsidTr="0024703D">
        <w:trPr>
          <w:ins w:id="744"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2E0081" w14:textId="77777777" w:rsidR="00936258" w:rsidRDefault="00936258" w:rsidP="0024703D">
            <w:pPr>
              <w:widowControl w:val="0"/>
              <w:rPr>
                <w:ins w:id="745" w:author="Jiří Vojtěšek" w:date="2023-01-23T15:35:00Z"/>
                <w:b/>
              </w:rPr>
            </w:pPr>
            <w:ins w:id="746" w:author="Jiří Vojtěšek" w:date="2023-01-23T15:35:00Z">
              <w:r>
                <w:rPr>
                  <w:b/>
                </w:rPr>
                <w:t>Rozsah studijního předmětu</w:t>
              </w:r>
            </w:ins>
          </w:p>
        </w:tc>
        <w:tc>
          <w:tcPr>
            <w:tcW w:w="1701" w:type="dxa"/>
            <w:gridSpan w:val="2"/>
            <w:tcBorders>
              <w:top w:val="single" w:sz="4" w:space="0" w:color="000000"/>
              <w:left w:val="single" w:sz="4" w:space="0" w:color="000000"/>
              <w:bottom w:val="single" w:sz="4" w:space="0" w:color="000000"/>
              <w:right w:val="single" w:sz="4" w:space="0" w:color="000000"/>
            </w:tcBorders>
          </w:tcPr>
          <w:p w14:paraId="73D5FEAC" w14:textId="77777777" w:rsidR="00936258" w:rsidRDefault="00936258" w:rsidP="0024703D">
            <w:pPr>
              <w:widowControl w:val="0"/>
              <w:jc w:val="both"/>
              <w:rPr>
                <w:ins w:id="747" w:author="Jiří Vojtěšek" w:date="2023-01-23T15:35:00Z"/>
              </w:rPr>
            </w:pPr>
            <w:ins w:id="748" w:author="Jiří Vojtěšek" w:date="2023-01-23T15:35:00Z">
              <w:r>
                <w:t>28p + 28c</w:t>
              </w:r>
            </w:ins>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7397F3F5" w14:textId="77777777" w:rsidR="00936258" w:rsidRDefault="00936258" w:rsidP="0024703D">
            <w:pPr>
              <w:widowControl w:val="0"/>
              <w:jc w:val="both"/>
              <w:rPr>
                <w:ins w:id="749" w:author="Jiří Vojtěšek" w:date="2023-01-23T15:35:00Z"/>
                <w:b/>
              </w:rPr>
            </w:pPr>
            <w:ins w:id="750" w:author="Jiří Vojtěšek" w:date="2023-01-23T15:35:00Z">
              <w:r>
                <w:rPr>
                  <w:b/>
                </w:rPr>
                <w:t>hod.</w:t>
              </w:r>
            </w:ins>
          </w:p>
        </w:tc>
        <w:tc>
          <w:tcPr>
            <w:tcW w:w="816" w:type="dxa"/>
            <w:tcBorders>
              <w:top w:val="single" w:sz="4" w:space="0" w:color="000000"/>
              <w:left w:val="single" w:sz="4" w:space="0" w:color="000000"/>
              <w:bottom w:val="single" w:sz="4" w:space="0" w:color="000000"/>
              <w:right w:val="single" w:sz="4" w:space="0" w:color="000000"/>
            </w:tcBorders>
          </w:tcPr>
          <w:p w14:paraId="2776F85D" w14:textId="77777777" w:rsidR="00936258" w:rsidRDefault="00936258" w:rsidP="0024703D">
            <w:pPr>
              <w:widowControl w:val="0"/>
              <w:jc w:val="both"/>
              <w:rPr>
                <w:ins w:id="751" w:author="Jiří Vojtěšek" w:date="2023-01-23T15:35:00Z"/>
              </w:rPr>
            </w:pPr>
            <w:ins w:id="752" w:author="Jiří Vojtěšek" w:date="2023-01-23T15:35:00Z">
              <w:r>
                <w:t>56</w:t>
              </w:r>
            </w:ins>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A22D317" w14:textId="77777777" w:rsidR="00936258" w:rsidRDefault="00936258" w:rsidP="0024703D">
            <w:pPr>
              <w:widowControl w:val="0"/>
              <w:jc w:val="both"/>
              <w:rPr>
                <w:ins w:id="753" w:author="Jiří Vojtěšek" w:date="2023-01-23T15:35:00Z"/>
                <w:b/>
              </w:rPr>
            </w:pPr>
            <w:ins w:id="754" w:author="Jiří Vojtěšek" w:date="2023-01-23T15:35:00Z">
              <w:r>
                <w:rPr>
                  <w:b/>
                </w:rPr>
                <w:t>kreditů</w:t>
              </w:r>
            </w:ins>
          </w:p>
        </w:tc>
        <w:tc>
          <w:tcPr>
            <w:tcW w:w="1209" w:type="dxa"/>
            <w:gridSpan w:val="2"/>
            <w:tcBorders>
              <w:top w:val="single" w:sz="4" w:space="0" w:color="000000"/>
              <w:left w:val="single" w:sz="4" w:space="0" w:color="000000"/>
              <w:bottom w:val="single" w:sz="4" w:space="0" w:color="000000"/>
              <w:right w:val="single" w:sz="4" w:space="0" w:color="000000"/>
            </w:tcBorders>
          </w:tcPr>
          <w:p w14:paraId="4508E1E3" w14:textId="77777777" w:rsidR="00936258" w:rsidRDefault="00936258" w:rsidP="0024703D">
            <w:pPr>
              <w:widowControl w:val="0"/>
              <w:jc w:val="both"/>
              <w:rPr>
                <w:ins w:id="755" w:author="Jiří Vojtěšek" w:date="2023-01-23T15:35:00Z"/>
              </w:rPr>
            </w:pPr>
            <w:ins w:id="756" w:author="Jiří Vojtěšek" w:date="2023-01-23T15:35:00Z">
              <w:r>
                <w:t>5</w:t>
              </w:r>
            </w:ins>
          </w:p>
        </w:tc>
      </w:tr>
      <w:tr w:rsidR="00936258" w14:paraId="4A99ADC8" w14:textId="77777777" w:rsidTr="0024703D">
        <w:trPr>
          <w:ins w:id="757"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02BDC64" w14:textId="77777777" w:rsidR="00936258" w:rsidRDefault="00936258" w:rsidP="0024703D">
            <w:pPr>
              <w:widowControl w:val="0"/>
              <w:rPr>
                <w:ins w:id="758" w:author="Jiří Vojtěšek" w:date="2023-01-23T15:35:00Z"/>
                <w:b/>
              </w:rPr>
            </w:pPr>
            <w:ins w:id="759" w:author="Jiří Vojtěšek" w:date="2023-01-23T15:35:00Z">
              <w:r>
                <w:rPr>
                  <w:b/>
                </w:rPr>
                <w:t>Prerekvizity, korekvizity, ekvivalence</w:t>
              </w:r>
            </w:ins>
          </w:p>
        </w:tc>
        <w:tc>
          <w:tcPr>
            <w:tcW w:w="6771" w:type="dxa"/>
            <w:gridSpan w:val="7"/>
            <w:tcBorders>
              <w:top w:val="single" w:sz="4" w:space="0" w:color="000000"/>
              <w:left w:val="single" w:sz="4" w:space="0" w:color="000000"/>
              <w:bottom w:val="single" w:sz="4" w:space="0" w:color="000000"/>
              <w:right w:val="single" w:sz="4" w:space="0" w:color="000000"/>
            </w:tcBorders>
          </w:tcPr>
          <w:p w14:paraId="7DB2ACBC" w14:textId="77777777" w:rsidR="00936258" w:rsidRDefault="00936258" w:rsidP="0024703D">
            <w:pPr>
              <w:widowControl w:val="0"/>
              <w:jc w:val="both"/>
              <w:rPr>
                <w:ins w:id="760" w:author="Jiří Vojtěšek" w:date="2023-01-23T15:35:00Z"/>
              </w:rPr>
            </w:pPr>
          </w:p>
        </w:tc>
      </w:tr>
      <w:tr w:rsidR="00936258" w14:paraId="3FD7ABF7" w14:textId="77777777" w:rsidTr="0024703D">
        <w:trPr>
          <w:ins w:id="761"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ACAF19" w14:textId="77777777" w:rsidR="00936258" w:rsidRDefault="00936258" w:rsidP="0024703D">
            <w:pPr>
              <w:widowControl w:val="0"/>
              <w:rPr>
                <w:ins w:id="762" w:author="Jiří Vojtěšek" w:date="2023-01-23T15:35:00Z"/>
                <w:b/>
              </w:rPr>
            </w:pPr>
            <w:ins w:id="763" w:author="Jiří Vojtěšek" w:date="2023-01-23T15:35:00Z">
              <w:r>
                <w:rPr>
                  <w:b/>
                </w:rPr>
                <w:t>Způsob ověření studijních výsledků</w:t>
              </w:r>
            </w:ins>
          </w:p>
        </w:tc>
        <w:tc>
          <w:tcPr>
            <w:tcW w:w="3409" w:type="dxa"/>
            <w:gridSpan w:val="4"/>
            <w:tcBorders>
              <w:top w:val="single" w:sz="4" w:space="0" w:color="000000"/>
              <w:left w:val="single" w:sz="4" w:space="0" w:color="000000"/>
              <w:bottom w:val="single" w:sz="4" w:space="0" w:color="000000"/>
              <w:right w:val="single" w:sz="4" w:space="0" w:color="000000"/>
            </w:tcBorders>
          </w:tcPr>
          <w:p w14:paraId="6FC5F299" w14:textId="77777777" w:rsidR="00936258" w:rsidRDefault="00936258" w:rsidP="0024703D">
            <w:pPr>
              <w:widowControl w:val="0"/>
              <w:jc w:val="both"/>
              <w:rPr>
                <w:ins w:id="764" w:author="Jiří Vojtěšek" w:date="2023-01-23T15:35:00Z"/>
              </w:rPr>
            </w:pPr>
            <w:ins w:id="765" w:author="Jiří Vojtěšek" w:date="2023-01-23T15:35:00Z">
              <w:r>
                <w:t>Zápočet, zkouška</w:t>
              </w:r>
            </w:ins>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7F8D158" w14:textId="77777777" w:rsidR="00936258" w:rsidRDefault="00936258" w:rsidP="0024703D">
            <w:pPr>
              <w:widowControl w:val="0"/>
              <w:jc w:val="both"/>
              <w:rPr>
                <w:ins w:id="766" w:author="Jiří Vojtěšek" w:date="2023-01-23T15:35:00Z"/>
                <w:b/>
              </w:rPr>
            </w:pPr>
            <w:ins w:id="767" w:author="Jiří Vojtěšek" w:date="2023-01-23T15:35:00Z">
              <w:r>
                <w:rPr>
                  <w:b/>
                </w:rPr>
                <w:t>Forma výuky</w:t>
              </w:r>
            </w:ins>
          </w:p>
        </w:tc>
        <w:tc>
          <w:tcPr>
            <w:tcW w:w="1209" w:type="dxa"/>
            <w:gridSpan w:val="2"/>
            <w:tcBorders>
              <w:top w:val="single" w:sz="4" w:space="0" w:color="000000"/>
              <w:left w:val="single" w:sz="4" w:space="0" w:color="000000"/>
              <w:bottom w:val="single" w:sz="4" w:space="0" w:color="000000"/>
              <w:right w:val="single" w:sz="4" w:space="0" w:color="000000"/>
            </w:tcBorders>
          </w:tcPr>
          <w:p w14:paraId="3F83D6E4" w14:textId="77777777" w:rsidR="00936258" w:rsidRDefault="00936258" w:rsidP="0024703D">
            <w:pPr>
              <w:widowControl w:val="0"/>
              <w:jc w:val="both"/>
              <w:rPr>
                <w:ins w:id="768" w:author="Jiří Vojtěšek" w:date="2023-01-23T15:35:00Z"/>
              </w:rPr>
            </w:pPr>
            <w:ins w:id="769" w:author="Jiří Vojtěšek" w:date="2023-01-23T15:35:00Z">
              <w:r>
                <w:t>Přednášky, cvičení</w:t>
              </w:r>
            </w:ins>
          </w:p>
        </w:tc>
      </w:tr>
      <w:tr w:rsidR="00936258" w14:paraId="3517B381" w14:textId="77777777" w:rsidTr="0024703D">
        <w:trPr>
          <w:ins w:id="770"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FECF2FA" w14:textId="77777777" w:rsidR="00936258" w:rsidRDefault="00936258" w:rsidP="0024703D">
            <w:pPr>
              <w:widowControl w:val="0"/>
              <w:rPr>
                <w:ins w:id="771" w:author="Jiří Vojtěšek" w:date="2023-01-23T15:35:00Z"/>
                <w:b/>
              </w:rPr>
            </w:pPr>
            <w:ins w:id="772" w:author="Jiří Vojtěšek" w:date="2023-01-23T15:35:00Z">
              <w:r>
                <w:rPr>
                  <w:b/>
                </w:rPr>
                <w:t>Forma způsobu ověření studijních výsledků a další požadavky na studenta</w:t>
              </w:r>
            </w:ins>
          </w:p>
        </w:tc>
        <w:tc>
          <w:tcPr>
            <w:tcW w:w="6771" w:type="dxa"/>
            <w:gridSpan w:val="7"/>
            <w:tcBorders>
              <w:top w:val="single" w:sz="4" w:space="0" w:color="000000"/>
              <w:left w:val="single" w:sz="4" w:space="0" w:color="000000"/>
              <w:right w:val="single" w:sz="4" w:space="0" w:color="000000"/>
            </w:tcBorders>
          </w:tcPr>
          <w:p w14:paraId="78274732" w14:textId="3242E379" w:rsidR="00936258" w:rsidRDefault="00936258" w:rsidP="00936258">
            <w:pPr>
              <w:widowControl w:val="0"/>
              <w:rPr>
                <w:ins w:id="773" w:author="Jiří Vojtěšek" w:date="2023-01-23T15:36:00Z"/>
              </w:rPr>
            </w:pPr>
            <w:ins w:id="774" w:author="Jiří Vojtěšek" w:date="2023-01-23T15:36:00Z">
              <w:r>
                <w:t>1. Povinná a aktivní účast na jednotlivých cvičeních/seminářích (min. 80%)</w:t>
              </w:r>
            </w:ins>
          </w:p>
          <w:p w14:paraId="15E33FDA" w14:textId="77777777" w:rsidR="00936258" w:rsidRDefault="00936258" w:rsidP="00936258">
            <w:pPr>
              <w:widowControl w:val="0"/>
              <w:rPr>
                <w:ins w:id="775" w:author="Jiří Vojtěšek" w:date="2023-01-23T15:36:00Z"/>
              </w:rPr>
            </w:pPr>
            <w:ins w:id="776" w:author="Jiří Vojtěšek" w:date="2023-01-23T15:36:00Z">
              <w:r>
                <w:t>2. Pro splnění zápočtu je požadováno metodicky a didakticky správné zpracování semestrálního projektu, jeho prezentace a obhájení.</w:t>
              </w:r>
            </w:ins>
          </w:p>
          <w:p w14:paraId="50324F44" w14:textId="2031155F" w:rsidR="00936258" w:rsidRDefault="00936258" w:rsidP="00936258">
            <w:pPr>
              <w:widowControl w:val="0"/>
              <w:rPr>
                <w:ins w:id="777" w:author="Jiří Vojtěšek" w:date="2023-01-23T15:35:00Z"/>
              </w:rPr>
            </w:pPr>
            <w:ins w:id="778" w:author="Jiří Vojtěšek" w:date="2023-01-23T15:36:00Z">
              <w:r>
                <w:t>3.</w:t>
              </w:r>
            </w:ins>
            <w:ins w:id="779" w:author="Jiří Vojtěšek" w:date="2023-01-23T15:37:00Z">
              <w:r>
                <w:t xml:space="preserve"> </w:t>
              </w:r>
            </w:ins>
            <w:ins w:id="780" w:author="Jiří Vojtěšek" w:date="2023-01-23T15:36:00Z">
              <w:r>
                <w:t>Úspěšné splnění zkoušky předpokládá prokázání požadovaného rozsahu znalostí.</w:t>
              </w:r>
            </w:ins>
          </w:p>
        </w:tc>
      </w:tr>
      <w:tr w:rsidR="00936258" w14:paraId="754190A9" w14:textId="77777777" w:rsidTr="004E4948">
        <w:tblPrEx>
          <w:tblW w:w="9855" w:type="dxa"/>
          <w:tblInd w:w="-113" w:type="dxa"/>
          <w:tblLayout w:type="fixed"/>
          <w:tblCellMar>
            <w:left w:w="70" w:type="dxa"/>
            <w:right w:w="70" w:type="dxa"/>
          </w:tblCellMar>
          <w:tblLook w:val="0000" w:firstRow="0" w:lastRow="0" w:firstColumn="0" w:lastColumn="0" w:noHBand="0" w:noVBand="0"/>
          <w:tblPrExChange w:id="781" w:author="Jiří Vojtěšek" w:date="2023-01-23T15:44:00Z">
            <w:tblPrEx>
              <w:tblW w:w="9855" w:type="dxa"/>
              <w:tblInd w:w="-113" w:type="dxa"/>
              <w:tblLayout w:type="fixed"/>
              <w:tblCellMar>
                <w:left w:w="70" w:type="dxa"/>
                <w:right w:w="70" w:type="dxa"/>
              </w:tblCellMar>
              <w:tblLook w:val="0000" w:firstRow="0" w:lastRow="0" w:firstColumn="0" w:lastColumn="0" w:noHBand="0" w:noVBand="0"/>
            </w:tblPrEx>
          </w:tblPrExChange>
        </w:tblPrEx>
        <w:trPr>
          <w:trHeight w:val="116"/>
          <w:ins w:id="782" w:author="Jiří Vojtěšek" w:date="2023-01-23T15:35:00Z"/>
          <w:trPrChange w:id="783" w:author="Jiří Vojtěšek" w:date="2023-01-23T15:44:00Z">
            <w:trPr>
              <w:gridBefore w:val="1"/>
              <w:trHeight w:val="554"/>
            </w:trPr>
          </w:trPrChange>
        </w:trPr>
        <w:tc>
          <w:tcPr>
            <w:tcW w:w="9855" w:type="dxa"/>
            <w:gridSpan w:val="8"/>
            <w:tcBorders>
              <w:left w:val="single" w:sz="4" w:space="0" w:color="000000"/>
              <w:bottom w:val="single" w:sz="4" w:space="0" w:color="000000"/>
              <w:right w:val="single" w:sz="4" w:space="0" w:color="000000"/>
            </w:tcBorders>
            <w:tcPrChange w:id="784" w:author="Jiří Vojtěšek" w:date="2023-01-23T15:44:00Z">
              <w:tcPr>
                <w:tcW w:w="9855" w:type="dxa"/>
                <w:gridSpan w:val="9"/>
                <w:tcBorders>
                  <w:left w:val="single" w:sz="4" w:space="0" w:color="000000"/>
                  <w:bottom w:val="single" w:sz="4" w:space="0" w:color="000000"/>
                  <w:right w:val="single" w:sz="4" w:space="0" w:color="000000"/>
                </w:tcBorders>
              </w:tcPr>
            </w:tcPrChange>
          </w:tcPr>
          <w:p w14:paraId="694E207F" w14:textId="77777777" w:rsidR="00936258" w:rsidRDefault="00936258" w:rsidP="0024703D">
            <w:pPr>
              <w:widowControl w:val="0"/>
              <w:rPr>
                <w:ins w:id="785" w:author="Jiří Vojtěšek" w:date="2023-01-23T15:35:00Z"/>
              </w:rPr>
            </w:pPr>
          </w:p>
        </w:tc>
      </w:tr>
      <w:tr w:rsidR="00936258" w14:paraId="2D813D0B" w14:textId="77777777" w:rsidTr="0024703D">
        <w:trPr>
          <w:trHeight w:val="197"/>
          <w:ins w:id="786" w:author="Jiří Vojtěšek" w:date="2023-01-23T15:35:00Z"/>
        </w:trPr>
        <w:tc>
          <w:tcPr>
            <w:tcW w:w="3084" w:type="dxa"/>
            <w:tcBorders>
              <w:left w:val="single" w:sz="4" w:space="0" w:color="000000"/>
              <w:bottom w:val="single" w:sz="4" w:space="0" w:color="000000"/>
              <w:right w:val="single" w:sz="4" w:space="0" w:color="000000"/>
            </w:tcBorders>
            <w:shd w:val="clear" w:color="auto" w:fill="F7CAAC"/>
          </w:tcPr>
          <w:p w14:paraId="6F578C24" w14:textId="77777777" w:rsidR="00936258" w:rsidRDefault="00936258" w:rsidP="0024703D">
            <w:pPr>
              <w:widowControl w:val="0"/>
              <w:jc w:val="both"/>
              <w:rPr>
                <w:ins w:id="787" w:author="Jiří Vojtěšek" w:date="2023-01-23T15:35:00Z"/>
                <w:b/>
              </w:rPr>
            </w:pPr>
            <w:ins w:id="788" w:author="Jiří Vojtěšek" w:date="2023-01-23T15:35:00Z">
              <w:r>
                <w:rPr>
                  <w:b/>
                </w:rPr>
                <w:t>Garant předmětu</w:t>
              </w:r>
            </w:ins>
          </w:p>
        </w:tc>
        <w:tc>
          <w:tcPr>
            <w:tcW w:w="6771" w:type="dxa"/>
            <w:gridSpan w:val="7"/>
            <w:tcBorders>
              <w:left w:val="single" w:sz="4" w:space="0" w:color="000000"/>
              <w:bottom w:val="single" w:sz="4" w:space="0" w:color="000000"/>
              <w:right w:val="single" w:sz="4" w:space="0" w:color="000000"/>
            </w:tcBorders>
          </w:tcPr>
          <w:p w14:paraId="0CA83EE3" w14:textId="77777777" w:rsidR="00936258" w:rsidRDefault="00936258" w:rsidP="0024703D">
            <w:pPr>
              <w:widowControl w:val="0"/>
              <w:jc w:val="both"/>
              <w:rPr>
                <w:ins w:id="789" w:author="Jiří Vojtěšek" w:date="2023-01-23T15:35:00Z"/>
              </w:rPr>
            </w:pPr>
            <w:ins w:id="790" w:author="Jiří Vojtěšek" w:date="2023-01-23T15:35:00Z">
              <w:r>
                <w:t>prof. Mgr. Roman Jašek, Ph.D., DBA</w:t>
              </w:r>
            </w:ins>
          </w:p>
        </w:tc>
      </w:tr>
      <w:tr w:rsidR="00936258" w14:paraId="6426F6DF" w14:textId="77777777" w:rsidTr="0024703D">
        <w:trPr>
          <w:trHeight w:val="243"/>
          <w:ins w:id="791" w:author="Jiří Vojtěšek" w:date="2023-01-23T15:35:00Z"/>
        </w:trPr>
        <w:tc>
          <w:tcPr>
            <w:tcW w:w="3084" w:type="dxa"/>
            <w:tcBorders>
              <w:left w:val="single" w:sz="4" w:space="0" w:color="000000"/>
              <w:bottom w:val="single" w:sz="4" w:space="0" w:color="000000"/>
              <w:right w:val="single" w:sz="4" w:space="0" w:color="000000"/>
            </w:tcBorders>
            <w:shd w:val="clear" w:color="auto" w:fill="F7CAAC"/>
          </w:tcPr>
          <w:p w14:paraId="520F99C6" w14:textId="77777777" w:rsidR="00936258" w:rsidRDefault="00936258" w:rsidP="0024703D">
            <w:pPr>
              <w:widowControl w:val="0"/>
              <w:rPr>
                <w:ins w:id="792" w:author="Jiří Vojtěšek" w:date="2023-01-23T15:35:00Z"/>
                <w:b/>
              </w:rPr>
            </w:pPr>
            <w:ins w:id="793" w:author="Jiří Vojtěšek" w:date="2023-01-23T15:35:00Z">
              <w:r>
                <w:rPr>
                  <w:b/>
                </w:rPr>
                <w:t>Zapojení garanta do výuky předmětu</w:t>
              </w:r>
            </w:ins>
          </w:p>
        </w:tc>
        <w:tc>
          <w:tcPr>
            <w:tcW w:w="6771" w:type="dxa"/>
            <w:gridSpan w:val="7"/>
            <w:tcBorders>
              <w:left w:val="single" w:sz="4" w:space="0" w:color="000000"/>
              <w:bottom w:val="single" w:sz="4" w:space="0" w:color="000000"/>
              <w:right w:val="single" w:sz="4" w:space="0" w:color="000000"/>
            </w:tcBorders>
          </w:tcPr>
          <w:p w14:paraId="3B8B2569" w14:textId="77777777" w:rsidR="00936258" w:rsidRDefault="00936258" w:rsidP="0024703D">
            <w:pPr>
              <w:widowControl w:val="0"/>
              <w:jc w:val="both"/>
              <w:rPr>
                <w:ins w:id="794" w:author="Jiří Vojtěšek" w:date="2023-01-23T15:35:00Z"/>
              </w:rPr>
            </w:pPr>
            <w:ins w:id="795" w:author="Jiří Vojtěšek" w:date="2023-01-23T15:35:00Z">
              <w:r>
                <w:t>Metodicky, vedení přednášek, zkoušení</w:t>
              </w:r>
            </w:ins>
          </w:p>
        </w:tc>
      </w:tr>
      <w:tr w:rsidR="00936258" w14:paraId="1501E2EE" w14:textId="77777777" w:rsidTr="0024703D">
        <w:trPr>
          <w:ins w:id="796"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5D9BF06" w14:textId="77777777" w:rsidR="00936258" w:rsidRDefault="00936258" w:rsidP="0024703D">
            <w:pPr>
              <w:widowControl w:val="0"/>
              <w:jc w:val="both"/>
              <w:rPr>
                <w:ins w:id="797" w:author="Jiří Vojtěšek" w:date="2023-01-23T15:35:00Z"/>
                <w:b/>
              </w:rPr>
            </w:pPr>
            <w:ins w:id="798" w:author="Jiří Vojtěšek" w:date="2023-01-23T15:35:00Z">
              <w:r>
                <w:rPr>
                  <w:b/>
                </w:rPr>
                <w:t>Vyučující</w:t>
              </w:r>
            </w:ins>
          </w:p>
        </w:tc>
        <w:tc>
          <w:tcPr>
            <w:tcW w:w="6771" w:type="dxa"/>
            <w:gridSpan w:val="7"/>
            <w:tcBorders>
              <w:top w:val="single" w:sz="4" w:space="0" w:color="000000"/>
              <w:left w:val="single" w:sz="4" w:space="0" w:color="000000"/>
              <w:right w:val="single" w:sz="4" w:space="0" w:color="000000"/>
            </w:tcBorders>
          </w:tcPr>
          <w:p w14:paraId="4D82263D" w14:textId="77777777" w:rsidR="00936258" w:rsidRDefault="00936258" w:rsidP="0024703D">
            <w:pPr>
              <w:widowControl w:val="0"/>
              <w:jc w:val="both"/>
              <w:rPr>
                <w:ins w:id="799" w:author="Jiří Vojtěšek" w:date="2023-01-23T15:35:00Z"/>
                <w:b/>
              </w:rPr>
            </w:pPr>
            <w:ins w:id="800" w:author="Jiří Vojtěšek" w:date="2023-01-23T15:35:00Z">
              <w:r>
                <w:rPr>
                  <w:b/>
                </w:rPr>
                <w:t>prof. Mgr. Roman Jašek, Ph.D., DBA (přednášky 100 %)</w:t>
              </w:r>
            </w:ins>
          </w:p>
        </w:tc>
      </w:tr>
      <w:tr w:rsidR="00936258" w14:paraId="2C044B6B" w14:textId="77777777" w:rsidTr="0024703D">
        <w:trPr>
          <w:trHeight w:val="554"/>
          <w:ins w:id="801" w:author="Jiří Vojtěšek" w:date="2023-01-23T15:35:00Z"/>
        </w:trPr>
        <w:tc>
          <w:tcPr>
            <w:tcW w:w="9855" w:type="dxa"/>
            <w:gridSpan w:val="8"/>
            <w:tcBorders>
              <w:left w:val="single" w:sz="4" w:space="0" w:color="000000"/>
              <w:bottom w:val="single" w:sz="4" w:space="0" w:color="000000"/>
              <w:right w:val="single" w:sz="4" w:space="0" w:color="000000"/>
            </w:tcBorders>
          </w:tcPr>
          <w:p w14:paraId="4B6E4F83" w14:textId="77777777" w:rsidR="00936258" w:rsidRDefault="00936258" w:rsidP="00936258">
            <w:pPr>
              <w:widowControl w:val="0"/>
              <w:tabs>
                <w:tab w:val="left" w:pos="3157"/>
              </w:tabs>
              <w:ind w:left="3087"/>
              <w:jc w:val="both"/>
              <w:rPr>
                <w:ins w:id="802" w:author="Jiří Vojtěšek" w:date="2023-01-23T15:37:00Z"/>
              </w:rPr>
            </w:pPr>
            <w:ins w:id="803" w:author="Jiří Vojtěšek" w:date="2023-01-23T15:37:00Z">
              <w:r>
                <w:t>Ing. Jaromír Světlík (cvičení, semináře 50 %)</w:t>
              </w:r>
            </w:ins>
          </w:p>
          <w:p w14:paraId="046B861A" w14:textId="61ED449B" w:rsidR="00936258" w:rsidRDefault="00936258" w:rsidP="00936258">
            <w:pPr>
              <w:widowControl w:val="0"/>
              <w:tabs>
                <w:tab w:val="left" w:pos="3157"/>
              </w:tabs>
              <w:ind w:left="3087"/>
              <w:jc w:val="both"/>
              <w:rPr>
                <w:ins w:id="804" w:author="Jiří Vojtěšek" w:date="2023-01-23T15:35:00Z"/>
              </w:rPr>
            </w:pPr>
            <w:ins w:id="805" w:author="Jiří Vojtěšek" w:date="2023-01-23T15:37:00Z">
              <w:r>
                <w:t>Ing. Jaromír Vráblík (cvičení, semináře 50 %)</w:t>
              </w:r>
            </w:ins>
          </w:p>
        </w:tc>
      </w:tr>
      <w:tr w:rsidR="00936258" w14:paraId="5411CA60" w14:textId="77777777" w:rsidTr="0024703D">
        <w:trPr>
          <w:ins w:id="806" w:author="Jiří Vojtěšek" w:date="2023-01-23T15:35:00Z"/>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BCE15A6" w14:textId="77777777" w:rsidR="00936258" w:rsidRDefault="00936258" w:rsidP="0024703D">
            <w:pPr>
              <w:widowControl w:val="0"/>
              <w:jc w:val="both"/>
              <w:rPr>
                <w:ins w:id="807" w:author="Jiří Vojtěšek" w:date="2023-01-23T15:35:00Z"/>
                <w:b/>
              </w:rPr>
            </w:pPr>
            <w:ins w:id="808" w:author="Jiří Vojtěšek" w:date="2023-01-23T15:35:00Z">
              <w:r>
                <w:rPr>
                  <w:b/>
                </w:rPr>
                <w:t>Stručná anotace předmětu</w:t>
              </w:r>
            </w:ins>
          </w:p>
        </w:tc>
        <w:tc>
          <w:tcPr>
            <w:tcW w:w="6771" w:type="dxa"/>
            <w:gridSpan w:val="7"/>
            <w:tcBorders>
              <w:top w:val="single" w:sz="4" w:space="0" w:color="000000"/>
              <w:left w:val="single" w:sz="4" w:space="0" w:color="000000"/>
              <w:right w:val="single" w:sz="4" w:space="0" w:color="000000"/>
            </w:tcBorders>
          </w:tcPr>
          <w:p w14:paraId="6C21499C" w14:textId="77777777" w:rsidR="00936258" w:rsidRDefault="00936258" w:rsidP="0024703D">
            <w:pPr>
              <w:widowControl w:val="0"/>
              <w:jc w:val="both"/>
              <w:rPr>
                <w:ins w:id="809" w:author="Jiří Vojtěšek" w:date="2023-01-23T15:35:00Z"/>
              </w:rPr>
            </w:pPr>
          </w:p>
        </w:tc>
      </w:tr>
      <w:tr w:rsidR="00936258" w14:paraId="2A88632B" w14:textId="77777777" w:rsidTr="0024703D">
        <w:trPr>
          <w:trHeight w:val="3938"/>
          <w:ins w:id="810" w:author="Jiří Vojtěšek" w:date="2023-01-23T15:35:00Z"/>
        </w:trPr>
        <w:tc>
          <w:tcPr>
            <w:tcW w:w="9855" w:type="dxa"/>
            <w:gridSpan w:val="8"/>
            <w:tcBorders>
              <w:left w:val="single" w:sz="4" w:space="0" w:color="000000"/>
              <w:bottom w:val="single" w:sz="12" w:space="0" w:color="000000"/>
              <w:right w:val="single" w:sz="4" w:space="0" w:color="000000"/>
            </w:tcBorders>
          </w:tcPr>
          <w:p w14:paraId="498DA382" w14:textId="715CDFB5" w:rsidR="00936258" w:rsidRDefault="00936258" w:rsidP="0024703D">
            <w:pPr>
              <w:widowControl w:val="0"/>
              <w:jc w:val="both"/>
              <w:rPr>
                <w:ins w:id="811" w:author="Jiří Vojtěšek" w:date="2023-01-23T15:35:00Z"/>
              </w:rPr>
            </w:pPr>
            <w:ins w:id="812" w:author="Jiří Vojtěšek" w:date="2023-01-23T15:38:00Z">
              <w:r w:rsidRPr="00936258">
                <w:t>Předmět „</w:t>
              </w:r>
              <w:r>
                <w:t>Didaktika</w:t>
              </w:r>
              <w:r w:rsidRPr="00936258">
                <w:t xml:space="preserve"> odborných předmětů“ navazuje na předmět „Didaktika informatiky“, který dále rozvíjí. Jeho cílem je seznámit studenty s formami motivace žáků s důrazem na vztah učitele a žáka v praktické výuce informatiky, moderními metodami učení, kdy je kladen důraz na jejich přednosti a nevýhody v konkrétních situacích. Předmět se také zabývá způsobem plánování vyučovacích hodin, jak posuzovat jejich úspěšnost a zdokonalovat jejich náplň v žákovském kolektivu. Předmět směřuje také k využívání nových technických výukových prostředků a metod zaměřených na rozvoj využívání moderních učebních pomůcek, didaktických technik a technologií.</w:t>
              </w:r>
            </w:ins>
          </w:p>
          <w:p w14:paraId="59C69BE0" w14:textId="77777777" w:rsidR="00936258" w:rsidRDefault="00936258" w:rsidP="0024703D">
            <w:pPr>
              <w:widowControl w:val="0"/>
              <w:jc w:val="both"/>
              <w:rPr>
                <w:ins w:id="813" w:author="Jiří Vojtěšek" w:date="2023-01-23T15:35:00Z"/>
                <w:b/>
              </w:rPr>
            </w:pPr>
            <w:ins w:id="814" w:author="Jiří Vojtěšek" w:date="2023-01-23T15:35:00Z">
              <w:r>
                <w:rPr>
                  <w:b/>
                </w:rPr>
                <w:t>Témata:</w:t>
              </w:r>
            </w:ins>
          </w:p>
          <w:p w14:paraId="549E29AE" w14:textId="77777777" w:rsidR="00936258" w:rsidRDefault="00936258" w:rsidP="00936258">
            <w:pPr>
              <w:pStyle w:val="Odstavecseseznamem"/>
              <w:widowControl w:val="0"/>
              <w:numPr>
                <w:ilvl w:val="0"/>
                <w:numId w:val="9"/>
              </w:numPr>
              <w:suppressAutoHyphens w:val="0"/>
              <w:rPr>
                <w:ins w:id="815" w:author="Jiří Vojtěšek" w:date="2023-01-23T15:38:00Z"/>
              </w:rPr>
            </w:pPr>
            <w:ins w:id="816" w:author="Jiří Vojtěšek" w:date="2023-01-23T15:38:00Z">
              <w:r>
                <w:t>Praktické a emocionální potřeby žáka při výuce informatiky. Vedení třídy, udržení kázně a řešení problémů.</w:t>
              </w:r>
            </w:ins>
          </w:p>
          <w:p w14:paraId="52B1DC9D" w14:textId="77777777" w:rsidR="00936258" w:rsidRDefault="00936258" w:rsidP="00936258">
            <w:pPr>
              <w:pStyle w:val="Odstavecseseznamem"/>
              <w:widowControl w:val="0"/>
              <w:numPr>
                <w:ilvl w:val="0"/>
                <w:numId w:val="9"/>
              </w:numPr>
              <w:suppressAutoHyphens w:val="0"/>
              <w:rPr>
                <w:ins w:id="817" w:author="Jiří Vojtěšek" w:date="2023-01-23T15:38:00Z"/>
              </w:rPr>
            </w:pPr>
            <w:ins w:id="818" w:author="Jiří Vojtěšek" w:date="2023-01-23T15:38:00Z">
              <w:r>
                <w:t>Kompetenční výbava učitele, výuka informatiky, výpočetní techniky jako obousměrný proces komunikace.</w:t>
              </w:r>
            </w:ins>
          </w:p>
          <w:p w14:paraId="0C695C2A" w14:textId="77777777" w:rsidR="00936258" w:rsidRDefault="00936258" w:rsidP="00936258">
            <w:pPr>
              <w:pStyle w:val="Odstavecseseznamem"/>
              <w:widowControl w:val="0"/>
              <w:numPr>
                <w:ilvl w:val="0"/>
                <w:numId w:val="9"/>
              </w:numPr>
              <w:suppressAutoHyphens w:val="0"/>
              <w:rPr>
                <w:ins w:id="819" w:author="Jiří Vojtěšek" w:date="2023-01-23T15:38:00Z"/>
              </w:rPr>
            </w:pPr>
            <w:ins w:id="820" w:author="Jiří Vojtěšek" w:date="2023-01-23T15:38:00Z">
              <w:r>
                <w:t>Metody zaměřené na učitele (umění vysvětlit, umění ukázat, skupinová práce řízený rozhovor, asertivita).</w:t>
              </w:r>
            </w:ins>
          </w:p>
          <w:p w14:paraId="410164AA" w14:textId="77777777" w:rsidR="00936258" w:rsidRDefault="00936258" w:rsidP="00936258">
            <w:pPr>
              <w:pStyle w:val="Odstavecseseznamem"/>
              <w:widowControl w:val="0"/>
              <w:numPr>
                <w:ilvl w:val="0"/>
                <w:numId w:val="9"/>
              </w:numPr>
              <w:suppressAutoHyphens w:val="0"/>
              <w:rPr>
                <w:ins w:id="821" w:author="Jiří Vojtěšek" w:date="2023-01-23T15:38:00Z"/>
              </w:rPr>
            </w:pPr>
            <w:ins w:id="822" w:author="Jiří Vojtěšek" w:date="2023-01-23T15:38:00Z">
              <w:r>
                <w:t>Metody zaměřené na žáka (zadání a porozumění, projekty, každý má předpoklady a je jedinečný, potřeba úspěchu),</w:t>
              </w:r>
            </w:ins>
          </w:p>
          <w:p w14:paraId="6D7FAA71" w14:textId="77777777" w:rsidR="00936258" w:rsidRDefault="00936258" w:rsidP="00936258">
            <w:pPr>
              <w:pStyle w:val="Odstavecseseznamem"/>
              <w:widowControl w:val="0"/>
              <w:numPr>
                <w:ilvl w:val="0"/>
                <w:numId w:val="9"/>
              </w:numPr>
              <w:suppressAutoHyphens w:val="0"/>
              <w:rPr>
                <w:ins w:id="823" w:author="Jiří Vojtěšek" w:date="2023-01-23T15:38:00Z"/>
              </w:rPr>
            </w:pPr>
            <w:ins w:id="824" w:author="Jiří Vojtěšek" w:date="2023-01-23T15:38:00Z">
              <w:r>
                <w:t>Učení se s učitelem a samostatné sebevzdělávání.</w:t>
              </w:r>
            </w:ins>
          </w:p>
          <w:p w14:paraId="55BAA557" w14:textId="77777777" w:rsidR="00936258" w:rsidRDefault="00936258" w:rsidP="00936258">
            <w:pPr>
              <w:pStyle w:val="Odstavecseseznamem"/>
              <w:widowControl w:val="0"/>
              <w:numPr>
                <w:ilvl w:val="0"/>
                <w:numId w:val="9"/>
              </w:numPr>
              <w:suppressAutoHyphens w:val="0"/>
              <w:rPr>
                <w:ins w:id="825" w:author="Jiří Vojtěšek" w:date="2023-01-23T15:38:00Z"/>
              </w:rPr>
            </w:pPr>
            <w:ins w:id="826" w:author="Jiří Vojtěšek" w:date="2023-01-23T15:38:00Z">
              <w:r>
                <w:t>Vize a mise edukačního procesu (plány, lekce, kurzy a nástroje).</w:t>
              </w:r>
            </w:ins>
          </w:p>
          <w:p w14:paraId="7465D0D8" w14:textId="77777777" w:rsidR="00936258" w:rsidRDefault="00936258" w:rsidP="00936258">
            <w:pPr>
              <w:pStyle w:val="Odstavecseseznamem"/>
              <w:widowControl w:val="0"/>
              <w:numPr>
                <w:ilvl w:val="0"/>
                <w:numId w:val="9"/>
              </w:numPr>
              <w:suppressAutoHyphens w:val="0"/>
              <w:rPr>
                <w:ins w:id="827" w:author="Jiří Vojtěšek" w:date="2023-01-23T15:38:00Z"/>
              </w:rPr>
            </w:pPr>
            <w:ins w:id="828" w:author="Jiří Vojtěšek" w:date="2023-01-23T15:38:00Z">
              <w:r>
                <w:t>Didaktické technologie a technika (nástroje pro tvorbu myšlenkových map, schopnost kreativního vyjadřování pomocí moderních technologií).</w:t>
              </w:r>
            </w:ins>
          </w:p>
          <w:p w14:paraId="0109F14C" w14:textId="77777777" w:rsidR="00936258" w:rsidRDefault="00936258" w:rsidP="00936258">
            <w:pPr>
              <w:pStyle w:val="Odstavecseseznamem"/>
              <w:widowControl w:val="0"/>
              <w:numPr>
                <w:ilvl w:val="0"/>
                <w:numId w:val="9"/>
              </w:numPr>
              <w:suppressAutoHyphens w:val="0"/>
              <w:rPr>
                <w:ins w:id="829" w:author="Jiří Vojtěšek" w:date="2023-01-23T15:38:00Z"/>
              </w:rPr>
            </w:pPr>
            <w:ins w:id="830" w:author="Jiří Vojtěšek" w:date="2023-01-23T15:38:00Z">
              <w:r>
                <w:t>Moderní technologie a moderní vyučování (mobilní technologie ve výuce, propojení s inteligentními zápisníky a bloky, kreativita).</w:t>
              </w:r>
            </w:ins>
          </w:p>
          <w:p w14:paraId="757AA9C7" w14:textId="77777777" w:rsidR="00936258" w:rsidRDefault="00936258" w:rsidP="00936258">
            <w:pPr>
              <w:pStyle w:val="Odstavecseseznamem"/>
              <w:widowControl w:val="0"/>
              <w:numPr>
                <w:ilvl w:val="0"/>
                <w:numId w:val="9"/>
              </w:numPr>
              <w:suppressAutoHyphens w:val="0"/>
              <w:rPr>
                <w:ins w:id="831" w:author="Jiří Vojtěšek" w:date="2023-01-23T15:38:00Z"/>
              </w:rPr>
            </w:pPr>
            <w:ins w:id="832" w:author="Jiří Vojtěšek" w:date="2023-01-23T15:38:00Z">
              <w:r>
                <w:t>Vedení projektů, kurzů, způsoby hodnocení. Vedení projektů a vzdělávacích kurzů v oblasti informatiky, způsoby jejich vyhodnocení.</w:t>
              </w:r>
            </w:ins>
          </w:p>
          <w:p w14:paraId="7DD027D5" w14:textId="77777777" w:rsidR="00936258" w:rsidRDefault="00936258" w:rsidP="00936258">
            <w:pPr>
              <w:pStyle w:val="Odstavecseseznamem"/>
              <w:widowControl w:val="0"/>
              <w:numPr>
                <w:ilvl w:val="0"/>
                <w:numId w:val="9"/>
              </w:numPr>
              <w:suppressAutoHyphens w:val="0"/>
              <w:rPr>
                <w:ins w:id="833" w:author="Jiří Vojtěšek" w:date="2023-01-23T15:38:00Z"/>
              </w:rPr>
            </w:pPr>
            <w:ins w:id="834" w:author="Jiří Vojtěšek" w:date="2023-01-23T15:38:00Z">
              <w:r>
                <w:t>Jak učit, zachovat si pedagogický optimismus a „zdravou a veselou mysl“. Syndrom vyhoření a jak mu předcházet.</w:t>
              </w:r>
            </w:ins>
          </w:p>
          <w:p w14:paraId="35951B61" w14:textId="77777777" w:rsidR="00936258" w:rsidRDefault="00936258" w:rsidP="00936258">
            <w:pPr>
              <w:pStyle w:val="Odstavecseseznamem"/>
              <w:widowControl w:val="0"/>
              <w:numPr>
                <w:ilvl w:val="0"/>
                <w:numId w:val="9"/>
              </w:numPr>
              <w:suppressAutoHyphens w:val="0"/>
              <w:rPr>
                <w:ins w:id="835" w:author="Jiří Vojtěšek" w:date="2023-01-23T15:38:00Z"/>
              </w:rPr>
            </w:pPr>
            <w:ins w:id="836" w:author="Jiří Vojtěšek" w:date="2023-01-23T15:38:00Z">
              <w:r>
                <w:t>Pedagogická diagnostika, zjišťování kvality a zpětná vazba.</w:t>
              </w:r>
            </w:ins>
          </w:p>
          <w:p w14:paraId="34481B9A" w14:textId="77777777" w:rsidR="00936258" w:rsidRDefault="00936258" w:rsidP="00936258">
            <w:pPr>
              <w:pStyle w:val="Odstavecseseznamem"/>
              <w:widowControl w:val="0"/>
              <w:numPr>
                <w:ilvl w:val="0"/>
                <w:numId w:val="9"/>
              </w:numPr>
              <w:suppressAutoHyphens w:val="0"/>
              <w:rPr>
                <w:ins w:id="837" w:author="Jiří Vojtěšek" w:date="2023-01-23T15:38:00Z"/>
              </w:rPr>
            </w:pPr>
            <w:ins w:id="838" w:author="Jiří Vojtěšek" w:date="2023-01-23T15:38:00Z">
              <w:r>
                <w:t>Celoživotní vzdělávání a standardy.</w:t>
              </w:r>
            </w:ins>
          </w:p>
          <w:p w14:paraId="4D57A1BC" w14:textId="77777777" w:rsidR="00936258" w:rsidRDefault="00936258" w:rsidP="00936258">
            <w:pPr>
              <w:pStyle w:val="Odstavecseseznamem"/>
              <w:widowControl w:val="0"/>
              <w:numPr>
                <w:ilvl w:val="0"/>
                <w:numId w:val="9"/>
              </w:numPr>
              <w:suppressAutoHyphens w:val="0"/>
              <w:rPr>
                <w:ins w:id="839" w:author="Jiří Vojtěšek" w:date="2023-01-23T15:38:00Z"/>
              </w:rPr>
            </w:pPr>
            <w:ins w:id="840" w:author="Jiří Vojtěšek" w:date="2023-01-23T15:38:00Z">
              <w:r>
                <w:t>Standardy digitálního vzdělávání v EU. Evropský projekt ECDL (European Computer Driving Licence).</w:t>
              </w:r>
            </w:ins>
          </w:p>
          <w:p w14:paraId="273AF5C4" w14:textId="35E48B61" w:rsidR="00936258" w:rsidRDefault="00936258" w:rsidP="00936258">
            <w:pPr>
              <w:pStyle w:val="Odstavecseseznamem"/>
              <w:widowControl w:val="0"/>
              <w:numPr>
                <w:ilvl w:val="0"/>
                <w:numId w:val="9"/>
              </w:numPr>
              <w:suppressAutoHyphens w:val="0"/>
              <w:rPr>
                <w:ins w:id="841" w:author="Jiří Vojtěšek" w:date="2023-01-23T15:35:00Z"/>
              </w:rPr>
            </w:pPr>
            <w:ins w:id="842" w:author="Jiří Vojtěšek" w:date="2023-01-23T15:38:00Z">
              <w:r>
                <w:t>Obhajoby studentských projektů a jejich diskuse.</w:t>
              </w:r>
            </w:ins>
          </w:p>
          <w:p w14:paraId="1BF31B40" w14:textId="77777777" w:rsidR="00936258" w:rsidRDefault="00936258" w:rsidP="0024703D">
            <w:pPr>
              <w:widowControl w:val="0"/>
              <w:jc w:val="both"/>
              <w:rPr>
                <w:ins w:id="843" w:author="Jiří Vojtěšek" w:date="2023-01-23T15:35:00Z"/>
              </w:rPr>
            </w:pPr>
            <w:ins w:id="844" w:author="Jiří Vojtěšek" w:date="2023-01-23T15:35:00Z">
              <w:r>
                <w:rPr>
                  <w:b/>
                </w:rPr>
                <w:t xml:space="preserve">Výstupní znalosti </w:t>
              </w:r>
              <w:r>
                <w:t>(student prokazuje tyto znalosti)</w:t>
              </w:r>
            </w:ins>
          </w:p>
          <w:p w14:paraId="5E755AA4" w14:textId="759E7C17" w:rsidR="00936258" w:rsidRDefault="00E90D2A" w:rsidP="0024703D">
            <w:pPr>
              <w:widowControl w:val="0"/>
              <w:numPr>
                <w:ilvl w:val="0"/>
                <w:numId w:val="6"/>
              </w:numPr>
              <w:suppressAutoHyphens w:val="0"/>
              <w:spacing w:after="160" w:line="259" w:lineRule="auto"/>
              <w:contextualSpacing/>
              <w:jc w:val="both"/>
              <w:rPr>
                <w:ins w:id="845" w:author="Jiří Vojtěšek" w:date="2023-01-23T15:41:00Z"/>
              </w:rPr>
            </w:pPr>
            <w:ins w:id="846" w:author="Jiří Vojtěšek" w:date="2023-01-23T15:41:00Z">
              <w:r>
                <w:t>praktických a emocionálních potřeb žáků</w:t>
              </w:r>
            </w:ins>
          </w:p>
          <w:p w14:paraId="691D6D22" w14:textId="6438D0B0" w:rsidR="00E90D2A" w:rsidRDefault="00E90D2A" w:rsidP="0024703D">
            <w:pPr>
              <w:widowControl w:val="0"/>
              <w:numPr>
                <w:ilvl w:val="0"/>
                <w:numId w:val="6"/>
              </w:numPr>
              <w:suppressAutoHyphens w:val="0"/>
              <w:spacing w:after="160" w:line="259" w:lineRule="auto"/>
              <w:contextualSpacing/>
              <w:jc w:val="both"/>
              <w:rPr>
                <w:ins w:id="847" w:author="Jiří Vojtěšek" w:date="2023-01-23T15:41:00Z"/>
              </w:rPr>
            </w:pPr>
            <w:ins w:id="848" w:author="Jiří Vojtěšek" w:date="2023-01-23T15:41:00Z">
              <w:r>
                <w:t>kompetenční výbavy učitele</w:t>
              </w:r>
            </w:ins>
          </w:p>
          <w:p w14:paraId="3ED11BF8" w14:textId="6247D263" w:rsidR="00E90D2A" w:rsidRDefault="00E90D2A" w:rsidP="0024703D">
            <w:pPr>
              <w:widowControl w:val="0"/>
              <w:numPr>
                <w:ilvl w:val="0"/>
                <w:numId w:val="6"/>
              </w:numPr>
              <w:suppressAutoHyphens w:val="0"/>
              <w:spacing w:after="160" w:line="259" w:lineRule="auto"/>
              <w:contextualSpacing/>
              <w:jc w:val="both"/>
              <w:rPr>
                <w:ins w:id="849" w:author="Jiří Vojtěšek" w:date="2023-01-23T15:42:00Z"/>
              </w:rPr>
            </w:pPr>
            <w:ins w:id="850" w:author="Jiří Vojtěšek" w:date="2023-01-23T15:42:00Z">
              <w:r>
                <w:t>didaktických technologií a technik</w:t>
              </w:r>
            </w:ins>
          </w:p>
          <w:p w14:paraId="6FB0C0A2" w14:textId="74028A74" w:rsidR="00E90D2A" w:rsidRDefault="00E90D2A" w:rsidP="0024703D">
            <w:pPr>
              <w:widowControl w:val="0"/>
              <w:numPr>
                <w:ilvl w:val="0"/>
                <w:numId w:val="6"/>
              </w:numPr>
              <w:suppressAutoHyphens w:val="0"/>
              <w:spacing w:after="160" w:line="259" w:lineRule="auto"/>
              <w:contextualSpacing/>
              <w:jc w:val="both"/>
              <w:rPr>
                <w:ins w:id="851" w:author="Jiří Vojtěšek" w:date="2023-01-23T15:42:00Z"/>
              </w:rPr>
            </w:pPr>
            <w:ins w:id="852" w:author="Jiří Vojtěšek" w:date="2023-01-23T15:42:00Z">
              <w:r>
                <w:t>moderních technologií výuky</w:t>
              </w:r>
            </w:ins>
          </w:p>
          <w:p w14:paraId="21B04D9F" w14:textId="6E3B5397" w:rsidR="00E90D2A" w:rsidRDefault="00E90D2A" w:rsidP="0024703D">
            <w:pPr>
              <w:widowControl w:val="0"/>
              <w:numPr>
                <w:ilvl w:val="0"/>
                <w:numId w:val="6"/>
              </w:numPr>
              <w:suppressAutoHyphens w:val="0"/>
              <w:spacing w:after="160" w:line="259" w:lineRule="auto"/>
              <w:contextualSpacing/>
              <w:jc w:val="both"/>
              <w:rPr>
                <w:ins w:id="853" w:author="Jiří Vojtěšek" w:date="2023-01-23T15:35:00Z"/>
              </w:rPr>
            </w:pPr>
            <w:ins w:id="854" w:author="Jiří Vojtěšek" w:date="2023-01-23T15:42:00Z">
              <w:r>
                <w:t>pedagogické diagnostiky</w:t>
              </w:r>
            </w:ins>
          </w:p>
          <w:p w14:paraId="572323E9" w14:textId="77777777" w:rsidR="00936258" w:rsidRDefault="00936258" w:rsidP="0024703D">
            <w:pPr>
              <w:widowControl w:val="0"/>
              <w:jc w:val="both"/>
              <w:rPr>
                <w:ins w:id="855" w:author="Jiří Vojtěšek" w:date="2023-01-23T15:35:00Z"/>
              </w:rPr>
            </w:pPr>
            <w:ins w:id="856" w:author="Jiří Vojtěšek" w:date="2023-01-23T15:35:00Z">
              <w:r>
                <w:rPr>
                  <w:b/>
                </w:rPr>
                <w:t xml:space="preserve">Výstupní dovednosti </w:t>
              </w:r>
              <w:r>
                <w:t>(student prokazuje tyto dovednosti)</w:t>
              </w:r>
            </w:ins>
          </w:p>
          <w:p w14:paraId="0AA5FC08" w14:textId="77777777" w:rsidR="00936258" w:rsidRDefault="004E4948" w:rsidP="0024703D">
            <w:pPr>
              <w:widowControl w:val="0"/>
              <w:numPr>
                <w:ilvl w:val="0"/>
                <w:numId w:val="7"/>
              </w:numPr>
              <w:suppressAutoHyphens w:val="0"/>
              <w:spacing w:after="160" w:line="259" w:lineRule="auto"/>
              <w:contextualSpacing/>
              <w:jc w:val="both"/>
              <w:rPr>
                <w:ins w:id="857" w:author="Jiří Vojtěšek" w:date="2023-01-23T15:42:00Z"/>
              </w:rPr>
            </w:pPr>
            <w:ins w:id="858" w:author="Jiří Vojtěšek" w:date="2023-01-23T15:42:00Z">
              <w:r>
                <w:t>znalost výpočetní techniky pro komunikaci</w:t>
              </w:r>
            </w:ins>
          </w:p>
          <w:p w14:paraId="54007375" w14:textId="77777777" w:rsidR="004E4948" w:rsidRDefault="004E4948" w:rsidP="0024703D">
            <w:pPr>
              <w:widowControl w:val="0"/>
              <w:numPr>
                <w:ilvl w:val="0"/>
                <w:numId w:val="7"/>
              </w:numPr>
              <w:suppressAutoHyphens w:val="0"/>
              <w:spacing w:after="160" w:line="259" w:lineRule="auto"/>
              <w:contextualSpacing/>
              <w:jc w:val="both"/>
              <w:rPr>
                <w:ins w:id="859" w:author="Jiří Vojtěšek" w:date="2023-01-23T15:43:00Z"/>
              </w:rPr>
            </w:pPr>
            <w:ins w:id="860" w:author="Jiří Vojtěšek" w:date="2023-01-23T15:43:00Z">
              <w:r>
                <w:t>umění vysvětlit, ukázat</w:t>
              </w:r>
            </w:ins>
          </w:p>
          <w:p w14:paraId="01EDFD88" w14:textId="77777777" w:rsidR="004E4948" w:rsidRDefault="004E4948" w:rsidP="0024703D">
            <w:pPr>
              <w:widowControl w:val="0"/>
              <w:numPr>
                <w:ilvl w:val="0"/>
                <w:numId w:val="7"/>
              </w:numPr>
              <w:suppressAutoHyphens w:val="0"/>
              <w:spacing w:after="160" w:line="259" w:lineRule="auto"/>
              <w:contextualSpacing/>
              <w:jc w:val="both"/>
              <w:rPr>
                <w:ins w:id="861" w:author="Jiří Vojtěšek" w:date="2023-01-23T15:43:00Z"/>
              </w:rPr>
            </w:pPr>
            <w:ins w:id="862" w:author="Jiří Vojtěšek" w:date="2023-01-23T15:43:00Z">
              <w:r>
                <w:t>schopnost skupinové práce</w:t>
              </w:r>
            </w:ins>
          </w:p>
          <w:p w14:paraId="0CE78617" w14:textId="1AB5FC6E" w:rsidR="004E4948" w:rsidRDefault="004E4948" w:rsidP="0024703D">
            <w:pPr>
              <w:widowControl w:val="0"/>
              <w:numPr>
                <w:ilvl w:val="0"/>
                <w:numId w:val="7"/>
              </w:numPr>
              <w:suppressAutoHyphens w:val="0"/>
              <w:spacing w:after="160" w:line="259" w:lineRule="auto"/>
              <w:contextualSpacing/>
              <w:jc w:val="both"/>
              <w:rPr>
                <w:ins w:id="863" w:author="Jiří Vojtěšek" w:date="2023-01-23T15:43:00Z"/>
              </w:rPr>
            </w:pPr>
            <w:ins w:id="864" w:author="Jiří Vojtěšek" w:date="2023-01-23T15:43:00Z">
              <w:r>
                <w:t>učení se s učitelem</w:t>
              </w:r>
            </w:ins>
          </w:p>
          <w:p w14:paraId="3FEAB757" w14:textId="6C1931DB" w:rsidR="004E4948" w:rsidRDefault="004E4948" w:rsidP="0024703D">
            <w:pPr>
              <w:widowControl w:val="0"/>
              <w:numPr>
                <w:ilvl w:val="0"/>
                <w:numId w:val="7"/>
              </w:numPr>
              <w:suppressAutoHyphens w:val="0"/>
              <w:spacing w:after="160" w:line="259" w:lineRule="auto"/>
              <w:contextualSpacing/>
              <w:jc w:val="both"/>
              <w:rPr>
                <w:ins w:id="865" w:author="Jiří Vojtěšek" w:date="2023-01-23T15:35:00Z"/>
              </w:rPr>
            </w:pPr>
            <w:ins w:id="866" w:author="Jiří Vojtěšek" w:date="2023-01-23T15:44:00Z">
              <w:r>
                <w:t>vedení projektů</w:t>
              </w:r>
            </w:ins>
          </w:p>
        </w:tc>
      </w:tr>
      <w:tr w:rsidR="00936258" w14:paraId="345DE09A" w14:textId="77777777" w:rsidTr="0024703D">
        <w:trPr>
          <w:trHeight w:val="265"/>
          <w:ins w:id="867" w:author="Jiří Vojtěšek" w:date="2023-01-23T15:35:00Z"/>
        </w:trPr>
        <w:tc>
          <w:tcPr>
            <w:tcW w:w="3654" w:type="dxa"/>
            <w:gridSpan w:val="2"/>
            <w:tcBorders>
              <w:left w:val="single" w:sz="4" w:space="0" w:color="000000"/>
              <w:bottom w:val="single" w:sz="4" w:space="0" w:color="000000"/>
              <w:right w:val="single" w:sz="4" w:space="0" w:color="000000"/>
            </w:tcBorders>
            <w:shd w:val="clear" w:color="auto" w:fill="F7CAAC"/>
          </w:tcPr>
          <w:p w14:paraId="4D5124F0" w14:textId="77777777" w:rsidR="00936258" w:rsidRDefault="00936258" w:rsidP="0024703D">
            <w:pPr>
              <w:widowControl w:val="0"/>
              <w:jc w:val="both"/>
              <w:rPr>
                <w:ins w:id="868" w:author="Jiří Vojtěšek" w:date="2023-01-23T15:35:00Z"/>
                <w:b/>
              </w:rPr>
            </w:pPr>
            <w:ins w:id="869" w:author="Jiří Vojtěšek" w:date="2023-01-23T15:35:00Z">
              <w:r>
                <w:rPr>
                  <w:b/>
                </w:rPr>
                <w:t>Studijní literatura a studijní pomůcky</w:t>
              </w:r>
            </w:ins>
          </w:p>
        </w:tc>
        <w:tc>
          <w:tcPr>
            <w:tcW w:w="6201" w:type="dxa"/>
            <w:gridSpan w:val="6"/>
            <w:tcBorders>
              <w:left w:val="single" w:sz="4" w:space="0" w:color="000000"/>
              <w:right w:val="single" w:sz="4" w:space="0" w:color="000000"/>
            </w:tcBorders>
          </w:tcPr>
          <w:p w14:paraId="3D02ED7E" w14:textId="77777777" w:rsidR="00936258" w:rsidRDefault="00936258" w:rsidP="0024703D">
            <w:pPr>
              <w:widowControl w:val="0"/>
              <w:jc w:val="both"/>
              <w:rPr>
                <w:ins w:id="870" w:author="Jiří Vojtěšek" w:date="2023-01-23T15:35:00Z"/>
              </w:rPr>
            </w:pPr>
          </w:p>
        </w:tc>
      </w:tr>
      <w:tr w:rsidR="00936258" w14:paraId="0673A1D9" w14:textId="77777777" w:rsidTr="0024703D">
        <w:trPr>
          <w:trHeight w:val="1497"/>
          <w:ins w:id="871" w:author="Jiří Vojtěšek" w:date="2023-01-23T15:35:00Z"/>
        </w:trPr>
        <w:tc>
          <w:tcPr>
            <w:tcW w:w="9855" w:type="dxa"/>
            <w:gridSpan w:val="8"/>
            <w:tcBorders>
              <w:left w:val="single" w:sz="4" w:space="0" w:color="000000"/>
              <w:bottom w:val="single" w:sz="4" w:space="0" w:color="000000"/>
              <w:right w:val="single" w:sz="4" w:space="0" w:color="000000"/>
            </w:tcBorders>
          </w:tcPr>
          <w:p w14:paraId="107E4805" w14:textId="77777777" w:rsidR="00936258" w:rsidRDefault="00936258" w:rsidP="0024703D">
            <w:pPr>
              <w:widowControl w:val="0"/>
              <w:tabs>
                <w:tab w:val="left" w:pos="3157"/>
              </w:tabs>
              <w:jc w:val="both"/>
              <w:rPr>
                <w:ins w:id="872" w:author="Jiří Vojtěšek" w:date="2023-01-23T15:35:00Z"/>
                <w:b/>
                <w:bCs/>
              </w:rPr>
            </w:pPr>
            <w:ins w:id="873" w:author="Jiří Vojtěšek" w:date="2023-01-23T15:35:00Z">
              <w:r>
                <w:rPr>
                  <w:b/>
                  <w:bCs/>
                </w:rPr>
                <w:t>Povinná literatura:</w:t>
              </w:r>
            </w:ins>
          </w:p>
          <w:p w14:paraId="61DA9384" w14:textId="4196C484" w:rsidR="00936258" w:rsidRDefault="00936258" w:rsidP="00936258">
            <w:pPr>
              <w:widowControl w:val="0"/>
              <w:tabs>
                <w:tab w:val="left" w:pos="3157"/>
              </w:tabs>
              <w:jc w:val="both"/>
              <w:rPr>
                <w:ins w:id="874" w:author="Jiří Vojtěšek" w:date="2023-01-23T15:39:00Z"/>
              </w:rPr>
            </w:pPr>
            <w:ins w:id="875" w:author="Jiří Vojtěšek" w:date="2023-01-23T15:39:00Z">
              <w:r>
                <w:t>ČAPEK, R., 2022</w:t>
              </w:r>
              <w:r w:rsidRPr="00936258">
                <w:rPr>
                  <w:i/>
                  <w:rPrChange w:id="876" w:author="Jiří Vojtěšek" w:date="2023-01-23T15:40:00Z">
                    <w:rPr/>
                  </w:rPrChange>
                </w:rPr>
                <w:t>. Moderní didaktika - Lexikon výukových a hodnoticích metod</w:t>
              </w:r>
              <w:r>
                <w:t>. Praha: Grada. ISBN 978-80-247-3450-7.</w:t>
              </w:r>
            </w:ins>
          </w:p>
          <w:p w14:paraId="195A18D5" w14:textId="7F840195" w:rsidR="00936258" w:rsidRDefault="00936258">
            <w:pPr>
              <w:widowControl w:val="0"/>
              <w:tabs>
                <w:tab w:val="left" w:pos="3157"/>
              </w:tabs>
              <w:rPr>
                <w:ins w:id="877" w:author="Jiří Vojtěšek" w:date="2023-01-23T15:39:00Z"/>
              </w:rPr>
              <w:pPrChange w:id="878" w:author="Jiří Vojtěšek" w:date="2023-01-23T15:39:00Z">
                <w:pPr>
                  <w:widowControl w:val="0"/>
                  <w:tabs>
                    <w:tab w:val="left" w:pos="3157"/>
                  </w:tabs>
                  <w:jc w:val="both"/>
                </w:pPr>
              </w:pPrChange>
            </w:pPr>
            <w:ins w:id="879" w:author="Jiří Vojtěšek" w:date="2023-01-23T15:39:00Z">
              <w:r>
                <w:t xml:space="preserve">PETRUS, P., 2018. </w:t>
              </w:r>
              <w:r w:rsidRPr="00936258">
                <w:rPr>
                  <w:i/>
                  <w:rPrChange w:id="880" w:author="Jiří Vojtěšek" w:date="2023-01-23T15:40:00Z">
                    <w:rPr/>
                  </w:rPrChange>
                </w:rPr>
                <w:t>Sada přednášek pro předmět Didaktika informačních technologií</w:t>
              </w:r>
              <w:r>
                <w:t xml:space="preserve">: Projekt - Podpora rozvíjení informatického myšlení [online]. Informatické myšlení [cit. 2022-10-23]. Dostupné z: </w:t>
              </w:r>
              <w:r>
                <w:fldChar w:fldCharType="begin"/>
              </w:r>
              <w:r>
                <w:instrText xml:space="preserve"> HYPERLINK "https://www.imysleni.cz/images/vyukove_materialy/UJEP_Didaktika_IT_pro_1st_ZS.pdf" </w:instrText>
              </w:r>
              <w:r>
                <w:fldChar w:fldCharType="separate"/>
              </w:r>
              <w:r w:rsidRPr="006427AE">
                <w:rPr>
                  <w:rStyle w:val="Hypertextovodkaz"/>
                </w:rPr>
                <w:t>https://www.imysleni.cz/images/vyukove_materialy/UJEP_Didaktika_IT_pro_1st_ZS.pdf</w:t>
              </w:r>
              <w:r>
                <w:fldChar w:fldCharType="end"/>
              </w:r>
              <w:r>
                <w:t xml:space="preserve"> </w:t>
              </w:r>
            </w:ins>
          </w:p>
          <w:p w14:paraId="53362B1C" w14:textId="0BE1C6EE" w:rsidR="00936258" w:rsidRDefault="00936258" w:rsidP="00936258">
            <w:pPr>
              <w:widowControl w:val="0"/>
              <w:tabs>
                <w:tab w:val="left" w:pos="3157"/>
              </w:tabs>
              <w:jc w:val="both"/>
              <w:rPr>
                <w:ins w:id="881" w:author="Jiří Vojtěšek" w:date="2023-01-23T15:44:00Z"/>
              </w:rPr>
            </w:pPr>
            <w:ins w:id="882" w:author="Jiří Vojtěšek" w:date="2023-01-23T15:39:00Z">
              <w:r>
                <w:t xml:space="preserve">PETTY, G., 2013. Moderní vyučování. 6., </w:t>
              </w:r>
              <w:proofErr w:type="gramStart"/>
              <w:r>
                <w:t>rozš. a přeprac</w:t>
              </w:r>
              <w:proofErr w:type="gramEnd"/>
              <w:r>
                <w:t>. vyd. Přeložil Jiří FOLTÝN. Praha: Portál. ISBN 978-80-262-0367-4.</w:t>
              </w:r>
            </w:ins>
          </w:p>
          <w:p w14:paraId="6F994E2F" w14:textId="77777777" w:rsidR="004E4948" w:rsidRDefault="004E4948" w:rsidP="00936258">
            <w:pPr>
              <w:widowControl w:val="0"/>
              <w:tabs>
                <w:tab w:val="left" w:pos="3157"/>
              </w:tabs>
              <w:jc w:val="both"/>
              <w:rPr>
                <w:ins w:id="883" w:author="Jiří Vojtěšek" w:date="2023-01-23T15:35:00Z"/>
              </w:rPr>
            </w:pPr>
          </w:p>
          <w:p w14:paraId="6020A8E9" w14:textId="77777777" w:rsidR="00936258" w:rsidRDefault="00936258" w:rsidP="0024703D">
            <w:pPr>
              <w:widowControl w:val="0"/>
              <w:tabs>
                <w:tab w:val="left" w:pos="3157"/>
              </w:tabs>
              <w:jc w:val="both"/>
              <w:rPr>
                <w:ins w:id="884" w:author="Jiří Vojtěšek" w:date="2023-01-23T15:35:00Z"/>
                <w:b/>
                <w:bCs/>
              </w:rPr>
            </w:pPr>
            <w:ins w:id="885" w:author="Jiří Vojtěšek" w:date="2023-01-23T15:35:00Z">
              <w:r>
                <w:rPr>
                  <w:b/>
                  <w:bCs/>
                </w:rPr>
                <w:lastRenderedPageBreak/>
                <w:t>Doporučená literatura:</w:t>
              </w:r>
            </w:ins>
          </w:p>
          <w:p w14:paraId="286995FA" w14:textId="12485CD3" w:rsidR="00936258" w:rsidRDefault="00936258" w:rsidP="00936258">
            <w:pPr>
              <w:widowControl w:val="0"/>
              <w:tabs>
                <w:tab w:val="left" w:pos="3157"/>
              </w:tabs>
              <w:jc w:val="both"/>
              <w:rPr>
                <w:ins w:id="886" w:author="Jiří Vojtěšek" w:date="2023-01-23T15:39:00Z"/>
              </w:rPr>
            </w:pPr>
            <w:ins w:id="887" w:author="Jiří Vojtěšek" w:date="2023-01-23T15:39:00Z">
              <w:r>
                <w:t xml:space="preserve">BOTLÍK, J., 2018. </w:t>
              </w:r>
              <w:r w:rsidRPr="00936258">
                <w:rPr>
                  <w:i/>
                  <w:rPrChange w:id="888" w:author="Jiří Vojtěšek" w:date="2023-01-23T15:40:00Z">
                    <w:rPr/>
                  </w:rPrChange>
                </w:rPr>
                <w:t>Informatika pro profesně zaměřené obory: distanční studijní text</w:t>
              </w:r>
              <w:r>
                <w:t>. Karviná: Slezská univerzita v Opavě, Obchodně podnikatelská fakulta v Karviné. ISBN 978-80-7510-317-8.</w:t>
              </w:r>
            </w:ins>
          </w:p>
          <w:p w14:paraId="75AB593B" w14:textId="5A25A256" w:rsidR="00936258" w:rsidRDefault="00936258" w:rsidP="00936258">
            <w:pPr>
              <w:widowControl w:val="0"/>
              <w:tabs>
                <w:tab w:val="left" w:pos="3157"/>
              </w:tabs>
              <w:jc w:val="both"/>
              <w:rPr>
                <w:ins w:id="889" w:author="Jiří Vojtěšek" w:date="2023-01-23T15:39:00Z"/>
              </w:rPr>
            </w:pPr>
            <w:ins w:id="890" w:author="Jiří Vojtěšek" w:date="2023-01-23T15:39:00Z">
              <w:r>
                <w:t xml:space="preserve">ČAPEK, R., 2017. </w:t>
              </w:r>
              <w:r w:rsidRPr="00936258">
                <w:rPr>
                  <w:i/>
                  <w:rPrChange w:id="891" w:author="Jiří Vojtěšek" w:date="2023-01-23T15:40:00Z">
                    <w:rPr/>
                  </w:rPrChange>
                </w:rPr>
                <w:t>Líný učitel: Jak učit dobře a efektivně</w:t>
              </w:r>
              <w:r>
                <w:t>. Praha: Raabe. Dobrá škola. ISBN 978-80-7496-344-5.</w:t>
              </w:r>
            </w:ins>
          </w:p>
          <w:p w14:paraId="60430715" w14:textId="498B1C3A" w:rsidR="00936258" w:rsidRDefault="00936258" w:rsidP="00936258">
            <w:pPr>
              <w:widowControl w:val="0"/>
              <w:tabs>
                <w:tab w:val="left" w:pos="3157"/>
              </w:tabs>
              <w:jc w:val="both"/>
              <w:rPr>
                <w:ins w:id="892" w:author="Jiří Vojtěšek" w:date="2023-01-23T15:35:00Z"/>
              </w:rPr>
            </w:pPr>
            <w:ins w:id="893" w:author="Jiří Vojtěšek" w:date="2023-01-23T15:39:00Z">
              <w:r w:rsidRPr="00936258">
                <w:rPr>
                  <w:i/>
                  <w:rPrChange w:id="894" w:author="Jiří Vojtěšek" w:date="2023-01-23T15:40:00Z">
                    <w:rPr/>
                  </w:rPrChange>
                </w:rPr>
                <w:t>Didaktika informatiky</w:t>
              </w:r>
              <w:r>
                <w:t>, 2022. Wikipedia [online]. [cit. 2022-10-23]. Dostupné z: https://cs.wikipedia.org/wiki/Didaktika_informatiky</w:t>
              </w:r>
            </w:ins>
          </w:p>
        </w:tc>
      </w:tr>
      <w:tr w:rsidR="00936258" w14:paraId="411FEAFB" w14:textId="77777777" w:rsidTr="0024703D">
        <w:trPr>
          <w:ins w:id="895" w:author="Jiří Vojtěšek" w:date="2023-01-23T15:35:00Z"/>
        </w:trPr>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D14C6EB" w14:textId="77777777" w:rsidR="00936258" w:rsidRDefault="00936258" w:rsidP="0024703D">
            <w:pPr>
              <w:widowControl w:val="0"/>
              <w:jc w:val="center"/>
              <w:rPr>
                <w:ins w:id="896" w:author="Jiří Vojtěšek" w:date="2023-01-23T15:35:00Z"/>
                <w:b/>
              </w:rPr>
            </w:pPr>
            <w:ins w:id="897" w:author="Jiří Vojtěšek" w:date="2023-01-23T15:35:00Z">
              <w:r>
                <w:rPr>
                  <w:b/>
                </w:rPr>
                <w:lastRenderedPageBreak/>
                <w:t>Informace ke kombinované nebo distanční formě</w:t>
              </w:r>
            </w:ins>
          </w:p>
        </w:tc>
      </w:tr>
      <w:tr w:rsidR="00936258" w14:paraId="3F3F499F" w14:textId="77777777" w:rsidTr="0024703D">
        <w:trPr>
          <w:ins w:id="898" w:author="Jiří Vojtěšek" w:date="2023-01-23T15:35:00Z"/>
        </w:trPr>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00866F36" w14:textId="77777777" w:rsidR="00936258" w:rsidRDefault="00936258" w:rsidP="0024703D">
            <w:pPr>
              <w:widowControl w:val="0"/>
              <w:jc w:val="both"/>
              <w:rPr>
                <w:ins w:id="899" w:author="Jiří Vojtěšek" w:date="2023-01-23T15:35:00Z"/>
                <w:b/>
              </w:rPr>
            </w:pPr>
            <w:ins w:id="900" w:author="Jiří Vojtěšek" w:date="2023-01-23T15:35:00Z">
              <w:r>
                <w:rPr>
                  <w:b/>
                </w:rPr>
                <w:t>Rozsah konzultací (soustředění)</w:t>
              </w:r>
            </w:ins>
          </w:p>
        </w:tc>
        <w:tc>
          <w:tcPr>
            <w:tcW w:w="892" w:type="dxa"/>
            <w:tcBorders>
              <w:top w:val="single" w:sz="2" w:space="0" w:color="000000"/>
              <w:left w:val="single" w:sz="4" w:space="0" w:color="000000"/>
              <w:bottom w:val="single" w:sz="4" w:space="0" w:color="000000"/>
              <w:right w:val="single" w:sz="4" w:space="0" w:color="000000"/>
            </w:tcBorders>
          </w:tcPr>
          <w:p w14:paraId="40651DCB" w14:textId="77777777" w:rsidR="00936258" w:rsidRDefault="00936258" w:rsidP="0024703D">
            <w:pPr>
              <w:widowControl w:val="0"/>
              <w:jc w:val="both"/>
              <w:rPr>
                <w:ins w:id="901" w:author="Jiří Vojtěšek" w:date="2023-01-23T15:35:00Z"/>
              </w:rPr>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234D0EA" w14:textId="77777777" w:rsidR="00936258" w:rsidRDefault="00936258" w:rsidP="0024703D">
            <w:pPr>
              <w:widowControl w:val="0"/>
              <w:jc w:val="both"/>
              <w:rPr>
                <w:ins w:id="902" w:author="Jiří Vojtěšek" w:date="2023-01-23T15:35:00Z"/>
                <w:b/>
              </w:rPr>
            </w:pPr>
            <w:ins w:id="903" w:author="Jiří Vojtěšek" w:date="2023-01-23T15:35:00Z">
              <w:r>
                <w:rPr>
                  <w:b/>
                </w:rPr>
                <w:t>hodin</w:t>
              </w:r>
            </w:ins>
          </w:p>
        </w:tc>
      </w:tr>
      <w:tr w:rsidR="00936258" w14:paraId="3E8F8B17" w14:textId="77777777" w:rsidTr="0024703D">
        <w:trPr>
          <w:ins w:id="904" w:author="Jiří Vojtěšek" w:date="2023-01-23T15:35:00Z"/>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9F81D78" w14:textId="77777777" w:rsidR="00936258" w:rsidRDefault="00936258" w:rsidP="0024703D">
            <w:pPr>
              <w:widowControl w:val="0"/>
              <w:jc w:val="both"/>
              <w:rPr>
                <w:ins w:id="905" w:author="Jiří Vojtěšek" w:date="2023-01-23T15:35:00Z"/>
                <w:b/>
              </w:rPr>
            </w:pPr>
            <w:ins w:id="906" w:author="Jiří Vojtěšek" w:date="2023-01-23T15:35:00Z">
              <w:r>
                <w:rPr>
                  <w:b/>
                </w:rPr>
                <w:t>Informace o způsobu kontaktu s vyučujícím</w:t>
              </w:r>
            </w:ins>
          </w:p>
        </w:tc>
      </w:tr>
      <w:tr w:rsidR="00936258" w14:paraId="28E00BBC" w14:textId="77777777" w:rsidTr="0024703D">
        <w:trPr>
          <w:trHeight w:val="416"/>
          <w:ins w:id="907" w:author="Jiří Vojtěšek" w:date="2023-01-23T15:35:00Z"/>
        </w:trPr>
        <w:tc>
          <w:tcPr>
            <w:tcW w:w="9855" w:type="dxa"/>
            <w:gridSpan w:val="8"/>
            <w:tcBorders>
              <w:top w:val="single" w:sz="4" w:space="0" w:color="000000"/>
              <w:left w:val="single" w:sz="4" w:space="0" w:color="000000"/>
              <w:bottom w:val="single" w:sz="4" w:space="0" w:color="000000"/>
              <w:right w:val="single" w:sz="4" w:space="0" w:color="000000"/>
            </w:tcBorders>
          </w:tcPr>
          <w:p w14:paraId="23D7CCFF" w14:textId="77777777" w:rsidR="00936258" w:rsidRDefault="00936258" w:rsidP="0024703D">
            <w:pPr>
              <w:widowControl w:val="0"/>
              <w:jc w:val="both"/>
              <w:rPr>
                <w:ins w:id="908" w:author="Jiří Vojtěšek" w:date="2023-01-23T15:35:00Z"/>
              </w:rPr>
            </w:pPr>
          </w:p>
        </w:tc>
      </w:tr>
    </w:tbl>
    <w:p w14:paraId="00D7C75E" w14:textId="77777777" w:rsidR="00397CED" w:rsidRDefault="00397CED">
      <w:pPr>
        <w:spacing w:after="160" w:line="259" w:lineRule="auto"/>
      </w:pPr>
    </w:p>
    <w:p w14:paraId="048FF364"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3AB1F6B6"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1790498" w14:textId="2D4921C5"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909" w:author="Jiří Vojtěšek" w:date="2023-01-24T20:39:00Z">
              <w:r w:rsidR="008A5423">
                <w:rPr>
                  <w:b/>
                </w:rPr>
                <w:t>Abecední seznam</w:t>
              </w:r>
            </w:ins>
            <w:del w:id="910" w:author="Jiří Vojtěšek" w:date="2023-01-24T20:39:00Z">
              <w:r w:rsidDel="008A5423">
                <w:rPr>
                  <w:rStyle w:val="Odkazintenzivn"/>
                </w:rPr>
                <w:delText>Abecední seznam</w:delText>
              </w:r>
            </w:del>
            <w:r>
              <w:rPr>
                <w:rStyle w:val="Odkazintenzivn"/>
              </w:rPr>
              <w:fldChar w:fldCharType="end"/>
            </w:r>
          </w:p>
        </w:tc>
      </w:tr>
      <w:tr w:rsidR="00397CED" w14:paraId="73BD7AC5"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852867F"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0FEA2EE" w14:textId="77777777" w:rsidR="00397CED" w:rsidRDefault="007C733A">
            <w:pPr>
              <w:widowControl w:val="0"/>
              <w:jc w:val="both"/>
            </w:pPr>
            <w:bookmarkStart w:id="911" w:name="bDP"/>
            <w:r>
              <w:t>Diplomová práce</w:t>
            </w:r>
            <w:bookmarkEnd w:id="911"/>
          </w:p>
        </w:tc>
      </w:tr>
      <w:tr w:rsidR="00397CED" w14:paraId="3BFB464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1BD093"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11D7EBB"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39391EB"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3F51B0E0" w14:textId="77777777" w:rsidR="00397CED" w:rsidRDefault="007C733A">
            <w:pPr>
              <w:widowControl w:val="0"/>
              <w:jc w:val="both"/>
            </w:pPr>
            <w:r>
              <w:t>2/LS</w:t>
            </w:r>
          </w:p>
        </w:tc>
      </w:tr>
      <w:tr w:rsidR="00397CED" w14:paraId="766B7C9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1C522BC"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2D25E8F" w14:textId="77777777" w:rsidR="00397CED" w:rsidRDefault="007C733A">
            <w:pPr>
              <w:widowControl w:val="0"/>
              <w:jc w:val="both"/>
            </w:pPr>
            <w:r>
              <w:t>18s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0B82931B"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B522FBA" w14:textId="77777777" w:rsidR="00397CED" w:rsidRDefault="007C733A">
            <w:pPr>
              <w:widowControl w:val="0"/>
              <w:jc w:val="both"/>
            </w:pPr>
            <w:r>
              <w:t>18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AFDBFE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3B79F6A" w14:textId="77777777" w:rsidR="00397CED" w:rsidRDefault="007C733A">
            <w:pPr>
              <w:widowControl w:val="0"/>
              <w:jc w:val="both"/>
            </w:pPr>
            <w:r>
              <w:t>22</w:t>
            </w:r>
          </w:p>
        </w:tc>
      </w:tr>
      <w:tr w:rsidR="00397CED" w14:paraId="4A1A88B5"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96EFCB"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7D79F0DF" w14:textId="77777777" w:rsidR="00397CED" w:rsidRDefault="00397CED">
            <w:pPr>
              <w:widowControl w:val="0"/>
              <w:jc w:val="both"/>
            </w:pPr>
          </w:p>
        </w:tc>
      </w:tr>
      <w:tr w:rsidR="00397CED" w14:paraId="7A3E50C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6FB5E98"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468DB11"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5A8D9BD"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9B61B34" w14:textId="77777777" w:rsidR="00397CED" w:rsidRDefault="007C733A">
            <w:pPr>
              <w:widowControl w:val="0"/>
              <w:jc w:val="both"/>
            </w:pPr>
            <w:r>
              <w:t>seminář</w:t>
            </w:r>
          </w:p>
        </w:tc>
      </w:tr>
      <w:tr w:rsidR="00397CED" w14:paraId="2A0697C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3AF1ADF"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2FA6B8A6" w14:textId="77777777" w:rsidR="00397CED" w:rsidRDefault="007C733A">
            <w:pPr>
              <w:widowControl w:val="0"/>
              <w:jc w:val="both"/>
            </w:pPr>
            <w:r>
              <w:t>nejsou</w:t>
            </w:r>
          </w:p>
        </w:tc>
      </w:tr>
      <w:tr w:rsidR="00397CED" w14:paraId="401EA2BA" w14:textId="77777777">
        <w:trPr>
          <w:trHeight w:val="250"/>
        </w:trPr>
        <w:tc>
          <w:tcPr>
            <w:tcW w:w="9854" w:type="dxa"/>
            <w:gridSpan w:val="8"/>
            <w:tcBorders>
              <w:left w:val="single" w:sz="4" w:space="0" w:color="000000"/>
              <w:bottom w:val="single" w:sz="4" w:space="0" w:color="000000"/>
              <w:right w:val="single" w:sz="4" w:space="0" w:color="000000"/>
            </w:tcBorders>
          </w:tcPr>
          <w:p w14:paraId="59F8FD6A" w14:textId="77777777" w:rsidR="00397CED" w:rsidRDefault="00397CED">
            <w:pPr>
              <w:widowControl w:val="0"/>
              <w:jc w:val="both"/>
              <w:rPr>
                <w:shd w:val="clear" w:color="auto" w:fill="FFFF00"/>
              </w:rPr>
            </w:pPr>
          </w:p>
        </w:tc>
      </w:tr>
      <w:tr w:rsidR="00397CED" w14:paraId="08E00765"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72557D87"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54BD9A94" w14:textId="77777777" w:rsidR="00397CED" w:rsidRDefault="007C733A">
            <w:pPr>
              <w:widowControl w:val="0"/>
              <w:jc w:val="both"/>
            </w:pPr>
            <w:r>
              <w:t>doc. Ing. Jiří Vojtěšek, Ph.D.</w:t>
            </w:r>
          </w:p>
        </w:tc>
      </w:tr>
      <w:tr w:rsidR="00397CED" w14:paraId="5B28D8EF"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15886930"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2D381275" w14:textId="77777777" w:rsidR="00397CED" w:rsidRDefault="007C733A">
            <w:pPr>
              <w:widowControl w:val="0"/>
              <w:jc w:val="both"/>
            </w:pPr>
            <w:r>
              <w:t>Metodické vedení vedoucích prací, organizace procesu zadání, schválení témat diplomových prací a kontrola progresu práce studentů v rámci předem definovaných kontrolních dnů.</w:t>
            </w:r>
          </w:p>
        </w:tc>
      </w:tr>
      <w:tr w:rsidR="00397CED" w14:paraId="2CF174C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173F23"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1BDDF44A" w14:textId="77777777" w:rsidR="00397CED" w:rsidRDefault="007C733A">
            <w:pPr>
              <w:widowControl w:val="0"/>
              <w:jc w:val="both"/>
            </w:pPr>
            <w:r>
              <w:t>doc. Ing. Jiří Vojtěšek, Ph.D.</w:t>
            </w:r>
            <w:r>
              <w:rPr>
                <w:b/>
              </w:rPr>
              <w:t xml:space="preserve"> (semináře 100 %)</w:t>
            </w:r>
          </w:p>
        </w:tc>
      </w:tr>
      <w:tr w:rsidR="00397CED" w14:paraId="0C29B1B5" w14:textId="77777777">
        <w:trPr>
          <w:trHeight w:val="158"/>
        </w:trPr>
        <w:tc>
          <w:tcPr>
            <w:tcW w:w="9854" w:type="dxa"/>
            <w:gridSpan w:val="8"/>
            <w:tcBorders>
              <w:left w:val="single" w:sz="4" w:space="0" w:color="000000"/>
              <w:bottom w:val="single" w:sz="4" w:space="0" w:color="000000"/>
              <w:right w:val="single" w:sz="4" w:space="0" w:color="000000"/>
            </w:tcBorders>
          </w:tcPr>
          <w:p w14:paraId="461AC5F9" w14:textId="77777777" w:rsidR="00397CED" w:rsidRDefault="00397CED">
            <w:pPr>
              <w:widowControl w:val="0"/>
              <w:jc w:val="both"/>
            </w:pPr>
          </w:p>
        </w:tc>
      </w:tr>
      <w:tr w:rsidR="00397CED" w14:paraId="76CD2A2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69334D6"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485EC58A" w14:textId="77777777" w:rsidR="00397CED" w:rsidRDefault="00397CED">
            <w:pPr>
              <w:widowControl w:val="0"/>
              <w:jc w:val="both"/>
            </w:pPr>
          </w:p>
        </w:tc>
      </w:tr>
      <w:tr w:rsidR="00397CED" w14:paraId="332D2244" w14:textId="77777777">
        <w:trPr>
          <w:trHeight w:val="3331"/>
        </w:trPr>
        <w:tc>
          <w:tcPr>
            <w:tcW w:w="9854" w:type="dxa"/>
            <w:gridSpan w:val="8"/>
            <w:tcBorders>
              <w:left w:val="single" w:sz="4" w:space="0" w:color="000000"/>
              <w:bottom w:val="single" w:sz="12" w:space="0" w:color="000000"/>
              <w:right w:val="single" w:sz="4" w:space="0" w:color="000000"/>
            </w:tcBorders>
          </w:tcPr>
          <w:p w14:paraId="37D61C84" w14:textId="77777777" w:rsidR="00397CED" w:rsidRDefault="007C733A">
            <w:pPr>
              <w:widowControl w:val="0"/>
              <w:jc w:val="both"/>
            </w:pPr>
            <w:r>
              <w:t>Cílem předmětu Diplomová práce je ověření skutečných schopností studenta využít nabyté teoretické vědomosti pro inženýrské řešení praktického úkolu z oblasti informatiky, s možností využití prvků z oblasti didaktiky. Student dostává individuální zadání, které řeší pod vedením svého vedoucího práce. Odevzdaná práce v požadované kvalitě je pak připravena být obhájena před příslušnou komisí.</w:t>
            </w:r>
          </w:p>
          <w:p w14:paraId="2C10B66B" w14:textId="77777777" w:rsidR="00397CED" w:rsidRDefault="007C733A">
            <w:pPr>
              <w:widowControl w:val="0"/>
              <w:jc w:val="both"/>
            </w:pPr>
            <w:r>
              <w:t>Součástí předmětu je vedle individuální práce studentů i organizovaná výuka v rozsahu celkem 18 hod/semestr v následujícím členění na 3 výukové bloky:</w:t>
            </w:r>
          </w:p>
          <w:p w14:paraId="1832DEC5" w14:textId="77777777" w:rsidR="00397CED" w:rsidRDefault="007C733A">
            <w:pPr>
              <w:widowControl w:val="0"/>
              <w:numPr>
                <w:ilvl w:val="0"/>
                <w:numId w:val="11"/>
              </w:numPr>
              <w:jc w:val="both"/>
              <w:pPrChange w:id="912" w:author="Jiri Vojtesek" w:date="2023-01-19T13:14:00Z">
                <w:pPr>
                  <w:widowControl w:val="0"/>
                  <w:numPr>
                    <w:numId w:val="12"/>
                  </w:numPr>
                  <w:tabs>
                    <w:tab w:val="num" w:pos="0"/>
                  </w:tabs>
                  <w:ind w:left="858" w:hanging="360"/>
                  <w:jc w:val="both"/>
                </w:pPr>
              </w:pPrChange>
            </w:pPr>
            <w:r>
              <w:t>blok: 6 hodin – 7. týden semestru – prezentace studentů, představující stav řešení DP za účasti vedoucích DP</w:t>
            </w:r>
          </w:p>
          <w:p w14:paraId="7298F25F" w14:textId="77777777" w:rsidR="00397CED" w:rsidRDefault="007C733A">
            <w:pPr>
              <w:widowControl w:val="0"/>
              <w:numPr>
                <w:ilvl w:val="0"/>
                <w:numId w:val="11"/>
              </w:numPr>
              <w:jc w:val="both"/>
              <w:pPrChange w:id="913" w:author="Jiri Vojtesek" w:date="2023-01-19T13:14:00Z">
                <w:pPr>
                  <w:widowControl w:val="0"/>
                  <w:numPr>
                    <w:numId w:val="12"/>
                  </w:numPr>
                  <w:tabs>
                    <w:tab w:val="num" w:pos="0"/>
                  </w:tabs>
                  <w:ind w:left="858" w:hanging="360"/>
                  <w:jc w:val="both"/>
                </w:pPr>
              </w:pPrChange>
            </w:pPr>
            <w:r>
              <w:t>blok: 6 hodin – 9. týden semestru – schválení osnovy DP, odborné i formální náležitosti písemné DP, informace o možnostech pomoci fakulty při hledání zaměstnání</w:t>
            </w:r>
          </w:p>
          <w:p w14:paraId="7097194D" w14:textId="77777777" w:rsidR="00397CED" w:rsidRDefault="007C733A">
            <w:pPr>
              <w:widowControl w:val="0"/>
              <w:numPr>
                <w:ilvl w:val="0"/>
                <w:numId w:val="11"/>
              </w:numPr>
              <w:jc w:val="both"/>
              <w:pPrChange w:id="914" w:author="Jiri Vojtesek" w:date="2023-01-19T13:14:00Z">
                <w:pPr>
                  <w:widowControl w:val="0"/>
                  <w:numPr>
                    <w:numId w:val="12"/>
                  </w:numPr>
                  <w:tabs>
                    <w:tab w:val="num" w:pos="0"/>
                  </w:tabs>
                  <w:ind w:left="858" w:hanging="360"/>
                  <w:jc w:val="both"/>
                </w:pPr>
              </w:pPrChange>
            </w:pPr>
            <w:r>
              <w:t>blok: 6 hodin – 11. až 12. týden semestru – prezentace studentů za účasti vedoucích DP, představující téměř hotovou Diplomovou práci.</w:t>
            </w:r>
          </w:p>
          <w:p w14:paraId="6FB2834D" w14:textId="77777777" w:rsidR="00397CED" w:rsidRDefault="00397CED">
            <w:pPr>
              <w:widowControl w:val="0"/>
              <w:jc w:val="both"/>
              <w:rPr>
                <w:b/>
              </w:rPr>
            </w:pPr>
          </w:p>
          <w:p w14:paraId="2E640334" w14:textId="77777777" w:rsidR="00397CED" w:rsidRDefault="007C733A">
            <w:pPr>
              <w:widowControl w:val="0"/>
              <w:jc w:val="both"/>
            </w:pPr>
            <w:r>
              <w:rPr>
                <w:b/>
              </w:rPr>
              <w:t xml:space="preserve">Výstupní znalosti a dovednosti </w:t>
            </w:r>
            <w:r>
              <w:t>(student prokazuje tyto znalosti)</w:t>
            </w:r>
          </w:p>
          <w:p w14:paraId="4DDBC0D3" w14:textId="77777777" w:rsidR="00397CED" w:rsidRDefault="007C733A">
            <w:pPr>
              <w:widowControl w:val="0"/>
              <w:numPr>
                <w:ilvl w:val="0"/>
                <w:numId w:val="7"/>
              </w:numPr>
              <w:suppressAutoHyphens w:val="0"/>
              <w:spacing w:after="160" w:line="259" w:lineRule="auto"/>
              <w:contextualSpacing/>
              <w:jc w:val="both"/>
              <w:pPrChange w:id="91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prokazuje schopnost samostatně zpracovat zadané téma</w:t>
            </w:r>
          </w:p>
          <w:p w14:paraId="02813DD1" w14:textId="77777777" w:rsidR="00397CED" w:rsidRDefault="007C733A">
            <w:pPr>
              <w:widowControl w:val="0"/>
              <w:numPr>
                <w:ilvl w:val="0"/>
                <w:numId w:val="7"/>
              </w:numPr>
              <w:suppressAutoHyphens w:val="0"/>
              <w:spacing w:after="160" w:line="259" w:lineRule="auto"/>
              <w:contextualSpacing/>
              <w:jc w:val="both"/>
              <w:pPrChange w:id="91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prokazuje schopnost orientovat se v dané problematice</w:t>
            </w:r>
          </w:p>
        </w:tc>
      </w:tr>
      <w:tr w:rsidR="00397CED" w14:paraId="225C5310"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65884C0A"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8DA1B76" w14:textId="77777777" w:rsidR="00397CED" w:rsidRDefault="00397CED">
            <w:pPr>
              <w:widowControl w:val="0"/>
              <w:jc w:val="both"/>
            </w:pPr>
          </w:p>
        </w:tc>
      </w:tr>
      <w:tr w:rsidR="00397CED" w14:paraId="2033ED91" w14:textId="77777777">
        <w:trPr>
          <w:trHeight w:val="975"/>
        </w:trPr>
        <w:tc>
          <w:tcPr>
            <w:tcW w:w="9854" w:type="dxa"/>
            <w:gridSpan w:val="8"/>
            <w:tcBorders>
              <w:left w:val="single" w:sz="4" w:space="0" w:color="000000"/>
              <w:bottom w:val="single" w:sz="4" w:space="0" w:color="000000"/>
              <w:right w:val="single" w:sz="4" w:space="0" w:color="000000"/>
            </w:tcBorders>
          </w:tcPr>
          <w:p w14:paraId="4AEB5472" w14:textId="77777777" w:rsidR="00397CED" w:rsidRDefault="007C733A">
            <w:pPr>
              <w:widowControl w:val="0"/>
            </w:pPr>
            <w:r>
              <w:t>Odborná literatura bude určena podle náplně Diplomové práce jejím vedoucím.</w:t>
            </w:r>
          </w:p>
          <w:p w14:paraId="411365C4" w14:textId="77777777" w:rsidR="00397CED" w:rsidRDefault="007C733A">
            <w:pPr>
              <w:widowControl w:val="0"/>
            </w:pPr>
            <w:r>
              <w:t>ČSN ISO 690 (01 0197) Bibliografické citace.</w:t>
            </w:r>
          </w:p>
        </w:tc>
      </w:tr>
      <w:tr w:rsidR="00397CED" w14:paraId="0683DF60"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032D9398" w14:textId="77777777" w:rsidR="00397CED" w:rsidRDefault="007C733A">
            <w:pPr>
              <w:widowControl w:val="0"/>
              <w:jc w:val="center"/>
              <w:rPr>
                <w:b/>
              </w:rPr>
            </w:pPr>
            <w:r>
              <w:rPr>
                <w:b/>
              </w:rPr>
              <w:t>Informace ke kombinované nebo distanční formě</w:t>
            </w:r>
          </w:p>
        </w:tc>
      </w:tr>
      <w:tr w:rsidR="00397CED" w14:paraId="243C49CA"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0C1D1F5A"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4487004"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79FE1A1A" w14:textId="77777777" w:rsidR="00397CED" w:rsidRDefault="007C733A">
            <w:pPr>
              <w:widowControl w:val="0"/>
              <w:jc w:val="both"/>
              <w:rPr>
                <w:b/>
              </w:rPr>
            </w:pPr>
            <w:r>
              <w:rPr>
                <w:b/>
              </w:rPr>
              <w:t>hodin</w:t>
            </w:r>
          </w:p>
        </w:tc>
      </w:tr>
      <w:tr w:rsidR="00397CED" w14:paraId="47E8262E"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37E7850D" w14:textId="77777777" w:rsidR="00397CED" w:rsidRDefault="007C733A">
            <w:pPr>
              <w:widowControl w:val="0"/>
              <w:jc w:val="both"/>
              <w:rPr>
                <w:b/>
              </w:rPr>
            </w:pPr>
            <w:r>
              <w:rPr>
                <w:b/>
              </w:rPr>
              <w:t>Informace o způsobu kontaktu s vyučujícím</w:t>
            </w:r>
          </w:p>
        </w:tc>
      </w:tr>
      <w:tr w:rsidR="00397CED" w14:paraId="10F8A45E"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300D801D" w14:textId="77777777" w:rsidR="00397CED" w:rsidRDefault="00397CED">
            <w:pPr>
              <w:widowControl w:val="0"/>
              <w:jc w:val="both"/>
            </w:pPr>
          </w:p>
        </w:tc>
      </w:tr>
    </w:tbl>
    <w:p w14:paraId="2DC656BB" w14:textId="77777777" w:rsidR="00397CED" w:rsidRDefault="00397CED"/>
    <w:p w14:paraId="2CFA20B2"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2FA53D12"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12C52190" w14:textId="45591251"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917" w:author="Jiří Vojtěšek" w:date="2023-01-24T20:39:00Z">
              <w:r w:rsidR="008A5423">
                <w:rPr>
                  <w:b/>
                </w:rPr>
                <w:t>Abecední seznam</w:t>
              </w:r>
            </w:ins>
            <w:del w:id="918" w:author="Jiří Vojtěšek" w:date="2023-01-24T20:39:00Z">
              <w:r w:rsidDel="008A5423">
                <w:rPr>
                  <w:rStyle w:val="Odkazintenzivn"/>
                </w:rPr>
                <w:delText>Abecední seznam</w:delText>
              </w:r>
            </w:del>
            <w:r>
              <w:rPr>
                <w:rStyle w:val="Odkazintenzivn"/>
              </w:rPr>
              <w:fldChar w:fldCharType="end"/>
            </w:r>
          </w:p>
        </w:tc>
      </w:tr>
      <w:tr w:rsidR="00397CED" w14:paraId="38EF1ED0"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124B85F"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28C216BD" w14:textId="77777777" w:rsidR="00397CED" w:rsidRDefault="007C733A">
            <w:pPr>
              <w:widowControl w:val="0"/>
              <w:jc w:val="both"/>
            </w:pPr>
            <w:bookmarkStart w:id="919" w:name="bDiplomovySeminar"/>
            <w:r>
              <w:t>Diplomový seminář</w:t>
            </w:r>
            <w:bookmarkEnd w:id="919"/>
          </w:p>
        </w:tc>
      </w:tr>
      <w:tr w:rsidR="00397CED" w14:paraId="7AAB881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87DD659"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E94E46F"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10C3078"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BAC43A2" w14:textId="77777777" w:rsidR="00397CED" w:rsidRDefault="007C733A">
            <w:pPr>
              <w:widowControl w:val="0"/>
              <w:jc w:val="both"/>
            </w:pPr>
            <w:r>
              <w:t>2/ZS</w:t>
            </w:r>
          </w:p>
        </w:tc>
      </w:tr>
      <w:tr w:rsidR="00397CED" w14:paraId="728638E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9116A7"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61EC9FA"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76375655"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3F7E4E7"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8154CA9"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42AA19A" w14:textId="77777777" w:rsidR="00397CED" w:rsidRDefault="007C733A">
            <w:pPr>
              <w:widowControl w:val="0"/>
              <w:jc w:val="both"/>
            </w:pPr>
            <w:r>
              <w:t>3</w:t>
            </w:r>
          </w:p>
        </w:tc>
      </w:tr>
      <w:tr w:rsidR="00397CED" w14:paraId="715CB27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24108D3"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33FC4E82" w14:textId="77777777" w:rsidR="00397CED" w:rsidRDefault="00397CED">
            <w:pPr>
              <w:widowControl w:val="0"/>
              <w:jc w:val="both"/>
            </w:pPr>
          </w:p>
        </w:tc>
      </w:tr>
      <w:tr w:rsidR="00397CED" w14:paraId="772CFFA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C38100C"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5DCC5D78"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42ABEE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6E981FF" w14:textId="77777777" w:rsidR="00397CED" w:rsidRDefault="007C733A">
            <w:pPr>
              <w:widowControl w:val="0"/>
              <w:jc w:val="both"/>
            </w:pPr>
            <w:r>
              <w:t>seminář</w:t>
            </w:r>
          </w:p>
        </w:tc>
      </w:tr>
      <w:tr w:rsidR="00397CED" w14:paraId="352303E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59B3B8"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505056E9" w14:textId="77777777" w:rsidR="00397CED" w:rsidRDefault="007C733A">
            <w:pPr>
              <w:widowControl w:val="0"/>
              <w:jc w:val="both"/>
            </w:pPr>
            <w:r>
              <w:t>Aktivní účast na seminářích. Aktivní práce při přípravě tématu diplomové práce. Závěrečná práce ověřující znalosti získané na seminářích</w:t>
            </w:r>
          </w:p>
        </w:tc>
      </w:tr>
      <w:tr w:rsidR="00397CED" w14:paraId="5CE4E828" w14:textId="77777777">
        <w:trPr>
          <w:trHeight w:val="250"/>
        </w:trPr>
        <w:tc>
          <w:tcPr>
            <w:tcW w:w="9854" w:type="dxa"/>
            <w:gridSpan w:val="8"/>
            <w:tcBorders>
              <w:left w:val="single" w:sz="4" w:space="0" w:color="000000"/>
              <w:bottom w:val="single" w:sz="4" w:space="0" w:color="000000"/>
              <w:right w:val="single" w:sz="4" w:space="0" w:color="000000"/>
            </w:tcBorders>
          </w:tcPr>
          <w:p w14:paraId="1B59BE44" w14:textId="77777777" w:rsidR="00397CED" w:rsidRDefault="00397CED">
            <w:pPr>
              <w:widowControl w:val="0"/>
              <w:jc w:val="both"/>
              <w:rPr>
                <w:shd w:val="clear" w:color="auto" w:fill="FFFF00"/>
              </w:rPr>
            </w:pPr>
          </w:p>
        </w:tc>
      </w:tr>
      <w:tr w:rsidR="00397CED" w14:paraId="50774906"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54AB1BE0"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435935F1" w14:textId="77777777" w:rsidR="00397CED" w:rsidRDefault="007C733A">
            <w:pPr>
              <w:widowControl w:val="0"/>
              <w:jc w:val="both"/>
            </w:pPr>
            <w:r>
              <w:t>doc. Ing. Jiří Vojtěšek, Ph.D.</w:t>
            </w:r>
          </w:p>
        </w:tc>
      </w:tr>
      <w:tr w:rsidR="00397CED" w14:paraId="13290292"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0B39494B"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2FBD7B1E" w14:textId="77777777" w:rsidR="00397CED" w:rsidRDefault="007C733A">
            <w:pPr>
              <w:widowControl w:val="0"/>
              <w:jc w:val="both"/>
            </w:pPr>
            <w:r>
              <w:t>Metodicky, vede semináře, klasifikace</w:t>
            </w:r>
          </w:p>
        </w:tc>
      </w:tr>
      <w:tr w:rsidR="00397CED" w14:paraId="1D3B6C4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7545842"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69CA9ECF" w14:textId="77777777" w:rsidR="00397CED" w:rsidRDefault="007C733A">
            <w:pPr>
              <w:widowControl w:val="0"/>
              <w:jc w:val="both"/>
              <w:rPr>
                <w:b/>
              </w:rPr>
            </w:pPr>
            <w:r>
              <w:rPr>
                <w:b/>
              </w:rPr>
              <w:t>doc. Ing. Jiří Vojtěšek, Ph.D. (semináře 100 %)</w:t>
            </w:r>
          </w:p>
        </w:tc>
      </w:tr>
      <w:tr w:rsidR="00397CED" w14:paraId="77ECE26E" w14:textId="77777777">
        <w:trPr>
          <w:trHeight w:val="158"/>
        </w:trPr>
        <w:tc>
          <w:tcPr>
            <w:tcW w:w="9854" w:type="dxa"/>
            <w:gridSpan w:val="8"/>
            <w:tcBorders>
              <w:left w:val="single" w:sz="4" w:space="0" w:color="000000"/>
              <w:bottom w:val="single" w:sz="4" w:space="0" w:color="000000"/>
              <w:right w:val="single" w:sz="4" w:space="0" w:color="000000"/>
            </w:tcBorders>
          </w:tcPr>
          <w:p w14:paraId="0BB69E8B" w14:textId="77777777" w:rsidR="00397CED" w:rsidRDefault="00397CED">
            <w:pPr>
              <w:widowControl w:val="0"/>
              <w:jc w:val="both"/>
            </w:pPr>
          </w:p>
        </w:tc>
      </w:tr>
      <w:tr w:rsidR="00397CED" w14:paraId="1C0B2A3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5B78F0B"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7DF78736" w14:textId="77777777" w:rsidR="00397CED" w:rsidRDefault="00397CED">
            <w:pPr>
              <w:widowControl w:val="0"/>
              <w:jc w:val="both"/>
            </w:pPr>
          </w:p>
        </w:tc>
      </w:tr>
      <w:tr w:rsidR="00397CED" w14:paraId="4F3F3006" w14:textId="77777777">
        <w:trPr>
          <w:trHeight w:val="3331"/>
        </w:trPr>
        <w:tc>
          <w:tcPr>
            <w:tcW w:w="9854" w:type="dxa"/>
            <w:gridSpan w:val="8"/>
            <w:tcBorders>
              <w:left w:val="single" w:sz="4" w:space="0" w:color="000000"/>
              <w:bottom w:val="single" w:sz="12" w:space="0" w:color="000000"/>
              <w:right w:val="single" w:sz="4" w:space="0" w:color="000000"/>
            </w:tcBorders>
          </w:tcPr>
          <w:p w14:paraId="7360374E" w14:textId="77777777" w:rsidR="00397CED" w:rsidRDefault="007C733A">
            <w:pPr>
              <w:widowControl w:val="0"/>
              <w:jc w:val="both"/>
            </w:pPr>
            <w:r>
              <w:t>Cílem předmětu je naučit práci spojenou se sestavováním kvalifikační práce. V rámci předmětu se naučí pracovat s informačními zdroji, definovat si výzkumné cíle a také formální náležitosti při psaní diplomové práce.</w:t>
            </w:r>
          </w:p>
          <w:p w14:paraId="4D36A0AC" w14:textId="77777777" w:rsidR="00397CED" w:rsidRDefault="007C733A">
            <w:pPr>
              <w:widowControl w:val="0"/>
              <w:jc w:val="both"/>
              <w:rPr>
                <w:b/>
              </w:rPr>
            </w:pPr>
            <w:r>
              <w:rPr>
                <w:b/>
              </w:rPr>
              <w:t>Témata:</w:t>
            </w:r>
          </w:p>
          <w:p w14:paraId="43BED1B5" w14:textId="77777777" w:rsidR="00397CED" w:rsidRDefault="007C733A">
            <w:pPr>
              <w:pStyle w:val="Odstavecseseznamem"/>
              <w:widowControl w:val="0"/>
              <w:numPr>
                <w:ilvl w:val="0"/>
                <w:numId w:val="23"/>
              </w:numPr>
              <w:suppressAutoHyphens w:val="0"/>
              <w:jc w:val="both"/>
              <w:pPrChange w:id="920" w:author="Jiri Vojtesek" w:date="2023-01-19T13:14:00Z">
                <w:pPr>
                  <w:pStyle w:val="Odstavecseseznamem"/>
                  <w:widowControl w:val="0"/>
                  <w:numPr>
                    <w:numId w:val="24"/>
                  </w:numPr>
                  <w:tabs>
                    <w:tab w:val="num" w:pos="0"/>
                  </w:tabs>
                  <w:suppressAutoHyphens w:val="0"/>
                  <w:ind w:hanging="360"/>
                  <w:jc w:val="both"/>
                </w:pPr>
              </w:pPrChange>
            </w:pPr>
            <w:r>
              <w:t>Problematika psaní kvalifikačních prací.</w:t>
            </w:r>
          </w:p>
          <w:p w14:paraId="0A7FE3D3" w14:textId="77777777" w:rsidR="00397CED" w:rsidRDefault="007C733A">
            <w:pPr>
              <w:pStyle w:val="Odstavecseseznamem"/>
              <w:widowControl w:val="0"/>
              <w:numPr>
                <w:ilvl w:val="0"/>
                <w:numId w:val="23"/>
              </w:numPr>
              <w:suppressAutoHyphens w:val="0"/>
              <w:jc w:val="both"/>
              <w:pPrChange w:id="921" w:author="Jiri Vojtesek" w:date="2023-01-19T13:14:00Z">
                <w:pPr>
                  <w:pStyle w:val="Odstavecseseznamem"/>
                  <w:widowControl w:val="0"/>
                  <w:numPr>
                    <w:numId w:val="24"/>
                  </w:numPr>
                  <w:tabs>
                    <w:tab w:val="num" w:pos="0"/>
                  </w:tabs>
                  <w:suppressAutoHyphens w:val="0"/>
                  <w:ind w:hanging="360"/>
                  <w:jc w:val="both"/>
                </w:pPr>
              </w:pPrChange>
            </w:pPr>
            <w:r>
              <w:t>Formální náležitosti při psaní kvalifikačních prací.</w:t>
            </w:r>
          </w:p>
          <w:p w14:paraId="6753CBAC" w14:textId="77777777" w:rsidR="00397CED" w:rsidRDefault="007C733A">
            <w:pPr>
              <w:pStyle w:val="Odstavecseseznamem"/>
              <w:widowControl w:val="0"/>
              <w:numPr>
                <w:ilvl w:val="0"/>
                <w:numId w:val="23"/>
              </w:numPr>
              <w:suppressAutoHyphens w:val="0"/>
              <w:jc w:val="both"/>
              <w:pPrChange w:id="922" w:author="Jiri Vojtesek" w:date="2023-01-19T13:14:00Z">
                <w:pPr>
                  <w:pStyle w:val="Odstavecseseznamem"/>
                  <w:widowControl w:val="0"/>
                  <w:numPr>
                    <w:numId w:val="24"/>
                  </w:numPr>
                  <w:tabs>
                    <w:tab w:val="num" w:pos="0"/>
                  </w:tabs>
                  <w:suppressAutoHyphens w:val="0"/>
                  <w:ind w:hanging="360"/>
                  <w:jc w:val="both"/>
                </w:pPr>
              </w:pPrChange>
            </w:pPr>
            <w:r>
              <w:t>Práce s oficiální šablonou diplomové práce.</w:t>
            </w:r>
          </w:p>
          <w:p w14:paraId="14B98444" w14:textId="77777777" w:rsidR="00397CED" w:rsidRDefault="007C733A">
            <w:pPr>
              <w:pStyle w:val="Odstavecseseznamem"/>
              <w:widowControl w:val="0"/>
              <w:numPr>
                <w:ilvl w:val="0"/>
                <w:numId w:val="23"/>
              </w:numPr>
              <w:suppressAutoHyphens w:val="0"/>
              <w:jc w:val="both"/>
              <w:pPrChange w:id="923" w:author="Jiri Vojtesek" w:date="2023-01-19T13:14:00Z">
                <w:pPr>
                  <w:pStyle w:val="Odstavecseseznamem"/>
                  <w:widowControl w:val="0"/>
                  <w:numPr>
                    <w:numId w:val="24"/>
                  </w:numPr>
                  <w:tabs>
                    <w:tab w:val="num" w:pos="0"/>
                  </w:tabs>
                  <w:suppressAutoHyphens w:val="0"/>
                  <w:ind w:hanging="360"/>
                  <w:jc w:val="both"/>
                </w:pPr>
              </w:pPrChange>
            </w:pPr>
            <w:r>
              <w:t>Vytýčení cílů kvalifikační práce.</w:t>
            </w:r>
          </w:p>
          <w:p w14:paraId="2C13E511" w14:textId="77777777" w:rsidR="00397CED" w:rsidRDefault="007C733A">
            <w:pPr>
              <w:pStyle w:val="Odstavecseseznamem"/>
              <w:widowControl w:val="0"/>
              <w:numPr>
                <w:ilvl w:val="0"/>
                <w:numId w:val="23"/>
              </w:numPr>
              <w:suppressAutoHyphens w:val="0"/>
              <w:jc w:val="both"/>
              <w:pPrChange w:id="924" w:author="Jiri Vojtesek" w:date="2023-01-19T13:14:00Z">
                <w:pPr>
                  <w:pStyle w:val="Odstavecseseznamem"/>
                  <w:widowControl w:val="0"/>
                  <w:numPr>
                    <w:numId w:val="24"/>
                  </w:numPr>
                  <w:tabs>
                    <w:tab w:val="num" w:pos="0"/>
                  </w:tabs>
                  <w:suppressAutoHyphens w:val="0"/>
                  <w:ind w:hanging="360"/>
                  <w:jc w:val="both"/>
                </w:pPr>
              </w:pPrChange>
            </w:pPr>
            <w:r>
              <w:t>Práce s literaturou dne normy ČSN ISO 690:2011: Bibliografické citace.</w:t>
            </w:r>
          </w:p>
          <w:p w14:paraId="12479824" w14:textId="77777777" w:rsidR="00397CED" w:rsidRDefault="007C733A">
            <w:pPr>
              <w:pStyle w:val="Odstavecseseznamem"/>
              <w:widowControl w:val="0"/>
              <w:numPr>
                <w:ilvl w:val="0"/>
                <w:numId w:val="23"/>
              </w:numPr>
              <w:suppressAutoHyphens w:val="0"/>
              <w:jc w:val="both"/>
              <w:pPrChange w:id="925" w:author="Jiri Vojtesek" w:date="2023-01-19T13:14:00Z">
                <w:pPr>
                  <w:pStyle w:val="Odstavecseseznamem"/>
                  <w:widowControl w:val="0"/>
                  <w:numPr>
                    <w:numId w:val="24"/>
                  </w:numPr>
                  <w:tabs>
                    <w:tab w:val="num" w:pos="0"/>
                  </w:tabs>
                  <w:suppressAutoHyphens w:val="0"/>
                  <w:ind w:hanging="360"/>
                  <w:jc w:val="both"/>
                </w:pPr>
              </w:pPrChange>
            </w:pPr>
            <w:r>
              <w:t>Norma ČSN 01 6910 – formální úprava dokumentů.</w:t>
            </w:r>
          </w:p>
          <w:p w14:paraId="5FA4642F" w14:textId="77777777" w:rsidR="00397CED" w:rsidRDefault="007C733A">
            <w:pPr>
              <w:pStyle w:val="Odstavecseseznamem"/>
              <w:widowControl w:val="0"/>
              <w:numPr>
                <w:ilvl w:val="0"/>
                <w:numId w:val="23"/>
              </w:numPr>
              <w:suppressAutoHyphens w:val="0"/>
              <w:jc w:val="both"/>
              <w:pPrChange w:id="926" w:author="Jiri Vojtesek" w:date="2023-01-19T13:14:00Z">
                <w:pPr>
                  <w:pStyle w:val="Odstavecseseznamem"/>
                  <w:widowControl w:val="0"/>
                  <w:numPr>
                    <w:numId w:val="24"/>
                  </w:numPr>
                  <w:tabs>
                    <w:tab w:val="num" w:pos="0"/>
                  </w:tabs>
                  <w:suppressAutoHyphens w:val="0"/>
                  <w:ind w:hanging="360"/>
                  <w:jc w:val="both"/>
                </w:pPr>
              </w:pPrChange>
            </w:pPr>
            <w:r>
              <w:t>Psaní abstraktu práce.</w:t>
            </w:r>
          </w:p>
          <w:p w14:paraId="40A44760" w14:textId="77777777" w:rsidR="00397CED" w:rsidRDefault="007C733A">
            <w:pPr>
              <w:pStyle w:val="Odstavecseseznamem"/>
              <w:widowControl w:val="0"/>
              <w:numPr>
                <w:ilvl w:val="0"/>
                <w:numId w:val="23"/>
              </w:numPr>
              <w:suppressAutoHyphens w:val="0"/>
              <w:jc w:val="both"/>
              <w:pPrChange w:id="927" w:author="Jiri Vojtesek" w:date="2023-01-19T13:14:00Z">
                <w:pPr>
                  <w:pStyle w:val="Odstavecseseznamem"/>
                  <w:widowControl w:val="0"/>
                  <w:numPr>
                    <w:numId w:val="24"/>
                  </w:numPr>
                  <w:tabs>
                    <w:tab w:val="num" w:pos="0"/>
                  </w:tabs>
                  <w:suppressAutoHyphens w:val="0"/>
                  <w:ind w:hanging="360"/>
                  <w:jc w:val="both"/>
                </w:pPr>
              </w:pPrChange>
            </w:pPr>
            <w:r>
              <w:t>Základy prezentování a tvorby prezentace.</w:t>
            </w:r>
          </w:p>
          <w:p w14:paraId="795301B7" w14:textId="77777777" w:rsidR="00397CED" w:rsidRDefault="007C733A">
            <w:pPr>
              <w:pStyle w:val="Odstavecseseznamem"/>
              <w:widowControl w:val="0"/>
              <w:numPr>
                <w:ilvl w:val="0"/>
                <w:numId w:val="23"/>
              </w:numPr>
              <w:suppressAutoHyphens w:val="0"/>
              <w:jc w:val="both"/>
              <w:pPrChange w:id="928" w:author="Jiri Vojtesek" w:date="2023-01-19T13:14:00Z">
                <w:pPr>
                  <w:pStyle w:val="Odstavecseseznamem"/>
                  <w:widowControl w:val="0"/>
                  <w:numPr>
                    <w:numId w:val="24"/>
                  </w:numPr>
                  <w:tabs>
                    <w:tab w:val="num" w:pos="0"/>
                  </w:tabs>
                  <w:suppressAutoHyphens w:val="0"/>
                  <w:ind w:hanging="360"/>
                  <w:jc w:val="both"/>
                </w:pPr>
              </w:pPrChange>
            </w:pPr>
            <w:r>
              <w:t>Obhajoba ročníkového projektu zaměřeného na téma diplomové práce.</w:t>
            </w:r>
          </w:p>
          <w:p w14:paraId="0075D381" w14:textId="77777777" w:rsidR="00397CED" w:rsidRDefault="00397CED">
            <w:pPr>
              <w:widowControl w:val="0"/>
              <w:jc w:val="both"/>
              <w:rPr>
                <w:b/>
              </w:rPr>
            </w:pPr>
          </w:p>
          <w:p w14:paraId="433F9F74" w14:textId="77777777" w:rsidR="00397CED" w:rsidRDefault="007C733A">
            <w:pPr>
              <w:widowControl w:val="0"/>
              <w:jc w:val="both"/>
            </w:pPr>
            <w:r>
              <w:rPr>
                <w:b/>
              </w:rPr>
              <w:t xml:space="preserve">Výstupní znalosti </w:t>
            </w:r>
            <w:r>
              <w:t>(student prokazuje tyto znalosti)</w:t>
            </w:r>
          </w:p>
          <w:p w14:paraId="7AD509B1" w14:textId="77777777" w:rsidR="00397CED" w:rsidRDefault="007C733A">
            <w:pPr>
              <w:widowControl w:val="0"/>
              <w:numPr>
                <w:ilvl w:val="0"/>
                <w:numId w:val="22"/>
              </w:numPr>
              <w:suppressAutoHyphens w:val="0"/>
              <w:spacing w:after="160" w:line="259" w:lineRule="auto"/>
              <w:contextualSpacing/>
              <w:jc w:val="both"/>
              <w:pPrChange w:id="929"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správné struktury diplomové práce</w:t>
            </w:r>
          </w:p>
          <w:p w14:paraId="59E1CDD3" w14:textId="77777777" w:rsidR="00397CED" w:rsidRDefault="007C733A">
            <w:pPr>
              <w:widowControl w:val="0"/>
              <w:numPr>
                <w:ilvl w:val="0"/>
                <w:numId w:val="22"/>
              </w:numPr>
              <w:suppressAutoHyphens w:val="0"/>
              <w:spacing w:after="160" w:line="259" w:lineRule="auto"/>
              <w:contextualSpacing/>
              <w:jc w:val="both"/>
              <w:pPrChange w:id="930"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práce s literaturou a citování</w:t>
            </w:r>
          </w:p>
          <w:p w14:paraId="46A201AD" w14:textId="77777777" w:rsidR="00397CED" w:rsidRDefault="007C733A">
            <w:pPr>
              <w:widowControl w:val="0"/>
              <w:numPr>
                <w:ilvl w:val="0"/>
                <w:numId w:val="22"/>
              </w:numPr>
              <w:suppressAutoHyphens w:val="0"/>
              <w:spacing w:after="160" w:line="259" w:lineRule="auto"/>
              <w:contextualSpacing/>
              <w:jc w:val="both"/>
              <w:pPrChange w:id="931"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formální úpravy dokumentů</w:t>
            </w:r>
          </w:p>
          <w:p w14:paraId="50272483" w14:textId="77777777" w:rsidR="00397CED" w:rsidRDefault="007C733A">
            <w:pPr>
              <w:widowControl w:val="0"/>
              <w:numPr>
                <w:ilvl w:val="0"/>
                <w:numId w:val="22"/>
              </w:numPr>
              <w:suppressAutoHyphens w:val="0"/>
              <w:spacing w:after="160" w:line="259" w:lineRule="auto"/>
              <w:contextualSpacing/>
              <w:jc w:val="both"/>
              <w:pPrChange w:id="932"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prezentování výsledků výzkumu</w:t>
            </w:r>
          </w:p>
          <w:p w14:paraId="08B08731" w14:textId="77777777" w:rsidR="00397CED" w:rsidRDefault="007C733A">
            <w:pPr>
              <w:widowControl w:val="0"/>
              <w:jc w:val="both"/>
            </w:pPr>
            <w:r>
              <w:rPr>
                <w:b/>
              </w:rPr>
              <w:t xml:space="preserve">Výstupní dovednosti </w:t>
            </w:r>
            <w:r>
              <w:t>(student prokazuje tyto dovednosti)</w:t>
            </w:r>
          </w:p>
          <w:p w14:paraId="773F0EDB" w14:textId="77777777" w:rsidR="00397CED" w:rsidRDefault="007C733A">
            <w:pPr>
              <w:widowControl w:val="0"/>
              <w:numPr>
                <w:ilvl w:val="0"/>
                <w:numId w:val="7"/>
              </w:numPr>
              <w:suppressAutoHyphens w:val="0"/>
              <w:spacing w:after="160" w:line="259" w:lineRule="auto"/>
              <w:contextualSpacing/>
              <w:jc w:val="both"/>
              <w:pPrChange w:id="93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využívá šablonu diplomové práce</w:t>
            </w:r>
          </w:p>
          <w:p w14:paraId="4929E045" w14:textId="77777777" w:rsidR="00397CED" w:rsidRDefault="007C733A">
            <w:pPr>
              <w:widowControl w:val="0"/>
              <w:numPr>
                <w:ilvl w:val="0"/>
                <w:numId w:val="7"/>
              </w:numPr>
              <w:suppressAutoHyphens w:val="0"/>
              <w:spacing w:after="160" w:line="259" w:lineRule="auto"/>
              <w:contextualSpacing/>
              <w:jc w:val="both"/>
              <w:pPrChange w:id="93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správný seznam použité literatury dle normy</w:t>
            </w:r>
          </w:p>
          <w:p w14:paraId="668D8284" w14:textId="77777777" w:rsidR="00397CED" w:rsidRDefault="007C733A">
            <w:pPr>
              <w:widowControl w:val="0"/>
              <w:numPr>
                <w:ilvl w:val="0"/>
                <w:numId w:val="7"/>
              </w:numPr>
              <w:suppressAutoHyphens w:val="0"/>
              <w:spacing w:after="160" w:line="259" w:lineRule="auto"/>
              <w:contextualSpacing/>
              <w:jc w:val="both"/>
              <w:pPrChange w:id="93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vytvoří si výzkumné cíle v rámci diplomové práce</w:t>
            </w:r>
          </w:p>
          <w:p w14:paraId="5DD4FEC8" w14:textId="77777777" w:rsidR="00397CED" w:rsidRDefault="007C733A">
            <w:pPr>
              <w:widowControl w:val="0"/>
              <w:numPr>
                <w:ilvl w:val="0"/>
                <w:numId w:val="7"/>
              </w:numPr>
              <w:suppressAutoHyphens w:val="0"/>
              <w:spacing w:after="160" w:line="259" w:lineRule="auto"/>
              <w:contextualSpacing/>
              <w:jc w:val="both"/>
              <w:pPrChange w:id="93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abstrakt práce v češtině a angličtině</w:t>
            </w:r>
          </w:p>
        </w:tc>
      </w:tr>
      <w:tr w:rsidR="00397CED" w14:paraId="5DD34DBF"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46222933"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27936D42" w14:textId="77777777" w:rsidR="00397CED" w:rsidRDefault="00397CED">
            <w:pPr>
              <w:widowControl w:val="0"/>
              <w:jc w:val="both"/>
            </w:pPr>
          </w:p>
        </w:tc>
      </w:tr>
      <w:tr w:rsidR="00397CED" w14:paraId="6AFF7B67" w14:textId="77777777">
        <w:trPr>
          <w:trHeight w:val="3087"/>
        </w:trPr>
        <w:tc>
          <w:tcPr>
            <w:tcW w:w="9854" w:type="dxa"/>
            <w:gridSpan w:val="8"/>
            <w:tcBorders>
              <w:left w:val="single" w:sz="4" w:space="0" w:color="000000"/>
              <w:bottom w:val="single" w:sz="4" w:space="0" w:color="000000"/>
              <w:right w:val="single" w:sz="4" w:space="0" w:color="000000"/>
            </w:tcBorders>
          </w:tcPr>
          <w:p w14:paraId="0E5A9140" w14:textId="77777777" w:rsidR="00397CED" w:rsidRDefault="007C733A">
            <w:pPr>
              <w:widowControl w:val="0"/>
              <w:jc w:val="both"/>
              <w:rPr>
                <w:b/>
              </w:rPr>
            </w:pPr>
            <w:r>
              <w:rPr>
                <w:b/>
              </w:rPr>
              <w:t>Povinná literatura</w:t>
            </w:r>
          </w:p>
          <w:p w14:paraId="4382F734" w14:textId="77777777" w:rsidR="00397CED" w:rsidRDefault="007C733A">
            <w:pPr>
              <w:widowControl w:val="0"/>
            </w:pPr>
            <w:r>
              <w:rPr>
                <w:szCs w:val="24"/>
                <w:lang w:val="en-GB" w:eastAsia="en-GB"/>
              </w:rPr>
              <w:t xml:space="preserve">KATUŠČÁK, D., B. DROBÍKOVÁ a R. PAPÍK. </w:t>
            </w:r>
            <w:r>
              <w:rPr>
                <w:i/>
                <w:szCs w:val="24"/>
                <w:lang w:val="en-GB" w:eastAsia="en-GB"/>
              </w:rPr>
              <w:t>Jak psát závěrečné a kvalifikační práce: jak psát bakalářské práce, diplomové práce, dizertační práce, specializační práce, habilitační práce, seminární a ročníkové práce, práce studentské vědecké a odborné činnosti, jak vytvořit bibliografické citace a odkazy a citovat tradiční a elektronické dokumenty.</w:t>
            </w:r>
            <w:r>
              <w:rPr>
                <w:szCs w:val="24"/>
                <w:lang w:val="en-GB" w:eastAsia="en-GB"/>
              </w:rPr>
              <w:t xml:space="preserve"> Nitra: Enigma, c2008. ISBN 978-80-89132-70-6.</w:t>
            </w:r>
          </w:p>
          <w:p w14:paraId="12524D27" w14:textId="77777777" w:rsidR="00397CED" w:rsidRDefault="007C733A">
            <w:pPr>
              <w:widowControl w:val="0"/>
            </w:pPr>
            <w:r>
              <w:rPr>
                <w:szCs w:val="24"/>
                <w:lang w:val="en-GB" w:eastAsia="en-GB"/>
              </w:rPr>
              <w:t xml:space="preserve">KAPOUNOVÁ, J. a P. KAPOUN. </w:t>
            </w:r>
            <w:r>
              <w:rPr>
                <w:i/>
                <w:szCs w:val="24"/>
                <w:lang w:val="en-GB" w:eastAsia="en-GB"/>
              </w:rPr>
              <w:t>Bakalářská a diplomová práce: od zadání po obhajobu</w:t>
            </w:r>
            <w:r>
              <w:rPr>
                <w:szCs w:val="24"/>
                <w:lang w:val="en-GB" w:eastAsia="en-GB"/>
              </w:rPr>
              <w:t>. Praha: Grada, 2017. ISBN 978-80-271-0079-8.</w:t>
            </w:r>
          </w:p>
          <w:p w14:paraId="7A667AAD" w14:textId="77777777" w:rsidR="00397CED" w:rsidRDefault="007C733A">
            <w:pPr>
              <w:widowControl w:val="0"/>
            </w:pPr>
            <w:r>
              <w:rPr>
                <w:i/>
                <w:szCs w:val="24"/>
                <w:lang w:val="en-GB" w:eastAsia="en-GB"/>
              </w:rPr>
              <w:t>ČSN ISO 690</w:t>
            </w:r>
            <w:r>
              <w:rPr>
                <w:szCs w:val="24"/>
                <w:lang w:val="en-GB" w:eastAsia="en-GB"/>
              </w:rPr>
              <w:t>. Informace a dokumentace. Pravidla pro bibliografické odkazy a citace informačních zdrojů. 2011.</w:t>
            </w:r>
          </w:p>
          <w:p w14:paraId="487D30D0" w14:textId="77777777" w:rsidR="00397CED" w:rsidRDefault="007C733A">
            <w:pPr>
              <w:widowControl w:val="0"/>
              <w:jc w:val="both"/>
              <w:rPr>
                <w:b/>
              </w:rPr>
            </w:pPr>
            <w:r>
              <w:rPr>
                <w:b/>
              </w:rPr>
              <w:t>Doporučená literatura</w:t>
            </w:r>
          </w:p>
          <w:p w14:paraId="05C6800C" w14:textId="77777777" w:rsidR="00397CED" w:rsidRDefault="007C733A">
            <w:pPr>
              <w:widowControl w:val="0"/>
            </w:pPr>
            <w:r>
              <w:rPr>
                <w:lang w:val="en-GB" w:eastAsia="en-GB"/>
              </w:rPr>
              <w:t xml:space="preserve">DRASTÍK, F. </w:t>
            </w:r>
            <w:r>
              <w:rPr>
                <w:i/>
                <w:lang w:val="en-GB" w:eastAsia="en-GB"/>
              </w:rPr>
              <w:t>Tvorba technické dokumentace</w:t>
            </w:r>
            <w:r>
              <w:rPr>
                <w:lang w:val="en-GB" w:eastAsia="en-GB"/>
              </w:rPr>
              <w:t>. V Praze: České vysoké učení technické, 2012. ISBN isbn978-80-01-05058-3.</w:t>
            </w:r>
          </w:p>
          <w:p w14:paraId="2B2AEFBA" w14:textId="77777777" w:rsidR="00397CED" w:rsidRDefault="007C733A">
            <w:pPr>
              <w:widowControl w:val="0"/>
            </w:pPr>
            <w:r>
              <w:rPr>
                <w:lang w:val="en-GB" w:eastAsia="en-GB"/>
              </w:rPr>
              <w:t xml:space="preserve">ČMEJRKOVÁ, S, F. DANEŠ a J. SVĚTLÁ. </w:t>
            </w:r>
            <w:r>
              <w:rPr>
                <w:i/>
                <w:lang w:val="en-GB" w:eastAsia="en-GB"/>
              </w:rPr>
              <w:t>Jak napsat odborný text</w:t>
            </w:r>
            <w:r>
              <w:rPr>
                <w:lang w:val="en-GB" w:eastAsia="en-GB"/>
              </w:rPr>
              <w:t>. Praha: Leda, 1999, 255 s. ISBN 8085927691.</w:t>
            </w:r>
          </w:p>
          <w:p w14:paraId="293B8239" w14:textId="77777777" w:rsidR="00397CED" w:rsidRDefault="007C733A">
            <w:pPr>
              <w:widowControl w:val="0"/>
            </w:pPr>
            <w:r>
              <w:t xml:space="preserve">ZBÍRAL, R. </w:t>
            </w:r>
            <w:r>
              <w:rPr>
                <w:i/>
                <w:iCs/>
              </w:rPr>
              <w:t>Příručka psaní seminárních a jiných vysokoškolských odborných prací</w:t>
            </w:r>
            <w:r>
              <w:t>. Praha: Linde, 2009, 159 s. ISBN 9788072017799.</w:t>
            </w:r>
          </w:p>
        </w:tc>
      </w:tr>
      <w:tr w:rsidR="00397CED" w14:paraId="10096627"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62E0F2F" w14:textId="77777777" w:rsidR="00397CED" w:rsidRDefault="007C733A">
            <w:pPr>
              <w:widowControl w:val="0"/>
              <w:jc w:val="center"/>
              <w:rPr>
                <w:b/>
              </w:rPr>
            </w:pPr>
            <w:r>
              <w:rPr>
                <w:b/>
              </w:rPr>
              <w:t>Informace ke kombinované nebo distanční formě</w:t>
            </w:r>
          </w:p>
        </w:tc>
      </w:tr>
      <w:tr w:rsidR="00397CED" w14:paraId="47F412D9"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3A0A51B"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4EAECD3"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538C49B2" w14:textId="77777777" w:rsidR="00397CED" w:rsidRDefault="007C733A">
            <w:pPr>
              <w:widowControl w:val="0"/>
              <w:jc w:val="both"/>
              <w:rPr>
                <w:b/>
              </w:rPr>
            </w:pPr>
            <w:r>
              <w:rPr>
                <w:b/>
              </w:rPr>
              <w:t>hodin</w:t>
            </w:r>
          </w:p>
        </w:tc>
      </w:tr>
      <w:tr w:rsidR="00397CED" w14:paraId="52235B71"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983D8DC" w14:textId="77777777" w:rsidR="00397CED" w:rsidRDefault="007C733A">
            <w:pPr>
              <w:widowControl w:val="0"/>
              <w:jc w:val="both"/>
              <w:rPr>
                <w:b/>
              </w:rPr>
            </w:pPr>
            <w:r>
              <w:rPr>
                <w:b/>
              </w:rPr>
              <w:t>Informace o způsobu kontaktu s vyučujícím</w:t>
            </w:r>
          </w:p>
        </w:tc>
      </w:tr>
      <w:tr w:rsidR="00397CED" w14:paraId="6167EC0B" w14:textId="77777777">
        <w:trPr>
          <w:trHeight w:val="360"/>
        </w:trPr>
        <w:tc>
          <w:tcPr>
            <w:tcW w:w="9854" w:type="dxa"/>
            <w:gridSpan w:val="8"/>
            <w:tcBorders>
              <w:top w:val="single" w:sz="4" w:space="0" w:color="000000"/>
              <w:left w:val="single" w:sz="4" w:space="0" w:color="000000"/>
              <w:bottom w:val="single" w:sz="4" w:space="0" w:color="000000"/>
              <w:right w:val="single" w:sz="4" w:space="0" w:color="000000"/>
            </w:tcBorders>
          </w:tcPr>
          <w:p w14:paraId="3177F111" w14:textId="77777777" w:rsidR="00397CED" w:rsidRDefault="00397CED">
            <w:pPr>
              <w:widowControl w:val="0"/>
              <w:jc w:val="both"/>
            </w:pPr>
          </w:p>
        </w:tc>
      </w:tr>
    </w:tbl>
    <w:p w14:paraId="6AD75E26" w14:textId="77777777" w:rsidR="00397CED" w:rsidRDefault="00397CED"/>
    <w:p w14:paraId="6343D72E" w14:textId="77777777" w:rsidR="00397CED" w:rsidRDefault="00397CED"/>
    <w:p w14:paraId="3CA2F7D2"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44A09169"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0A13A5" w14:textId="7ADC1F31"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937" w:author="Jiří Vojtěšek" w:date="2023-01-24T20:39:00Z">
              <w:r w:rsidR="008A5423">
                <w:rPr>
                  <w:b/>
                </w:rPr>
                <w:t>Abecední seznam</w:t>
              </w:r>
            </w:ins>
            <w:del w:id="938" w:author="Jiří Vojtěšek" w:date="2023-01-24T20:39:00Z">
              <w:r w:rsidDel="008A5423">
                <w:rPr>
                  <w:rStyle w:val="Odkazintenzivn"/>
                </w:rPr>
                <w:delText>Abecední seznam</w:delText>
              </w:r>
            </w:del>
            <w:r>
              <w:rPr>
                <w:rStyle w:val="Odkazintenzivn"/>
              </w:rPr>
              <w:fldChar w:fldCharType="end"/>
            </w:r>
          </w:p>
        </w:tc>
      </w:tr>
      <w:tr w:rsidR="00397CED" w14:paraId="041A7EBF"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5EF73545"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CC386E3" w14:textId="77777777" w:rsidR="00397CED" w:rsidRDefault="007C733A">
            <w:pPr>
              <w:widowControl w:val="0"/>
              <w:jc w:val="both"/>
            </w:pPr>
            <w:bookmarkStart w:id="939" w:name="bFilosofieProUcitele"/>
            <w:r>
              <w:t>Filosofie pro učitele informatiky</w:t>
            </w:r>
            <w:bookmarkEnd w:id="939"/>
          </w:p>
        </w:tc>
      </w:tr>
      <w:tr w:rsidR="00397CED" w14:paraId="23AFD32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7D156B"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64AB6DE7"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FA4346D"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97BF696" w14:textId="77777777" w:rsidR="00397CED" w:rsidRDefault="007C733A">
            <w:pPr>
              <w:widowControl w:val="0"/>
              <w:jc w:val="both"/>
            </w:pPr>
            <w:r>
              <w:t>1/ZS</w:t>
            </w:r>
          </w:p>
        </w:tc>
      </w:tr>
      <w:tr w:rsidR="00397CED" w14:paraId="3214F60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443FFC"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4575E97" w14:textId="77777777" w:rsidR="00397CED" w:rsidRDefault="007C733A">
            <w:pPr>
              <w:widowControl w:val="0"/>
              <w:jc w:val="both"/>
            </w:pPr>
            <w:r>
              <w:t>14p+28s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56D4C1F6"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3B21E4FE" w14:textId="77777777" w:rsidR="00397CED" w:rsidRDefault="00397CED">
            <w:pPr>
              <w:widowControl w:val="0"/>
              <w:jc w:val="both"/>
            </w:pP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E5AA9F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736F300" w14:textId="77777777" w:rsidR="00397CED" w:rsidRDefault="007C733A">
            <w:pPr>
              <w:widowControl w:val="0"/>
              <w:jc w:val="both"/>
            </w:pPr>
            <w:r>
              <w:t>4</w:t>
            </w:r>
          </w:p>
        </w:tc>
      </w:tr>
      <w:tr w:rsidR="00397CED" w14:paraId="1C3CF40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930539F"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E04E11C" w14:textId="77777777" w:rsidR="00397CED" w:rsidRDefault="00397CED">
            <w:pPr>
              <w:widowControl w:val="0"/>
              <w:jc w:val="both"/>
            </w:pPr>
          </w:p>
        </w:tc>
      </w:tr>
      <w:tr w:rsidR="00397CED" w14:paraId="64351C7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96A3F9A"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C16E458"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542BEF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A3D527" w14:textId="77777777" w:rsidR="00397CED" w:rsidRDefault="007C733A">
            <w:pPr>
              <w:widowControl w:val="0"/>
              <w:jc w:val="both"/>
            </w:pPr>
            <w:r>
              <w:t>přednáška, seminář</w:t>
            </w:r>
          </w:p>
        </w:tc>
      </w:tr>
      <w:tr w:rsidR="00397CED" w14:paraId="128C0E1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491352D"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1B1F18A" w14:textId="77777777" w:rsidR="00397CED" w:rsidRDefault="007C733A">
            <w:pPr>
              <w:widowControl w:val="0"/>
              <w:jc w:val="both"/>
            </w:pPr>
            <w:r>
              <w:t>Předpokladem ukončení předmětu je diskuse nad vybraným tématem, které bude student prezentovat s ohledem na formulované filozofické otázky. Zároveň student prokazuje schopnost tyto otázky převést do pedagogické praxe a na příkladu poukázat na možnosti, jak lze vybrané filosofické téma zpracovat a aplikovat do praxe. Součásti ukončení předmětu je zpracování úvahy o tom, jaké důsledky z filosofických témat plynou pro pedagogiku.</w:t>
            </w:r>
          </w:p>
        </w:tc>
      </w:tr>
      <w:tr w:rsidR="00397CED" w14:paraId="32C5CB70" w14:textId="77777777">
        <w:trPr>
          <w:trHeight w:val="250"/>
        </w:trPr>
        <w:tc>
          <w:tcPr>
            <w:tcW w:w="9855" w:type="dxa"/>
            <w:gridSpan w:val="8"/>
            <w:tcBorders>
              <w:left w:val="single" w:sz="4" w:space="0" w:color="000000"/>
              <w:bottom w:val="single" w:sz="4" w:space="0" w:color="000000"/>
              <w:right w:val="single" w:sz="4" w:space="0" w:color="000000"/>
            </w:tcBorders>
          </w:tcPr>
          <w:p w14:paraId="2204F207" w14:textId="77777777" w:rsidR="00397CED" w:rsidRDefault="00397CED">
            <w:pPr>
              <w:widowControl w:val="0"/>
              <w:jc w:val="both"/>
            </w:pPr>
          </w:p>
        </w:tc>
      </w:tr>
      <w:tr w:rsidR="00397CED" w14:paraId="5DF03021"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691A59CF"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32F43709" w14:textId="77777777" w:rsidR="00397CED" w:rsidRDefault="007C733A">
            <w:pPr>
              <w:widowControl w:val="0"/>
              <w:jc w:val="both"/>
            </w:pPr>
            <w:r>
              <w:t>doc. Mgr. Radim Šíp, Ph.D.</w:t>
            </w:r>
          </w:p>
        </w:tc>
      </w:tr>
      <w:tr w:rsidR="00397CED" w14:paraId="7A04779E"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6273565A"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7DC497E7" w14:textId="77777777" w:rsidR="00397CED" w:rsidRDefault="007C733A">
            <w:pPr>
              <w:widowControl w:val="0"/>
              <w:jc w:val="both"/>
            </w:pPr>
            <w:r>
              <w:t>Metodicky, vedení přednášek, zkoušení</w:t>
            </w:r>
          </w:p>
        </w:tc>
      </w:tr>
      <w:tr w:rsidR="00397CED" w14:paraId="2BC3D6E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86DEE9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4C672358" w14:textId="77777777" w:rsidR="00397CED" w:rsidRDefault="007C733A">
            <w:pPr>
              <w:widowControl w:val="0"/>
              <w:jc w:val="both"/>
              <w:rPr>
                <w:b/>
              </w:rPr>
            </w:pPr>
            <w:r>
              <w:rPr>
                <w:b/>
              </w:rPr>
              <w:t>doc. Mgr. Radim Šíp, Ph.D., (přednášky, semináře 100 %)</w:t>
            </w:r>
          </w:p>
        </w:tc>
      </w:tr>
      <w:tr w:rsidR="00397CED" w14:paraId="3074C826" w14:textId="77777777">
        <w:trPr>
          <w:trHeight w:val="324"/>
        </w:trPr>
        <w:tc>
          <w:tcPr>
            <w:tcW w:w="9855" w:type="dxa"/>
            <w:gridSpan w:val="8"/>
            <w:tcBorders>
              <w:left w:val="single" w:sz="4" w:space="0" w:color="000000"/>
              <w:bottom w:val="single" w:sz="4" w:space="0" w:color="000000"/>
              <w:right w:val="single" w:sz="4" w:space="0" w:color="000000"/>
            </w:tcBorders>
          </w:tcPr>
          <w:p w14:paraId="131890B9" w14:textId="77777777" w:rsidR="00397CED" w:rsidRDefault="00397CED">
            <w:pPr>
              <w:widowControl w:val="0"/>
              <w:ind w:left="3087"/>
              <w:jc w:val="both"/>
            </w:pPr>
          </w:p>
        </w:tc>
      </w:tr>
      <w:tr w:rsidR="00397CED" w14:paraId="2CB6920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B2F2376"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A702E8D" w14:textId="77777777" w:rsidR="00397CED" w:rsidRDefault="00397CED">
            <w:pPr>
              <w:widowControl w:val="0"/>
              <w:jc w:val="both"/>
            </w:pPr>
          </w:p>
        </w:tc>
      </w:tr>
      <w:tr w:rsidR="00397CED" w14:paraId="39C208CB" w14:textId="77777777">
        <w:trPr>
          <w:trHeight w:val="3486"/>
        </w:trPr>
        <w:tc>
          <w:tcPr>
            <w:tcW w:w="9855" w:type="dxa"/>
            <w:gridSpan w:val="8"/>
            <w:tcBorders>
              <w:left w:val="single" w:sz="4" w:space="0" w:color="000000"/>
              <w:bottom w:val="single" w:sz="12" w:space="0" w:color="000000"/>
              <w:right w:val="single" w:sz="4" w:space="0" w:color="000000"/>
            </w:tcBorders>
          </w:tcPr>
          <w:p w14:paraId="730D7A06" w14:textId="77777777" w:rsidR="00397CED" w:rsidRDefault="007C733A">
            <w:pPr>
              <w:widowControl w:val="0"/>
              <w:jc w:val="both"/>
              <w:rPr>
                <w:b/>
              </w:rPr>
            </w:pPr>
            <w:r>
              <w:rPr>
                <w:b/>
              </w:rPr>
              <w:t>Cíl předmětu</w:t>
            </w:r>
          </w:p>
          <w:p w14:paraId="670F23B3" w14:textId="77777777" w:rsidR="00397CED" w:rsidRDefault="007C733A">
            <w:pPr>
              <w:widowControl w:val="0"/>
              <w:jc w:val="both"/>
            </w:pPr>
            <w:r>
              <w:t>Cílem předmětu je získání znalostí a dovedností, které jsou potřebné ve světě po informačním obratu. Tato doba významně mění i obsahy filozofických otázek. Radikálně nové možnosti s sebou nesou i nové hrozby. Aby tyto možnosti byl schopen využít a hrozbám čelit, musí si člověk klást jinak formulované filozofické otázky.</w:t>
            </w:r>
          </w:p>
          <w:p w14:paraId="4AD97D0B" w14:textId="77777777" w:rsidR="00397CED" w:rsidRDefault="007C733A">
            <w:pPr>
              <w:widowControl w:val="0"/>
              <w:jc w:val="both"/>
              <w:rPr>
                <w:b/>
              </w:rPr>
            </w:pPr>
            <w:r>
              <w:rPr>
                <w:b/>
              </w:rPr>
              <w:t>Témata:</w:t>
            </w:r>
          </w:p>
          <w:p w14:paraId="149EE1DF" w14:textId="77777777" w:rsidR="00397CED" w:rsidRDefault="007C733A">
            <w:pPr>
              <w:pStyle w:val="Odstavecseseznamem"/>
              <w:widowControl w:val="0"/>
              <w:numPr>
                <w:ilvl w:val="0"/>
                <w:numId w:val="38"/>
              </w:numPr>
              <w:suppressAutoHyphens w:val="0"/>
              <w:jc w:val="both"/>
              <w:pPrChange w:id="940" w:author="Jiri Vojtesek" w:date="2023-01-19T13:14:00Z">
                <w:pPr>
                  <w:pStyle w:val="Odstavecseseznamem"/>
                  <w:widowControl w:val="0"/>
                  <w:numPr>
                    <w:numId w:val="39"/>
                  </w:numPr>
                  <w:tabs>
                    <w:tab w:val="num" w:pos="0"/>
                  </w:tabs>
                  <w:suppressAutoHyphens w:val="0"/>
                  <w:ind w:hanging="360"/>
                  <w:jc w:val="both"/>
                </w:pPr>
              </w:pPrChange>
            </w:pPr>
            <w:r>
              <w:t>Filozofie, změna myšlení, infosféra. Co je to doba on-life? Jaké změny v pojetí člověka a světa on-life realita přináší? Jak se proměňují základní otázky na lidský život?</w:t>
            </w:r>
          </w:p>
          <w:p w14:paraId="2E4BD771" w14:textId="77777777" w:rsidR="00397CED" w:rsidRDefault="007C733A">
            <w:pPr>
              <w:pStyle w:val="Odstavecseseznamem"/>
              <w:widowControl w:val="0"/>
              <w:numPr>
                <w:ilvl w:val="0"/>
                <w:numId w:val="38"/>
              </w:numPr>
              <w:suppressAutoHyphens w:val="0"/>
              <w:jc w:val="both"/>
              <w:pPrChange w:id="941" w:author="Jiri Vojtesek" w:date="2023-01-19T13:14:00Z">
                <w:pPr>
                  <w:pStyle w:val="Odstavecseseznamem"/>
                  <w:widowControl w:val="0"/>
                  <w:numPr>
                    <w:numId w:val="39"/>
                  </w:numPr>
                  <w:tabs>
                    <w:tab w:val="num" w:pos="0"/>
                  </w:tabs>
                  <w:suppressAutoHyphens w:val="0"/>
                  <w:ind w:hanging="360"/>
                  <w:jc w:val="both"/>
                </w:pPr>
              </w:pPrChange>
            </w:pPr>
            <w:r>
              <w:t>Jak se propojuje kyberprostor s fyzickým světem?</w:t>
            </w:r>
          </w:p>
          <w:p w14:paraId="2E94E311" w14:textId="77777777" w:rsidR="00397CED" w:rsidRDefault="007C733A">
            <w:pPr>
              <w:pStyle w:val="Odstavecseseznamem"/>
              <w:widowControl w:val="0"/>
              <w:numPr>
                <w:ilvl w:val="0"/>
                <w:numId w:val="38"/>
              </w:numPr>
              <w:suppressAutoHyphens w:val="0"/>
              <w:jc w:val="both"/>
              <w:pPrChange w:id="942" w:author="Jiri Vojtesek" w:date="2023-01-19T13:14:00Z">
                <w:pPr>
                  <w:pStyle w:val="Odstavecseseznamem"/>
                  <w:widowControl w:val="0"/>
                  <w:numPr>
                    <w:numId w:val="39"/>
                  </w:numPr>
                  <w:tabs>
                    <w:tab w:val="num" w:pos="0"/>
                  </w:tabs>
                  <w:suppressAutoHyphens w:val="0"/>
                  <w:ind w:hanging="360"/>
                  <w:jc w:val="both"/>
                </w:pPr>
              </w:pPrChange>
            </w:pPr>
            <w:r>
              <w:t>Jaké možnosti a hrozby on-life svět přináší? Jaký je smysl života v on-life světě.</w:t>
            </w:r>
          </w:p>
          <w:p w14:paraId="20D7D4ED" w14:textId="77777777" w:rsidR="00397CED" w:rsidRDefault="007C733A">
            <w:pPr>
              <w:pStyle w:val="Odstavecseseznamem"/>
              <w:widowControl w:val="0"/>
              <w:numPr>
                <w:ilvl w:val="0"/>
                <w:numId w:val="38"/>
              </w:numPr>
              <w:suppressAutoHyphens w:val="0"/>
              <w:jc w:val="both"/>
              <w:pPrChange w:id="943" w:author="Jiri Vojtesek" w:date="2023-01-19T13:14:00Z">
                <w:pPr>
                  <w:pStyle w:val="Odstavecseseznamem"/>
                  <w:widowControl w:val="0"/>
                  <w:numPr>
                    <w:numId w:val="39"/>
                  </w:numPr>
                  <w:tabs>
                    <w:tab w:val="num" w:pos="0"/>
                  </w:tabs>
                  <w:suppressAutoHyphens w:val="0"/>
                  <w:ind w:hanging="360"/>
                  <w:jc w:val="both"/>
                </w:pPr>
              </w:pPrChange>
            </w:pPr>
            <w:r>
              <w:t>Homeostatická rovnováha a pedagogika. Jak interaguje sociální organismus s prostředím.</w:t>
            </w:r>
          </w:p>
          <w:p w14:paraId="13104218" w14:textId="77777777" w:rsidR="00397CED" w:rsidRDefault="007C733A">
            <w:pPr>
              <w:pStyle w:val="Odstavecseseznamem"/>
              <w:widowControl w:val="0"/>
              <w:numPr>
                <w:ilvl w:val="0"/>
                <w:numId w:val="38"/>
              </w:numPr>
              <w:suppressAutoHyphens w:val="0"/>
              <w:jc w:val="both"/>
              <w:pPrChange w:id="944" w:author="Jiri Vojtesek" w:date="2023-01-19T13:14:00Z">
                <w:pPr>
                  <w:pStyle w:val="Odstavecseseznamem"/>
                  <w:widowControl w:val="0"/>
                  <w:numPr>
                    <w:numId w:val="39"/>
                  </w:numPr>
                  <w:tabs>
                    <w:tab w:val="num" w:pos="0"/>
                  </w:tabs>
                  <w:suppressAutoHyphens w:val="0"/>
                  <w:ind w:hanging="360"/>
                  <w:jc w:val="both"/>
                </w:pPr>
              </w:pPrChange>
            </w:pPr>
            <w:r>
              <w:t>Co je to homeostatická rovnováha? Jaké jsou způsoby homeostatické rovnováhy? Jaká je podstata informace v různých systémech?</w:t>
            </w:r>
          </w:p>
          <w:p w14:paraId="71C45CD2" w14:textId="77777777" w:rsidR="00397CED" w:rsidRDefault="007C733A">
            <w:pPr>
              <w:pStyle w:val="Odstavecseseznamem"/>
              <w:widowControl w:val="0"/>
              <w:numPr>
                <w:ilvl w:val="0"/>
                <w:numId w:val="38"/>
              </w:numPr>
              <w:suppressAutoHyphens w:val="0"/>
              <w:jc w:val="both"/>
              <w:pPrChange w:id="945" w:author="Jiri Vojtesek" w:date="2023-01-19T13:14:00Z">
                <w:pPr>
                  <w:pStyle w:val="Odstavecseseznamem"/>
                  <w:widowControl w:val="0"/>
                  <w:numPr>
                    <w:numId w:val="39"/>
                  </w:numPr>
                  <w:tabs>
                    <w:tab w:val="num" w:pos="0"/>
                  </w:tabs>
                  <w:suppressAutoHyphens w:val="0"/>
                  <w:ind w:hanging="360"/>
                  <w:jc w:val="both"/>
                </w:pPr>
              </w:pPrChange>
            </w:pPr>
            <w:r>
              <w:t>Jakým způsobem dochází k sebeorganizaci sociálních organismů. Jaký má vztah technika k procesu dosahování rovnováhy. Je technolidství adekvátním konceptem pro nazírání na současný svět? Jaké z toho plynou důsledky pro pedagogiku.</w:t>
            </w:r>
          </w:p>
          <w:p w14:paraId="1529D6C8" w14:textId="77777777" w:rsidR="00397CED" w:rsidRDefault="007C733A">
            <w:pPr>
              <w:pStyle w:val="Odstavecseseznamem"/>
              <w:widowControl w:val="0"/>
              <w:numPr>
                <w:ilvl w:val="0"/>
                <w:numId w:val="38"/>
              </w:numPr>
              <w:suppressAutoHyphens w:val="0"/>
              <w:jc w:val="both"/>
              <w:pPrChange w:id="946" w:author="Jiri Vojtesek" w:date="2023-01-19T13:14:00Z">
                <w:pPr>
                  <w:pStyle w:val="Odstavecseseznamem"/>
                  <w:widowControl w:val="0"/>
                  <w:numPr>
                    <w:numId w:val="39"/>
                  </w:numPr>
                  <w:tabs>
                    <w:tab w:val="num" w:pos="0"/>
                  </w:tabs>
                  <w:suppressAutoHyphens w:val="0"/>
                  <w:ind w:hanging="360"/>
                  <w:jc w:val="both"/>
                </w:pPr>
              </w:pPrChange>
            </w:pPr>
            <w:r>
              <w:t>Sociální a informační bubliny jako bariéry. Co jsou to informační bubliny? Jak funguje doporučování a personalizace obsahu.</w:t>
            </w:r>
          </w:p>
          <w:p w14:paraId="01217F1E" w14:textId="77777777" w:rsidR="00397CED" w:rsidRDefault="007C733A">
            <w:pPr>
              <w:pStyle w:val="Odstavecseseznamem"/>
              <w:widowControl w:val="0"/>
              <w:numPr>
                <w:ilvl w:val="0"/>
                <w:numId w:val="38"/>
              </w:numPr>
              <w:suppressAutoHyphens w:val="0"/>
              <w:jc w:val="both"/>
              <w:pPrChange w:id="947" w:author="Jiri Vojtesek" w:date="2023-01-19T13:14:00Z">
                <w:pPr>
                  <w:pStyle w:val="Odstavecseseznamem"/>
                  <w:widowControl w:val="0"/>
                  <w:numPr>
                    <w:numId w:val="39"/>
                  </w:numPr>
                  <w:tabs>
                    <w:tab w:val="num" w:pos="0"/>
                  </w:tabs>
                  <w:suppressAutoHyphens w:val="0"/>
                  <w:ind w:hanging="360"/>
                  <w:jc w:val="both"/>
                </w:pPr>
              </w:pPrChange>
            </w:pPr>
            <w:r>
              <w:t>Jaké změny přináší informační revoluce do procesu komunikace a získávání informací.</w:t>
            </w:r>
          </w:p>
          <w:p w14:paraId="7D1647CF" w14:textId="77777777" w:rsidR="00397CED" w:rsidRDefault="007C733A">
            <w:pPr>
              <w:pStyle w:val="Odstavecseseznamem"/>
              <w:widowControl w:val="0"/>
              <w:numPr>
                <w:ilvl w:val="0"/>
                <w:numId w:val="38"/>
              </w:numPr>
              <w:suppressAutoHyphens w:val="0"/>
              <w:jc w:val="both"/>
              <w:pPrChange w:id="948" w:author="Jiri Vojtesek" w:date="2023-01-19T13:14:00Z">
                <w:pPr>
                  <w:pStyle w:val="Odstavecseseznamem"/>
                  <w:widowControl w:val="0"/>
                  <w:numPr>
                    <w:numId w:val="39"/>
                  </w:numPr>
                  <w:tabs>
                    <w:tab w:val="num" w:pos="0"/>
                  </w:tabs>
                  <w:suppressAutoHyphens w:val="0"/>
                  <w:ind w:hanging="360"/>
                  <w:jc w:val="both"/>
                </w:pPr>
              </w:pPrChange>
            </w:pPr>
            <w:r>
              <w:t>Jak fungují platformní společnosti. V čem mohou být nebezpečné sociální bubliny. Existuje diference mezi světem smyslové zkušenosti a kyberprostorem? Jak fungují vyhledávače.</w:t>
            </w:r>
          </w:p>
          <w:p w14:paraId="5ACDCCF4" w14:textId="77777777" w:rsidR="00397CED" w:rsidRDefault="007C733A">
            <w:pPr>
              <w:pStyle w:val="Odstavecseseznamem"/>
              <w:widowControl w:val="0"/>
              <w:numPr>
                <w:ilvl w:val="0"/>
                <w:numId w:val="38"/>
              </w:numPr>
              <w:suppressAutoHyphens w:val="0"/>
              <w:jc w:val="both"/>
              <w:pPrChange w:id="949" w:author="Jiri Vojtesek" w:date="2023-01-19T13:14:00Z">
                <w:pPr>
                  <w:pStyle w:val="Odstavecseseznamem"/>
                  <w:widowControl w:val="0"/>
                  <w:numPr>
                    <w:numId w:val="39"/>
                  </w:numPr>
                  <w:tabs>
                    <w:tab w:val="num" w:pos="0"/>
                  </w:tabs>
                  <w:suppressAutoHyphens w:val="0"/>
                  <w:ind w:hanging="360"/>
                  <w:jc w:val="both"/>
                </w:pPr>
              </w:pPrChange>
            </w:pPr>
            <w:r>
              <w:t>Co je to hyperhistorie a hyperconnection era. Jak funguje filtrování obsahu a cenzura na internetu. Jaké z toho plynou důsledky pro pedagogiku?</w:t>
            </w:r>
          </w:p>
          <w:p w14:paraId="243CA2A8" w14:textId="77777777" w:rsidR="00397CED" w:rsidRDefault="007C733A">
            <w:pPr>
              <w:pStyle w:val="Odstavecseseznamem"/>
              <w:widowControl w:val="0"/>
              <w:numPr>
                <w:ilvl w:val="0"/>
                <w:numId w:val="38"/>
              </w:numPr>
              <w:suppressAutoHyphens w:val="0"/>
              <w:jc w:val="both"/>
              <w:pPrChange w:id="950" w:author="Jiri Vojtesek" w:date="2023-01-19T13:14:00Z">
                <w:pPr>
                  <w:pStyle w:val="Odstavecseseznamem"/>
                  <w:widowControl w:val="0"/>
                  <w:numPr>
                    <w:numId w:val="39"/>
                  </w:numPr>
                  <w:tabs>
                    <w:tab w:val="num" w:pos="0"/>
                  </w:tabs>
                  <w:suppressAutoHyphens w:val="0"/>
                  <w:ind w:hanging="360"/>
                  <w:jc w:val="both"/>
                </w:pPr>
              </w:pPrChange>
            </w:pPr>
            <w:r>
              <w:t>Uskutečňování technolidství jako cesta k otevřené společnosti. Co je podstatou technolidství. Jak nastolovat rovnováhu v prostředí konstituovaném technolidstvím.</w:t>
            </w:r>
          </w:p>
          <w:p w14:paraId="4538BDBB" w14:textId="77777777" w:rsidR="00397CED" w:rsidRDefault="007C733A">
            <w:pPr>
              <w:pStyle w:val="Odstavecseseznamem"/>
              <w:widowControl w:val="0"/>
              <w:numPr>
                <w:ilvl w:val="0"/>
                <w:numId w:val="38"/>
              </w:numPr>
              <w:suppressAutoHyphens w:val="0"/>
              <w:jc w:val="both"/>
              <w:pPrChange w:id="951" w:author="Jiri Vojtesek" w:date="2023-01-19T13:14:00Z">
                <w:pPr>
                  <w:pStyle w:val="Odstavecseseznamem"/>
                  <w:widowControl w:val="0"/>
                  <w:numPr>
                    <w:numId w:val="39"/>
                  </w:numPr>
                  <w:tabs>
                    <w:tab w:val="num" w:pos="0"/>
                  </w:tabs>
                  <w:suppressAutoHyphens w:val="0"/>
                  <w:ind w:hanging="360"/>
                  <w:jc w:val="both"/>
                </w:pPr>
              </w:pPrChange>
            </w:pPr>
            <w:r>
              <w:t>Jaký vliv mohou mít technologie na pozornost a psychickou pohodu. Jak nastavit své životní prostředí tak, aby nám v něm bylo dobře.</w:t>
            </w:r>
          </w:p>
          <w:p w14:paraId="2CD37957" w14:textId="77777777" w:rsidR="00397CED" w:rsidRDefault="007C733A">
            <w:pPr>
              <w:pStyle w:val="Odstavecseseznamem"/>
              <w:widowControl w:val="0"/>
              <w:numPr>
                <w:ilvl w:val="0"/>
                <w:numId w:val="38"/>
              </w:numPr>
              <w:suppressAutoHyphens w:val="0"/>
              <w:jc w:val="both"/>
              <w:pPrChange w:id="952" w:author="Jiri Vojtesek" w:date="2023-01-19T13:14:00Z">
                <w:pPr>
                  <w:pStyle w:val="Odstavecseseznamem"/>
                  <w:widowControl w:val="0"/>
                  <w:numPr>
                    <w:numId w:val="39"/>
                  </w:numPr>
                  <w:tabs>
                    <w:tab w:val="num" w:pos="0"/>
                  </w:tabs>
                  <w:suppressAutoHyphens w:val="0"/>
                  <w:ind w:hanging="360"/>
                  <w:jc w:val="both"/>
                </w:pPr>
              </w:pPrChange>
            </w:pPr>
            <w:r>
              <w:t>Co je to zdraví. Jaká jsou rizika zacházení s technologiemi v oblasti zdraví (psychického i tělesného).</w:t>
            </w:r>
          </w:p>
          <w:p w14:paraId="47E2C03E" w14:textId="77777777" w:rsidR="00397CED" w:rsidRDefault="007C733A">
            <w:pPr>
              <w:pStyle w:val="Odstavecseseznamem"/>
              <w:widowControl w:val="0"/>
              <w:numPr>
                <w:ilvl w:val="0"/>
                <w:numId w:val="38"/>
              </w:numPr>
              <w:suppressAutoHyphens w:val="0"/>
              <w:jc w:val="both"/>
              <w:pPrChange w:id="953" w:author="Jiri Vojtesek" w:date="2023-01-19T13:14:00Z">
                <w:pPr>
                  <w:pStyle w:val="Odstavecseseznamem"/>
                  <w:widowControl w:val="0"/>
                  <w:numPr>
                    <w:numId w:val="39"/>
                  </w:numPr>
                  <w:tabs>
                    <w:tab w:val="num" w:pos="0"/>
                  </w:tabs>
                  <w:suppressAutoHyphens w:val="0"/>
                  <w:ind w:hanging="360"/>
                  <w:jc w:val="both"/>
                </w:pPr>
              </w:pPrChange>
            </w:pPr>
            <w:r>
              <w:t>Jak vhodně nastavit osobní informační management.</w:t>
            </w:r>
          </w:p>
          <w:p w14:paraId="60F5E8DB" w14:textId="77777777" w:rsidR="00397CED" w:rsidRDefault="007C733A">
            <w:pPr>
              <w:widowControl w:val="0"/>
              <w:jc w:val="both"/>
            </w:pPr>
            <w:r>
              <w:rPr>
                <w:rFonts w:eastAsia="Arial Narrow" w:cs="Arial Narrow"/>
                <w:b/>
                <w:bCs/>
              </w:rPr>
              <w:t xml:space="preserve">Výstupní znalosti </w:t>
            </w:r>
            <w:r>
              <w:rPr>
                <w:rFonts w:eastAsia="Arial Narrow" w:cs="Arial Narrow"/>
              </w:rPr>
              <w:t>(student prokazuje tyto znalosti)</w:t>
            </w:r>
          </w:p>
          <w:p w14:paraId="54F30DB2" w14:textId="77777777" w:rsidR="00397CED" w:rsidRDefault="007C733A">
            <w:pPr>
              <w:pStyle w:val="Odstavecseseznamem"/>
              <w:widowControl w:val="0"/>
              <w:numPr>
                <w:ilvl w:val="0"/>
                <w:numId w:val="37"/>
              </w:numPr>
              <w:suppressAutoHyphens w:val="0"/>
              <w:jc w:val="both"/>
              <w:rPr>
                <w:rFonts w:eastAsia="Arial Narrow" w:cs="Arial Narrow"/>
              </w:rPr>
              <w:pPrChange w:id="954" w:author="Jiri Vojtesek" w:date="2023-01-19T13:14:00Z">
                <w:pPr>
                  <w:pStyle w:val="Odstavecseseznamem"/>
                  <w:widowControl w:val="0"/>
                  <w:numPr>
                    <w:numId w:val="38"/>
                  </w:numPr>
                  <w:tabs>
                    <w:tab w:val="num" w:pos="0"/>
                  </w:tabs>
                  <w:suppressAutoHyphens w:val="0"/>
                  <w:ind w:left="752" w:hanging="360"/>
                  <w:jc w:val="both"/>
                </w:pPr>
              </w:pPrChange>
            </w:pPr>
            <w:r>
              <w:rPr>
                <w:rFonts w:eastAsia="Arial Narrow" w:cs="Arial Narrow"/>
              </w:rPr>
              <w:t>podstaty on-life světa a odlišností od světů off-line a on-line</w:t>
            </w:r>
          </w:p>
          <w:p w14:paraId="0B615456" w14:textId="77777777" w:rsidR="00397CED" w:rsidRDefault="007C733A">
            <w:pPr>
              <w:pStyle w:val="Odstavecseseznamem"/>
              <w:widowControl w:val="0"/>
              <w:numPr>
                <w:ilvl w:val="0"/>
                <w:numId w:val="37"/>
              </w:numPr>
              <w:suppressAutoHyphens w:val="0"/>
              <w:jc w:val="both"/>
              <w:rPr>
                <w:rFonts w:eastAsia="Arial Narrow" w:cs="Arial Narrow"/>
              </w:rPr>
              <w:pPrChange w:id="955" w:author="Jiri Vojtesek" w:date="2023-01-19T13:14:00Z">
                <w:pPr>
                  <w:pStyle w:val="Odstavecseseznamem"/>
                  <w:widowControl w:val="0"/>
                  <w:numPr>
                    <w:numId w:val="38"/>
                  </w:numPr>
                  <w:tabs>
                    <w:tab w:val="num" w:pos="0"/>
                  </w:tabs>
                  <w:suppressAutoHyphens w:val="0"/>
                  <w:ind w:left="752" w:hanging="360"/>
                  <w:jc w:val="both"/>
                </w:pPr>
              </w:pPrChange>
            </w:pPr>
            <w:r>
              <w:rPr>
                <w:rFonts w:eastAsia="Arial Narrow" w:cs="Arial Narrow"/>
              </w:rPr>
              <w:t>nové typy interakcí mezi člověkem a jeho prostředím</w:t>
            </w:r>
          </w:p>
          <w:p w14:paraId="2FED2595" w14:textId="77777777" w:rsidR="00397CED" w:rsidRDefault="007C733A">
            <w:pPr>
              <w:pStyle w:val="Odstavecseseznamem"/>
              <w:widowControl w:val="0"/>
              <w:numPr>
                <w:ilvl w:val="0"/>
                <w:numId w:val="37"/>
              </w:numPr>
              <w:suppressAutoHyphens w:val="0"/>
              <w:jc w:val="both"/>
              <w:rPr>
                <w:rFonts w:eastAsia="Arial Narrow" w:cs="Arial Narrow"/>
              </w:rPr>
              <w:pPrChange w:id="956" w:author="Jiri Vojtesek" w:date="2023-01-19T13:14:00Z">
                <w:pPr>
                  <w:pStyle w:val="Odstavecseseznamem"/>
                  <w:widowControl w:val="0"/>
                  <w:numPr>
                    <w:numId w:val="38"/>
                  </w:numPr>
                  <w:tabs>
                    <w:tab w:val="num" w:pos="0"/>
                  </w:tabs>
                  <w:suppressAutoHyphens w:val="0"/>
                  <w:ind w:left="752" w:hanging="360"/>
                  <w:jc w:val="both"/>
                </w:pPr>
              </w:pPrChange>
            </w:pPr>
            <w:r>
              <w:rPr>
                <w:rFonts w:eastAsia="Arial Narrow" w:cs="Arial Narrow"/>
              </w:rPr>
              <w:t>principy vzniku nové podoby sociální anomie</w:t>
            </w:r>
          </w:p>
          <w:p w14:paraId="37C7A3C4" w14:textId="77777777" w:rsidR="00397CED" w:rsidRDefault="007C733A">
            <w:pPr>
              <w:pStyle w:val="Odstavecseseznamem"/>
              <w:widowControl w:val="0"/>
              <w:numPr>
                <w:ilvl w:val="0"/>
                <w:numId w:val="37"/>
              </w:numPr>
              <w:suppressAutoHyphens w:val="0"/>
              <w:jc w:val="both"/>
              <w:rPr>
                <w:rFonts w:eastAsia="Arial Narrow" w:cs="Arial Narrow"/>
              </w:rPr>
              <w:pPrChange w:id="957" w:author="Jiri Vojtesek" w:date="2023-01-19T13:14:00Z">
                <w:pPr>
                  <w:pStyle w:val="Odstavecseseznamem"/>
                  <w:widowControl w:val="0"/>
                  <w:numPr>
                    <w:numId w:val="38"/>
                  </w:numPr>
                  <w:tabs>
                    <w:tab w:val="num" w:pos="0"/>
                  </w:tabs>
                  <w:suppressAutoHyphens w:val="0"/>
                  <w:ind w:left="752" w:hanging="360"/>
                  <w:jc w:val="both"/>
                </w:pPr>
              </w:pPrChange>
            </w:pPr>
            <w:r>
              <w:rPr>
                <w:rFonts w:eastAsia="Arial Narrow" w:cs="Arial Narrow"/>
              </w:rPr>
              <w:t>podstata hyperkonektivity a technolidství</w:t>
            </w:r>
          </w:p>
          <w:p w14:paraId="00E2597E" w14:textId="77777777" w:rsidR="00397CED" w:rsidRDefault="007C733A">
            <w:pPr>
              <w:widowControl w:val="0"/>
              <w:jc w:val="both"/>
            </w:pPr>
            <w:r>
              <w:rPr>
                <w:rFonts w:eastAsia="Arial Narrow" w:cs="Arial Narrow"/>
                <w:b/>
                <w:bCs/>
              </w:rPr>
              <w:t xml:space="preserve">Výstupní dovednosti </w:t>
            </w:r>
            <w:r>
              <w:rPr>
                <w:rFonts w:eastAsia="Arial Narrow" w:cs="Arial Narrow"/>
              </w:rPr>
              <w:t>(student prokazuje tyto dovednosti)</w:t>
            </w:r>
          </w:p>
          <w:p w14:paraId="068FEE99" w14:textId="77777777" w:rsidR="00397CED" w:rsidRDefault="007C733A">
            <w:pPr>
              <w:pStyle w:val="Odstavecseseznamem"/>
              <w:widowControl w:val="0"/>
              <w:numPr>
                <w:ilvl w:val="0"/>
                <w:numId w:val="36"/>
              </w:numPr>
              <w:suppressAutoHyphens w:val="0"/>
              <w:jc w:val="both"/>
              <w:rPr>
                <w:rFonts w:eastAsia="Arial Narrow" w:cs="Arial Narrow"/>
              </w:rPr>
              <w:pPrChange w:id="958" w:author="Jiri Vojtesek" w:date="2023-01-19T13:14:00Z">
                <w:pPr>
                  <w:pStyle w:val="Odstavecseseznamem"/>
                  <w:widowControl w:val="0"/>
                  <w:numPr>
                    <w:numId w:val="37"/>
                  </w:numPr>
                  <w:tabs>
                    <w:tab w:val="num" w:pos="0"/>
                  </w:tabs>
                  <w:suppressAutoHyphens w:val="0"/>
                  <w:ind w:hanging="360"/>
                  <w:jc w:val="both"/>
                </w:pPr>
              </w:pPrChange>
            </w:pPr>
            <w:r>
              <w:rPr>
                <w:rFonts w:eastAsia="Arial Narrow" w:cs="Arial Narrow"/>
              </w:rPr>
              <w:t>analyzuje problémy typické pro on-life svět</w:t>
            </w:r>
          </w:p>
          <w:p w14:paraId="5AC1236C" w14:textId="77777777" w:rsidR="00397CED" w:rsidRDefault="007C733A">
            <w:pPr>
              <w:pStyle w:val="Odstavecseseznamem"/>
              <w:widowControl w:val="0"/>
              <w:numPr>
                <w:ilvl w:val="0"/>
                <w:numId w:val="36"/>
              </w:numPr>
              <w:suppressAutoHyphens w:val="0"/>
              <w:jc w:val="both"/>
              <w:rPr>
                <w:rFonts w:eastAsia="Arial Narrow" w:cs="Arial Narrow"/>
              </w:rPr>
              <w:pPrChange w:id="959" w:author="Jiri Vojtesek" w:date="2023-01-19T13:14:00Z">
                <w:pPr>
                  <w:pStyle w:val="Odstavecseseznamem"/>
                  <w:widowControl w:val="0"/>
                  <w:numPr>
                    <w:numId w:val="37"/>
                  </w:numPr>
                  <w:tabs>
                    <w:tab w:val="num" w:pos="0"/>
                  </w:tabs>
                  <w:suppressAutoHyphens w:val="0"/>
                  <w:ind w:hanging="360"/>
                  <w:jc w:val="both"/>
                </w:pPr>
              </w:pPrChange>
            </w:pPr>
            <w:r>
              <w:rPr>
                <w:rFonts w:eastAsia="Arial Narrow" w:cs="Arial Narrow"/>
              </w:rPr>
              <w:t>identifikuje a řeší základní principy nových disbalancí mezi jedince a jeho prostředím</w:t>
            </w:r>
          </w:p>
          <w:p w14:paraId="3E78C248" w14:textId="77777777" w:rsidR="00397CED" w:rsidRDefault="007C733A">
            <w:pPr>
              <w:pStyle w:val="Odstavecseseznamem"/>
              <w:widowControl w:val="0"/>
              <w:numPr>
                <w:ilvl w:val="0"/>
                <w:numId w:val="36"/>
              </w:numPr>
              <w:suppressAutoHyphens w:val="0"/>
              <w:jc w:val="both"/>
              <w:rPr>
                <w:rFonts w:eastAsia="Arial Narrow" w:cs="Arial Narrow"/>
              </w:rPr>
              <w:pPrChange w:id="960" w:author="Jiri Vojtesek" w:date="2023-01-19T13:14:00Z">
                <w:pPr>
                  <w:pStyle w:val="Odstavecseseznamem"/>
                  <w:widowControl w:val="0"/>
                  <w:numPr>
                    <w:numId w:val="37"/>
                  </w:numPr>
                  <w:tabs>
                    <w:tab w:val="num" w:pos="0"/>
                  </w:tabs>
                  <w:suppressAutoHyphens w:val="0"/>
                  <w:ind w:hanging="360"/>
                  <w:jc w:val="both"/>
                </w:pPr>
              </w:pPrChange>
            </w:pPr>
            <w:r>
              <w:rPr>
                <w:rFonts w:eastAsia="Arial Narrow" w:cs="Arial Narrow"/>
              </w:rPr>
              <w:t>rozlišuje nová nebezpečí spojená s kyberprostorem a informační bezpečností</w:t>
            </w:r>
          </w:p>
        </w:tc>
      </w:tr>
      <w:tr w:rsidR="00397CED" w14:paraId="26376033"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3D815E8"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73CD4E07" w14:textId="77777777" w:rsidR="00397CED" w:rsidRDefault="00397CED">
            <w:pPr>
              <w:widowControl w:val="0"/>
              <w:jc w:val="both"/>
            </w:pPr>
          </w:p>
        </w:tc>
      </w:tr>
      <w:tr w:rsidR="00397CED" w14:paraId="2D07E959" w14:textId="77777777">
        <w:trPr>
          <w:trHeight w:val="558"/>
        </w:trPr>
        <w:tc>
          <w:tcPr>
            <w:tcW w:w="9855" w:type="dxa"/>
            <w:gridSpan w:val="8"/>
            <w:tcBorders>
              <w:left w:val="single" w:sz="4" w:space="0" w:color="000000"/>
              <w:bottom w:val="single" w:sz="4" w:space="0" w:color="000000"/>
              <w:right w:val="single" w:sz="4" w:space="0" w:color="000000"/>
            </w:tcBorders>
          </w:tcPr>
          <w:p w14:paraId="35724F88" w14:textId="77777777" w:rsidR="00397CED" w:rsidRDefault="007C733A">
            <w:pPr>
              <w:widowControl w:val="0"/>
              <w:rPr>
                <w:b/>
              </w:rPr>
            </w:pPr>
            <w:r>
              <w:rPr>
                <w:b/>
              </w:rPr>
              <w:t>Povinná literatura</w:t>
            </w:r>
          </w:p>
          <w:p w14:paraId="7D61E76C" w14:textId="77777777" w:rsidR="00397CED" w:rsidRDefault="007C733A">
            <w:pPr>
              <w:widowControl w:val="0"/>
            </w:pPr>
            <w:r>
              <w:t xml:space="preserve">KRATOCHVÍL, Z. (1995). </w:t>
            </w:r>
            <w:r>
              <w:rPr>
                <w:i/>
              </w:rPr>
              <w:t>Výchova, zřejmost, vědomí</w:t>
            </w:r>
            <w:r>
              <w:t>. Praha: Hermann.</w:t>
            </w:r>
          </w:p>
          <w:p w14:paraId="2FF82454" w14:textId="77777777" w:rsidR="00397CED" w:rsidRDefault="007C733A">
            <w:pPr>
              <w:widowControl w:val="0"/>
            </w:pPr>
            <w:r>
              <w:t xml:space="preserve">LAKOFF, G., &amp; JOHNSON, M. (2001). </w:t>
            </w:r>
            <w:r>
              <w:rPr>
                <w:i/>
              </w:rPr>
              <w:t>Metafory, kterými žijeme</w:t>
            </w:r>
            <w:r>
              <w:t>. Brno: Host.</w:t>
            </w:r>
          </w:p>
          <w:p w14:paraId="5D967B5D" w14:textId="77777777" w:rsidR="00397CED" w:rsidRDefault="007C733A">
            <w:pPr>
              <w:widowControl w:val="0"/>
            </w:pPr>
            <w:r>
              <w:t xml:space="preserve">NEUMAJER, O. </w:t>
            </w:r>
            <w:r>
              <w:rPr>
                <w:i/>
              </w:rPr>
              <w:t>Jak vykouknout z informační bubliny</w:t>
            </w:r>
            <w:r>
              <w:t>. Metodický portál: Články [online]. 15. 06. 2017, [cit. 2019-05-09]. Dostupný z WWW: &lt;https://spomocnik.rvp.cz/clanek/21419/JAK-VYKOUKNOUT-Z-INFORMACNI-BUBLINY.html&gt;.</w:t>
            </w:r>
          </w:p>
          <w:p w14:paraId="7107783F" w14:textId="77777777" w:rsidR="00397CED" w:rsidRDefault="007C733A">
            <w:pPr>
              <w:widowControl w:val="0"/>
            </w:pPr>
            <w:r>
              <w:t xml:space="preserve">PATOČKA, J. (1996). </w:t>
            </w:r>
            <w:r>
              <w:rPr>
                <w:i/>
              </w:rPr>
              <w:t>Nejstarší řecká filosofie: filosofie v předklasickém údobí před sofistikou a Sókratem: přednášky z antické filosofie.</w:t>
            </w:r>
            <w:r>
              <w:t xml:space="preserve"> Praha: Vyšehrad.</w:t>
            </w:r>
          </w:p>
          <w:p w14:paraId="469D0472" w14:textId="77777777" w:rsidR="00397CED" w:rsidRDefault="007C733A">
            <w:pPr>
              <w:widowControl w:val="0"/>
            </w:pPr>
            <w:r>
              <w:t xml:space="preserve">ŠEVČÍKOVÁ, A. (2015). </w:t>
            </w:r>
            <w:r>
              <w:rPr>
                <w:i/>
              </w:rPr>
              <w:t>Děti a dospívající online: vybraná rizika používání internetu</w:t>
            </w:r>
            <w:r>
              <w:t>. Praha: Grada.</w:t>
            </w:r>
          </w:p>
          <w:p w14:paraId="10C05120" w14:textId="77777777" w:rsidR="00397CED" w:rsidRDefault="007C733A">
            <w:pPr>
              <w:widowControl w:val="0"/>
              <w:rPr>
                <w:b/>
              </w:rPr>
            </w:pPr>
            <w:r>
              <w:rPr>
                <w:b/>
              </w:rPr>
              <w:t>Doporučená literatura</w:t>
            </w:r>
          </w:p>
          <w:p w14:paraId="3CF4E595" w14:textId="77777777" w:rsidR="00397CED" w:rsidRDefault="007C733A">
            <w:pPr>
              <w:widowControl w:val="0"/>
            </w:pPr>
            <w:r>
              <w:lastRenderedPageBreak/>
              <w:t xml:space="preserve">ČERNÝ, M. (2020). </w:t>
            </w:r>
            <w:r>
              <w:rPr>
                <w:i/>
              </w:rPr>
              <w:t xml:space="preserve">Fenomenologicko-pragmatistická interpretace hyperkonektivistického světa: k problémům filosofie informace. </w:t>
            </w:r>
            <w:r>
              <w:t>Brno: Masarykova univerzita.</w:t>
            </w:r>
          </w:p>
          <w:p w14:paraId="1A185E5F" w14:textId="77777777" w:rsidR="00397CED" w:rsidRDefault="007C733A">
            <w:pPr>
              <w:widowControl w:val="0"/>
            </w:pPr>
            <w:r>
              <w:t xml:space="preserve">ČERNÝ, M. (2020). Kdo je digitálně kompetentní člověk? Empirická studie výroků studentů (převážně) Filozofické fakulty Masarykovy univerzity. </w:t>
            </w:r>
            <w:r>
              <w:rPr>
                <w:i/>
              </w:rPr>
              <w:t>Journal of Technology and Information Education.</w:t>
            </w:r>
            <w:r>
              <w:t xml:space="preserve"> Olomouc: Univerzita Palackého, 12(1), 44-60.</w:t>
            </w:r>
          </w:p>
          <w:p w14:paraId="33E922CD" w14:textId="77777777" w:rsidR="00397CED" w:rsidRDefault="007C733A">
            <w:pPr>
              <w:widowControl w:val="0"/>
            </w:pPr>
            <w:r>
              <w:t xml:space="preserve">DAMASIO, A. (2019). </w:t>
            </w:r>
            <w:r>
              <w:rPr>
                <w:i/>
              </w:rPr>
              <w:t>The strange order of things: Life, feeling, and the making of cultures</w:t>
            </w:r>
            <w:r>
              <w:t>. Vintage.</w:t>
            </w:r>
          </w:p>
          <w:p w14:paraId="11E8E678" w14:textId="77777777" w:rsidR="00397CED" w:rsidRDefault="007C733A">
            <w:pPr>
              <w:widowControl w:val="0"/>
            </w:pPr>
            <w:r>
              <w:t xml:space="preserve">FLORIDI, L. (2010). </w:t>
            </w:r>
            <w:r>
              <w:rPr>
                <w:i/>
              </w:rPr>
              <w:t>Information: A very short introduction</w:t>
            </w:r>
            <w:r>
              <w:t>. OUP Oxford.</w:t>
            </w:r>
          </w:p>
          <w:p w14:paraId="2EDE54D3" w14:textId="77777777" w:rsidR="00397CED" w:rsidRDefault="007C733A">
            <w:pPr>
              <w:widowControl w:val="0"/>
            </w:pPr>
            <w:r>
              <w:t xml:space="preserve">FLORIDI, L. (2015). </w:t>
            </w:r>
            <w:r>
              <w:rPr>
                <w:i/>
              </w:rPr>
              <w:t>The Onlife Manifesto: Being Human in a Hyperconnected Era</w:t>
            </w:r>
            <w:r>
              <w:t>. Springer: New York.</w:t>
            </w:r>
          </w:p>
          <w:p w14:paraId="2268E437" w14:textId="77777777" w:rsidR="00397CED" w:rsidRDefault="00397CED">
            <w:pPr>
              <w:widowControl w:val="0"/>
            </w:pPr>
          </w:p>
        </w:tc>
      </w:tr>
      <w:tr w:rsidR="00397CED" w14:paraId="5EC1185D" w14:textId="77777777">
        <w:trPr>
          <w:trHeight w:val="201"/>
        </w:trPr>
        <w:tc>
          <w:tcPr>
            <w:tcW w:w="9855" w:type="dxa"/>
            <w:gridSpan w:val="8"/>
            <w:tcBorders>
              <w:left w:val="single" w:sz="4" w:space="0" w:color="000000"/>
              <w:bottom w:val="single" w:sz="4" w:space="0" w:color="000000"/>
              <w:right w:val="single" w:sz="4" w:space="0" w:color="000000"/>
            </w:tcBorders>
            <w:shd w:val="clear" w:color="auto" w:fill="F7CAAC"/>
          </w:tcPr>
          <w:p w14:paraId="238FCD3B" w14:textId="77777777" w:rsidR="00397CED" w:rsidRDefault="007C733A">
            <w:pPr>
              <w:widowControl w:val="0"/>
              <w:jc w:val="center"/>
              <w:rPr>
                <w:b/>
              </w:rPr>
            </w:pPr>
            <w:r>
              <w:rPr>
                <w:b/>
              </w:rPr>
              <w:lastRenderedPageBreak/>
              <w:t>Informace ke kombinované nebo distanční formě</w:t>
            </w:r>
          </w:p>
        </w:tc>
      </w:tr>
      <w:tr w:rsidR="00397CED" w14:paraId="7FA0EAA7"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30D09003"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4C318FF7"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46CDE82" w14:textId="77777777" w:rsidR="00397CED" w:rsidRDefault="007C733A">
            <w:pPr>
              <w:widowControl w:val="0"/>
              <w:jc w:val="both"/>
              <w:rPr>
                <w:b/>
              </w:rPr>
            </w:pPr>
            <w:r>
              <w:rPr>
                <w:b/>
              </w:rPr>
              <w:t>hodin</w:t>
            </w:r>
          </w:p>
        </w:tc>
      </w:tr>
      <w:tr w:rsidR="00397CED" w14:paraId="3507A43E"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5B57092B" w14:textId="77777777" w:rsidR="00397CED" w:rsidRDefault="007C733A">
            <w:pPr>
              <w:widowControl w:val="0"/>
              <w:jc w:val="both"/>
              <w:rPr>
                <w:b/>
              </w:rPr>
            </w:pPr>
            <w:r>
              <w:rPr>
                <w:b/>
              </w:rPr>
              <w:t>Informace o způsobu kontaktu s vyučujícím</w:t>
            </w:r>
          </w:p>
        </w:tc>
      </w:tr>
      <w:tr w:rsidR="00397CED" w14:paraId="5D134AA8" w14:textId="77777777">
        <w:trPr>
          <w:trHeight w:val="479"/>
        </w:trPr>
        <w:tc>
          <w:tcPr>
            <w:tcW w:w="9855" w:type="dxa"/>
            <w:gridSpan w:val="8"/>
            <w:tcBorders>
              <w:top w:val="single" w:sz="4" w:space="0" w:color="000000"/>
              <w:left w:val="single" w:sz="4" w:space="0" w:color="000000"/>
              <w:bottom w:val="single" w:sz="4" w:space="0" w:color="000000"/>
              <w:right w:val="single" w:sz="4" w:space="0" w:color="000000"/>
            </w:tcBorders>
          </w:tcPr>
          <w:p w14:paraId="0134AE67" w14:textId="77777777" w:rsidR="00397CED" w:rsidRDefault="00397CED">
            <w:pPr>
              <w:widowControl w:val="0"/>
              <w:jc w:val="both"/>
            </w:pPr>
          </w:p>
        </w:tc>
      </w:tr>
    </w:tbl>
    <w:p w14:paraId="4823F370" w14:textId="77777777" w:rsidR="00397CED" w:rsidRDefault="00397CED"/>
    <w:p w14:paraId="263EDDE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9B975D1"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4D425C2" w14:textId="5284424D"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961" w:author="Jiří Vojtěšek" w:date="2023-01-24T20:39:00Z">
              <w:r w:rsidR="008A5423">
                <w:rPr>
                  <w:b/>
                </w:rPr>
                <w:t>Abecední seznam</w:t>
              </w:r>
            </w:ins>
            <w:del w:id="962" w:author="Jiří Vojtěšek" w:date="2023-01-24T20:39:00Z">
              <w:r w:rsidDel="008A5423">
                <w:rPr>
                  <w:rStyle w:val="Odkazintenzivn"/>
                </w:rPr>
                <w:delText>Abecední seznam</w:delText>
              </w:r>
            </w:del>
            <w:r>
              <w:rPr>
                <w:rStyle w:val="Odkazintenzivn"/>
              </w:rPr>
              <w:fldChar w:fldCharType="end"/>
            </w:r>
          </w:p>
        </w:tc>
      </w:tr>
      <w:tr w:rsidR="00397CED" w14:paraId="23F0C87D"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0AE9B3D0"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2A3E0B8" w14:textId="77777777" w:rsidR="00397CED" w:rsidRDefault="007C733A">
            <w:pPr>
              <w:widowControl w:val="0"/>
              <w:jc w:val="both"/>
            </w:pPr>
            <w:bookmarkStart w:id="963" w:name="bMultimedia"/>
            <w:r>
              <w:t>Multimédia</w:t>
            </w:r>
            <w:bookmarkEnd w:id="963"/>
          </w:p>
        </w:tc>
      </w:tr>
      <w:tr w:rsidR="00397CED" w14:paraId="312D544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7482E7C"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572C4B66"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95567A9"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3C76B5E8" w14:textId="77777777" w:rsidR="00397CED" w:rsidRDefault="007C733A">
            <w:pPr>
              <w:widowControl w:val="0"/>
              <w:jc w:val="both"/>
            </w:pPr>
            <w:r>
              <w:t>1/LS</w:t>
            </w:r>
          </w:p>
        </w:tc>
      </w:tr>
      <w:tr w:rsidR="00397CED" w14:paraId="65A29A1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3062CB0"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EED2512" w14:textId="77777777" w:rsidR="00397CED" w:rsidRDefault="007C733A">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AB3E1C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1EA7381" w14:textId="77777777" w:rsidR="00397CED" w:rsidRDefault="007C733A">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A5DE345"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3EE4ABE1" w14:textId="77777777" w:rsidR="00397CED" w:rsidRDefault="007C733A">
            <w:pPr>
              <w:widowControl w:val="0"/>
              <w:jc w:val="both"/>
            </w:pPr>
            <w:r>
              <w:t>4</w:t>
            </w:r>
          </w:p>
        </w:tc>
      </w:tr>
      <w:tr w:rsidR="00397CED" w14:paraId="08DC51A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9FE963D"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26D65DE1" w14:textId="77777777" w:rsidR="00397CED" w:rsidRDefault="00397CED">
            <w:pPr>
              <w:widowControl w:val="0"/>
              <w:jc w:val="both"/>
            </w:pPr>
          </w:p>
        </w:tc>
      </w:tr>
      <w:tr w:rsidR="00397CED" w14:paraId="60EF662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35A0D5"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F67B617"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8C1585D"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67B09D" w14:textId="77777777" w:rsidR="00397CED" w:rsidRDefault="007C733A">
            <w:pPr>
              <w:widowControl w:val="0"/>
              <w:jc w:val="both"/>
            </w:pPr>
            <w:r>
              <w:t>Přednášky, cvičení</w:t>
            </w:r>
          </w:p>
        </w:tc>
      </w:tr>
      <w:tr w:rsidR="00397CED" w14:paraId="76FAB29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B2ECE64"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2DB0C592" w14:textId="77777777" w:rsidR="00397CED" w:rsidRDefault="007C733A">
            <w:pPr>
              <w:widowControl w:val="0"/>
              <w:jc w:val="both"/>
            </w:pPr>
            <w:r>
              <w:t>Předpokládá se komplexní úroveň znalostí informačních a komunikačních technologií na úrovni Bc. stupně informatických fakult.</w:t>
            </w:r>
          </w:p>
          <w:p w14:paraId="71983373" w14:textId="77777777" w:rsidR="00397CED" w:rsidRDefault="007C733A">
            <w:pPr>
              <w:widowControl w:val="0"/>
            </w:pPr>
            <w:r>
              <w:t>Pro udělení zápočtu je požadováno:</w:t>
            </w:r>
          </w:p>
        </w:tc>
      </w:tr>
      <w:tr w:rsidR="00397CED" w14:paraId="71904C14" w14:textId="77777777">
        <w:trPr>
          <w:trHeight w:val="554"/>
        </w:trPr>
        <w:tc>
          <w:tcPr>
            <w:tcW w:w="9855" w:type="dxa"/>
            <w:gridSpan w:val="8"/>
            <w:tcBorders>
              <w:left w:val="single" w:sz="4" w:space="0" w:color="000000"/>
              <w:bottom w:val="single" w:sz="4" w:space="0" w:color="000000"/>
              <w:right w:val="single" w:sz="4" w:space="0" w:color="000000"/>
            </w:tcBorders>
          </w:tcPr>
          <w:p w14:paraId="0AA1652E" w14:textId="77777777" w:rsidR="00397CED" w:rsidRDefault="007C733A">
            <w:pPr>
              <w:widowControl w:val="0"/>
              <w:ind w:firstLine="3082"/>
            </w:pPr>
            <w:r>
              <w:t>- aktivní účast ve výuce v rozsahu min. 80 %,</w:t>
            </w:r>
          </w:p>
          <w:p w14:paraId="6CB35CF7" w14:textId="77777777" w:rsidR="00397CED" w:rsidRDefault="007C733A">
            <w:pPr>
              <w:widowControl w:val="0"/>
              <w:ind w:firstLine="3082"/>
            </w:pPr>
            <w:r>
              <w:t>- odevzdání dílčích zadaných úkolů a vypracování semestrální práce.</w:t>
            </w:r>
          </w:p>
          <w:p w14:paraId="380265F8" w14:textId="77777777" w:rsidR="00397CED" w:rsidRDefault="007C733A">
            <w:pPr>
              <w:widowControl w:val="0"/>
              <w:ind w:firstLine="3082"/>
            </w:pPr>
            <w:r>
              <w:t>Pro úspěšné absolvování zkoušky je požadováno:</w:t>
            </w:r>
          </w:p>
          <w:p w14:paraId="4F0EA6D8" w14:textId="77777777" w:rsidR="00397CED" w:rsidRDefault="007C733A">
            <w:pPr>
              <w:widowControl w:val="0"/>
              <w:ind w:firstLine="3082"/>
            </w:pPr>
            <w:r>
              <w:t>- splnění požadavků zápočtu,</w:t>
            </w:r>
          </w:p>
          <w:p w14:paraId="00239ED0" w14:textId="77777777" w:rsidR="00397CED" w:rsidRDefault="007C733A">
            <w:pPr>
              <w:widowControl w:val="0"/>
              <w:ind w:firstLine="3082"/>
            </w:pPr>
            <w:r>
              <w:t>- obhájení znalostí formou ústní zkoušky.</w:t>
            </w:r>
          </w:p>
        </w:tc>
      </w:tr>
      <w:tr w:rsidR="00397CED" w14:paraId="5B59BF06"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47C39626"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356413D6" w14:textId="77777777" w:rsidR="00397CED" w:rsidRDefault="007C733A">
            <w:pPr>
              <w:widowControl w:val="0"/>
              <w:jc w:val="both"/>
            </w:pPr>
            <w:r>
              <w:t>doc. Ing. Zuzana Komínková-Oplatková, Ph.D.</w:t>
            </w:r>
          </w:p>
        </w:tc>
      </w:tr>
      <w:tr w:rsidR="00397CED" w14:paraId="7B73FB96"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D02318F"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7833EF65" w14:textId="77777777" w:rsidR="00397CED" w:rsidRDefault="007C733A">
            <w:pPr>
              <w:widowControl w:val="0"/>
              <w:jc w:val="both"/>
            </w:pPr>
            <w:r>
              <w:t>Metodicky, vedení přednášek, zkoušení</w:t>
            </w:r>
          </w:p>
        </w:tc>
      </w:tr>
      <w:tr w:rsidR="00397CED" w14:paraId="283C0A3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879A1C"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0C2FFE50" w14:textId="77777777" w:rsidR="00397CED" w:rsidRDefault="007C733A">
            <w:pPr>
              <w:widowControl w:val="0"/>
              <w:jc w:val="both"/>
              <w:rPr>
                <w:b/>
              </w:rPr>
            </w:pPr>
            <w:r>
              <w:rPr>
                <w:b/>
              </w:rPr>
              <w:t>doc. Ing. Zuzana Komínková-Oplatková, Ph.D. (přednášky 100 %)</w:t>
            </w:r>
          </w:p>
        </w:tc>
      </w:tr>
      <w:tr w:rsidR="00397CED" w14:paraId="1F39CA79" w14:textId="77777777">
        <w:trPr>
          <w:trHeight w:val="153"/>
        </w:trPr>
        <w:tc>
          <w:tcPr>
            <w:tcW w:w="9855" w:type="dxa"/>
            <w:gridSpan w:val="8"/>
            <w:tcBorders>
              <w:left w:val="single" w:sz="4" w:space="0" w:color="000000"/>
              <w:bottom w:val="single" w:sz="4" w:space="0" w:color="000000"/>
              <w:right w:val="single" w:sz="4" w:space="0" w:color="000000"/>
            </w:tcBorders>
          </w:tcPr>
          <w:p w14:paraId="2261DBCB" w14:textId="77777777" w:rsidR="00397CED" w:rsidRDefault="007C733A">
            <w:pPr>
              <w:widowControl w:val="0"/>
              <w:tabs>
                <w:tab w:val="left" w:pos="3082"/>
              </w:tabs>
              <w:jc w:val="both"/>
            </w:pPr>
            <w:r>
              <w:tab/>
              <w:t>Ing. Tomáš Sysala, Ph.D. (cvičení 100 %)</w:t>
            </w:r>
          </w:p>
        </w:tc>
      </w:tr>
      <w:tr w:rsidR="00397CED" w14:paraId="22C7472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1941A0"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6EF75D68" w14:textId="77777777" w:rsidR="00397CED" w:rsidRDefault="00397CED">
            <w:pPr>
              <w:widowControl w:val="0"/>
              <w:jc w:val="both"/>
            </w:pPr>
          </w:p>
        </w:tc>
      </w:tr>
      <w:tr w:rsidR="00397CED" w14:paraId="2F13BACF" w14:textId="77777777">
        <w:trPr>
          <w:trHeight w:val="3938"/>
        </w:trPr>
        <w:tc>
          <w:tcPr>
            <w:tcW w:w="9855" w:type="dxa"/>
            <w:gridSpan w:val="8"/>
            <w:tcBorders>
              <w:left w:val="single" w:sz="4" w:space="0" w:color="000000"/>
              <w:bottom w:val="single" w:sz="12" w:space="0" w:color="000000"/>
              <w:right w:val="single" w:sz="4" w:space="0" w:color="000000"/>
            </w:tcBorders>
          </w:tcPr>
          <w:p w14:paraId="5201A46B" w14:textId="77777777" w:rsidR="00397CED" w:rsidRDefault="007C733A">
            <w:pPr>
              <w:widowControl w:val="0"/>
              <w:jc w:val="both"/>
            </w:pPr>
            <w:r>
              <w:t xml:space="preserve">Cílem je naučit se a porozumět základním metodám uložení a zpracování multimediálních dat jako obrazu, zvuku a videa. Seznámit se s postupy komprese a dekomprese obrazových a zvukových dat v prostředí PC. Získat dovednosti v editaci zvukových souborů a dále ve střihu videa a přidávání dalších efektů v různých SW </w:t>
            </w:r>
            <w:proofErr w:type="gramStart"/>
            <w:r>
              <w:t>produktech</w:t>
            </w:r>
            <w:proofErr w:type="gramEnd"/>
            <w:r>
              <w:t>.</w:t>
            </w:r>
          </w:p>
          <w:p w14:paraId="240D8360" w14:textId="77777777" w:rsidR="00397CED" w:rsidRDefault="007C733A">
            <w:pPr>
              <w:widowControl w:val="0"/>
              <w:jc w:val="both"/>
              <w:rPr>
                <w:b/>
              </w:rPr>
            </w:pPr>
            <w:r>
              <w:rPr>
                <w:b/>
              </w:rPr>
              <w:t>Témata:</w:t>
            </w:r>
          </w:p>
          <w:p w14:paraId="3575BFEF" w14:textId="77777777" w:rsidR="00397CED" w:rsidRDefault="007C733A">
            <w:pPr>
              <w:pStyle w:val="Odstavecseseznamem"/>
              <w:widowControl w:val="0"/>
              <w:numPr>
                <w:ilvl w:val="0"/>
                <w:numId w:val="12"/>
              </w:numPr>
              <w:suppressAutoHyphens w:val="0"/>
              <w:jc w:val="both"/>
              <w:pPrChange w:id="964" w:author="Jiri Vojtesek" w:date="2023-01-19T13:14:00Z">
                <w:pPr>
                  <w:pStyle w:val="Odstavecseseznamem"/>
                  <w:widowControl w:val="0"/>
                  <w:numPr>
                    <w:numId w:val="13"/>
                  </w:numPr>
                  <w:tabs>
                    <w:tab w:val="num" w:pos="0"/>
                  </w:tabs>
                  <w:suppressAutoHyphens w:val="0"/>
                  <w:ind w:hanging="360"/>
                  <w:jc w:val="both"/>
                </w:pPr>
              </w:pPrChange>
            </w:pPr>
            <w:r>
              <w:t>Multimédia („MM“) - jejich definice a zařazení v běžném životě. MM služby, komponenty, technologie.</w:t>
            </w:r>
          </w:p>
          <w:p w14:paraId="0151074C" w14:textId="77777777" w:rsidR="00397CED" w:rsidRDefault="007C733A">
            <w:pPr>
              <w:pStyle w:val="Odstavecseseznamem"/>
              <w:widowControl w:val="0"/>
              <w:numPr>
                <w:ilvl w:val="0"/>
                <w:numId w:val="12"/>
              </w:numPr>
              <w:suppressAutoHyphens w:val="0"/>
              <w:jc w:val="both"/>
              <w:pPrChange w:id="965" w:author="Jiri Vojtesek" w:date="2023-01-19T13:14:00Z">
                <w:pPr>
                  <w:pStyle w:val="Odstavecseseznamem"/>
                  <w:widowControl w:val="0"/>
                  <w:numPr>
                    <w:numId w:val="13"/>
                  </w:numPr>
                  <w:tabs>
                    <w:tab w:val="num" w:pos="0"/>
                  </w:tabs>
                  <w:suppressAutoHyphens w:val="0"/>
                  <w:ind w:hanging="360"/>
                  <w:jc w:val="both"/>
                </w:pPr>
              </w:pPrChange>
            </w:pPr>
            <w:r>
              <w:t>Zařízení a prostředky využívané v současnosti na MM prezentace. Využití textu v MM.</w:t>
            </w:r>
          </w:p>
          <w:p w14:paraId="1C91AF6D" w14:textId="77777777" w:rsidR="00397CED" w:rsidRDefault="007C733A">
            <w:pPr>
              <w:pStyle w:val="Odstavecseseznamem"/>
              <w:widowControl w:val="0"/>
              <w:numPr>
                <w:ilvl w:val="0"/>
                <w:numId w:val="12"/>
              </w:numPr>
              <w:suppressAutoHyphens w:val="0"/>
              <w:jc w:val="both"/>
              <w:pPrChange w:id="966" w:author="Jiri Vojtesek" w:date="2023-01-19T13:14:00Z">
                <w:pPr>
                  <w:pStyle w:val="Odstavecseseznamem"/>
                  <w:widowControl w:val="0"/>
                  <w:numPr>
                    <w:numId w:val="13"/>
                  </w:numPr>
                  <w:tabs>
                    <w:tab w:val="num" w:pos="0"/>
                  </w:tabs>
                  <w:suppressAutoHyphens w:val="0"/>
                  <w:ind w:hanging="360"/>
                  <w:jc w:val="both"/>
                </w:pPr>
              </w:pPrChange>
            </w:pPr>
            <w:r>
              <w:t>Grafika v MM. Obraz a jeho způsoby uložení, vektorová a rastrová grafika, způsoby a možnosti editace obrazu.</w:t>
            </w:r>
          </w:p>
          <w:p w14:paraId="1C03A0A6" w14:textId="77777777" w:rsidR="00397CED" w:rsidRDefault="007C733A">
            <w:pPr>
              <w:pStyle w:val="Odstavecseseznamem"/>
              <w:widowControl w:val="0"/>
              <w:numPr>
                <w:ilvl w:val="0"/>
                <w:numId w:val="12"/>
              </w:numPr>
              <w:suppressAutoHyphens w:val="0"/>
              <w:jc w:val="both"/>
              <w:pPrChange w:id="967" w:author="Jiri Vojtesek" w:date="2023-01-19T13:14:00Z">
                <w:pPr>
                  <w:pStyle w:val="Odstavecseseznamem"/>
                  <w:widowControl w:val="0"/>
                  <w:numPr>
                    <w:numId w:val="13"/>
                  </w:numPr>
                  <w:tabs>
                    <w:tab w:val="num" w:pos="0"/>
                  </w:tabs>
                  <w:suppressAutoHyphens w:val="0"/>
                  <w:ind w:hanging="360"/>
                  <w:jc w:val="both"/>
                </w:pPr>
              </w:pPrChange>
            </w:pPr>
            <w:r>
              <w:t>Videomapping a jeho tvorba. Příklady, využití, SW užívaný k jeho tvorbě.</w:t>
            </w:r>
          </w:p>
          <w:p w14:paraId="5236BA30" w14:textId="77777777" w:rsidR="00397CED" w:rsidRDefault="007C733A">
            <w:pPr>
              <w:pStyle w:val="Odstavecseseznamem"/>
              <w:widowControl w:val="0"/>
              <w:numPr>
                <w:ilvl w:val="0"/>
                <w:numId w:val="12"/>
              </w:numPr>
              <w:suppressAutoHyphens w:val="0"/>
              <w:jc w:val="both"/>
              <w:pPrChange w:id="968" w:author="Jiri Vojtesek" w:date="2023-01-19T13:14:00Z">
                <w:pPr>
                  <w:pStyle w:val="Odstavecseseznamem"/>
                  <w:widowControl w:val="0"/>
                  <w:numPr>
                    <w:numId w:val="13"/>
                  </w:numPr>
                  <w:tabs>
                    <w:tab w:val="num" w:pos="0"/>
                  </w:tabs>
                  <w:suppressAutoHyphens w:val="0"/>
                  <w:ind w:hanging="360"/>
                  <w:jc w:val="both"/>
                </w:pPr>
              </w:pPrChange>
            </w:pPr>
            <w:r>
              <w:t>Techniky při tvorbě videa. Fast motion, stop motion, reverse-motion, slow motion. Morphing a warphing v obraze a filmu. Vysvětlení pojmů a popis realizace.</w:t>
            </w:r>
          </w:p>
          <w:p w14:paraId="18919646" w14:textId="77777777" w:rsidR="00397CED" w:rsidRDefault="007C733A">
            <w:pPr>
              <w:pStyle w:val="Odstavecseseznamem"/>
              <w:widowControl w:val="0"/>
              <w:numPr>
                <w:ilvl w:val="0"/>
                <w:numId w:val="12"/>
              </w:numPr>
              <w:suppressAutoHyphens w:val="0"/>
              <w:jc w:val="both"/>
              <w:pPrChange w:id="969" w:author="Jiri Vojtesek" w:date="2023-01-19T13:14:00Z">
                <w:pPr>
                  <w:pStyle w:val="Odstavecseseznamem"/>
                  <w:widowControl w:val="0"/>
                  <w:numPr>
                    <w:numId w:val="13"/>
                  </w:numPr>
                  <w:tabs>
                    <w:tab w:val="num" w:pos="0"/>
                  </w:tabs>
                  <w:suppressAutoHyphens w:val="0"/>
                  <w:ind w:hanging="360"/>
                  <w:jc w:val="both"/>
                </w:pPr>
              </w:pPrChange>
            </w:pPr>
            <w:r>
              <w:t>Komprese a kompresní algoritmy. Parametry kompresních algoritmů. Pojmy komprese logická, fyzická, symetrická, asymetrická, ztrátová, bezztrátová, adaptivní a neadaptivní. Bezztrátová komprese - metody RLE, LZW, Hoffmanovo kódování, atd.</w:t>
            </w:r>
          </w:p>
          <w:p w14:paraId="243EBA85" w14:textId="77777777" w:rsidR="00397CED" w:rsidRDefault="007C733A">
            <w:pPr>
              <w:pStyle w:val="Odstavecseseznamem"/>
              <w:widowControl w:val="0"/>
              <w:numPr>
                <w:ilvl w:val="0"/>
                <w:numId w:val="12"/>
              </w:numPr>
              <w:suppressAutoHyphens w:val="0"/>
              <w:jc w:val="both"/>
              <w:pPrChange w:id="970" w:author="Jiri Vojtesek" w:date="2023-01-19T13:14:00Z">
                <w:pPr>
                  <w:pStyle w:val="Odstavecseseznamem"/>
                  <w:widowControl w:val="0"/>
                  <w:numPr>
                    <w:numId w:val="13"/>
                  </w:numPr>
                  <w:tabs>
                    <w:tab w:val="num" w:pos="0"/>
                  </w:tabs>
                  <w:suppressAutoHyphens w:val="0"/>
                  <w:ind w:hanging="360"/>
                  <w:jc w:val="both"/>
                </w:pPr>
              </w:pPrChange>
            </w:pPr>
            <w:r>
              <w:t>Ztrátová komprese. Princip JPEG komprese.</w:t>
            </w:r>
          </w:p>
          <w:p w14:paraId="158657E9" w14:textId="77777777" w:rsidR="00397CED" w:rsidRDefault="007C733A">
            <w:pPr>
              <w:pStyle w:val="Odstavecseseznamem"/>
              <w:widowControl w:val="0"/>
              <w:numPr>
                <w:ilvl w:val="0"/>
                <w:numId w:val="12"/>
              </w:numPr>
              <w:suppressAutoHyphens w:val="0"/>
              <w:jc w:val="both"/>
              <w:pPrChange w:id="971" w:author="Jiri Vojtesek" w:date="2023-01-19T13:14:00Z">
                <w:pPr>
                  <w:pStyle w:val="Odstavecseseznamem"/>
                  <w:widowControl w:val="0"/>
                  <w:numPr>
                    <w:numId w:val="13"/>
                  </w:numPr>
                  <w:tabs>
                    <w:tab w:val="num" w:pos="0"/>
                  </w:tabs>
                  <w:suppressAutoHyphens w:val="0"/>
                  <w:ind w:hanging="360"/>
                  <w:jc w:val="both"/>
                </w:pPr>
              </w:pPrChange>
            </w:pPr>
            <w:r>
              <w:t>Princip MP3 komprese. Princip MPEG komprese.</w:t>
            </w:r>
          </w:p>
          <w:p w14:paraId="5DE74615" w14:textId="77777777" w:rsidR="00397CED" w:rsidRDefault="007C733A">
            <w:pPr>
              <w:pStyle w:val="Odstavecseseznamem"/>
              <w:widowControl w:val="0"/>
              <w:numPr>
                <w:ilvl w:val="0"/>
                <w:numId w:val="12"/>
              </w:numPr>
              <w:suppressAutoHyphens w:val="0"/>
              <w:jc w:val="both"/>
              <w:pPrChange w:id="972" w:author="Jiri Vojtesek" w:date="2023-01-19T13:14:00Z">
                <w:pPr>
                  <w:pStyle w:val="Odstavecseseznamem"/>
                  <w:widowControl w:val="0"/>
                  <w:numPr>
                    <w:numId w:val="13"/>
                  </w:numPr>
                  <w:tabs>
                    <w:tab w:val="num" w:pos="0"/>
                  </w:tabs>
                  <w:suppressAutoHyphens w:val="0"/>
                  <w:ind w:hanging="360"/>
                  <w:jc w:val="both"/>
                </w:pPr>
              </w:pPrChange>
            </w:pPr>
            <w:r>
              <w:t>Způsoby digitalizace a uložení zvuku, vzorky, MIDI, parametry zvuku. Formáty uložení zvuku v počítači, přehrávače. Možnosti editace zvuku.</w:t>
            </w:r>
          </w:p>
          <w:p w14:paraId="0C787590" w14:textId="77777777" w:rsidR="00397CED" w:rsidRDefault="007C733A">
            <w:pPr>
              <w:pStyle w:val="Odstavecseseznamem"/>
              <w:widowControl w:val="0"/>
              <w:numPr>
                <w:ilvl w:val="0"/>
                <w:numId w:val="12"/>
              </w:numPr>
              <w:suppressAutoHyphens w:val="0"/>
              <w:jc w:val="both"/>
              <w:pPrChange w:id="973" w:author="Jiri Vojtesek" w:date="2023-01-19T13:14:00Z">
                <w:pPr>
                  <w:pStyle w:val="Odstavecseseznamem"/>
                  <w:widowControl w:val="0"/>
                  <w:numPr>
                    <w:numId w:val="13"/>
                  </w:numPr>
                  <w:tabs>
                    <w:tab w:val="num" w:pos="0"/>
                  </w:tabs>
                  <w:suppressAutoHyphens w:val="0"/>
                  <w:ind w:hanging="360"/>
                  <w:jc w:val="both"/>
                </w:pPr>
              </w:pPrChange>
            </w:pPr>
            <w:r>
              <w:t>Způsob uložení videa v počítači, parametry komprese. Přehled nejčastěji užívaných kodeků a kontejnerů.</w:t>
            </w:r>
          </w:p>
          <w:p w14:paraId="0442D84D" w14:textId="77777777" w:rsidR="00397CED" w:rsidRDefault="007C733A">
            <w:pPr>
              <w:pStyle w:val="Odstavecseseznamem"/>
              <w:widowControl w:val="0"/>
              <w:numPr>
                <w:ilvl w:val="0"/>
                <w:numId w:val="12"/>
              </w:numPr>
              <w:suppressAutoHyphens w:val="0"/>
              <w:jc w:val="both"/>
              <w:pPrChange w:id="974" w:author="Jiri Vojtesek" w:date="2023-01-19T13:14:00Z">
                <w:pPr>
                  <w:pStyle w:val="Odstavecseseznamem"/>
                  <w:widowControl w:val="0"/>
                  <w:numPr>
                    <w:numId w:val="13"/>
                  </w:numPr>
                  <w:tabs>
                    <w:tab w:val="num" w:pos="0"/>
                  </w:tabs>
                  <w:suppressAutoHyphens w:val="0"/>
                  <w:ind w:hanging="360"/>
                  <w:jc w:val="both"/>
                </w:pPr>
              </w:pPrChange>
            </w:pPr>
            <w:r>
              <w:t>Lineární a nelineární střih videa, program. Přehrávače videa, titulky, formáty titulků.</w:t>
            </w:r>
          </w:p>
          <w:p w14:paraId="1370C44A" w14:textId="77777777" w:rsidR="00397CED" w:rsidRDefault="007C733A">
            <w:pPr>
              <w:pStyle w:val="Odstavecseseznamem"/>
              <w:widowControl w:val="0"/>
              <w:numPr>
                <w:ilvl w:val="0"/>
                <w:numId w:val="12"/>
              </w:numPr>
              <w:suppressAutoHyphens w:val="0"/>
              <w:jc w:val="both"/>
              <w:pPrChange w:id="975" w:author="Jiri Vojtesek" w:date="2023-01-19T13:14:00Z">
                <w:pPr>
                  <w:pStyle w:val="Odstavecseseznamem"/>
                  <w:widowControl w:val="0"/>
                  <w:numPr>
                    <w:numId w:val="13"/>
                  </w:numPr>
                  <w:tabs>
                    <w:tab w:val="num" w:pos="0"/>
                  </w:tabs>
                  <w:suppressAutoHyphens w:val="0"/>
                  <w:ind w:hanging="360"/>
                  <w:jc w:val="both"/>
                </w:pPr>
              </w:pPrChange>
            </w:pPr>
            <w:r>
              <w:t>Postprodukce, přehled video a audio efektů. Programy pro postprodukci a jejich možnosti.</w:t>
            </w:r>
          </w:p>
          <w:p w14:paraId="6826F4D7" w14:textId="77777777" w:rsidR="00397CED" w:rsidRDefault="007C733A">
            <w:pPr>
              <w:pStyle w:val="Odstavecseseznamem"/>
              <w:widowControl w:val="0"/>
              <w:numPr>
                <w:ilvl w:val="0"/>
                <w:numId w:val="12"/>
              </w:numPr>
              <w:suppressAutoHyphens w:val="0"/>
              <w:jc w:val="both"/>
              <w:pPrChange w:id="976" w:author="Jiri Vojtesek" w:date="2023-01-19T13:14:00Z">
                <w:pPr>
                  <w:pStyle w:val="Odstavecseseznamem"/>
                  <w:widowControl w:val="0"/>
                  <w:numPr>
                    <w:numId w:val="13"/>
                  </w:numPr>
                  <w:tabs>
                    <w:tab w:val="num" w:pos="0"/>
                  </w:tabs>
                  <w:suppressAutoHyphens w:val="0"/>
                  <w:ind w:hanging="360"/>
                  <w:jc w:val="both"/>
                </w:pPr>
              </w:pPrChange>
            </w:pPr>
            <w:r>
              <w:t>Pokročilé metody a speciální efekty ve střihu videa. Tracking, stabilizace obrazu, práce s maskami a vrstvami.</w:t>
            </w:r>
          </w:p>
          <w:p w14:paraId="398BD185" w14:textId="77777777" w:rsidR="00397CED" w:rsidRDefault="007C733A">
            <w:pPr>
              <w:pStyle w:val="Odstavecseseznamem"/>
              <w:widowControl w:val="0"/>
              <w:numPr>
                <w:ilvl w:val="0"/>
                <w:numId w:val="12"/>
              </w:numPr>
              <w:suppressAutoHyphens w:val="0"/>
              <w:jc w:val="both"/>
              <w:pPrChange w:id="977" w:author="Jiri Vojtesek" w:date="2023-01-19T13:14:00Z">
                <w:pPr>
                  <w:pStyle w:val="Odstavecseseznamem"/>
                  <w:widowControl w:val="0"/>
                  <w:numPr>
                    <w:numId w:val="13"/>
                  </w:numPr>
                  <w:tabs>
                    <w:tab w:val="num" w:pos="0"/>
                  </w:tabs>
                  <w:suppressAutoHyphens w:val="0"/>
                  <w:ind w:hanging="360"/>
                  <w:jc w:val="both"/>
                </w:pPr>
              </w:pPrChange>
            </w:pPr>
            <w:r>
              <w:t>Digitální fotografie a MM. Pokročilé metody využití digitální fotografie v MM. Hloubka ostrosti a faktory, které ji ovlivňují. Kompozice.</w:t>
            </w:r>
          </w:p>
          <w:p w14:paraId="43F1A6FE" w14:textId="77777777" w:rsidR="00397CED" w:rsidRDefault="007C733A">
            <w:pPr>
              <w:widowControl w:val="0"/>
              <w:jc w:val="both"/>
            </w:pPr>
            <w:r>
              <w:rPr>
                <w:b/>
              </w:rPr>
              <w:t xml:space="preserve">Výstupní znalosti </w:t>
            </w:r>
            <w:r>
              <w:t>(student prokazuje tyto znalosti)</w:t>
            </w:r>
          </w:p>
          <w:p w14:paraId="28A049A6" w14:textId="77777777" w:rsidR="00397CED" w:rsidRDefault="007C733A">
            <w:pPr>
              <w:widowControl w:val="0"/>
              <w:numPr>
                <w:ilvl w:val="0"/>
                <w:numId w:val="6"/>
              </w:numPr>
              <w:suppressAutoHyphens w:val="0"/>
              <w:spacing w:after="160" w:line="259" w:lineRule="auto"/>
              <w:contextualSpacing/>
              <w:jc w:val="both"/>
              <w:pPrChange w:id="978"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druhy multimédií</w:t>
            </w:r>
          </w:p>
          <w:p w14:paraId="283623F2" w14:textId="77777777" w:rsidR="00397CED" w:rsidRDefault="007C733A">
            <w:pPr>
              <w:widowControl w:val="0"/>
              <w:numPr>
                <w:ilvl w:val="0"/>
                <w:numId w:val="6"/>
              </w:numPr>
              <w:suppressAutoHyphens w:val="0"/>
              <w:spacing w:after="160" w:line="259" w:lineRule="auto"/>
              <w:contextualSpacing/>
              <w:jc w:val="both"/>
              <w:pPrChange w:id="97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rozezná druhy grafiky používaných v multimédiích</w:t>
            </w:r>
          </w:p>
          <w:p w14:paraId="400DCF0F" w14:textId="77777777" w:rsidR="00397CED" w:rsidRDefault="007C733A">
            <w:pPr>
              <w:widowControl w:val="0"/>
              <w:numPr>
                <w:ilvl w:val="0"/>
                <w:numId w:val="6"/>
              </w:numPr>
              <w:suppressAutoHyphens w:val="0"/>
              <w:spacing w:after="160" w:line="259" w:lineRule="auto"/>
              <w:contextualSpacing/>
              <w:jc w:val="both"/>
              <w:pPrChange w:id="98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techniky při tvorbě videa</w:t>
            </w:r>
          </w:p>
          <w:p w14:paraId="6CCD4B9D" w14:textId="77777777" w:rsidR="00397CED" w:rsidRDefault="007C733A">
            <w:pPr>
              <w:widowControl w:val="0"/>
              <w:numPr>
                <w:ilvl w:val="0"/>
                <w:numId w:val="6"/>
              </w:numPr>
              <w:suppressAutoHyphens w:val="0"/>
              <w:spacing w:after="160" w:line="259" w:lineRule="auto"/>
              <w:contextualSpacing/>
              <w:jc w:val="both"/>
              <w:pPrChange w:id="98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vysvětlí rozdíl mezi kompresními algoritmy</w:t>
            </w:r>
          </w:p>
          <w:p w14:paraId="1ADAA5B9" w14:textId="77777777" w:rsidR="00397CED" w:rsidRDefault="007C733A">
            <w:pPr>
              <w:widowControl w:val="0"/>
              <w:numPr>
                <w:ilvl w:val="0"/>
                <w:numId w:val="6"/>
              </w:numPr>
              <w:suppressAutoHyphens w:val="0"/>
              <w:spacing w:after="160" w:line="259" w:lineRule="auto"/>
              <w:contextualSpacing/>
              <w:jc w:val="both"/>
              <w:pPrChange w:id="98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rozdíly mezi lineárním a nelineárním střihem videa</w:t>
            </w:r>
          </w:p>
          <w:p w14:paraId="51145C09" w14:textId="77777777" w:rsidR="00397CED" w:rsidRDefault="007C733A">
            <w:pPr>
              <w:widowControl w:val="0"/>
              <w:jc w:val="both"/>
            </w:pPr>
            <w:r>
              <w:rPr>
                <w:b/>
              </w:rPr>
              <w:t xml:space="preserve">Výstupní dovednosti </w:t>
            </w:r>
            <w:r>
              <w:t>(student prokazuje tyto dovednosti)</w:t>
            </w:r>
          </w:p>
          <w:p w14:paraId="151B9718" w14:textId="77777777" w:rsidR="00397CED" w:rsidRDefault="007C733A">
            <w:pPr>
              <w:widowControl w:val="0"/>
              <w:numPr>
                <w:ilvl w:val="0"/>
                <w:numId w:val="7"/>
              </w:numPr>
              <w:suppressAutoHyphens w:val="0"/>
              <w:spacing w:after="160" w:line="259" w:lineRule="auto"/>
              <w:contextualSpacing/>
              <w:jc w:val="both"/>
              <w:pPrChange w:id="98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videomappingovou prezentaci</w:t>
            </w:r>
          </w:p>
          <w:p w14:paraId="5E8034AE" w14:textId="77777777" w:rsidR="00397CED" w:rsidRDefault="007C733A">
            <w:pPr>
              <w:widowControl w:val="0"/>
              <w:numPr>
                <w:ilvl w:val="0"/>
                <w:numId w:val="7"/>
              </w:numPr>
              <w:suppressAutoHyphens w:val="0"/>
              <w:spacing w:after="160" w:line="259" w:lineRule="auto"/>
              <w:contextualSpacing/>
              <w:jc w:val="both"/>
              <w:pPrChange w:id="98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dovede digitalizovat zvukové záznamy</w:t>
            </w:r>
          </w:p>
          <w:p w14:paraId="7771E38E" w14:textId="77777777" w:rsidR="00397CED" w:rsidRDefault="007C733A">
            <w:pPr>
              <w:widowControl w:val="0"/>
              <w:numPr>
                <w:ilvl w:val="0"/>
                <w:numId w:val="7"/>
              </w:numPr>
              <w:suppressAutoHyphens w:val="0"/>
              <w:spacing w:after="160" w:line="259" w:lineRule="auto"/>
              <w:contextualSpacing/>
              <w:jc w:val="both"/>
              <w:pPrChange w:id="98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a sestříhá video v počítači včetně komprese</w:t>
            </w:r>
          </w:p>
          <w:p w14:paraId="6733B173" w14:textId="77777777" w:rsidR="00397CED" w:rsidRDefault="007C733A">
            <w:pPr>
              <w:widowControl w:val="0"/>
              <w:numPr>
                <w:ilvl w:val="0"/>
                <w:numId w:val="7"/>
              </w:numPr>
              <w:suppressAutoHyphens w:val="0"/>
              <w:spacing w:after="160" w:line="259" w:lineRule="auto"/>
              <w:contextualSpacing/>
              <w:jc w:val="both"/>
              <w:pPrChange w:id="98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dovede pracovat s kompresními formáty u digitálních fotografií</w:t>
            </w:r>
          </w:p>
          <w:p w14:paraId="452B7426" w14:textId="77777777" w:rsidR="00397CED" w:rsidRDefault="007C733A">
            <w:pPr>
              <w:widowControl w:val="0"/>
              <w:numPr>
                <w:ilvl w:val="0"/>
                <w:numId w:val="7"/>
              </w:numPr>
              <w:suppressAutoHyphens w:val="0"/>
              <w:spacing w:after="160" w:line="259" w:lineRule="auto"/>
              <w:contextualSpacing/>
              <w:jc w:val="both"/>
              <w:pPrChange w:id="98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aplikuje základní filtry a kompresi na digitální fotografii</w:t>
            </w:r>
          </w:p>
        </w:tc>
      </w:tr>
      <w:tr w:rsidR="00397CED" w14:paraId="0F32400A"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2F26B5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490CE822" w14:textId="77777777" w:rsidR="00397CED" w:rsidRDefault="00397CED">
            <w:pPr>
              <w:widowControl w:val="0"/>
              <w:jc w:val="both"/>
            </w:pPr>
          </w:p>
        </w:tc>
      </w:tr>
      <w:tr w:rsidR="00397CED" w14:paraId="4B36CA6A" w14:textId="77777777">
        <w:trPr>
          <w:trHeight w:val="1497"/>
        </w:trPr>
        <w:tc>
          <w:tcPr>
            <w:tcW w:w="9855" w:type="dxa"/>
            <w:gridSpan w:val="8"/>
            <w:tcBorders>
              <w:left w:val="single" w:sz="4" w:space="0" w:color="000000"/>
              <w:bottom w:val="single" w:sz="4" w:space="0" w:color="000000"/>
              <w:right w:val="single" w:sz="4" w:space="0" w:color="000000"/>
            </w:tcBorders>
          </w:tcPr>
          <w:p w14:paraId="15CF7163" w14:textId="77777777" w:rsidR="00397CED" w:rsidRDefault="007C733A">
            <w:pPr>
              <w:widowControl w:val="0"/>
              <w:jc w:val="both"/>
              <w:rPr>
                <w:b/>
              </w:rPr>
            </w:pPr>
            <w:r>
              <w:rPr>
                <w:b/>
              </w:rPr>
              <w:t>Povinná literatura:</w:t>
            </w:r>
          </w:p>
          <w:p w14:paraId="523DADD1" w14:textId="77777777" w:rsidR="00397CED" w:rsidRDefault="007C733A">
            <w:pPr>
              <w:widowControl w:val="0"/>
              <w:jc w:val="both"/>
            </w:pPr>
            <w:r>
              <w:t>HORNÝ S.: Úvod do multimédií, nakladatelství Oeconomica, 2013. ISBN: 978-80-245-1987-6.</w:t>
            </w:r>
          </w:p>
          <w:p w14:paraId="23421660" w14:textId="77777777" w:rsidR="00397CED" w:rsidRDefault="007C733A">
            <w:pPr>
              <w:widowControl w:val="0"/>
              <w:jc w:val="both"/>
            </w:pPr>
            <w:r>
              <w:t xml:space="preserve">AKRAMULLAH, S.: Digital Video Concepts, Methods, and Metrics. Apress Berkeley, CA. 2014. Open Access. </w:t>
            </w:r>
            <w:r>
              <w:rPr>
                <w:rStyle w:val="u-text-bold"/>
              </w:rPr>
              <w:t xml:space="preserve">ISBN: </w:t>
            </w:r>
            <w:r>
              <w:rPr>
                <w:rStyle w:val="c-bibliographic-informationvalue"/>
              </w:rPr>
              <w:t>978-1-4302-6713-3.</w:t>
            </w:r>
          </w:p>
          <w:p w14:paraId="3961267C" w14:textId="77777777" w:rsidR="00397CED" w:rsidRDefault="007C733A">
            <w:pPr>
              <w:widowControl w:val="0"/>
              <w:jc w:val="both"/>
              <w:rPr>
                <w:b/>
              </w:rPr>
            </w:pPr>
            <w:r>
              <w:rPr>
                <w:b/>
              </w:rPr>
              <w:t>Doporučená literatura:</w:t>
            </w:r>
          </w:p>
          <w:p w14:paraId="5F0E3312" w14:textId="77777777" w:rsidR="00397CED" w:rsidRDefault="007C733A">
            <w:pPr>
              <w:widowControl w:val="0"/>
              <w:jc w:val="both"/>
            </w:pPr>
            <w:proofErr w:type="gramStart"/>
            <w:r>
              <w:t>Li, Z.N.</w:t>
            </w:r>
            <w:proofErr w:type="gramEnd"/>
            <w:r>
              <w:t>, DREW, M. S.: Fundamentals of Multimedia. Prentice Hall; 1 edition. 2003, ISBN-13: 978-0130618726.</w:t>
            </w:r>
          </w:p>
          <w:p w14:paraId="3ECA1314" w14:textId="77777777" w:rsidR="00397CED" w:rsidRDefault="007C733A">
            <w:pPr>
              <w:widowControl w:val="0"/>
              <w:jc w:val="both"/>
            </w:pPr>
            <w:r>
              <w:lastRenderedPageBreak/>
              <w:t>MYSLÍN, J.: Digitální video v praxi. Computer Media s.r.o. 2005</w:t>
            </w:r>
          </w:p>
          <w:p w14:paraId="694AC26D" w14:textId="77777777" w:rsidR="00397CED" w:rsidRDefault="007C733A">
            <w:pPr>
              <w:widowControl w:val="0"/>
              <w:jc w:val="both"/>
            </w:pPr>
            <w:r>
              <w:t>GHINEA, G.: Digital Multimedia Perception and Design, Idea Group Publishing, 2006.</w:t>
            </w:r>
          </w:p>
          <w:p w14:paraId="7411B978" w14:textId="77777777" w:rsidR="00397CED" w:rsidRDefault="007C733A">
            <w:pPr>
              <w:widowControl w:val="0"/>
              <w:jc w:val="both"/>
            </w:pPr>
            <w:r>
              <w:t xml:space="preserve">KALVA, H., LEE, J.: The VC-1 and </w:t>
            </w:r>
            <w:proofErr w:type="gramStart"/>
            <w:r>
              <w:t>H.264</w:t>
            </w:r>
            <w:proofErr w:type="gramEnd"/>
            <w:r>
              <w:t xml:space="preserve"> Video Compression Standards for Broadband Video Services. Springer, 2008.</w:t>
            </w:r>
          </w:p>
          <w:p w14:paraId="670523AE" w14:textId="77777777" w:rsidR="00397CED" w:rsidRDefault="007C733A">
            <w:pPr>
              <w:widowControl w:val="0"/>
              <w:jc w:val="both"/>
            </w:pPr>
            <w:r>
              <w:t>JIRÁSEK, O.: Natáčíme a upravujeme video na počítači, Computer Press, Brno, 2003.</w:t>
            </w:r>
          </w:p>
        </w:tc>
      </w:tr>
      <w:tr w:rsidR="00397CED" w14:paraId="6E5FBC19"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000162F" w14:textId="77777777" w:rsidR="00397CED" w:rsidRDefault="007C733A">
            <w:pPr>
              <w:widowControl w:val="0"/>
              <w:jc w:val="center"/>
              <w:rPr>
                <w:b/>
              </w:rPr>
            </w:pPr>
            <w:r>
              <w:rPr>
                <w:b/>
              </w:rPr>
              <w:lastRenderedPageBreak/>
              <w:t>Informace ke kombinované nebo distanční formě</w:t>
            </w:r>
          </w:p>
        </w:tc>
      </w:tr>
      <w:tr w:rsidR="00397CED" w14:paraId="29B4EC9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9BFFFAB"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5C0353E"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9C73123" w14:textId="77777777" w:rsidR="00397CED" w:rsidRDefault="007C733A">
            <w:pPr>
              <w:widowControl w:val="0"/>
              <w:jc w:val="both"/>
              <w:rPr>
                <w:b/>
              </w:rPr>
            </w:pPr>
            <w:r>
              <w:rPr>
                <w:b/>
              </w:rPr>
              <w:t>hodin</w:t>
            </w:r>
          </w:p>
        </w:tc>
      </w:tr>
      <w:tr w:rsidR="00397CED" w14:paraId="2B238117"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CE57E1B" w14:textId="77777777" w:rsidR="00397CED" w:rsidRDefault="007C733A">
            <w:pPr>
              <w:widowControl w:val="0"/>
              <w:jc w:val="both"/>
              <w:rPr>
                <w:b/>
              </w:rPr>
            </w:pPr>
            <w:r>
              <w:rPr>
                <w:b/>
              </w:rPr>
              <w:t>Informace o způsobu kontaktu s vyučujícím</w:t>
            </w:r>
          </w:p>
        </w:tc>
      </w:tr>
      <w:tr w:rsidR="00397CED" w14:paraId="2D2EEE51" w14:textId="77777777">
        <w:trPr>
          <w:trHeight w:val="416"/>
        </w:trPr>
        <w:tc>
          <w:tcPr>
            <w:tcW w:w="9855" w:type="dxa"/>
            <w:gridSpan w:val="8"/>
            <w:tcBorders>
              <w:top w:val="single" w:sz="4" w:space="0" w:color="000000"/>
              <w:left w:val="single" w:sz="4" w:space="0" w:color="000000"/>
              <w:bottom w:val="single" w:sz="4" w:space="0" w:color="000000"/>
              <w:right w:val="single" w:sz="4" w:space="0" w:color="000000"/>
            </w:tcBorders>
          </w:tcPr>
          <w:p w14:paraId="0C1C1A70" w14:textId="77777777" w:rsidR="00397CED" w:rsidRDefault="00397CED">
            <w:pPr>
              <w:widowControl w:val="0"/>
              <w:jc w:val="both"/>
            </w:pPr>
          </w:p>
        </w:tc>
      </w:tr>
    </w:tbl>
    <w:p w14:paraId="7C7952AB" w14:textId="77777777" w:rsidR="00397CED" w:rsidRDefault="00397CED"/>
    <w:p w14:paraId="556561A1" w14:textId="77777777" w:rsidR="00397CED" w:rsidRDefault="00397CED">
      <w:pPr>
        <w:spacing w:after="160" w:line="259" w:lineRule="auto"/>
      </w:pPr>
    </w:p>
    <w:p w14:paraId="2D5F52E7"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32543998"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CFC3399" w14:textId="40C1FF59"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988" w:author="Jiří Vojtěšek" w:date="2023-01-24T20:39:00Z">
              <w:r w:rsidR="008A5423">
                <w:rPr>
                  <w:b/>
                </w:rPr>
                <w:t>Abecední seznam</w:t>
              </w:r>
            </w:ins>
            <w:del w:id="989" w:author="Jiří Vojtěšek" w:date="2023-01-24T20:39:00Z">
              <w:r w:rsidDel="008A5423">
                <w:rPr>
                  <w:rStyle w:val="Odkazintenzivn"/>
                </w:rPr>
                <w:delText>Abecední seznam</w:delText>
              </w:r>
            </w:del>
            <w:r>
              <w:rPr>
                <w:rStyle w:val="Odkazintenzivn"/>
              </w:rPr>
              <w:fldChar w:fldCharType="end"/>
            </w:r>
          </w:p>
        </w:tc>
      </w:tr>
      <w:tr w:rsidR="00397CED" w14:paraId="4D3C0B57"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4323ADB"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608DE10" w14:textId="77777777" w:rsidR="00397CED" w:rsidRDefault="007C733A">
            <w:pPr>
              <w:widowControl w:val="0"/>
              <w:jc w:val="both"/>
            </w:pPr>
            <w:bookmarkStart w:id="990" w:name="bObecnaDidaktika"/>
            <w:r>
              <w:t>Obecná didaktika</w:t>
            </w:r>
            <w:bookmarkEnd w:id="990"/>
          </w:p>
        </w:tc>
      </w:tr>
      <w:tr w:rsidR="00397CED" w14:paraId="272A392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38BE871"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7960F6BD"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E699A3"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04A0C820" w14:textId="77777777" w:rsidR="00397CED" w:rsidRDefault="007C733A">
            <w:pPr>
              <w:widowControl w:val="0"/>
              <w:jc w:val="both"/>
            </w:pPr>
            <w:r>
              <w:t>1/LS</w:t>
            </w:r>
          </w:p>
        </w:tc>
      </w:tr>
      <w:tr w:rsidR="00397CED" w14:paraId="7338330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9DFA2F4"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337B21F0" w14:textId="77777777" w:rsidR="00397CED" w:rsidRDefault="007C733A">
            <w:pPr>
              <w:widowControl w:val="0"/>
              <w:jc w:val="both"/>
            </w:pPr>
            <w:r>
              <w:t>14p + 28s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15D1CFFA"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D2470DB"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A0A3C8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5C0DF03" w14:textId="77777777" w:rsidR="00397CED" w:rsidRDefault="007C733A">
            <w:pPr>
              <w:widowControl w:val="0"/>
              <w:jc w:val="both"/>
            </w:pPr>
            <w:r>
              <w:t>4</w:t>
            </w:r>
          </w:p>
        </w:tc>
      </w:tr>
      <w:tr w:rsidR="00397CED" w14:paraId="24D1CCF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E09A10D"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62745AF1" w14:textId="77777777" w:rsidR="00397CED" w:rsidRDefault="00397CED">
            <w:pPr>
              <w:widowControl w:val="0"/>
              <w:jc w:val="both"/>
            </w:pPr>
          </w:p>
        </w:tc>
      </w:tr>
      <w:tr w:rsidR="00397CED" w14:paraId="1CA8C64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FB19593"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7AC3DA74"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6A07ADE"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59671B0" w14:textId="77777777" w:rsidR="00397CED" w:rsidRDefault="007C733A">
            <w:pPr>
              <w:widowControl w:val="0"/>
              <w:jc w:val="both"/>
            </w:pPr>
            <w:r>
              <w:t>přednáška,</w:t>
            </w:r>
          </w:p>
          <w:p w14:paraId="47943B03" w14:textId="77777777" w:rsidR="00397CED" w:rsidRDefault="007C733A">
            <w:pPr>
              <w:widowControl w:val="0"/>
              <w:jc w:val="both"/>
            </w:pPr>
            <w:r>
              <w:t>seminář</w:t>
            </w:r>
          </w:p>
        </w:tc>
      </w:tr>
      <w:tr w:rsidR="00397CED" w14:paraId="0C98133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1CB194A"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795E5A7" w14:textId="77777777" w:rsidR="00397CED" w:rsidRDefault="007C733A">
            <w:pPr>
              <w:widowControl w:val="0"/>
              <w:jc w:val="both"/>
            </w:pPr>
            <w:r>
              <w:t>Účast ve výuce (80 %). Studenti budou rozebírat jednotlivé složky systémového modelu vzdělávání. V rámci individuální přípravy budou zpracovávat seminární práci vztahující se ke konkrétnímu pojmu z obecné didaktiky. V rámci semináře budou vytvářet přípravu na výuku a budou ji rozebírat. Při výuce v semináři budou aplikovány aktivizační výukové metody, metody praktického cvičení, demonstrační výukové metody, diskuse aj. Ke splnění požadavků je podmínkou také aktivní účast studentů na průběžných úkolech.</w:t>
            </w:r>
          </w:p>
        </w:tc>
      </w:tr>
      <w:tr w:rsidR="00397CED" w14:paraId="0078C96F" w14:textId="77777777">
        <w:trPr>
          <w:trHeight w:val="156"/>
        </w:trPr>
        <w:tc>
          <w:tcPr>
            <w:tcW w:w="9855" w:type="dxa"/>
            <w:gridSpan w:val="8"/>
            <w:tcBorders>
              <w:left w:val="single" w:sz="4" w:space="0" w:color="000000"/>
              <w:bottom w:val="single" w:sz="4" w:space="0" w:color="000000"/>
              <w:right w:val="single" w:sz="4" w:space="0" w:color="000000"/>
            </w:tcBorders>
          </w:tcPr>
          <w:p w14:paraId="412696ED" w14:textId="77777777" w:rsidR="00397CED" w:rsidRDefault="00397CED">
            <w:pPr>
              <w:widowControl w:val="0"/>
              <w:jc w:val="both"/>
            </w:pPr>
          </w:p>
        </w:tc>
      </w:tr>
      <w:tr w:rsidR="00397CED" w14:paraId="1C8BB0B5"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4D457CE" w14:textId="77777777" w:rsidR="00397CED" w:rsidRDefault="007C733A">
            <w:pPr>
              <w:widowControl w:val="0"/>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1394151" w14:textId="77777777" w:rsidR="00397CED" w:rsidRDefault="007C733A">
            <w:pPr>
              <w:widowControl w:val="0"/>
              <w:jc w:val="both"/>
            </w:pPr>
            <w:r>
              <w:t>doc. PhDr. Marcela Janíková, Ph.D.</w:t>
            </w:r>
          </w:p>
        </w:tc>
      </w:tr>
      <w:tr w:rsidR="00397CED" w14:paraId="1E63689B"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3606DDAE"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0733274" w14:textId="77777777" w:rsidR="00397CED" w:rsidRDefault="007C733A">
            <w:pPr>
              <w:widowControl w:val="0"/>
              <w:jc w:val="both"/>
            </w:pPr>
            <w:r>
              <w:t>přednášející</w:t>
            </w:r>
          </w:p>
        </w:tc>
      </w:tr>
      <w:tr w:rsidR="00397CED" w14:paraId="5B1A489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6B0BB54" w14:textId="77777777" w:rsidR="00397CED" w:rsidRDefault="007C733A">
            <w:pPr>
              <w:widowControl w:val="0"/>
              <w:rPr>
                <w:b/>
              </w:rPr>
            </w:pPr>
            <w:r>
              <w:rPr>
                <w:b/>
              </w:rPr>
              <w:t>Vyučující</w:t>
            </w:r>
          </w:p>
        </w:tc>
        <w:tc>
          <w:tcPr>
            <w:tcW w:w="6771" w:type="dxa"/>
            <w:gridSpan w:val="7"/>
            <w:tcBorders>
              <w:top w:val="single" w:sz="4" w:space="0" w:color="000000"/>
              <w:left w:val="single" w:sz="4" w:space="0" w:color="000000"/>
              <w:right w:val="single" w:sz="4" w:space="0" w:color="000000"/>
            </w:tcBorders>
          </w:tcPr>
          <w:p w14:paraId="250F6820" w14:textId="77777777" w:rsidR="00397CED" w:rsidRDefault="007C733A">
            <w:pPr>
              <w:widowControl w:val="0"/>
              <w:jc w:val="both"/>
              <w:rPr>
                <w:b/>
              </w:rPr>
            </w:pPr>
            <w:r>
              <w:rPr>
                <w:b/>
              </w:rPr>
              <w:t>doc. PhDr. Marcela Janíková, Ph.D. (přednášky 100 %)</w:t>
            </w:r>
          </w:p>
        </w:tc>
      </w:tr>
      <w:tr w:rsidR="00397CED" w14:paraId="6FDAD819" w14:textId="77777777">
        <w:trPr>
          <w:trHeight w:val="302"/>
        </w:trPr>
        <w:tc>
          <w:tcPr>
            <w:tcW w:w="9855" w:type="dxa"/>
            <w:gridSpan w:val="8"/>
            <w:tcBorders>
              <w:left w:val="single" w:sz="4" w:space="0" w:color="000000"/>
              <w:bottom w:val="single" w:sz="4" w:space="0" w:color="000000"/>
              <w:right w:val="single" w:sz="4" w:space="0" w:color="000000"/>
            </w:tcBorders>
          </w:tcPr>
          <w:p w14:paraId="1A5FFF89" w14:textId="77777777" w:rsidR="00397CED" w:rsidRDefault="007C733A">
            <w:pPr>
              <w:widowControl w:val="0"/>
              <w:ind w:left="3087"/>
              <w:jc w:val="both"/>
            </w:pPr>
            <w:r>
              <w:t>Mgr. Eva Klimecká, Ph.D. (semináře 100 %)</w:t>
            </w:r>
          </w:p>
        </w:tc>
      </w:tr>
      <w:tr w:rsidR="00397CED" w14:paraId="16901A3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9A1332A"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7834A44D" w14:textId="77777777" w:rsidR="00397CED" w:rsidRDefault="00397CED">
            <w:pPr>
              <w:widowControl w:val="0"/>
              <w:jc w:val="both"/>
            </w:pPr>
          </w:p>
        </w:tc>
      </w:tr>
      <w:tr w:rsidR="00397CED" w14:paraId="6DC5858B" w14:textId="77777777">
        <w:trPr>
          <w:trHeight w:val="694"/>
        </w:trPr>
        <w:tc>
          <w:tcPr>
            <w:tcW w:w="9855" w:type="dxa"/>
            <w:gridSpan w:val="8"/>
            <w:tcBorders>
              <w:left w:val="single" w:sz="4" w:space="0" w:color="000000"/>
              <w:bottom w:val="single" w:sz="12" w:space="0" w:color="000000"/>
              <w:right w:val="single" w:sz="4" w:space="0" w:color="000000"/>
            </w:tcBorders>
          </w:tcPr>
          <w:p w14:paraId="314A1D06" w14:textId="77777777" w:rsidR="00397CED" w:rsidRDefault="007C733A">
            <w:pPr>
              <w:widowControl w:val="0"/>
              <w:jc w:val="both"/>
            </w:pPr>
            <w:r>
              <w:t>Cílem předmětu je zprostředkovat studentům systémový přístup k tématům obecné didaktiky. Studenti budou seznamování se základními tematickými okruhy obecné didaktiky a klíčovými pojmy, které budou moci uplatnit v praxi učitele na prvním stupni základní školy. Předpokládají se základní znalosti a dovednosti z Obecné pedagogiky a z Komparativní pedagogiky – orientace v základních přístupech a kategoriích uvedených oborů.</w:t>
            </w:r>
          </w:p>
          <w:p w14:paraId="03484ABF" w14:textId="77777777" w:rsidR="00397CED" w:rsidRDefault="007C733A">
            <w:pPr>
              <w:widowControl w:val="0"/>
              <w:jc w:val="both"/>
              <w:rPr>
                <w:b/>
              </w:rPr>
            </w:pPr>
            <w:r>
              <w:rPr>
                <w:b/>
              </w:rPr>
              <w:t>Témata:</w:t>
            </w:r>
          </w:p>
          <w:p w14:paraId="07683384" w14:textId="77777777" w:rsidR="00397CED" w:rsidRDefault="007C733A">
            <w:pPr>
              <w:pStyle w:val="Odstavecseseznamem"/>
              <w:widowControl w:val="0"/>
              <w:numPr>
                <w:ilvl w:val="0"/>
                <w:numId w:val="13"/>
              </w:numPr>
              <w:suppressAutoHyphens w:val="0"/>
              <w:jc w:val="both"/>
              <w:pPrChange w:id="991" w:author="Jiri Vojtesek" w:date="2023-01-19T13:14:00Z">
                <w:pPr>
                  <w:pStyle w:val="Odstavecseseznamem"/>
                  <w:widowControl w:val="0"/>
                  <w:numPr>
                    <w:numId w:val="14"/>
                  </w:numPr>
                  <w:tabs>
                    <w:tab w:val="num" w:pos="0"/>
                  </w:tabs>
                  <w:suppressAutoHyphens w:val="0"/>
                  <w:ind w:hanging="360"/>
                  <w:jc w:val="both"/>
                </w:pPr>
              </w:pPrChange>
            </w:pPr>
            <w:r>
              <w:t>Systémový model vzdělávání jako východisko pro uspořádání obsahu studijního předmětu.</w:t>
            </w:r>
          </w:p>
          <w:p w14:paraId="438D164A" w14:textId="77777777" w:rsidR="00397CED" w:rsidRDefault="007C733A">
            <w:pPr>
              <w:pStyle w:val="Odstavecseseznamem"/>
              <w:widowControl w:val="0"/>
              <w:numPr>
                <w:ilvl w:val="0"/>
                <w:numId w:val="13"/>
              </w:numPr>
              <w:suppressAutoHyphens w:val="0"/>
              <w:jc w:val="both"/>
              <w:pPrChange w:id="992" w:author="Jiri Vojtesek" w:date="2023-01-19T13:14:00Z">
                <w:pPr>
                  <w:pStyle w:val="Odstavecseseznamem"/>
                  <w:widowControl w:val="0"/>
                  <w:numPr>
                    <w:numId w:val="14"/>
                  </w:numPr>
                  <w:tabs>
                    <w:tab w:val="num" w:pos="0"/>
                  </w:tabs>
                  <w:suppressAutoHyphens w:val="0"/>
                  <w:ind w:hanging="360"/>
                  <w:jc w:val="both"/>
                </w:pPr>
              </w:pPrChange>
            </w:pPr>
            <w:r>
              <w:t>Teorie, zákonitosti, zásady, metodologie a technologie ve vzdělávání.</w:t>
            </w:r>
          </w:p>
          <w:p w14:paraId="169CDC5C" w14:textId="77777777" w:rsidR="00397CED" w:rsidRDefault="007C733A">
            <w:pPr>
              <w:pStyle w:val="Odstavecseseznamem"/>
              <w:widowControl w:val="0"/>
              <w:numPr>
                <w:ilvl w:val="0"/>
                <w:numId w:val="13"/>
              </w:numPr>
              <w:suppressAutoHyphens w:val="0"/>
              <w:jc w:val="both"/>
              <w:pPrChange w:id="993" w:author="Jiri Vojtesek" w:date="2023-01-19T13:14:00Z">
                <w:pPr>
                  <w:pStyle w:val="Odstavecseseznamem"/>
                  <w:widowControl w:val="0"/>
                  <w:numPr>
                    <w:numId w:val="14"/>
                  </w:numPr>
                  <w:tabs>
                    <w:tab w:val="num" w:pos="0"/>
                  </w:tabs>
                  <w:suppressAutoHyphens w:val="0"/>
                  <w:ind w:hanging="360"/>
                  <w:jc w:val="both"/>
                </w:pPr>
              </w:pPrChange>
            </w:pPr>
            <w:r>
              <w:t>Aktéři vzdělávání: vyučující a učící (se) / učitelé a žáci.</w:t>
            </w:r>
          </w:p>
          <w:p w14:paraId="1ABE648E" w14:textId="77777777" w:rsidR="00397CED" w:rsidRDefault="007C733A">
            <w:pPr>
              <w:pStyle w:val="Odstavecseseznamem"/>
              <w:widowControl w:val="0"/>
              <w:numPr>
                <w:ilvl w:val="0"/>
                <w:numId w:val="13"/>
              </w:numPr>
              <w:suppressAutoHyphens w:val="0"/>
              <w:jc w:val="both"/>
              <w:pPrChange w:id="994" w:author="Jiri Vojtesek" w:date="2023-01-19T13:14:00Z">
                <w:pPr>
                  <w:pStyle w:val="Odstavecseseznamem"/>
                  <w:widowControl w:val="0"/>
                  <w:numPr>
                    <w:numId w:val="14"/>
                  </w:numPr>
                  <w:tabs>
                    <w:tab w:val="num" w:pos="0"/>
                  </w:tabs>
                  <w:suppressAutoHyphens w:val="0"/>
                  <w:ind w:hanging="360"/>
                  <w:jc w:val="both"/>
                </w:pPr>
              </w:pPrChange>
            </w:pPr>
            <w:r>
              <w:t>Vzdělávací podmínky a učební prostředí.</w:t>
            </w:r>
          </w:p>
          <w:p w14:paraId="152458BB" w14:textId="77777777" w:rsidR="00397CED" w:rsidRDefault="007C733A">
            <w:pPr>
              <w:pStyle w:val="Odstavecseseznamem"/>
              <w:widowControl w:val="0"/>
              <w:numPr>
                <w:ilvl w:val="0"/>
                <w:numId w:val="13"/>
              </w:numPr>
              <w:suppressAutoHyphens w:val="0"/>
              <w:jc w:val="both"/>
              <w:pPrChange w:id="995" w:author="Jiri Vojtesek" w:date="2023-01-19T13:14:00Z">
                <w:pPr>
                  <w:pStyle w:val="Odstavecseseznamem"/>
                  <w:widowControl w:val="0"/>
                  <w:numPr>
                    <w:numId w:val="14"/>
                  </w:numPr>
                  <w:tabs>
                    <w:tab w:val="num" w:pos="0"/>
                  </w:tabs>
                  <w:suppressAutoHyphens w:val="0"/>
                  <w:ind w:hanging="360"/>
                  <w:jc w:val="both"/>
                </w:pPr>
              </w:pPrChange>
            </w:pPr>
            <w:r>
              <w:t>Kurikulum: cíle vzdělávání, cíle výuky a jejich konkretizace v obsahu vzdělávání a v učivu.</w:t>
            </w:r>
          </w:p>
          <w:p w14:paraId="2E6CB9CD" w14:textId="77777777" w:rsidR="00397CED" w:rsidRDefault="007C733A">
            <w:pPr>
              <w:pStyle w:val="Odstavecseseznamem"/>
              <w:widowControl w:val="0"/>
              <w:numPr>
                <w:ilvl w:val="0"/>
                <w:numId w:val="13"/>
              </w:numPr>
              <w:suppressAutoHyphens w:val="0"/>
              <w:jc w:val="both"/>
              <w:pPrChange w:id="996" w:author="Jiri Vojtesek" w:date="2023-01-19T13:14:00Z">
                <w:pPr>
                  <w:pStyle w:val="Odstavecseseznamem"/>
                  <w:widowControl w:val="0"/>
                  <w:numPr>
                    <w:numId w:val="14"/>
                  </w:numPr>
                  <w:tabs>
                    <w:tab w:val="num" w:pos="0"/>
                  </w:tabs>
                  <w:suppressAutoHyphens w:val="0"/>
                  <w:ind w:hanging="360"/>
                  <w:jc w:val="both"/>
                </w:pPr>
              </w:pPrChange>
            </w:pPr>
            <w:r>
              <w:t>Typy výuky – informativní, heuristická, produkční, regulativní.</w:t>
            </w:r>
          </w:p>
          <w:p w14:paraId="1C20CC56" w14:textId="77777777" w:rsidR="00397CED" w:rsidRDefault="007C733A">
            <w:pPr>
              <w:pStyle w:val="Odstavecseseznamem"/>
              <w:widowControl w:val="0"/>
              <w:numPr>
                <w:ilvl w:val="0"/>
                <w:numId w:val="13"/>
              </w:numPr>
              <w:suppressAutoHyphens w:val="0"/>
              <w:jc w:val="both"/>
              <w:pPrChange w:id="997" w:author="Jiri Vojtesek" w:date="2023-01-19T13:14:00Z">
                <w:pPr>
                  <w:pStyle w:val="Odstavecseseznamem"/>
                  <w:widowControl w:val="0"/>
                  <w:numPr>
                    <w:numId w:val="14"/>
                  </w:numPr>
                  <w:tabs>
                    <w:tab w:val="num" w:pos="0"/>
                  </w:tabs>
                  <w:suppressAutoHyphens w:val="0"/>
                  <w:ind w:hanging="360"/>
                  <w:jc w:val="both"/>
                </w:pPr>
              </w:pPrChange>
            </w:pPr>
            <w:r>
              <w:t>Didaktické řídicí styly.</w:t>
            </w:r>
          </w:p>
          <w:p w14:paraId="314BB112" w14:textId="77777777" w:rsidR="00397CED" w:rsidRDefault="007C733A">
            <w:pPr>
              <w:pStyle w:val="Odstavecseseznamem"/>
              <w:widowControl w:val="0"/>
              <w:numPr>
                <w:ilvl w:val="0"/>
                <w:numId w:val="13"/>
              </w:numPr>
              <w:suppressAutoHyphens w:val="0"/>
              <w:jc w:val="both"/>
              <w:pPrChange w:id="998" w:author="Jiri Vojtesek" w:date="2023-01-19T13:14:00Z">
                <w:pPr>
                  <w:pStyle w:val="Odstavecseseznamem"/>
                  <w:widowControl w:val="0"/>
                  <w:numPr>
                    <w:numId w:val="14"/>
                  </w:numPr>
                  <w:tabs>
                    <w:tab w:val="num" w:pos="0"/>
                  </w:tabs>
                  <w:suppressAutoHyphens w:val="0"/>
                  <w:ind w:hanging="360"/>
                  <w:jc w:val="both"/>
                </w:pPr>
              </w:pPrChange>
            </w:pPr>
            <w:r>
              <w:t>Výukové metody a formy.</w:t>
            </w:r>
          </w:p>
          <w:p w14:paraId="3FD4D15C" w14:textId="77777777" w:rsidR="00397CED" w:rsidRDefault="007C733A">
            <w:pPr>
              <w:pStyle w:val="Odstavecseseznamem"/>
              <w:widowControl w:val="0"/>
              <w:numPr>
                <w:ilvl w:val="0"/>
                <w:numId w:val="13"/>
              </w:numPr>
              <w:suppressAutoHyphens w:val="0"/>
              <w:jc w:val="both"/>
              <w:pPrChange w:id="999" w:author="Jiri Vojtesek" w:date="2023-01-19T13:14:00Z">
                <w:pPr>
                  <w:pStyle w:val="Odstavecseseznamem"/>
                  <w:widowControl w:val="0"/>
                  <w:numPr>
                    <w:numId w:val="14"/>
                  </w:numPr>
                  <w:tabs>
                    <w:tab w:val="num" w:pos="0"/>
                  </w:tabs>
                  <w:suppressAutoHyphens w:val="0"/>
                  <w:ind w:hanging="360"/>
                  <w:jc w:val="both"/>
                </w:pPr>
              </w:pPrChange>
            </w:pPr>
            <w:r>
              <w:t>Cyklus výuky: přípravná sekvence, realizační sekvence, diagnostická sekvence, reflektivní sekvence.</w:t>
            </w:r>
          </w:p>
          <w:p w14:paraId="62709DBF" w14:textId="77777777" w:rsidR="00397CED" w:rsidRDefault="007C733A">
            <w:pPr>
              <w:pStyle w:val="Odstavecseseznamem"/>
              <w:widowControl w:val="0"/>
              <w:numPr>
                <w:ilvl w:val="0"/>
                <w:numId w:val="13"/>
              </w:numPr>
              <w:suppressAutoHyphens w:val="0"/>
              <w:jc w:val="both"/>
              <w:pPrChange w:id="1000" w:author="Jiri Vojtesek" w:date="2023-01-19T13:14:00Z">
                <w:pPr>
                  <w:pStyle w:val="Odstavecseseznamem"/>
                  <w:widowControl w:val="0"/>
                  <w:numPr>
                    <w:numId w:val="14"/>
                  </w:numPr>
                  <w:tabs>
                    <w:tab w:val="num" w:pos="0"/>
                  </w:tabs>
                  <w:suppressAutoHyphens w:val="0"/>
                  <w:ind w:hanging="360"/>
                  <w:jc w:val="both"/>
                </w:pPr>
              </w:pPrChange>
            </w:pPr>
            <w:r>
              <w:t>Výukový proces a jeho fáze: motivační, expoziční, fixační, diagnostická, aplikační.</w:t>
            </w:r>
          </w:p>
          <w:p w14:paraId="156094BC" w14:textId="77777777" w:rsidR="00397CED" w:rsidRDefault="007C733A">
            <w:pPr>
              <w:pStyle w:val="Odstavecseseznamem"/>
              <w:widowControl w:val="0"/>
              <w:numPr>
                <w:ilvl w:val="0"/>
                <w:numId w:val="13"/>
              </w:numPr>
              <w:suppressAutoHyphens w:val="0"/>
              <w:jc w:val="both"/>
              <w:pPrChange w:id="1001" w:author="Jiri Vojtesek" w:date="2023-01-19T13:14:00Z">
                <w:pPr>
                  <w:pStyle w:val="Odstavecseseznamem"/>
                  <w:widowControl w:val="0"/>
                  <w:numPr>
                    <w:numId w:val="14"/>
                  </w:numPr>
                  <w:tabs>
                    <w:tab w:val="num" w:pos="0"/>
                  </w:tabs>
                  <w:suppressAutoHyphens w:val="0"/>
                  <w:ind w:hanging="360"/>
                  <w:jc w:val="both"/>
                </w:pPr>
              </w:pPrChange>
            </w:pPr>
            <w:r>
              <w:t>Vzdělávací prostředky a pomůcky.</w:t>
            </w:r>
          </w:p>
          <w:p w14:paraId="3536BCCD" w14:textId="77777777" w:rsidR="00397CED" w:rsidRDefault="007C733A">
            <w:pPr>
              <w:pStyle w:val="Odstavecseseznamem"/>
              <w:widowControl w:val="0"/>
              <w:numPr>
                <w:ilvl w:val="0"/>
                <w:numId w:val="13"/>
              </w:numPr>
              <w:suppressAutoHyphens w:val="0"/>
              <w:jc w:val="both"/>
              <w:pPrChange w:id="1002" w:author="Jiri Vojtesek" w:date="2023-01-19T13:14:00Z">
                <w:pPr>
                  <w:pStyle w:val="Odstavecseseznamem"/>
                  <w:widowControl w:val="0"/>
                  <w:numPr>
                    <w:numId w:val="14"/>
                  </w:numPr>
                  <w:tabs>
                    <w:tab w:val="num" w:pos="0"/>
                  </w:tabs>
                  <w:suppressAutoHyphens w:val="0"/>
                  <w:ind w:hanging="360"/>
                  <w:jc w:val="both"/>
                </w:pPr>
              </w:pPrChange>
            </w:pPr>
            <w:r>
              <w:t>Výsledky a efekty vzdělávání, výstupy z učení.</w:t>
            </w:r>
          </w:p>
          <w:p w14:paraId="0FF5C969" w14:textId="77777777" w:rsidR="00397CED" w:rsidRDefault="007C733A">
            <w:pPr>
              <w:pStyle w:val="Odstavecseseznamem"/>
              <w:widowControl w:val="0"/>
              <w:numPr>
                <w:ilvl w:val="0"/>
                <w:numId w:val="13"/>
              </w:numPr>
              <w:suppressAutoHyphens w:val="0"/>
              <w:jc w:val="both"/>
              <w:pPrChange w:id="1003" w:author="Jiri Vojtesek" w:date="2023-01-19T13:14:00Z">
                <w:pPr>
                  <w:pStyle w:val="Odstavecseseznamem"/>
                  <w:widowControl w:val="0"/>
                  <w:numPr>
                    <w:numId w:val="14"/>
                  </w:numPr>
                  <w:tabs>
                    <w:tab w:val="num" w:pos="0"/>
                  </w:tabs>
                  <w:suppressAutoHyphens w:val="0"/>
                  <w:ind w:hanging="360"/>
                  <w:jc w:val="both"/>
                </w:pPr>
              </w:pPrChange>
            </w:pPr>
            <w:r>
              <w:t>Aktuální výzvy v obecné didaktice: diverzita, heterogenita, specifické potřeby, digitalizace a další.</w:t>
            </w:r>
          </w:p>
          <w:p w14:paraId="633C78D0" w14:textId="77777777" w:rsidR="00397CED" w:rsidRDefault="007C733A">
            <w:pPr>
              <w:widowControl w:val="0"/>
              <w:jc w:val="both"/>
            </w:pPr>
            <w:r>
              <w:rPr>
                <w:b/>
              </w:rPr>
              <w:t xml:space="preserve">Výstupní znalosti </w:t>
            </w:r>
            <w:r>
              <w:t>(student prokazuje tyto znalosti)</w:t>
            </w:r>
          </w:p>
          <w:p w14:paraId="21F3C232" w14:textId="77777777" w:rsidR="00397CED" w:rsidRDefault="007C733A">
            <w:pPr>
              <w:pStyle w:val="Odstavecseseznamem"/>
              <w:widowControl w:val="0"/>
              <w:numPr>
                <w:ilvl w:val="0"/>
                <w:numId w:val="7"/>
              </w:numPr>
              <w:suppressAutoHyphens w:val="0"/>
              <w:jc w:val="both"/>
              <w:pPrChange w:id="1004" w:author="Jiri Vojtesek" w:date="2023-01-19T13:14:00Z">
                <w:pPr>
                  <w:pStyle w:val="Odstavecseseznamem"/>
                  <w:widowControl w:val="0"/>
                  <w:numPr>
                    <w:numId w:val="8"/>
                  </w:numPr>
                  <w:tabs>
                    <w:tab w:val="num" w:pos="0"/>
                  </w:tabs>
                  <w:suppressAutoHyphens w:val="0"/>
                  <w:ind w:hanging="360"/>
                  <w:jc w:val="both"/>
                </w:pPr>
              </w:pPrChange>
            </w:pPr>
            <w:r>
              <w:t>jednotlivé složky systémového modelu vzdělávání;</w:t>
            </w:r>
          </w:p>
          <w:p w14:paraId="1F6DAA98" w14:textId="77777777" w:rsidR="00397CED" w:rsidRDefault="007C733A">
            <w:pPr>
              <w:pStyle w:val="Odstavecseseznamem"/>
              <w:widowControl w:val="0"/>
              <w:numPr>
                <w:ilvl w:val="0"/>
                <w:numId w:val="7"/>
              </w:numPr>
              <w:suppressAutoHyphens w:val="0"/>
              <w:jc w:val="both"/>
              <w:pPrChange w:id="1005" w:author="Jiri Vojtesek" w:date="2023-01-19T13:14:00Z">
                <w:pPr>
                  <w:pStyle w:val="Odstavecseseznamem"/>
                  <w:widowControl w:val="0"/>
                  <w:numPr>
                    <w:numId w:val="8"/>
                  </w:numPr>
                  <w:tabs>
                    <w:tab w:val="num" w:pos="0"/>
                  </w:tabs>
                  <w:suppressAutoHyphens w:val="0"/>
                  <w:ind w:hanging="360"/>
                  <w:jc w:val="both"/>
                </w:pPr>
              </w:pPrChange>
            </w:pPr>
            <w:r>
              <w:t>didaktické kategorie z oblasti kurikula a výuky;</w:t>
            </w:r>
          </w:p>
          <w:p w14:paraId="4D36460F" w14:textId="77777777" w:rsidR="00397CED" w:rsidRDefault="007C733A">
            <w:pPr>
              <w:pStyle w:val="Odstavecseseznamem"/>
              <w:widowControl w:val="0"/>
              <w:numPr>
                <w:ilvl w:val="0"/>
                <w:numId w:val="7"/>
              </w:numPr>
              <w:suppressAutoHyphens w:val="0"/>
              <w:jc w:val="both"/>
              <w:pPrChange w:id="1006" w:author="Jiri Vojtesek" w:date="2023-01-19T13:14:00Z">
                <w:pPr>
                  <w:pStyle w:val="Odstavecseseznamem"/>
                  <w:widowControl w:val="0"/>
                  <w:numPr>
                    <w:numId w:val="8"/>
                  </w:numPr>
                  <w:tabs>
                    <w:tab w:val="num" w:pos="0"/>
                  </w:tabs>
                  <w:suppressAutoHyphens w:val="0"/>
                  <w:ind w:hanging="360"/>
                  <w:jc w:val="both"/>
                </w:pPr>
              </w:pPrChange>
            </w:pPr>
            <w:r>
              <w:t>spektrum didaktických řídicích stylů a metod a forem výuky;</w:t>
            </w:r>
          </w:p>
          <w:p w14:paraId="362A9A2C" w14:textId="77777777" w:rsidR="00397CED" w:rsidRDefault="007C733A">
            <w:pPr>
              <w:pStyle w:val="Odstavecseseznamem"/>
              <w:widowControl w:val="0"/>
              <w:numPr>
                <w:ilvl w:val="0"/>
                <w:numId w:val="7"/>
              </w:numPr>
              <w:suppressAutoHyphens w:val="0"/>
              <w:jc w:val="both"/>
              <w:pPrChange w:id="1007" w:author="Jiri Vojtesek" w:date="2023-01-19T13:14:00Z">
                <w:pPr>
                  <w:pStyle w:val="Odstavecseseznamem"/>
                  <w:widowControl w:val="0"/>
                  <w:numPr>
                    <w:numId w:val="8"/>
                  </w:numPr>
                  <w:tabs>
                    <w:tab w:val="num" w:pos="0"/>
                  </w:tabs>
                  <w:suppressAutoHyphens w:val="0"/>
                  <w:ind w:hanging="360"/>
                  <w:jc w:val="both"/>
                </w:pPr>
              </w:pPrChange>
            </w:pPr>
            <w:r>
              <w:t>sekvence cyklu výuky a fáze výukového procesu;</w:t>
            </w:r>
          </w:p>
          <w:p w14:paraId="1B6952F8" w14:textId="77777777" w:rsidR="00397CED" w:rsidRDefault="007C733A">
            <w:pPr>
              <w:widowControl w:val="0"/>
              <w:numPr>
                <w:ilvl w:val="0"/>
                <w:numId w:val="7"/>
              </w:numPr>
              <w:suppressAutoHyphens w:val="0"/>
              <w:spacing w:after="160" w:line="259" w:lineRule="auto"/>
              <w:contextualSpacing/>
              <w:jc w:val="both"/>
              <w:pPrChange w:id="100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nejběžnější typy výsledků a efektů vzdělávání</w:t>
            </w:r>
          </w:p>
          <w:p w14:paraId="32A0A46C" w14:textId="77777777" w:rsidR="00397CED" w:rsidRDefault="007C733A">
            <w:pPr>
              <w:widowControl w:val="0"/>
              <w:jc w:val="both"/>
            </w:pPr>
            <w:r>
              <w:rPr>
                <w:b/>
              </w:rPr>
              <w:t xml:space="preserve">Výstupní dovednosti </w:t>
            </w:r>
            <w:r>
              <w:t>(student prokazuje tyto dovednosti)</w:t>
            </w:r>
          </w:p>
          <w:p w14:paraId="57D0A324" w14:textId="77777777" w:rsidR="00397CED" w:rsidRDefault="007C733A">
            <w:pPr>
              <w:pStyle w:val="Odstavecseseznamem"/>
              <w:widowControl w:val="0"/>
              <w:numPr>
                <w:ilvl w:val="0"/>
                <w:numId w:val="7"/>
              </w:numPr>
              <w:suppressAutoHyphens w:val="0"/>
              <w:jc w:val="both"/>
              <w:pPrChange w:id="1009" w:author="Jiri Vojtesek" w:date="2023-01-19T13:14:00Z">
                <w:pPr>
                  <w:pStyle w:val="Odstavecseseznamem"/>
                  <w:widowControl w:val="0"/>
                  <w:numPr>
                    <w:numId w:val="8"/>
                  </w:numPr>
                  <w:tabs>
                    <w:tab w:val="num" w:pos="0"/>
                  </w:tabs>
                  <w:suppressAutoHyphens w:val="0"/>
                  <w:ind w:hanging="360"/>
                  <w:jc w:val="both"/>
                </w:pPr>
              </w:pPrChange>
            </w:pPr>
            <w:r>
              <w:t>zdůvodnit vazby mezi jednotlivými složkami systémového modelu vzdělávání</w:t>
            </w:r>
          </w:p>
          <w:p w14:paraId="7A0F8918" w14:textId="77777777" w:rsidR="00397CED" w:rsidRDefault="007C733A">
            <w:pPr>
              <w:pStyle w:val="Odstavecseseznamem"/>
              <w:widowControl w:val="0"/>
              <w:numPr>
                <w:ilvl w:val="0"/>
                <w:numId w:val="7"/>
              </w:numPr>
              <w:suppressAutoHyphens w:val="0"/>
              <w:jc w:val="both"/>
              <w:pPrChange w:id="1010" w:author="Jiri Vojtesek" w:date="2023-01-19T13:14:00Z">
                <w:pPr>
                  <w:pStyle w:val="Odstavecseseznamem"/>
                  <w:widowControl w:val="0"/>
                  <w:numPr>
                    <w:numId w:val="8"/>
                  </w:numPr>
                  <w:tabs>
                    <w:tab w:val="num" w:pos="0"/>
                  </w:tabs>
                  <w:suppressAutoHyphens w:val="0"/>
                  <w:ind w:hanging="360"/>
                  <w:jc w:val="both"/>
                </w:pPr>
              </w:pPrChange>
            </w:pPr>
            <w:r>
              <w:t>propojovat kurikulární a didaktickou problematiku při přípravě, realizaci a reflexi výuky</w:t>
            </w:r>
          </w:p>
          <w:p w14:paraId="410B68F0" w14:textId="77777777" w:rsidR="00397CED" w:rsidRDefault="007C733A">
            <w:pPr>
              <w:pStyle w:val="Odstavecseseznamem"/>
              <w:widowControl w:val="0"/>
              <w:numPr>
                <w:ilvl w:val="0"/>
                <w:numId w:val="7"/>
              </w:numPr>
              <w:suppressAutoHyphens w:val="0"/>
              <w:jc w:val="both"/>
              <w:pPrChange w:id="1011" w:author="Jiri Vojtesek" w:date="2023-01-19T13:14:00Z">
                <w:pPr>
                  <w:pStyle w:val="Odstavecseseznamem"/>
                  <w:widowControl w:val="0"/>
                  <w:numPr>
                    <w:numId w:val="8"/>
                  </w:numPr>
                  <w:tabs>
                    <w:tab w:val="num" w:pos="0"/>
                  </w:tabs>
                  <w:suppressAutoHyphens w:val="0"/>
                  <w:ind w:hanging="360"/>
                  <w:jc w:val="both"/>
                </w:pPr>
              </w:pPrChange>
            </w:pPr>
            <w:r>
              <w:t>naplánovat výukový proces s ohledem na integritu cílů, obsahů, metod a forem vyučování a učení</w:t>
            </w:r>
          </w:p>
        </w:tc>
      </w:tr>
      <w:tr w:rsidR="00397CED" w14:paraId="75DFFBC2"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DA114D7"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7A952F3" w14:textId="77777777" w:rsidR="00397CED" w:rsidRDefault="00397CED">
            <w:pPr>
              <w:widowControl w:val="0"/>
              <w:jc w:val="both"/>
            </w:pPr>
          </w:p>
        </w:tc>
      </w:tr>
      <w:tr w:rsidR="00397CED" w14:paraId="014B354C" w14:textId="77777777">
        <w:trPr>
          <w:trHeight w:val="1497"/>
        </w:trPr>
        <w:tc>
          <w:tcPr>
            <w:tcW w:w="9855" w:type="dxa"/>
            <w:gridSpan w:val="8"/>
            <w:tcBorders>
              <w:left w:val="single" w:sz="4" w:space="0" w:color="000000"/>
              <w:bottom w:val="single" w:sz="4" w:space="0" w:color="000000"/>
              <w:right w:val="single" w:sz="4" w:space="0" w:color="000000"/>
            </w:tcBorders>
          </w:tcPr>
          <w:p w14:paraId="2CCA2642" w14:textId="77777777" w:rsidR="00397CED" w:rsidRDefault="007C733A">
            <w:pPr>
              <w:widowControl w:val="0"/>
              <w:jc w:val="both"/>
            </w:pPr>
            <w:r>
              <w:rPr>
                <w:b/>
                <w:bCs/>
              </w:rPr>
              <w:t>Povinná literatura</w:t>
            </w:r>
            <w:r>
              <w:t>:</w:t>
            </w:r>
          </w:p>
          <w:p w14:paraId="622A714A" w14:textId="77777777" w:rsidR="00397CED" w:rsidRDefault="007C733A">
            <w:pPr>
              <w:widowControl w:val="0"/>
            </w:pPr>
            <w:proofErr w:type="gramStart"/>
            <w:r>
              <w:t>KALHOUS, Z. a O.</w:t>
            </w:r>
            <w:proofErr w:type="gramEnd"/>
            <w:r>
              <w:t xml:space="preserve"> OBST. </w:t>
            </w:r>
            <w:r>
              <w:rPr>
                <w:i/>
              </w:rPr>
              <w:t>Školní didaktika</w:t>
            </w:r>
            <w:r>
              <w:t>. Vyd. 2. Praha: Portál, 2009. ISBN 978-80-7367-571-4.</w:t>
            </w:r>
          </w:p>
          <w:p w14:paraId="11491062" w14:textId="77777777" w:rsidR="00397CED" w:rsidRDefault="007C733A">
            <w:pPr>
              <w:widowControl w:val="0"/>
            </w:pPr>
            <w:r>
              <w:rPr>
                <w:color w:val="0A0A0A"/>
              </w:rPr>
              <w:t xml:space="preserve">MAŇÁK, J. </w:t>
            </w:r>
            <w:r>
              <w:rPr>
                <w:i/>
                <w:color w:val="0A0A0A"/>
              </w:rPr>
              <w:t>Nárys didaktiky</w:t>
            </w:r>
            <w:r>
              <w:rPr>
                <w:color w:val="0A0A0A"/>
              </w:rPr>
              <w:t>. 3. vyd. Brno: Masarykova univerzita, 2003. ISBN 8021031239.</w:t>
            </w:r>
          </w:p>
          <w:p w14:paraId="3B0633AD" w14:textId="77777777" w:rsidR="00397CED" w:rsidRDefault="007C733A">
            <w:pPr>
              <w:widowControl w:val="0"/>
            </w:pPr>
            <w:r>
              <w:t xml:space="preserve">MAŇÁK, J. a V. ŠVEC. </w:t>
            </w:r>
            <w:r>
              <w:rPr>
                <w:i/>
                <w:iCs/>
              </w:rPr>
              <w:t>Výukové metody</w:t>
            </w:r>
            <w:r>
              <w:t xml:space="preserve">. Brno: Paido, 2003. ISBN 80-7315-039-5. NELEŠOVSKÁ, Alena a Hana SPÁČILOVÁ. </w:t>
            </w:r>
            <w:r>
              <w:rPr>
                <w:i/>
                <w:iCs/>
              </w:rPr>
              <w:t>Didaktika primární školy</w:t>
            </w:r>
            <w:r>
              <w:t>. Olomouc: Univerzita Palackého, 2005. ISBN 8024412365.</w:t>
            </w:r>
          </w:p>
          <w:p w14:paraId="77F956E6" w14:textId="77777777" w:rsidR="00397CED" w:rsidRDefault="007C733A">
            <w:pPr>
              <w:widowControl w:val="0"/>
              <w:jc w:val="both"/>
            </w:pPr>
            <w:r>
              <w:t xml:space="preserve">SKALKOVÁ, J. </w:t>
            </w:r>
            <w:r>
              <w:rPr>
                <w:i/>
              </w:rPr>
              <w:t>Obecná didaktika: vyučovací proces, učivo a jeho výběr, metody, organizační formy vyučování</w:t>
            </w:r>
            <w:r>
              <w:t>. Praha: Grada, 2007. Pedagogika (Grada). ISBN 978-80-247-1821-7.</w:t>
            </w:r>
          </w:p>
          <w:p w14:paraId="3387BAB4" w14:textId="77777777" w:rsidR="00397CED" w:rsidRDefault="007C733A">
            <w:pPr>
              <w:widowControl w:val="0"/>
              <w:jc w:val="both"/>
              <w:rPr>
                <w:b/>
                <w:bCs/>
              </w:rPr>
            </w:pPr>
            <w:r>
              <w:rPr>
                <w:b/>
                <w:bCs/>
              </w:rPr>
              <w:t>Doporučená literatura:</w:t>
            </w:r>
          </w:p>
          <w:p w14:paraId="79125CAF" w14:textId="77777777" w:rsidR="00397CED" w:rsidRDefault="007C733A">
            <w:pPr>
              <w:widowControl w:val="0"/>
            </w:pPr>
            <w:r>
              <w:rPr>
                <w:color w:val="222222"/>
                <w:shd w:val="clear" w:color="auto" w:fill="FFFFFF"/>
              </w:rPr>
              <w:t>HUDSON, B., &amp; MEYER, M. A. (2011). </w:t>
            </w:r>
            <w:r>
              <w:rPr>
                <w:i/>
                <w:iCs/>
                <w:color w:val="222222"/>
                <w:shd w:val="clear" w:color="auto" w:fill="FFFFFF"/>
              </w:rPr>
              <w:t>Beyond fragmentation: Didactics, learning and teaching in Europe</w:t>
            </w:r>
            <w:r>
              <w:rPr>
                <w:color w:val="222222"/>
                <w:shd w:val="clear" w:color="auto" w:fill="FFFFFF"/>
              </w:rPr>
              <w:t>. Barbara Budrich Publishers.</w:t>
            </w:r>
          </w:p>
          <w:p w14:paraId="507AA8D9" w14:textId="77777777" w:rsidR="00397CED" w:rsidRDefault="007C733A">
            <w:pPr>
              <w:widowControl w:val="0"/>
            </w:pPr>
            <w:r>
              <w:rPr>
                <w:color w:val="0A0A0A"/>
              </w:rPr>
              <w:t xml:space="preserve">SLAVÍK, J., JANÍK, T., NAJVAR, P., &amp; KNECHT, P. (2017). </w:t>
            </w:r>
            <w:r>
              <w:rPr>
                <w:i/>
                <w:color w:val="0A0A0A"/>
              </w:rPr>
              <w:t>Transdisciplinární didaktika: o učitelském sdílení znalostí a zvyšování kvality výuky napříč obory.</w:t>
            </w:r>
            <w:r>
              <w:rPr>
                <w:color w:val="0A0A0A"/>
              </w:rPr>
              <w:t xml:space="preserve"> Brno: Masarykova univerzita. ISBN 978-80-210-8569-5.</w:t>
            </w:r>
          </w:p>
          <w:p w14:paraId="0CAC6FAA" w14:textId="77777777" w:rsidR="00397CED" w:rsidRDefault="00397CED">
            <w:pPr>
              <w:widowControl w:val="0"/>
              <w:rPr>
                <w:color w:val="0A0A0A"/>
              </w:rPr>
            </w:pPr>
          </w:p>
          <w:p w14:paraId="4E4496A3" w14:textId="77777777" w:rsidR="00397CED" w:rsidRDefault="00397CED">
            <w:pPr>
              <w:widowControl w:val="0"/>
              <w:rPr>
                <w:color w:val="0A0A0A"/>
              </w:rPr>
            </w:pPr>
          </w:p>
          <w:p w14:paraId="3853C8CD" w14:textId="77777777" w:rsidR="00397CED" w:rsidRDefault="00397CED">
            <w:pPr>
              <w:widowControl w:val="0"/>
              <w:rPr>
                <w:color w:val="0A0A0A"/>
              </w:rPr>
            </w:pPr>
          </w:p>
        </w:tc>
      </w:tr>
      <w:tr w:rsidR="00397CED" w14:paraId="1934AF04"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D484966" w14:textId="77777777" w:rsidR="00397CED" w:rsidRDefault="007C733A">
            <w:pPr>
              <w:widowControl w:val="0"/>
              <w:jc w:val="center"/>
              <w:rPr>
                <w:b/>
              </w:rPr>
            </w:pPr>
            <w:r>
              <w:rPr>
                <w:b/>
              </w:rPr>
              <w:lastRenderedPageBreak/>
              <w:t>Informace ke kombinované nebo distanční formě</w:t>
            </w:r>
          </w:p>
        </w:tc>
      </w:tr>
      <w:tr w:rsidR="00397CED" w14:paraId="394A5EBC"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2AED0B"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2AD48881"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685779C" w14:textId="77777777" w:rsidR="00397CED" w:rsidRDefault="007C733A">
            <w:pPr>
              <w:widowControl w:val="0"/>
              <w:jc w:val="both"/>
              <w:rPr>
                <w:b/>
              </w:rPr>
            </w:pPr>
            <w:r>
              <w:rPr>
                <w:b/>
              </w:rPr>
              <w:t>hodin</w:t>
            </w:r>
          </w:p>
        </w:tc>
      </w:tr>
      <w:tr w:rsidR="00397CED" w14:paraId="122BC8F9"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5211B93" w14:textId="77777777" w:rsidR="00397CED" w:rsidRDefault="007C733A">
            <w:pPr>
              <w:widowControl w:val="0"/>
              <w:jc w:val="both"/>
              <w:rPr>
                <w:b/>
              </w:rPr>
            </w:pPr>
            <w:r>
              <w:rPr>
                <w:b/>
              </w:rPr>
              <w:t>Informace o způsobu kontaktu s vyučujícím</w:t>
            </w:r>
          </w:p>
        </w:tc>
      </w:tr>
      <w:tr w:rsidR="00397CED" w14:paraId="2C77E99E" w14:textId="77777777">
        <w:trPr>
          <w:trHeight w:val="236"/>
        </w:trPr>
        <w:tc>
          <w:tcPr>
            <w:tcW w:w="9855" w:type="dxa"/>
            <w:gridSpan w:val="8"/>
            <w:tcBorders>
              <w:top w:val="single" w:sz="4" w:space="0" w:color="000000"/>
              <w:left w:val="single" w:sz="4" w:space="0" w:color="000000"/>
              <w:bottom w:val="single" w:sz="4" w:space="0" w:color="000000"/>
              <w:right w:val="single" w:sz="4" w:space="0" w:color="000000"/>
            </w:tcBorders>
          </w:tcPr>
          <w:p w14:paraId="34C9A198" w14:textId="77777777" w:rsidR="00397CED" w:rsidRDefault="00397CED">
            <w:pPr>
              <w:widowControl w:val="0"/>
              <w:jc w:val="both"/>
            </w:pPr>
          </w:p>
          <w:p w14:paraId="36491358" w14:textId="77777777" w:rsidR="00397CED" w:rsidRDefault="00397CED">
            <w:pPr>
              <w:widowControl w:val="0"/>
              <w:jc w:val="both"/>
            </w:pPr>
          </w:p>
        </w:tc>
      </w:tr>
    </w:tbl>
    <w:p w14:paraId="0F4A134A" w14:textId="77777777" w:rsidR="00397CED" w:rsidRDefault="00397CED"/>
    <w:p w14:paraId="27D2BCE6"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1D326D46"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AA5942D" w14:textId="461B1439"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012" w:author="Jiří Vojtěšek" w:date="2023-01-24T20:39:00Z">
              <w:r w:rsidR="008A5423">
                <w:rPr>
                  <w:b/>
                </w:rPr>
                <w:t>Abecední seznam</w:t>
              </w:r>
            </w:ins>
            <w:del w:id="1013" w:author="Jiří Vojtěšek" w:date="2023-01-24T20:39:00Z">
              <w:r w:rsidDel="008A5423">
                <w:rPr>
                  <w:rStyle w:val="Odkazintenzivn"/>
                </w:rPr>
                <w:delText>Abecední seznam</w:delText>
              </w:r>
            </w:del>
            <w:r>
              <w:rPr>
                <w:rStyle w:val="Odkazintenzivn"/>
              </w:rPr>
              <w:fldChar w:fldCharType="end"/>
            </w:r>
          </w:p>
        </w:tc>
      </w:tr>
      <w:tr w:rsidR="00397CED" w14:paraId="6BB5F6C4"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3296D1A0"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5EF4ADA2" w14:textId="77777777" w:rsidR="00397CED" w:rsidRDefault="007C733A">
            <w:pPr>
              <w:widowControl w:val="0"/>
              <w:jc w:val="both"/>
            </w:pPr>
            <w:bookmarkStart w:id="1014" w:name="bOdbAnglictina1"/>
            <w:r>
              <w:t>Odborná angličtina I</w:t>
            </w:r>
            <w:bookmarkEnd w:id="1014"/>
          </w:p>
        </w:tc>
      </w:tr>
      <w:tr w:rsidR="00397CED" w14:paraId="5B3838B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EC8B204"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34622430"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34130C05"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9C0F9B3" w14:textId="77777777" w:rsidR="00397CED" w:rsidRDefault="007C733A">
            <w:pPr>
              <w:widowControl w:val="0"/>
              <w:jc w:val="both"/>
            </w:pPr>
            <w:r>
              <w:t>1/ZS</w:t>
            </w:r>
          </w:p>
        </w:tc>
      </w:tr>
      <w:tr w:rsidR="00397CED" w14:paraId="12AB7C2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6E4CBE1"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26E32D4" w14:textId="77777777" w:rsidR="00397CED" w:rsidRDefault="007C733A">
            <w:pPr>
              <w:widowControl w:val="0"/>
              <w:jc w:val="both"/>
            </w:pPr>
            <w:r>
              <w:t>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8A0E2C8"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F28DE7D"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DEC0DFE"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53E1A609" w14:textId="77777777" w:rsidR="00397CED" w:rsidRDefault="007C733A">
            <w:pPr>
              <w:widowControl w:val="0"/>
              <w:jc w:val="both"/>
            </w:pPr>
            <w:r>
              <w:t>3</w:t>
            </w:r>
          </w:p>
        </w:tc>
      </w:tr>
      <w:tr w:rsidR="00397CED" w14:paraId="10CBF3C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7C72961"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0E8B4B14" w14:textId="77777777" w:rsidR="00397CED" w:rsidRDefault="007C733A">
            <w:pPr>
              <w:widowControl w:val="0"/>
              <w:jc w:val="both"/>
            </w:pPr>
            <w:r>
              <w:t>nejsou</w:t>
            </w:r>
          </w:p>
        </w:tc>
      </w:tr>
      <w:tr w:rsidR="00397CED" w14:paraId="5F9F5886"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B537433"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4B9DCC1A"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FABD9C8"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ECED3C6" w14:textId="77777777" w:rsidR="00397CED" w:rsidRDefault="007C733A">
            <w:pPr>
              <w:widowControl w:val="0"/>
              <w:jc w:val="both"/>
            </w:pPr>
            <w:r>
              <w:t>seminář</w:t>
            </w:r>
          </w:p>
        </w:tc>
      </w:tr>
      <w:tr w:rsidR="00397CED" w14:paraId="04688E8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F1407C9"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E7B9491" w14:textId="77777777" w:rsidR="00397CED" w:rsidRDefault="007C733A">
            <w:pPr>
              <w:widowControl w:val="0"/>
              <w:jc w:val="both"/>
            </w:pPr>
            <w:r>
              <w:t>Písemná forma</w:t>
            </w:r>
          </w:p>
          <w:p w14:paraId="25FF63E8" w14:textId="77777777" w:rsidR="00397CED" w:rsidRDefault="007C733A">
            <w:pPr>
              <w:widowControl w:val="0"/>
              <w:jc w:val="both"/>
            </w:pPr>
            <w:r>
              <w:t>1. Povinná a aktivní účast na jednotlivých cvičeních (80% účast na cvičení).</w:t>
            </w:r>
          </w:p>
          <w:p w14:paraId="51A87DF7" w14:textId="77777777" w:rsidR="00397CED" w:rsidRDefault="007C733A">
            <w:pPr>
              <w:widowControl w:val="0"/>
              <w:jc w:val="both"/>
            </w:pPr>
            <w:r>
              <w:t>2. Teoretické a praktické zvládnutí základní problematiky a jednotlivých témat.</w:t>
            </w:r>
          </w:p>
          <w:p w14:paraId="47F55FE5" w14:textId="77777777" w:rsidR="00397CED" w:rsidRDefault="007C733A">
            <w:pPr>
              <w:widowControl w:val="0"/>
              <w:jc w:val="both"/>
            </w:pPr>
            <w:r>
              <w:t>3. Úspěšné a samostatné vypracování všech zadaných úloh v průběhu semestru.</w:t>
            </w:r>
          </w:p>
          <w:p w14:paraId="2B6CB500" w14:textId="77777777" w:rsidR="00397CED" w:rsidRDefault="007C733A">
            <w:pPr>
              <w:widowControl w:val="0"/>
              <w:jc w:val="both"/>
            </w:pPr>
            <w:r>
              <w:t>4. Prokázání úspěšného zvládnutí probírané tématiky při průběžném a závěrečném testu.</w:t>
            </w:r>
          </w:p>
        </w:tc>
      </w:tr>
      <w:tr w:rsidR="00397CED" w14:paraId="1A94049E" w14:textId="77777777">
        <w:trPr>
          <w:trHeight w:val="250"/>
        </w:trPr>
        <w:tc>
          <w:tcPr>
            <w:tcW w:w="9855" w:type="dxa"/>
            <w:gridSpan w:val="8"/>
            <w:tcBorders>
              <w:left w:val="single" w:sz="4" w:space="0" w:color="000000"/>
              <w:bottom w:val="single" w:sz="4" w:space="0" w:color="000000"/>
              <w:right w:val="single" w:sz="4" w:space="0" w:color="000000"/>
            </w:tcBorders>
          </w:tcPr>
          <w:p w14:paraId="3A3190FD" w14:textId="77777777" w:rsidR="00397CED" w:rsidRDefault="00397CED">
            <w:pPr>
              <w:widowControl w:val="0"/>
              <w:jc w:val="both"/>
            </w:pPr>
          </w:p>
        </w:tc>
      </w:tr>
      <w:tr w:rsidR="00397CED" w14:paraId="37885564"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B81D88C"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7F5D40B5" w14:textId="77777777" w:rsidR="00397CED" w:rsidRDefault="007C733A">
            <w:pPr>
              <w:widowControl w:val="0"/>
              <w:jc w:val="both"/>
              <w:rPr>
                <w:i/>
              </w:rPr>
            </w:pPr>
            <w:r>
              <w:rPr>
                <w:i/>
              </w:rPr>
              <w:t>Neuvádí se, předmět má pro zaměření SP doplňující charakter</w:t>
            </w:r>
          </w:p>
        </w:tc>
      </w:tr>
      <w:tr w:rsidR="00397CED" w14:paraId="15422A94"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0440BE11"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2C83265" w14:textId="77777777" w:rsidR="00397CED" w:rsidRDefault="00397CED">
            <w:pPr>
              <w:widowControl w:val="0"/>
              <w:jc w:val="both"/>
            </w:pPr>
          </w:p>
        </w:tc>
      </w:tr>
      <w:tr w:rsidR="00397CED" w14:paraId="42C3273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6683A1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07898BC1" w14:textId="77777777" w:rsidR="00397CED" w:rsidRDefault="007C733A">
            <w:pPr>
              <w:widowControl w:val="0"/>
              <w:jc w:val="both"/>
              <w:rPr>
                <w:i/>
              </w:rPr>
            </w:pPr>
            <w:r>
              <w:rPr>
                <w:i/>
              </w:rPr>
              <w:t>Neuvádí se, předmět má pro zaměření SP doplňující charakter</w:t>
            </w:r>
          </w:p>
        </w:tc>
      </w:tr>
      <w:tr w:rsidR="00397CED" w14:paraId="1DE79DDC" w14:textId="77777777">
        <w:trPr>
          <w:trHeight w:val="324"/>
        </w:trPr>
        <w:tc>
          <w:tcPr>
            <w:tcW w:w="9855" w:type="dxa"/>
            <w:gridSpan w:val="8"/>
            <w:tcBorders>
              <w:left w:val="single" w:sz="4" w:space="0" w:color="000000"/>
              <w:bottom w:val="single" w:sz="4" w:space="0" w:color="000000"/>
              <w:right w:val="single" w:sz="4" w:space="0" w:color="000000"/>
            </w:tcBorders>
          </w:tcPr>
          <w:p w14:paraId="53C3E9A7" w14:textId="77777777" w:rsidR="00397CED" w:rsidRDefault="00397CED">
            <w:pPr>
              <w:widowControl w:val="0"/>
              <w:jc w:val="both"/>
            </w:pPr>
          </w:p>
        </w:tc>
      </w:tr>
      <w:tr w:rsidR="00397CED" w14:paraId="1E08390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99FD3DE"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638FC868" w14:textId="77777777" w:rsidR="00397CED" w:rsidRDefault="00397CED">
            <w:pPr>
              <w:widowControl w:val="0"/>
              <w:jc w:val="both"/>
            </w:pPr>
          </w:p>
        </w:tc>
      </w:tr>
      <w:tr w:rsidR="00397CED" w14:paraId="331E147F" w14:textId="77777777">
        <w:trPr>
          <w:trHeight w:val="3486"/>
        </w:trPr>
        <w:tc>
          <w:tcPr>
            <w:tcW w:w="9855" w:type="dxa"/>
            <w:gridSpan w:val="8"/>
            <w:tcBorders>
              <w:left w:val="single" w:sz="4" w:space="0" w:color="000000"/>
              <w:bottom w:val="single" w:sz="12" w:space="0" w:color="000000"/>
              <w:right w:val="single" w:sz="4" w:space="0" w:color="000000"/>
            </w:tcBorders>
          </w:tcPr>
          <w:p w14:paraId="3C8106C1" w14:textId="77777777" w:rsidR="00397CED" w:rsidRDefault="007C733A">
            <w:pPr>
              <w:widowControl w:val="0"/>
              <w:jc w:val="both"/>
              <w:rPr>
                <w:b/>
              </w:rPr>
            </w:pPr>
            <w:r>
              <w:rPr>
                <w:b/>
              </w:rPr>
              <w:t>Cíl předmětu</w:t>
            </w:r>
          </w:p>
          <w:p w14:paraId="3CECF6F3" w14:textId="77777777" w:rsidR="00397CED" w:rsidRDefault="007C733A">
            <w:pPr>
              <w:pStyle w:val="Zkladntext2"/>
              <w:rPr>
                <w:rFonts w:ascii="Arial Narrow" w:hAnsi="Arial Narrow"/>
                <w:sz w:val="20"/>
              </w:rPr>
            </w:pPr>
            <w:r>
              <w:rPr>
                <w:rFonts w:ascii="Arial Narrow" w:hAnsi="Arial Narrow"/>
                <w:sz w:val="20"/>
              </w:rPr>
              <w:t>Cílem předmětu je naučit studenty pracovat s odbornou literaturou, tj. získat, zpracovat, vyhodnotit a písemně i ústně prezentovat technické informace v angličtině. Dále se zaměřuje na rozvoj komunikačních schopností studentů v obecně technické oblasti, v oblasti zvoleného studijního oboru a v profesních situacích, např. vstupní pohovor.</w:t>
            </w:r>
          </w:p>
          <w:p w14:paraId="69CAA423" w14:textId="77777777" w:rsidR="00397CED" w:rsidRDefault="007C733A">
            <w:pPr>
              <w:widowControl w:val="0"/>
              <w:jc w:val="both"/>
              <w:rPr>
                <w:b/>
              </w:rPr>
            </w:pPr>
            <w:r>
              <w:rPr>
                <w:b/>
              </w:rPr>
              <w:t>Témata:</w:t>
            </w:r>
          </w:p>
          <w:p w14:paraId="1E07C715" w14:textId="77777777" w:rsidR="00397CED" w:rsidRDefault="007C733A">
            <w:pPr>
              <w:pStyle w:val="Zkladntext2"/>
              <w:numPr>
                <w:ilvl w:val="0"/>
                <w:numId w:val="14"/>
              </w:numPr>
              <w:rPr>
                <w:rFonts w:ascii="Arial Narrow" w:hAnsi="Arial Narrow"/>
                <w:sz w:val="20"/>
              </w:rPr>
              <w:pPrChange w:id="1015" w:author="Jiri Vojtesek" w:date="2023-01-19T13:14:00Z">
                <w:pPr>
                  <w:pStyle w:val="Zkladntext2"/>
                  <w:numPr>
                    <w:numId w:val="15"/>
                  </w:numPr>
                  <w:tabs>
                    <w:tab w:val="num" w:pos="0"/>
                  </w:tabs>
                  <w:ind w:left="720" w:hanging="360"/>
                </w:pPr>
              </w:pPrChange>
            </w:pPr>
            <w:r>
              <w:rPr>
                <w:rFonts w:ascii="Arial Narrow" w:hAnsi="Arial Narrow"/>
                <w:sz w:val="20"/>
              </w:rPr>
              <w:t>Popis funkcí</w:t>
            </w:r>
          </w:p>
          <w:p w14:paraId="2B6D277A" w14:textId="77777777" w:rsidR="00397CED" w:rsidRDefault="007C733A">
            <w:pPr>
              <w:pStyle w:val="Zkladntext2"/>
              <w:numPr>
                <w:ilvl w:val="0"/>
                <w:numId w:val="14"/>
              </w:numPr>
              <w:rPr>
                <w:rFonts w:ascii="Arial Narrow" w:hAnsi="Arial Narrow"/>
                <w:sz w:val="20"/>
              </w:rPr>
              <w:pPrChange w:id="1016" w:author="Jiri Vojtesek" w:date="2023-01-19T13:14:00Z">
                <w:pPr>
                  <w:pStyle w:val="Zkladntext2"/>
                  <w:numPr>
                    <w:numId w:val="15"/>
                  </w:numPr>
                  <w:tabs>
                    <w:tab w:val="num" w:pos="0"/>
                  </w:tabs>
                  <w:ind w:left="720" w:hanging="360"/>
                </w:pPr>
              </w:pPrChange>
            </w:pPr>
            <w:r>
              <w:rPr>
                <w:rFonts w:ascii="Arial Narrow" w:hAnsi="Arial Narrow"/>
                <w:sz w:val="20"/>
              </w:rPr>
              <w:t>Popis použitých technologií</w:t>
            </w:r>
          </w:p>
          <w:p w14:paraId="15904BAA" w14:textId="77777777" w:rsidR="00397CED" w:rsidRDefault="007C733A">
            <w:pPr>
              <w:pStyle w:val="Zkladntext2"/>
              <w:numPr>
                <w:ilvl w:val="0"/>
                <w:numId w:val="14"/>
              </w:numPr>
              <w:rPr>
                <w:rFonts w:ascii="Arial Narrow" w:hAnsi="Arial Narrow"/>
                <w:sz w:val="20"/>
              </w:rPr>
              <w:pPrChange w:id="1017" w:author="Jiri Vojtesek" w:date="2023-01-19T13:14:00Z">
                <w:pPr>
                  <w:pStyle w:val="Zkladntext2"/>
                  <w:numPr>
                    <w:numId w:val="15"/>
                  </w:numPr>
                  <w:tabs>
                    <w:tab w:val="num" w:pos="0"/>
                  </w:tabs>
                  <w:ind w:left="720" w:hanging="360"/>
                </w:pPr>
              </w:pPrChange>
            </w:pPr>
            <w:r>
              <w:rPr>
                <w:rFonts w:ascii="Arial Narrow" w:hAnsi="Arial Narrow"/>
                <w:sz w:val="20"/>
              </w:rPr>
              <w:t>Materiálové technologie</w:t>
            </w:r>
          </w:p>
          <w:p w14:paraId="5BB37227" w14:textId="77777777" w:rsidR="00397CED" w:rsidRDefault="007C733A">
            <w:pPr>
              <w:pStyle w:val="Zkladntext2"/>
              <w:numPr>
                <w:ilvl w:val="0"/>
                <w:numId w:val="14"/>
              </w:numPr>
              <w:rPr>
                <w:rFonts w:ascii="Arial Narrow" w:hAnsi="Arial Narrow"/>
                <w:sz w:val="20"/>
              </w:rPr>
              <w:pPrChange w:id="1018" w:author="Jiri Vojtesek" w:date="2023-01-19T13:14:00Z">
                <w:pPr>
                  <w:pStyle w:val="Zkladntext2"/>
                  <w:numPr>
                    <w:numId w:val="15"/>
                  </w:numPr>
                  <w:tabs>
                    <w:tab w:val="num" w:pos="0"/>
                  </w:tabs>
                  <w:ind w:left="720" w:hanging="360"/>
                </w:pPr>
              </w:pPrChange>
            </w:pPr>
            <w:r>
              <w:rPr>
                <w:rFonts w:ascii="Arial Narrow" w:hAnsi="Arial Narrow"/>
                <w:sz w:val="20"/>
              </w:rPr>
              <w:t>Vlastnosti produktů</w:t>
            </w:r>
          </w:p>
          <w:p w14:paraId="0E2F2141" w14:textId="77777777" w:rsidR="00397CED" w:rsidRDefault="007C733A">
            <w:pPr>
              <w:pStyle w:val="Zkladntext2"/>
              <w:numPr>
                <w:ilvl w:val="0"/>
                <w:numId w:val="14"/>
              </w:numPr>
              <w:rPr>
                <w:rFonts w:ascii="Arial Narrow" w:hAnsi="Arial Narrow"/>
                <w:sz w:val="20"/>
              </w:rPr>
              <w:pPrChange w:id="1019" w:author="Jiri Vojtesek" w:date="2023-01-19T13:14:00Z">
                <w:pPr>
                  <w:pStyle w:val="Zkladntext2"/>
                  <w:numPr>
                    <w:numId w:val="15"/>
                  </w:numPr>
                  <w:tabs>
                    <w:tab w:val="num" w:pos="0"/>
                  </w:tabs>
                  <w:ind w:left="720" w:hanging="360"/>
                </w:pPr>
              </w:pPrChange>
            </w:pPr>
            <w:r>
              <w:rPr>
                <w:rFonts w:ascii="Arial Narrow" w:hAnsi="Arial Narrow"/>
                <w:sz w:val="20"/>
              </w:rPr>
              <w:t>Kvalita</w:t>
            </w:r>
          </w:p>
          <w:p w14:paraId="411B8159" w14:textId="77777777" w:rsidR="00397CED" w:rsidRDefault="007C733A">
            <w:pPr>
              <w:pStyle w:val="Zkladntext2"/>
              <w:numPr>
                <w:ilvl w:val="0"/>
                <w:numId w:val="14"/>
              </w:numPr>
              <w:rPr>
                <w:rFonts w:ascii="Arial Narrow" w:hAnsi="Arial Narrow"/>
                <w:sz w:val="20"/>
              </w:rPr>
              <w:pPrChange w:id="1020" w:author="Jiri Vojtesek" w:date="2023-01-19T13:14:00Z">
                <w:pPr>
                  <w:pStyle w:val="Zkladntext2"/>
                  <w:numPr>
                    <w:numId w:val="15"/>
                  </w:numPr>
                  <w:tabs>
                    <w:tab w:val="num" w:pos="0"/>
                  </w:tabs>
                  <w:ind w:left="720" w:hanging="360"/>
                </w:pPr>
              </w:pPrChange>
            </w:pPr>
            <w:r>
              <w:rPr>
                <w:rFonts w:ascii="Arial Narrow" w:hAnsi="Arial Narrow"/>
                <w:sz w:val="20"/>
              </w:rPr>
              <w:t>Komponenty</w:t>
            </w:r>
          </w:p>
          <w:p w14:paraId="573DF8CA" w14:textId="77777777" w:rsidR="00397CED" w:rsidRDefault="007C733A">
            <w:pPr>
              <w:pStyle w:val="Zkladntext2"/>
              <w:numPr>
                <w:ilvl w:val="0"/>
                <w:numId w:val="14"/>
              </w:numPr>
              <w:rPr>
                <w:rFonts w:ascii="Arial Narrow" w:hAnsi="Arial Narrow"/>
                <w:sz w:val="20"/>
              </w:rPr>
              <w:pPrChange w:id="1021" w:author="Jiri Vojtesek" w:date="2023-01-19T13:14:00Z">
                <w:pPr>
                  <w:pStyle w:val="Zkladntext2"/>
                  <w:numPr>
                    <w:numId w:val="15"/>
                  </w:numPr>
                  <w:tabs>
                    <w:tab w:val="num" w:pos="0"/>
                  </w:tabs>
                  <w:ind w:left="720" w:hanging="360"/>
                </w:pPr>
              </w:pPrChange>
            </w:pPr>
            <w:r>
              <w:rPr>
                <w:rFonts w:ascii="Arial Narrow" w:hAnsi="Arial Narrow"/>
                <w:sz w:val="20"/>
              </w:rPr>
              <w:t>Kompletace</w:t>
            </w:r>
          </w:p>
          <w:p w14:paraId="7F7E45D4" w14:textId="77777777" w:rsidR="00397CED" w:rsidRDefault="007C733A">
            <w:pPr>
              <w:pStyle w:val="Zkladntext2"/>
              <w:numPr>
                <w:ilvl w:val="0"/>
                <w:numId w:val="14"/>
              </w:numPr>
              <w:rPr>
                <w:rFonts w:ascii="Arial Narrow" w:hAnsi="Arial Narrow"/>
                <w:sz w:val="20"/>
              </w:rPr>
              <w:pPrChange w:id="1022" w:author="Jiri Vojtesek" w:date="2023-01-19T13:14:00Z">
                <w:pPr>
                  <w:pStyle w:val="Zkladntext2"/>
                  <w:numPr>
                    <w:numId w:val="15"/>
                  </w:numPr>
                  <w:tabs>
                    <w:tab w:val="num" w:pos="0"/>
                  </w:tabs>
                  <w:ind w:left="720" w:hanging="360"/>
                </w:pPr>
              </w:pPrChange>
            </w:pPr>
            <w:r>
              <w:rPr>
                <w:rFonts w:ascii="Arial Narrow" w:hAnsi="Arial Narrow"/>
                <w:sz w:val="20"/>
              </w:rPr>
              <w:t>Design, průběžný test</w:t>
            </w:r>
          </w:p>
          <w:p w14:paraId="2A49DE29" w14:textId="77777777" w:rsidR="00397CED" w:rsidRDefault="007C733A">
            <w:pPr>
              <w:pStyle w:val="Zkladntext2"/>
              <w:numPr>
                <w:ilvl w:val="0"/>
                <w:numId w:val="14"/>
              </w:numPr>
              <w:rPr>
                <w:rFonts w:ascii="Arial Narrow" w:hAnsi="Arial Narrow"/>
                <w:sz w:val="20"/>
              </w:rPr>
              <w:pPrChange w:id="1023" w:author="Jiri Vojtesek" w:date="2023-01-19T13:14:00Z">
                <w:pPr>
                  <w:pStyle w:val="Zkladntext2"/>
                  <w:numPr>
                    <w:numId w:val="15"/>
                  </w:numPr>
                  <w:tabs>
                    <w:tab w:val="num" w:pos="0"/>
                  </w:tabs>
                  <w:ind w:left="720" w:hanging="360"/>
                </w:pPr>
              </w:pPrChange>
            </w:pPr>
            <w:r>
              <w:rPr>
                <w:rFonts w:ascii="Arial Narrow" w:hAnsi="Arial Narrow"/>
                <w:sz w:val="20"/>
              </w:rPr>
              <w:t>Slovesa a fráze pro popis designu</w:t>
            </w:r>
          </w:p>
          <w:p w14:paraId="6EDCA661" w14:textId="77777777" w:rsidR="00397CED" w:rsidRDefault="007C733A">
            <w:pPr>
              <w:pStyle w:val="Zkladntext2"/>
              <w:numPr>
                <w:ilvl w:val="0"/>
                <w:numId w:val="14"/>
              </w:numPr>
              <w:rPr>
                <w:rFonts w:ascii="Arial Narrow" w:hAnsi="Arial Narrow"/>
                <w:sz w:val="20"/>
              </w:rPr>
              <w:pPrChange w:id="1024" w:author="Jiri Vojtesek" w:date="2023-01-19T13:14:00Z">
                <w:pPr>
                  <w:pStyle w:val="Zkladntext2"/>
                  <w:numPr>
                    <w:numId w:val="15"/>
                  </w:numPr>
                  <w:tabs>
                    <w:tab w:val="num" w:pos="0"/>
                  </w:tabs>
                  <w:ind w:left="720" w:hanging="360"/>
                </w:pPr>
              </w:pPrChange>
            </w:pPr>
            <w:r>
              <w:rPr>
                <w:rFonts w:ascii="Arial Narrow" w:hAnsi="Arial Narrow"/>
                <w:sz w:val="20"/>
              </w:rPr>
              <w:t>Popis vad</w:t>
            </w:r>
          </w:p>
          <w:p w14:paraId="21E7CF20" w14:textId="77777777" w:rsidR="00397CED" w:rsidRDefault="007C733A">
            <w:pPr>
              <w:pStyle w:val="Zkladntext2"/>
              <w:numPr>
                <w:ilvl w:val="0"/>
                <w:numId w:val="14"/>
              </w:numPr>
              <w:rPr>
                <w:rFonts w:ascii="Arial Narrow" w:hAnsi="Arial Narrow"/>
                <w:sz w:val="20"/>
              </w:rPr>
              <w:pPrChange w:id="1025" w:author="Jiri Vojtesek" w:date="2023-01-19T13:14:00Z">
                <w:pPr>
                  <w:pStyle w:val="Zkladntext2"/>
                  <w:numPr>
                    <w:numId w:val="15"/>
                  </w:numPr>
                  <w:tabs>
                    <w:tab w:val="num" w:pos="0"/>
                  </w:tabs>
                  <w:ind w:left="720" w:hanging="360"/>
                </w:pPr>
              </w:pPrChange>
            </w:pPr>
            <w:r>
              <w:rPr>
                <w:rFonts w:ascii="Arial Narrow" w:hAnsi="Arial Narrow"/>
                <w:sz w:val="20"/>
              </w:rPr>
              <w:t>Fráze pro popis jistoty a nejistoty</w:t>
            </w:r>
          </w:p>
          <w:p w14:paraId="5501CA14" w14:textId="77777777" w:rsidR="00397CED" w:rsidRDefault="007C733A">
            <w:pPr>
              <w:pStyle w:val="Zkladntext2"/>
              <w:numPr>
                <w:ilvl w:val="0"/>
                <w:numId w:val="14"/>
              </w:numPr>
              <w:rPr>
                <w:rFonts w:ascii="Arial Narrow" w:hAnsi="Arial Narrow"/>
                <w:sz w:val="20"/>
              </w:rPr>
              <w:pPrChange w:id="1026" w:author="Jiri Vojtesek" w:date="2023-01-19T13:14:00Z">
                <w:pPr>
                  <w:pStyle w:val="Zkladntext2"/>
                  <w:numPr>
                    <w:numId w:val="15"/>
                  </w:numPr>
                  <w:tabs>
                    <w:tab w:val="num" w:pos="0"/>
                  </w:tabs>
                  <w:ind w:left="720" w:hanging="360"/>
                </w:pPr>
              </w:pPrChange>
            </w:pPr>
            <w:r>
              <w:rPr>
                <w:rFonts w:ascii="Arial Narrow" w:hAnsi="Arial Narrow"/>
                <w:sz w:val="20"/>
              </w:rPr>
              <w:t>Popis grafů</w:t>
            </w:r>
          </w:p>
          <w:p w14:paraId="40B237BC" w14:textId="77777777" w:rsidR="00397CED" w:rsidRDefault="007C733A">
            <w:pPr>
              <w:pStyle w:val="Zkladntext2"/>
              <w:numPr>
                <w:ilvl w:val="0"/>
                <w:numId w:val="14"/>
              </w:numPr>
              <w:rPr>
                <w:rFonts w:ascii="Arial Narrow" w:hAnsi="Arial Narrow"/>
                <w:sz w:val="20"/>
              </w:rPr>
              <w:pPrChange w:id="1027" w:author="Jiri Vojtesek" w:date="2023-01-19T13:14:00Z">
                <w:pPr>
                  <w:pStyle w:val="Zkladntext2"/>
                  <w:numPr>
                    <w:numId w:val="15"/>
                  </w:numPr>
                  <w:tabs>
                    <w:tab w:val="num" w:pos="0"/>
                  </w:tabs>
                  <w:ind w:left="720" w:hanging="360"/>
                </w:pPr>
              </w:pPrChange>
            </w:pPr>
            <w:r>
              <w:rPr>
                <w:rFonts w:ascii="Arial Narrow" w:hAnsi="Arial Narrow"/>
                <w:sz w:val="20"/>
              </w:rPr>
              <w:t>Kariéra, CV, pracovní pohovor</w:t>
            </w:r>
          </w:p>
          <w:p w14:paraId="1010F24E" w14:textId="77777777" w:rsidR="00397CED" w:rsidRDefault="007C733A">
            <w:pPr>
              <w:pStyle w:val="Zkladntext2"/>
              <w:numPr>
                <w:ilvl w:val="0"/>
                <w:numId w:val="14"/>
              </w:numPr>
              <w:tabs>
                <w:tab w:val="clear" w:pos="2410"/>
              </w:tabs>
              <w:jc w:val="left"/>
              <w:rPr>
                <w:rFonts w:ascii="Arial Narrow" w:hAnsi="Arial Narrow"/>
                <w:sz w:val="20"/>
              </w:rPr>
              <w:pPrChange w:id="1028" w:author="Jiri Vojtesek" w:date="2023-01-19T13:14:00Z">
                <w:pPr>
                  <w:pStyle w:val="Zkladntext2"/>
                  <w:numPr>
                    <w:numId w:val="15"/>
                  </w:numPr>
                  <w:tabs>
                    <w:tab w:val="clear" w:pos="2410"/>
                    <w:tab w:val="num" w:pos="0"/>
                  </w:tabs>
                  <w:ind w:left="720" w:hanging="360"/>
                  <w:jc w:val="left"/>
                </w:pPr>
              </w:pPrChange>
            </w:pPr>
            <w:r>
              <w:rPr>
                <w:rFonts w:ascii="Arial Narrow" w:hAnsi="Arial Narrow"/>
                <w:sz w:val="20"/>
              </w:rPr>
              <w:t>Test.</w:t>
            </w:r>
          </w:p>
          <w:p w14:paraId="752C46FE" w14:textId="77777777" w:rsidR="00397CED" w:rsidRDefault="007C733A">
            <w:pPr>
              <w:widowControl w:val="0"/>
              <w:jc w:val="both"/>
            </w:pPr>
            <w:r>
              <w:rPr>
                <w:b/>
              </w:rPr>
              <w:t xml:space="preserve">Výstupní znalosti </w:t>
            </w:r>
            <w:r>
              <w:t>(student prokazuje tyto znalosti)</w:t>
            </w:r>
          </w:p>
          <w:p w14:paraId="3EAC6201" w14:textId="77777777" w:rsidR="00397CED" w:rsidRDefault="007C733A">
            <w:pPr>
              <w:widowControl w:val="0"/>
              <w:numPr>
                <w:ilvl w:val="0"/>
                <w:numId w:val="6"/>
              </w:numPr>
              <w:suppressAutoHyphens w:val="0"/>
              <w:spacing w:after="160" w:line="259" w:lineRule="auto"/>
              <w:contextualSpacing/>
              <w:jc w:val="both"/>
              <w:pPrChange w:id="102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znalost odborné slovní zásoby z oboru</w:t>
            </w:r>
          </w:p>
          <w:p w14:paraId="76389135" w14:textId="77777777" w:rsidR="00397CED" w:rsidRDefault="007C733A">
            <w:pPr>
              <w:widowControl w:val="0"/>
              <w:numPr>
                <w:ilvl w:val="0"/>
                <w:numId w:val="6"/>
              </w:numPr>
              <w:suppressAutoHyphens w:val="0"/>
              <w:spacing w:after="160" w:line="259" w:lineRule="auto"/>
              <w:contextualSpacing/>
              <w:jc w:val="both"/>
              <w:pPrChange w:id="103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 znalost vybraných témat z oboru</w:t>
            </w:r>
          </w:p>
          <w:p w14:paraId="73279E14" w14:textId="77777777" w:rsidR="00397CED" w:rsidRDefault="007C733A">
            <w:pPr>
              <w:widowControl w:val="0"/>
              <w:numPr>
                <w:ilvl w:val="0"/>
                <w:numId w:val="6"/>
              </w:numPr>
              <w:suppressAutoHyphens w:val="0"/>
              <w:spacing w:after="160" w:line="259" w:lineRule="auto"/>
              <w:contextualSpacing/>
              <w:jc w:val="both"/>
              <w:pPrChange w:id="103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 znalost odborné prezentace v angličtině</w:t>
            </w:r>
          </w:p>
          <w:p w14:paraId="51E860F9" w14:textId="77777777" w:rsidR="00397CED" w:rsidRDefault="007C733A">
            <w:pPr>
              <w:widowControl w:val="0"/>
              <w:numPr>
                <w:ilvl w:val="0"/>
                <w:numId w:val="6"/>
              </w:numPr>
              <w:suppressAutoHyphens w:val="0"/>
              <w:spacing w:after="160" w:line="259" w:lineRule="auto"/>
              <w:contextualSpacing/>
              <w:jc w:val="both"/>
              <w:pPrChange w:id="103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 znalost komunikačních zásad se zájmovými skupinami</w:t>
            </w:r>
          </w:p>
          <w:p w14:paraId="5ADD0619" w14:textId="77777777" w:rsidR="00397CED" w:rsidRDefault="007C733A">
            <w:pPr>
              <w:widowControl w:val="0"/>
              <w:spacing w:after="160" w:line="259" w:lineRule="auto"/>
              <w:contextualSpacing/>
              <w:jc w:val="both"/>
            </w:pPr>
            <w:r>
              <w:rPr>
                <w:b/>
              </w:rPr>
              <w:t xml:space="preserve">Výstupní dovednosti </w:t>
            </w:r>
            <w:r>
              <w:t>(student prokazuje tyto dovednosti)</w:t>
            </w:r>
          </w:p>
          <w:p w14:paraId="6C3FDE85" w14:textId="77777777" w:rsidR="00397CED" w:rsidRDefault="007C733A">
            <w:pPr>
              <w:widowControl w:val="0"/>
              <w:numPr>
                <w:ilvl w:val="0"/>
                <w:numId w:val="7"/>
              </w:numPr>
              <w:suppressAutoHyphens w:val="0"/>
              <w:spacing w:after="160" w:line="259" w:lineRule="auto"/>
              <w:contextualSpacing/>
              <w:jc w:val="both"/>
              <w:pPrChange w:id="103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rozumí hlavním bodům mluveného projevu</w:t>
            </w:r>
          </w:p>
          <w:p w14:paraId="694894AB" w14:textId="77777777" w:rsidR="00397CED" w:rsidRDefault="007C733A">
            <w:pPr>
              <w:widowControl w:val="0"/>
              <w:numPr>
                <w:ilvl w:val="0"/>
                <w:numId w:val="7"/>
              </w:numPr>
              <w:suppressAutoHyphens w:val="0"/>
              <w:spacing w:after="160" w:line="259" w:lineRule="auto"/>
              <w:contextualSpacing/>
              <w:jc w:val="both"/>
              <w:pPrChange w:id="103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rozumí hlavním bodům psaného projevu</w:t>
            </w:r>
          </w:p>
          <w:p w14:paraId="207C43CF" w14:textId="77777777" w:rsidR="00397CED" w:rsidRDefault="007C733A">
            <w:pPr>
              <w:widowControl w:val="0"/>
              <w:numPr>
                <w:ilvl w:val="0"/>
                <w:numId w:val="7"/>
              </w:numPr>
              <w:suppressAutoHyphens w:val="0"/>
              <w:spacing w:after="160" w:line="259" w:lineRule="auto"/>
              <w:contextualSpacing/>
              <w:jc w:val="both"/>
              <w:pPrChange w:id="103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argumentuje v mluveném i psaném projevu</w:t>
            </w:r>
          </w:p>
          <w:p w14:paraId="5A420DF3" w14:textId="77777777" w:rsidR="00397CED" w:rsidRDefault="007C733A">
            <w:pPr>
              <w:widowControl w:val="0"/>
              <w:numPr>
                <w:ilvl w:val="0"/>
                <w:numId w:val="7"/>
              </w:numPr>
              <w:suppressAutoHyphens w:val="0"/>
              <w:spacing w:after="160" w:line="252" w:lineRule="auto"/>
              <w:contextualSpacing/>
              <w:jc w:val="both"/>
              <w:pPrChange w:id="1036"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rozumí kratším textům s odbornou slovní zásobou z oboru</w:t>
            </w:r>
          </w:p>
        </w:tc>
      </w:tr>
      <w:tr w:rsidR="00397CED" w14:paraId="503E5C73"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405113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71727D50" w14:textId="77777777" w:rsidR="00397CED" w:rsidRDefault="00397CED">
            <w:pPr>
              <w:widowControl w:val="0"/>
              <w:jc w:val="both"/>
            </w:pPr>
          </w:p>
        </w:tc>
      </w:tr>
      <w:tr w:rsidR="00397CED" w14:paraId="5DACDDAC" w14:textId="77777777">
        <w:trPr>
          <w:trHeight w:val="558"/>
        </w:trPr>
        <w:tc>
          <w:tcPr>
            <w:tcW w:w="9855" w:type="dxa"/>
            <w:gridSpan w:val="8"/>
            <w:tcBorders>
              <w:left w:val="single" w:sz="4" w:space="0" w:color="000000"/>
              <w:bottom w:val="single" w:sz="4" w:space="0" w:color="000000"/>
              <w:right w:val="single" w:sz="4" w:space="0" w:color="000000"/>
            </w:tcBorders>
          </w:tcPr>
          <w:p w14:paraId="036D8152" w14:textId="77777777" w:rsidR="00397CED" w:rsidRDefault="007C733A">
            <w:pPr>
              <w:widowControl w:val="0"/>
              <w:jc w:val="both"/>
              <w:rPr>
                <w:b/>
                <w:bCs/>
                <w:lang w:val="en-GB"/>
              </w:rPr>
            </w:pPr>
            <w:r>
              <w:rPr>
                <w:b/>
                <w:bCs/>
                <w:lang w:val="en-GB"/>
              </w:rPr>
              <w:t>Povinná literatura:</w:t>
            </w:r>
          </w:p>
          <w:p w14:paraId="1B06DC97" w14:textId="77777777" w:rsidR="00397CED" w:rsidRDefault="007C733A">
            <w:pPr>
              <w:widowControl w:val="0"/>
              <w:jc w:val="both"/>
            </w:pPr>
            <w:r>
              <w:rPr>
                <w:bCs/>
                <w:lang w:val="en-GB"/>
              </w:rPr>
              <w:t xml:space="preserve">IBBOTSON, M. </w:t>
            </w:r>
            <w:r>
              <w:rPr>
                <w:bCs/>
                <w:i/>
                <w:lang w:val="en-GB"/>
              </w:rPr>
              <w:t>Cambridge English for Engineering</w:t>
            </w:r>
            <w:r>
              <w:rPr>
                <w:bCs/>
                <w:lang w:val="en-GB"/>
              </w:rPr>
              <w:t xml:space="preserve">. Cambridge, 2008. </w:t>
            </w:r>
            <w:r>
              <w:rPr>
                <w:lang w:val="en-GB"/>
              </w:rPr>
              <w:t>ISBN 9780521715188.</w:t>
            </w:r>
          </w:p>
          <w:p w14:paraId="7149505D" w14:textId="77777777" w:rsidR="00397CED" w:rsidRDefault="007C733A">
            <w:pPr>
              <w:widowControl w:val="0"/>
              <w:jc w:val="both"/>
              <w:rPr>
                <w:bCs/>
                <w:lang w:val="en-GB"/>
              </w:rPr>
            </w:pPr>
            <w:r>
              <w:rPr>
                <w:bCs/>
                <w:lang w:val="en-GB"/>
              </w:rPr>
              <w:t>FICTUMOVÁ, J. (2008). Angličtina: konverzace pro pokročilé. Brno: Společnost pro odbornou literaturu, Barrister &amp; Principal.</w:t>
            </w:r>
          </w:p>
          <w:p w14:paraId="249CF2E1" w14:textId="77777777" w:rsidR="00397CED" w:rsidRDefault="007C733A">
            <w:pPr>
              <w:widowControl w:val="0"/>
              <w:jc w:val="both"/>
              <w:rPr>
                <w:b/>
                <w:lang w:val="en-GB"/>
              </w:rPr>
            </w:pPr>
            <w:r>
              <w:rPr>
                <w:b/>
                <w:lang w:val="en-GB"/>
              </w:rPr>
              <w:t>Doporučená literatura:</w:t>
            </w:r>
          </w:p>
          <w:p w14:paraId="341E5537" w14:textId="77777777" w:rsidR="00397CED" w:rsidRDefault="007C733A">
            <w:pPr>
              <w:widowControl w:val="0"/>
              <w:jc w:val="both"/>
            </w:pPr>
            <w:r>
              <w:rPr>
                <w:iCs/>
                <w:shd w:val="clear" w:color="auto" w:fill="FFFFFF"/>
                <w:lang w:val="en-GB"/>
              </w:rPr>
              <w:t xml:space="preserve">MURPHY, R. </w:t>
            </w:r>
            <w:r>
              <w:rPr>
                <w:i/>
                <w:iCs/>
                <w:shd w:val="clear" w:color="auto" w:fill="FFFFFF"/>
                <w:lang w:val="en-GB"/>
              </w:rPr>
              <w:t>English Grammar in Use</w:t>
            </w:r>
            <w:r>
              <w:rPr>
                <w:iCs/>
                <w:shd w:val="clear" w:color="auto" w:fill="FFFFFF"/>
                <w:lang w:val="en-GB"/>
              </w:rPr>
              <w:t xml:space="preserve"> (4th edition)</w:t>
            </w:r>
            <w:r>
              <w:rPr>
                <w:shd w:val="clear" w:color="auto" w:fill="FFFFFF"/>
                <w:lang w:val="en-GB"/>
              </w:rPr>
              <w:t>. Cambridge, 2012. ISBN 9780521189392.</w:t>
            </w:r>
          </w:p>
          <w:p w14:paraId="0AB7F0A8" w14:textId="77777777" w:rsidR="00397CED" w:rsidRDefault="007C733A">
            <w:pPr>
              <w:widowControl w:val="0"/>
              <w:jc w:val="both"/>
            </w:pPr>
            <w:r>
              <w:rPr>
                <w:bCs/>
                <w:shd w:val="clear" w:color="auto" w:fill="FFFFFF"/>
                <w:lang w:val="en-GB"/>
              </w:rPr>
              <w:t>BRIEGER, N. </w:t>
            </w:r>
            <w:r>
              <w:rPr>
                <w:bCs/>
                <w:i/>
                <w:iCs/>
                <w:shd w:val="clear" w:color="auto" w:fill="FFFFFF"/>
                <w:lang w:val="en-GB"/>
              </w:rPr>
              <w:t>Technical English: vocabulary and grammar</w:t>
            </w:r>
            <w:r>
              <w:rPr>
                <w:bCs/>
                <w:i/>
                <w:shd w:val="clear" w:color="auto" w:fill="FFFFFF"/>
                <w:lang w:val="en-GB"/>
              </w:rPr>
              <w:t>.</w:t>
            </w:r>
            <w:r>
              <w:rPr>
                <w:bCs/>
                <w:shd w:val="clear" w:color="auto" w:fill="FFFFFF"/>
                <w:lang w:val="en-GB"/>
              </w:rPr>
              <w:t xml:space="preserve"> 1st pub. Oxford: Summertown Publishing, 2002. </w:t>
            </w:r>
            <w:r>
              <w:rPr>
                <w:shd w:val="clear" w:color="auto" w:fill="FFFFFF"/>
                <w:lang w:val="en-GB"/>
              </w:rPr>
              <w:t>9788131519820</w:t>
            </w:r>
            <w:r>
              <w:rPr>
                <w:lang w:val="en-GB"/>
              </w:rPr>
              <w:t>.</w:t>
            </w:r>
          </w:p>
          <w:p w14:paraId="4D98100F" w14:textId="77777777" w:rsidR="00397CED" w:rsidRDefault="007C733A">
            <w:pPr>
              <w:widowControl w:val="0"/>
            </w:pPr>
            <w:r>
              <w:rPr>
                <w:shd w:val="clear" w:color="auto" w:fill="FFFFFF"/>
                <w:lang w:val="en-GB"/>
              </w:rPr>
              <w:t>GLENDINNING, E. H., LANSFORD, L. and POHL, A. </w:t>
            </w:r>
            <w:r>
              <w:rPr>
                <w:i/>
                <w:iCs/>
                <w:shd w:val="clear" w:color="auto" w:fill="FFFFFF"/>
                <w:lang w:val="en-GB"/>
              </w:rPr>
              <w:t>Technology for engineering and applied sciences</w:t>
            </w:r>
            <w:r>
              <w:rPr>
                <w:i/>
                <w:shd w:val="clear" w:color="auto" w:fill="FFFFFF"/>
                <w:lang w:val="en-GB"/>
              </w:rPr>
              <w:t>.</w:t>
            </w:r>
            <w:r>
              <w:rPr>
                <w:shd w:val="clear" w:color="auto" w:fill="FFFFFF"/>
                <w:lang w:val="en-GB"/>
              </w:rPr>
              <w:t xml:space="preserve"> OUP, 2013. ISBN 9780194569712.</w:t>
            </w:r>
          </w:p>
        </w:tc>
      </w:tr>
      <w:tr w:rsidR="00397CED" w14:paraId="46673CEC"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BC1019A" w14:textId="77777777" w:rsidR="00397CED" w:rsidRDefault="007C733A">
            <w:pPr>
              <w:widowControl w:val="0"/>
              <w:jc w:val="center"/>
              <w:rPr>
                <w:b/>
              </w:rPr>
            </w:pPr>
            <w:r>
              <w:rPr>
                <w:b/>
              </w:rPr>
              <w:t>Informace ke kombinované nebo distanční formě</w:t>
            </w:r>
          </w:p>
        </w:tc>
      </w:tr>
      <w:tr w:rsidR="00397CED" w14:paraId="7523A3FE"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01990A9F"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673923EA"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1623C405" w14:textId="77777777" w:rsidR="00397CED" w:rsidRDefault="007C733A">
            <w:pPr>
              <w:widowControl w:val="0"/>
              <w:jc w:val="both"/>
              <w:rPr>
                <w:b/>
              </w:rPr>
            </w:pPr>
            <w:r>
              <w:rPr>
                <w:b/>
              </w:rPr>
              <w:t>hodin</w:t>
            </w:r>
          </w:p>
        </w:tc>
      </w:tr>
      <w:tr w:rsidR="00397CED" w14:paraId="753012B8"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573F9B" w14:textId="77777777" w:rsidR="00397CED" w:rsidRDefault="007C733A">
            <w:pPr>
              <w:widowControl w:val="0"/>
              <w:jc w:val="both"/>
              <w:rPr>
                <w:b/>
              </w:rPr>
            </w:pPr>
            <w:r>
              <w:rPr>
                <w:b/>
              </w:rPr>
              <w:t>Informace o způsobu kontaktu s vyučujícím</w:t>
            </w:r>
          </w:p>
        </w:tc>
      </w:tr>
      <w:tr w:rsidR="00397CED" w14:paraId="6A89BF6B" w14:textId="77777777">
        <w:trPr>
          <w:trHeight w:val="231"/>
        </w:trPr>
        <w:tc>
          <w:tcPr>
            <w:tcW w:w="9855" w:type="dxa"/>
            <w:gridSpan w:val="8"/>
            <w:tcBorders>
              <w:top w:val="single" w:sz="4" w:space="0" w:color="000000"/>
              <w:left w:val="single" w:sz="4" w:space="0" w:color="000000"/>
              <w:bottom w:val="single" w:sz="4" w:space="0" w:color="000000"/>
              <w:right w:val="single" w:sz="4" w:space="0" w:color="000000"/>
            </w:tcBorders>
          </w:tcPr>
          <w:p w14:paraId="504B0EF5" w14:textId="77777777" w:rsidR="00397CED" w:rsidRDefault="00397CED">
            <w:pPr>
              <w:widowControl w:val="0"/>
              <w:jc w:val="both"/>
            </w:pPr>
          </w:p>
        </w:tc>
      </w:tr>
    </w:tbl>
    <w:p w14:paraId="418153B9" w14:textId="77777777" w:rsidR="00397CED" w:rsidRDefault="00397CED"/>
    <w:p w14:paraId="1975B09C"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01EA5E14"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050053" w14:textId="2BA25E3F"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037" w:author="Jiří Vojtěšek" w:date="2023-01-24T20:39:00Z">
              <w:r w:rsidR="008A5423">
                <w:rPr>
                  <w:b/>
                </w:rPr>
                <w:t>Abecední seznam</w:t>
              </w:r>
            </w:ins>
            <w:del w:id="1038" w:author="Jiří Vojtěšek" w:date="2023-01-24T20:39:00Z">
              <w:r w:rsidDel="008A5423">
                <w:rPr>
                  <w:rStyle w:val="Odkazintenzivn"/>
                </w:rPr>
                <w:delText>Abecední seznam</w:delText>
              </w:r>
            </w:del>
            <w:r>
              <w:rPr>
                <w:rStyle w:val="Odkazintenzivn"/>
              </w:rPr>
              <w:fldChar w:fldCharType="end"/>
            </w:r>
          </w:p>
        </w:tc>
      </w:tr>
      <w:tr w:rsidR="00397CED" w14:paraId="41CD2AE8"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727C44A"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6BA20600" w14:textId="77777777" w:rsidR="00397CED" w:rsidRDefault="007C733A">
            <w:pPr>
              <w:widowControl w:val="0"/>
              <w:jc w:val="both"/>
            </w:pPr>
            <w:bookmarkStart w:id="1039" w:name="bOdbAnglictina2"/>
            <w:r>
              <w:t>Odborná angličtina II</w:t>
            </w:r>
            <w:bookmarkEnd w:id="1039"/>
          </w:p>
        </w:tc>
      </w:tr>
      <w:tr w:rsidR="00397CED" w14:paraId="0330166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F3D853"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03BEE463"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4D4C63B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069AFEDD" w14:textId="77777777" w:rsidR="00397CED" w:rsidRDefault="007C733A">
            <w:pPr>
              <w:widowControl w:val="0"/>
              <w:jc w:val="both"/>
            </w:pPr>
            <w:r>
              <w:t>1/LS</w:t>
            </w:r>
          </w:p>
        </w:tc>
      </w:tr>
      <w:tr w:rsidR="00397CED" w14:paraId="3C7F6B3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6D8A7D6"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0ABB9F4" w14:textId="77777777" w:rsidR="00397CED" w:rsidRDefault="007C733A">
            <w:pPr>
              <w:widowControl w:val="0"/>
              <w:jc w:val="both"/>
            </w:pPr>
            <w:r>
              <w:t>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77097DC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22A7D8D"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31F70A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83175C3" w14:textId="77777777" w:rsidR="00397CED" w:rsidRDefault="007C733A">
            <w:pPr>
              <w:widowControl w:val="0"/>
              <w:jc w:val="both"/>
            </w:pPr>
            <w:r>
              <w:t>4</w:t>
            </w:r>
          </w:p>
        </w:tc>
      </w:tr>
      <w:tr w:rsidR="00397CED" w14:paraId="1B7BE09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F4111B7"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E519988" w14:textId="77777777" w:rsidR="00397CED" w:rsidRDefault="007C733A">
            <w:pPr>
              <w:widowControl w:val="0"/>
              <w:jc w:val="both"/>
            </w:pPr>
            <w:r>
              <w:t>nejsou</w:t>
            </w:r>
          </w:p>
        </w:tc>
      </w:tr>
      <w:tr w:rsidR="00397CED" w14:paraId="7371D47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A637670"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54C39D5F"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F793AEC"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8D661C7" w14:textId="77777777" w:rsidR="00397CED" w:rsidRDefault="007C733A">
            <w:pPr>
              <w:widowControl w:val="0"/>
              <w:jc w:val="both"/>
            </w:pPr>
            <w:r>
              <w:t>seminář</w:t>
            </w:r>
          </w:p>
        </w:tc>
      </w:tr>
      <w:tr w:rsidR="00397CED" w14:paraId="26C0B99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0F032B7"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49D688E5" w14:textId="77777777" w:rsidR="00397CED" w:rsidRDefault="007C733A">
            <w:pPr>
              <w:widowControl w:val="0"/>
              <w:jc w:val="both"/>
            </w:pPr>
            <w:r>
              <w:t>Písemná a ústní forma</w:t>
            </w:r>
          </w:p>
          <w:p w14:paraId="464EA11E" w14:textId="77777777" w:rsidR="00397CED" w:rsidRDefault="007C733A">
            <w:pPr>
              <w:widowControl w:val="0"/>
              <w:jc w:val="both"/>
            </w:pPr>
            <w:r>
              <w:t>1. Povinná a aktivní účast na jednotlivých cvičeních (80% účast na cvičení).</w:t>
            </w:r>
          </w:p>
          <w:p w14:paraId="5187D344" w14:textId="77777777" w:rsidR="00397CED" w:rsidRDefault="007C733A">
            <w:pPr>
              <w:widowControl w:val="0"/>
              <w:jc w:val="both"/>
            </w:pPr>
            <w:r>
              <w:t>2. Teoretické a praktické zvládnutí základní problematiky a jednotlivých témat.</w:t>
            </w:r>
          </w:p>
          <w:p w14:paraId="62C0A999" w14:textId="77777777" w:rsidR="00397CED" w:rsidRDefault="007C733A">
            <w:pPr>
              <w:widowControl w:val="0"/>
              <w:jc w:val="both"/>
            </w:pPr>
            <w:r>
              <w:t>3. Úspěšné a samostatné vypracování všech zadaných úloh v průběhu semestru.</w:t>
            </w:r>
          </w:p>
          <w:p w14:paraId="143740E1" w14:textId="77777777" w:rsidR="00397CED" w:rsidRDefault="007C733A">
            <w:pPr>
              <w:widowControl w:val="0"/>
              <w:jc w:val="both"/>
            </w:pPr>
            <w:r>
              <w:t>4. Prokázání úspěšného zvládnutí probírané tématiky při průběžném a závěrečném testu, ústní zkouška.</w:t>
            </w:r>
          </w:p>
        </w:tc>
      </w:tr>
      <w:tr w:rsidR="00397CED" w14:paraId="075B0112" w14:textId="77777777">
        <w:trPr>
          <w:trHeight w:val="250"/>
        </w:trPr>
        <w:tc>
          <w:tcPr>
            <w:tcW w:w="9855" w:type="dxa"/>
            <w:gridSpan w:val="8"/>
            <w:tcBorders>
              <w:left w:val="single" w:sz="4" w:space="0" w:color="000000"/>
              <w:bottom w:val="single" w:sz="4" w:space="0" w:color="000000"/>
              <w:right w:val="single" w:sz="4" w:space="0" w:color="000000"/>
            </w:tcBorders>
          </w:tcPr>
          <w:p w14:paraId="4A9D15D2" w14:textId="77777777" w:rsidR="00397CED" w:rsidRDefault="00397CED">
            <w:pPr>
              <w:widowControl w:val="0"/>
              <w:jc w:val="both"/>
            </w:pPr>
          </w:p>
        </w:tc>
      </w:tr>
      <w:tr w:rsidR="00397CED" w14:paraId="5E8B08F5"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4944B29B"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6B84BE72" w14:textId="77777777" w:rsidR="00397CED" w:rsidRDefault="007C733A">
            <w:pPr>
              <w:widowControl w:val="0"/>
              <w:jc w:val="both"/>
              <w:rPr>
                <w:i/>
              </w:rPr>
            </w:pPr>
            <w:r>
              <w:rPr>
                <w:i/>
              </w:rPr>
              <w:t>Neuvádí se, předmět má pro zaměření SP doplňující charakter</w:t>
            </w:r>
          </w:p>
        </w:tc>
      </w:tr>
      <w:tr w:rsidR="00397CED" w14:paraId="2F0506FB"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6E38E6D"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32DBA2E5" w14:textId="77777777" w:rsidR="00397CED" w:rsidRDefault="00397CED">
            <w:pPr>
              <w:widowControl w:val="0"/>
              <w:jc w:val="both"/>
            </w:pPr>
          </w:p>
        </w:tc>
      </w:tr>
      <w:tr w:rsidR="00397CED" w14:paraId="088CBA1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EE99237"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119B2951" w14:textId="77777777" w:rsidR="00397CED" w:rsidRDefault="007C733A">
            <w:pPr>
              <w:widowControl w:val="0"/>
              <w:jc w:val="both"/>
              <w:rPr>
                <w:i/>
              </w:rPr>
            </w:pPr>
            <w:r>
              <w:rPr>
                <w:i/>
              </w:rPr>
              <w:t>Neuvádí se, předmět má pro zaměření SP doplňující charakter</w:t>
            </w:r>
          </w:p>
        </w:tc>
      </w:tr>
      <w:tr w:rsidR="00397CED" w14:paraId="50CCB2DE" w14:textId="77777777">
        <w:trPr>
          <w:trHeight w:val="324"/>
        </w:trPr>
        <w:tc>
          <w:tcPr>
            <w:tcW w:w="9855" w:type="dxa"/>
            <w:gridSpan w:val="8"/>
            <w:tcBorders>
              <w:left w:val="single" w:sz="4" w:space="0" w:color="000000"/>
              <w:bottom w:val="single" w:sz="4" w:space="0" w:color="000000"/>
              <w:right w:val="single" w:sz="4" w:space="0" w:color="000000"/>
            </w:tcBorders>
          </w:tcPr>
          <w:p w14:paraId="19CC61B2" w14:textId="77777777" w:rsidR="00397CED" w:rsidRDefault="00397CED">
            <w:pPr>
              <w:widowControl w:val="0"/>
              <w:jc w:val="both"/>
            </w:pPr>
          </w:p>
        </w:tc>
      </w:tr>
      <w:tr w:rsidR="00397CED" w14:paraId="360F481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7F6DA3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341F766F" w14:textId="77777777" w:rsidR="00397CED" w:rsidRDefault="00397CED">
            <w:pPr>
              <w:widowControl w:val="0"/>
              <w:jc w:val="both"/>
            </w:pPr>
          </w:p>
        </w:tc>
      </w:tr>
      <w:tr w:rsidR="00397CED" w14:paraId="7ACC9954" w14:textId="77777777">
        <w:trPr>
          <w:trHeight w:val="3486"/>
        </w:trPr>
        <w:tc>
          <w:tcPr>
            <w:tcW w:w="9855" w:type="dxa"/>
            <w:gridSpan w:val="8"/>
            <w:tcBorders>
              <w:left w:val="single" w:sz="4" w:space="0" w:color="000000"/>
              <w:bottom w:val="single" w:sz="12" w:space="0" w:color="000000"/>
              <w:right w:val="single" w:sz="4" w:space="0" w:color="000000"/>
            </w:tcBorders>
          </w:tcPr>
          <w:p w14:paraId="034E0E1A" w14:textId="77777777" w:rsidR="00397CED" w:rsidRDefault="007C733A">
            <w:pPr>
              <w:pStyle w:val="Zkladntext2"/>
              <w:rPr>
                <w:rFonts w:ascii="Arial Narrow" w:hAnsi="Arial Narrow"/>
                <w:sz w:val="20"/>
              </w:rPr>
            </w:pPr>
            <w:r>
              <w:rPr>
                <w:rFonts w:ascii="Arial Narrow" w:hAnsi="Arial Narrow"/>
                <w:sz w:val="20"/>
              </w:rPr>
              <w:t>Cílem předmětu je připravit studenty magisterského studia na jejich budoucí profese po jazykové stránce. Tento předmět je zaměřen především na praktickou aplikaci všech znalostí a dovedností, které studenti získali v předchozích jazykových kurzech. Student je veden k soustavné práci s autentickými anglickými odbornými texty ze svého oboru. Důraz je také kladen na schopnost písemně a ústně prezentovat technické informace v angličtině.</w:t>
            </w:r>
          </w:p>
          <w:p w14:paraId="647FAA33" w14:textId="77777777" w:rsidR="00397CED" w:rsidRDefault="007C733A">
            <w:pPr>
              <w:widowControl w:val="0"/>
              <w:jc w:val="both"/>
              <w:rPr>
                <w:b/>
              </w:rPr>
            </w:pPr>
            <w:r>
              <w:rPr>
                <w:b/>
              </w:rPr>
              <w:t>Témata:</w:t>
            </w:r>
          </w:p>
          <w:p w14:paraId="10B14D8F" w14:textId="77777777" w:rsidR="00397CED" w:rsidRDefault="007C733A">
            <w:pPr>
              <w:pStyle w:val="Zkladntext2"/>
              <w:numPr>
                <w:ilvl w:val="0"/>
                <w:numId w:val="32"/>
              </w:numPr>
              <w:rPr>
                <w:rFonts w:ascii="Arial Narrow" w:hAnsi="Arial Narrow"/>
                <w:sz w:val="20"/>
              </w:rPr>
              <w:pPrChange w:id="1040" w:author="Jiri Vojtesek" w:date="2023-01-19T13:14:00Z">
                <w:pPr>
                  <w:pStyle w:val="Zkladntext2"/>
                  <w:numPr>
                    <w:numId w:val="33"/>
                  </w:numPr>
                  <w:tabs>
                    <w:tab w:val="num" w:pos="0"/>
                  </w:tabs>
                  <w:ind w:left="720" w:hanging="360"/>
                </w:pPr>
              </w:pPrChange>
            </w:pPr>
            <w:r>
              <w:rPr>
                <w:rFonts w:ascii="Arial Narrow" w:hAnsi="Arial Narrow"/>
                <w:sz w:val="20"/>
              </w:rPr>
              <w:t>Technické požadavky, návrh řešení</w:t>
            </w:r>
          </w:p>
          <w:p w14:paraId="7CF9280F" w14:textId="77777777" w:rsidR="00397CED" w:rsidRDefault="007C733A">
            <w:pPr>
              <w:pStyle w:val="Zkladntext2"/>
              <w:numPr>
                <w:ilvl w:val="0"/>
                <w:numId w:val="32"/>
              </w:numPr>
              <w:rPr>
                <w:rFonts w:ascii="Arial Narrow" w:hAnsi="Arial Narrow"/>
                <w:sz w:val="20"/>
              </w:rPr>
              <w:pPrChange w:id="1041" w:author="Jiri Vojtesek" w:date="2023-01-19T13:14:00Z">
                <w:pPr>
                  <w:pStyle w:val="Zkladntext2"/>
                  <w:numPr>
                    <w:numId w:val="33"/>
                  </w:numPr>
                  <w:tabs>
                    <w:tab w:val="num" w:pos="0"/>
                  </w:tabs>
                  <w:ind w:left="720" w:hanging="360"/>
                </w:pPr>
              </w:pPrChange>
            </w:pPr>
            <w:r>
              <w:rPr>
                <w:rFonts w:ascii="Arial Narrow" w:hAnsi="Arial Narrow"/>
                <w:sz w:val="20"/>
              </w:rPr>
              <w:t>Bezpečnostní prvky</w:t>
            </w:r>
          </w:p>
          <w:p w14:paraId="7D82C1BB" w14:textId="77777777" w:rsidR="00397CED" w:rsidRDefault="007C733A">
            <w:pPr>
              <w:pStyle w:val="Zkladntext2"/>
              <w:numPr>
                <w:ilvl w:val="0"/>
                <w:numId w:val="32"/>
              </w:numPr>
              <w:rPr>
                <w:rFonts w:ascii="Arial Narrow" w:hAnsi="Arial Narrow"/>
                <w:sz w:val="20"/>
              </w:rPr>
              <w:pPrChange w:id="1042" w:author="Jiri Vojtesek" w:date="2023-01-19T13:14:00Z">
                <w:pPr>
                  <w:pStyle w:val="Zkladntext2"/>
                  <w:numPr>
                    <w:numId w:val="33"/>
                  </w:numPr>
                  <w:tabs>
                    <w:tab w:val="num" w:pos="0"/>
                  </w:tabs>
                  <w:ind w:left="720" w:hanging="360"/>
                </w:pPr>
              </w:pPrChange>
            </w:pPr>
            <w:r>
              <w:rPr>
                <w:rFonts w:ascii="Arial Narrow" w:hAnsi="Arial Narrow"/>
                <w:sz w:val="20"/>
              </w:rPr>
              <w:t>Popis automatizovaných systémů</w:t>
            </w:r>
          </w:p>
          <w:p w14:paraId="1C4F0D8F" w14:textId="77777777" w:rsidR="00397CED" w:rsidRDefault="007C733A">
            <w:pPr>
              <w:pStyle w:val="Zkladntext2"/>
              <w:numPr>
                <w:ilvl w:val="0"/>
                <w:numId w:val="32"/>
              </w:numPr>
              <w:rPr>
                <w:rFonts w:ascii="Arial Narrow" w:hAnsi="Arial Narrow"/>
                <w:sz w:val="20"/>
              </w:rPr>
              <w:pPrChange w:id="1043" w:author="Jiri Vojtesek" w:date="2023-01-19T13:14:00Z">
                <w:pPr>
                  <w:pStyle w:val="Zkladntext2"/>
                  <w:numPr>
                    <w:numId w:val="33"/>
                  </w:numPr>
                  <w:tabs>
                    <w:tab w:val="num" w:pos="0"/>
                  </w:tabs>
                  <w:ind w:left="720" w:hanging="360"/>
                </w:pPr>
              </w:pPrChange>
            </w:pPr>
            <w:r>
              <w:rPr>
                <w:rFonts w:ascii="Arial Narrow" w:hAnsi="Arial Narrow"/>
                <w:sz w:val="20"/>
              </w:rPr>
              <w:t>Čtení jako aktivní proces, využití znalostí problému, předvídání obsahu z nadpisu, struktury textu, extenzivní a intenzivní čtení, čtení pro získání informací.</w:t>
            </w:r>
          </w:p>
          <w:p w14:paraId="1FC7ECB6" w14:textId="77777777" w:rsidR="00397CED" w:rsidRDefault="007C733A">
            <w:pPr>
              <w:pStyle w:val="Zkladntext2"/>
              <w:numPr>
                <w:ilvl w:val="0"/>
                <w:numId w:val="32"/>
              </w:numPr>
              <w:rPr>
                <w:rFonts w:ascii="Arial Narrow" w:hAnsi="Arial Narrow"/>
                <w:sz w:val="20"/>
              </w:rPr>
              <w:pPrChange w:id="1044" w:author="Jiri Vojtesek" w:date="2023-01-19T13:14:00Z">
                <w:pPr>
                  <w:pStyle w:val="Zkladntext2"/>
                  <w:numPr>
                    <w:numId w:val="33"/>
                  </w:numPr>
                  <w:tabs>
                    <w:tab w:val="num" w:pos="0"/>
                  </w:tabs>
                  <w:ind w:left="720" w:hanging="360"/>
                </w:pPr>
              </w:pPrChange>
            </w:pPr>
            <w:r>
              <w:rPr>
                <w:rFonts w:ascii="Arial Narrow" w:hAnsi="Arial Narrow"/>
                <w:sz w:val="20"/>
              </w:rPr>
              <w:t>Strategie skimming (zběžné čtení).</w:t>
            </w:r>
          </w:p>
          <w:p w14:paraId="53D0B9B7" w14:textId="77777777" w:rsidR="00397CED" w:rsidRDefault="007C733A">
            <w:pPr>
              <w:pStyle w:val="Zkladntext2"/>
              <w:numPr>
                <w:ilvl w:val="0"/>
                <w:numId w:val="32"/>
              </w:numPr>
              <w:rPr>
                <w:rFonts w:ascii="Arial Narrow" w:hAnsi="Arial Narrow"/>
                <w:sz w:val="20"/>
              </w:rPr>
              <w:pPrChange w:id="1045" w:author="Jiri Vojtesek" w:date="2023-01-19T13:14:00Z">
                <w:pPr>
                  <w:pStyle w:val="Zkladntext2"/>
                  <w:numPr>
                    <w:numId w:val="33"/>
                  </w:numPr>
                  <w:tabs>
                    <w:tab w:val="num" w:pos="0"/>
                  </w:tabs>
                  <w:ind w:left="720" w:hanging="360"/>
                </w:pPr>
              </w:pPrChange>
            </w:pPr>
            <w:r>
              <w:rPr>
                <w:rFonts w:ascii="Arial Narrow" w:hAnsi="Arial Narrow"/>
                <w:sz w:val="20"/>
              </w:rPr>
              <w:t>Scanning (vyhledání konkrétní informace v textu).</w:t>
            </w:r>
          </w:p>
          <w:p w14:paraId="097172C8" w14:textId="77777777" w:rsidR="00397CED" w:rsidRDefault="007C733A">
            <w:pPr>
              <w:pStyle w:val="Zkladntext2"/>
              <w:numPr>
                <w:ilvl w:val="0"/>
                <w:numId w:val="32"/>
              </w:numPr>
              <w:rPr>
                <w:rFonts w:ascii="Arial Narrow" w:hAnsi="Arial Narrow"/>
                <w:sz w:val="20"/>
              </w:rPr>
              <w:pPrChange w:id="1046" w:author="Jiri Vojtesek" w:date="2023-01-19T13:14:00Z">
                <w:pPr>
                  <w:pStyle w:val="Zkladntext2"/>
                  <w:numPr>
                    <w:numId w:val="33"/>
                  </w:numPr>
                  <w:tabs>
                    <w:tab w:val="num" w:pos="0"/>
                  </w:tabs>
                  <w:ind w:left="720" w:hanging="360"/>
                </w:pPr>
              </w:pPrChange>
            </w:pPr>
            <w:r>
              <w:rPr>
                <w:rFonts w:ascii="Arial Narrow" w:hAnsi="Arial Narrow"/>
                <w:sz w:val="20"/>
              </w:rPr>
              <w:t>Intenzivní čtení, práce s jazykem (slovní zásoba, gramatika, struktura věty). Průběžný test</w:t>
            </w:r>
          </w:p>
          <w:p w14:paraId="604D1934" w14:textId="77777777" w:rsidR="00397CED" w:rsidRDefault="007C733A">
            <w:pPr>
              <w:pStyle w:val="Zkladntext2"/>
              <w:numPr>
                <w:ilvl w:val="0"/>
                <w:numId w:val="32"/>
              </w:numPr>
              <w:rPr>
                <w:rFonts w:ascii="Arial Narrow" w:hAnsi="Arial Narrow"/>
                <w:sz w:val="20"/>
              </w:rPr>
              <w:pPrChange w:id="1047" w:author="Jiri Vojtesek" w:date="2023-01-19T13:14:00Z">
                <w:pPr>
                  <w:pStyle w:val="Zkladntext2"/>
                  <w:numPr>
                    <w:numId w:val="33"/>
                  </w:numPr>
                  <w:tabs>
                    <w:tab w:val="num" w:pos="0"/>
                  </w:tabs>
                  <w:ind w:left="720" w:hanging="360"/>
                </w:pPr>
              </w:pPrChange>
            </w:pPr>
            <w:r>
              <w:rPr>
                <w:rFonts w:ascii="Arial Narrow" w:hAnsi="Arial Narrow"/>
                <w:sz w:val="20"/>
              </w:rPr>
              <w:t>Přenos informací (doplnění a popis diagramu, tabulky, grafu).</w:t>
            </w:r>
          </w:p>
          <w:p w14:paraId="08CCC2BA" w14:textId="77777777" w:rsidR="00397CED" w:rsidRDefault="007C733A">
            <w:pPr>
              <w:pStyle w:val="Zkladntext2"/>
              <w:numPr>
                <w:ilvl w:val="0"/>
                <w:numId w:val="32"/>
              </w:numPr>
              <w:rPr>
                <w:rFonts w:ascii="Arial Narrow" w:hAnsi="Arial Narrow"/>
                <w:sz w:val="20"/>
              </w:rPr>
              <w:pPrChange w:id="1048" w:author="Jiri Vojtesek" w:date="2023-01-19T13:14:00Z">
                <w:pPr>
                  <w:pStyle w:val="Zkladntext2"/>
                  <w:numPr>
                    <w:numId w:val="33"/>
                  </w:numPr>
                  <w:tabs>
                    <w:tab w:val="num" w:pos="0"/>
                  </w:tabs>
                  <w:ind w:left="720" w:hanging="360"/>
                </w:pPr>
              </w:pPrChange>
            </w:pPr>
            <w:r>
              <w:rPr>
                <w:rFonts w:ascii="Arial Narrow" w:hAnsi="Arial Narrow"/>
                <w:sz w:val="20"/>
              </w:rPr>
              <w:t>Shrnutí informací, jejich reprodukce.</w:t>
            </w:r>
          </w:p>
          <w:p w14:paraId="3256FD16" w14:textId="77777777" w:rsidR="00397CED" w:rsidRDefault="007C733A">
            <w:pPr>
              <w:pStyle w:val="Zkladntext2"/>
              <w:numPr>
                <w:ilvl w:val="0"/>
                <w:numId w:val="32"/>
              </w:numPr>
              <w:rPr>
                <w:rFonts w:ascii="Arial Narrow" w:hAnsi="Arial Narrow"/>
                <w:sz w:val="20"/>
              </w:rPr>
              <w:pPrChange w:id="1049" w:author="Jiri Vojtesek" w:date="2023-01-19T13:14:00Z">
                <w:pPr>
                  <w:pStyle w:val="Zkladntext2"/>
                  <w:numPr>
                    <w:numId w:val="33"/>
                  </w:numPr>
                  <w:tabs>
                    <w:tab w:val="num" w:pos="0"/>
                  </w:tabs>
                  <w:ind w:left="720" w:hanging="360"/>
                </w:pPr>
              </w:pPrChange>
            </w:pPr>
            <w:r>
              <w:rPr>
                <w:rFonts w:ascii="Arial Narrow" w:hAnsi="Arial Narrow"/>
                <w:sz w:val="20"/>
              </w:rPr>
              <w:t>Dovednosti potřebné pro semináře a přednášky v angličtině (poslech, vedení poznámek atd.).</w:t>
            </w:r>
          </w:p>
          <w:p w14:paraId="4E381294" w14:textId="77777777" w:rsidR="00397CED" w:rsidRDefault="007C733A">
            <w:pPr>
              <w:pStyle w:val="Zkladntext2"/>
              <w:numPr>
                <w:ilvl w:val="0"/>
                <w:numId w:val="32"/>
              </w:numPr>
              <w:rPr>
                <w:rFonts w:ascii="Arial Narrow" w:hAnsi="Arial Narrow"/>
                <w:sz w:val="20"/>
              </w:rPr>
              <w:pPrChange w:id="1050" w:author="Jiri Vojtesek" w:date="2023-01-19T13:14:00Z">
                <w:pPr>
                  <w:pStyle w:val="Zkladntext2"/>
                  <w:numPr>
                    <w:numId w:val="33"/>
                  </w:numPr>
                  <w:tabs>
                    <w:tab w:val="num" w:pos="0"/>
                  </w:tabs>
                  <w:ind w:left="720" w:hanging="360"/>
                </w:pPr>
              </w:pPrChange>
            </w:pPr>
            <w:r>
              <w:rPr>
                <w:rFonts w:ascii="Arial Narrow" w:hAnsi="Arial Narrow"/>
                <w:sz w:val="20"/>
              </w:rPr>
              <w:t>Hraní rolí, scénáře, simulace z oblasti technologie.</w:t>
            </w:r>
          </w:p>
          <w:p w14:paraId="582D8C95" w14:textId="77777777" w:rsidR="00397CED" w:rsidRDefault="007C733A">
            <w:pPr>
              <w:pStyle w:val="Zkladntext2"/>
              <w:numPr>
                <w:ilvl w:val="0"/>
                <w:numId w:val="32"/>
              </w:numPr>
              <w:rPr>
                <w:rFonts w:ascii="Arial Narrow" w:hAnsi="Arial Narrow"/>
                <w:sz w:val="20"/>
              </w:rPr>
              <w:pPrChange w:id="1051" w:author="Jiri Vojtesek" w:date="2023-01-19T13:14:00Z">
                <w:pPr>
                  <w:pStyle w:val="Zkladntext2"/>
                  <w:numPr>
                    <w:numId w:val="33"/>
                  </w:numPr>
                  <w:tabs>
                    <w:tab w:val="num" w:pos="0"/>
                  </w:tabs>
                  <w:ind w:left="720" w:hanging="360"/>
                </w:pPr>
              </w:pPrChange>
            </w:pPr>
            <w:r>
              <w:rPr>
                <w:rFonts w:ascii="Arial Narrow" w:hAnsi="Arial Narrow"/>
                <w:sz w:val="20"/>
              </w:rPr>
              <w:t>Ústní prezentace v technologii - analýza obecenstva, obsah, struktura, jazykové prostředky, neverbální komunikace, visuální pomůcky.</w:t>
            </w:r>
          </w:p>
          <w:p w14:paraId="667721A5" w14:textId="77777777" w:rsidR="00397CED" w:rsidRDefault="007C733A">
            <w:pPr>
              <w:pStyle w:val="Zkladntext2"/>
              <w:numPr>
                <w:ilvl w:val="0"/>
                <w:numId w:val="32"/>
              </w:numPr>
              <w:rPr>
                <w:rFonts w:ascii="Arial Narrow" w:hAnsi="Arial Narrow"/>
                <w:sz w:val="20"/>
              </w:rPr>
              <w:pPrChange w:id="1052" w:author="Jiri Vojtesek" w:date="2023-01-19T13:14:00Z">
                <w:pPr>
                  <w:pStyle w:val="Zkladntext2"/>
                  <w:numPr>
                    <w:numId w:val="33"/>
                  </w:numPr>
                  <w:tabs>
                    <w:tab w:val="num" w:pos="0"/>
                  </w:tabs>
                  <w:ind w:left="720" w:hanging="360"/>
                </w:pPr>
              </w:pPrChange>
            </w:pPr>
            <w:r>
              <w:rPr>
                <w:rFonts w:ascii="Arial Narrow" w:hAnsi="Arial Narrow"/>
                <w:sz w:val="20"/>
              </w:rPr>
              <w:t>Popis výkonu a vhodnosti řešení</w:t>
            </w:r>
          </w:p>
          <w:p w14:paraId="035297E7" w14:textId="77777777" w:rsidR="00397CED" w:rsidRDefault="007C733A">
            <w:pPr>
              <w:pStyle w:val="Zkladntext2"/>
              <w:numPr>
                <w:ilvl w:val="0"/>
                <w:numId w:val="32"/>
              </w:numPr>
              <w:tabs>
                <w:tab w:val="clear" w:pos="2410"/>
              </w:tabs>
              <w:jc w:val="left"/>
              <w:rPr>
                <w:rFonts w:ascii="Arial Narrow" w:hAnsi="Arial Narrow"/>
                <w:sz w:val="20"/>
              </w:rPr>
              <w:pPrChange w:id="1053" w:author="Jiri Vojtesek" w:date="2023-01-19T13:14:00Z">
                <w:pPr>
                  <w:pStyle w:val="Zkladntext2"/>
                  <w:numPr>
                    <w:numId w:val="33"/>
                  </w:numPr>
                  <w:tabs>
                    <w:tab w:val="clear" w:pos="2410"/>
                    <w:tab w:val="num" w:pos="0"/>
                  </w:tabs>
                  <w:ind w:left="720" w:hanging="360"/>
                  <w:jc w:val="left"/>
                </w:pPr>
              </w:pPrChange>
            </w:pPr>
            <w:r>
              <w:rPr>
                <w:rFonts w:ascii="Arial Narrow" w:hAnsi="Arial Narrow"/>
                <w:sz w:val="20"/>
              </w:rPr>
              <w:t>Test</w:t>
            </w:r>
          </w:p>
          <w:p w14:paraId="129A2E0C" w14:textId="77777777" w:rsidR="00397CED" w:rsidRDefault="007C733A">
            <w:pPr>
              <w:widowControl w:val="0"/>
              <w:jc w:val="both"/>
            </w:pPr>
            <w:r>
              <w:rPr>
                <w:b/>
              </w:rPr>
              <w:t xml:space="preserve">Výstupní znalosti </w:t>
            </w:r>
            <w:r>
              <w:t>(student prokazuje tyto znalosti)</w:t>
            </w:r>
          </w:p>
          <w:p w14:paraId="3FE52D85" w14:textId="77777777" w:rsidR="00397CED" w:rsidRDefault="007C733A">
            <w:pPr>
              <w:widowControl w:val="0"/>
              <w:numPr>
                <w:ilvl w:val="0"/>
                <w:numId w:val="6"/>
              </w:numPr>
              <w:suppressAutoHyphens w:val="0"/>
              <w:spacing w:after="160" w:line="259" w:lineRule="auto"/>
              <w:contextualSpacing/>
              <w:jc w:val="both"/>
              <w:pPrChange w:id="105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znalost odborné slovní zásoby z oboru</w:t>
            </w:r>
          </w:p>
          <w:p w14:paraId="561029C5" w14:textId="77777777" w:rsidR="00397CED" w:rsidRDefault="007C733A">
            <w:pPr>
              <w:widowControl w:val="0"/>
              <w:numPr>
                <w:ilvl w:val="0"/>
                <w:numId w:val="6"/>
              </w:numPr>
              <w:suppressAutoHyphens w:val="0"/>
              <w:spacing w:after="160" w:line="259" w:lineRule="auto"/>
              <w:contextualSpacing/>
              <w:jc w:val="both"/>
              <w:pPrChange w:id="105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 znalost vybraných témat z oboru</w:t>
            </w:r>
          </w:p>
          <w:p w14:paraId="451F5E55" w14:textId="77777777" w:rsidR="00397CED" w:rsidRDefault="007C733A">
            <w:pPr>
              <w:widowControl w:val="0"/>
              <w:numPr>
                <w:ilvl w:val="0"/>
                <w:numId w:val="6"/>
              </w:numPr>
              <w:suppressAutoHyphens w:val="0"/>
              <w:spacing w:after="160" w:line="259" w:lineRule="auto"/>
              <w:contextualSpacing/>
              <w:jc w:val="both"/>
              <w:pPrChange w:id="105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znalost skimmingu</w:t>
            </w:r>
          </w:p>
          <w:p w14:paraId="5F72AEB4" w14:textId="77777777" w:rsidR="00397CED" w:rsidRDefault="007C733A">
            <w:pPr>
              <w:widowControl w:val="0"/>
              <w:numPr>
                <w:ilvl w:val="0"/>
                <w:numId w:val="6"/>
              </w:numPr>
              <w:suppressAutoHyphens w:val="0"/>
              <w:spacing w:after="160" w:line="259" w:lineRule="auto"/>
              <w:contextualSpacing/>
              <w:jc w:val="both"/>
              <w:pPrChange w:id="105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 znalost přenosu informací</w:t>
            </w:r>
          </w:p>
          <w:p w14:paraId="4DA528B3" w14:textId="77777777" w:rsidR="00397CED" w:rsidRDefault="007C733A">
            <w:pPr>
              <w:widowControl w:val="0"/>
              <w:spacing w:after="160" w:line="259" w:lineRule="auto"/>
              <w:contextualSpacing/>
              <w:jc w:val="both"/>
            </w:pPr>
            <w:r>
              <w:rPr>
                <w:b/>
              </w:rPr>
              <w:t xml:space="preserve">Výstupní dovednosti </w:t>
            </w:r>
            <w:r>
              <w:t>(student prokazuje tyto dovednosti)</w:t>
            </w:r>
          </w:p>
          <w:p w14:paraId="541737CA" w14:textId="77777777" w:rsidR="00397CED" w:rsidRDefault="007C733A">
            <w:pPr>
              <w:widowControl w:val="0"/>
              <w:numPr>
                <w:ilvl w:val="0"/>
                <w:numId w:val="7"/>
              </w:numPr>
              <w:suppressAutoHyphens w:val="0"/>
              <w:spacing w:after="160" w:line="259" w:lineRule="auto"/>
              <w:contextualSpacing/>
              <w:jc w:val="both"/>
              <w:pPrChange w:id="105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rozumí hlavním bodům mluveného projevu</w:t>
            </w:r>
          </w:p>
          <w:p w14:paraId="19C41547" w14:textId="77777777" w:rsidR="00397CED" w:rsidRDefault="007C733A">
            <w:pPr>
              <w:widowControl w:val="0"/>
              <w:numPr>
                <w:ilvl w:val="0"/>
                <w:numId w:val="7"/>
              </w:numPr>
              <w:suppressAutoHyphens w:val="0"/>
              <w:spacing w:after="160" w:line="259" w:lineRule="auto"/>
              <w:contextualSpacing/>
              <w:jc w:val="both"/>
              <w:pPrChange w:id="105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rozumí hlavním bodům psaného projevu</w:t>
            </w:r>
          </w:p>
          <w:p w14:paraId="127116EB" w14:textId="77777777" w:rsidR="00397CED" w:rsidRDefault="007C733A">
            <w:pPr>
              <w:widowControl w:val="0"/>
              <w:numPr>
                <w:ilvl w:val="0"/>
                <w:numId w:val="7"/>
              </w:numPr>
              <w:suppressAutoHyphens w:val="0"/>
              <w:spacing w:after="160" w:line="259" w:lineRule="auto"/>
              <w:contextualSpacing/>
              <w:jc w:val="both"/>
              <w:pPrChange w:id="106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argumentuje v mluveném i psaném projevu</w:t>
            </w:r>
          </w:p>
          <w:p w14:paraId="1788EBD9" w14:textId="77777777" w:rsidR="00397CED" w:rsidRDefault="007C733A">
            <w:pPr>
              <w:widowControl w:val="0"/>
              <w:numPr>
                <w:ilvl w:val="0"/>
                <w:numId w:val="7"/>
              </w:numPr>
              <w:suppressAutoHyphens w:val="0"/>
              <w:spacing w:after="160" w:line="252" w:lineRule="auto"/>
              <w:contextualSpacing/>
              <w:jc w:val="both"/>
              <w:pPrChange w:id="1061"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rozumí kratším textům s odbornou slovní zásobou z oboru</w:t>
            </w:r>
          </w:p>
        </w:tc>
      </w:tr>
      <w:tr w:rsidR="00397CED" w14:paraId="558E3D7D"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6231FE2"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5C8AD806" w14:textId="77777777" w:rsidR="00397CED" w:rsidRDefault="00397CED">
            <w:pPr>
              <w:widowControl w:val="0"/>
              <w:jc w:val="both"/>
            </w:pPr>
          </w:p>
        </w:tc>
      </w:tr>
      <w:tr w:rsidR="00397CED" w14:paraId="42FACA46" w14:textId="77777777">
        <w:trPr>
          <w:trHeight w:val="558"/>
        </w:trPr>
        <w:tc>
          <w:tcPr>
            <w:tcW w:w="9855" w:type="dxa"/>
            <w:gridSpan w:val="8"/>
            <w:tcBorders>
              <w:left w:val="single" w:sz="4" w:space="0" w:color="000000"/>
              <w:bottom w:val="single" w:sz="4" w:space="0" w:color="000000"/>
              <w:right w:val="single" w:sz="4" w:space="0" w:color="000000"/>
            </w:tcBorders>
          </w:tcPr>
          <w:p w14:paraId="4CD9C00C" w14:textId="77777777" w:rsidR="00397CED" w:rsidRDefault="007C733A">
            <w:pPr>
              <w:widowControl w:val="0"/>
              <w:jc w:val="both"/>
              <w:rPr>
                <w:b/>
                <w:bCs/>
                <w:lang w:val="en-GB"/>
              </w:rPr>
            </w:pPr>
            <w:r>
              <w:rPr>
                <w:b/>
                <w:bCs/>
                <w:lang w:val="en-GB"/>
              </w:rPr>
              <w:t>Povinná literatura:</w:t>
            </w:r>
          </w:p>
          <w:p w14:paraId="58A96BD1" w14:textId="77777777" w:rsidR="00397CED" w:rsidRDefault="007C733A">
            <w:pPr>
              <w:widowControl w:val="0"/>
              <w:jc w:val="both"/>
            </w:pPr>
            <w:r>
              <w:rPr>
                <w:bCs/>
                <w:lang w:val="en-GB"/>
              </w:rPr>
              <w:t xml:space="preserve">IBBOTSON, M. </w:t>
            </w:r>
            <w:r>
              <w:rPr>
                <w:bCs/>
                <w:i/>
                <w:lang w:val="en-GB"/>
              </w:rPr>
              <w:t>Cambridge English for Engineering</w:t>
            </w:r>
            <w:r>
              <w:rPr>
                <w:bCs/>
                <w:lang w:val="en-GB"/>
              </w:rPr>
              <w:t xml:space="preserve">. Cambridge, 2008. </w:t>
            </w:r>
            <w:r>
              <w:rPr>
                <w:lang w:val="en-GB"/>
              </w:rPr>
              <w:t>ISBN 9780521715188.</w:t>
            </w:r>
          </w:p>
          <w:p w14:paraId="769A1A7F" w14:textId="77777777" w:rsidR="00397CED" w:rsidRDefault="007C733A">
            <w:pPr>
              <w:widowControl w:val="0"/>
              <w:jc w:val="both"/>
              <w:rPr>
                <w:bCs/>
                <w:lang w:val="en-GB"/>
              </w:rPr>
            </w:pPr>
            <w:r>
              <w:rPr>
                <w:bCs/>
                <w:lang w:val="en-GB"/>
              </w:rPr>
              <w:t>FICTUMOVÁ, J. (2008). Angličtina: konverzace pro pokročilé. Brno: Společnost pro odbornou literaturu, Barrister &amp; Principal.</w:t>
            </w:r>
          </w:p>
          <w:p w14:paraId="10F777B8" w14:textId="77777777" w:rsidR="00397CED" w:rsidRDefault="007C733A">
            <w:pPr>
              <w:widowControl w:val="0"/>
              <w:jc w:val="both"/>
              <w:rPr>
                <w:b/>
                <w:lang w:val="en-GB"/>
              </w:rPr>
            </w:pPr>
            <w:r>
              <w:rPr>
                <w:b/>
                <w:lang w:val="en-GB"/>
              </w:rPr>
              <w:t>Doporučená literatura:</w:t>
            </w:r>
          </w:p>
          <w:p w14:paraId="00B891CF" w14:textId="77777777" w:rsidR="00397CED" w:rsidRDefault="007C733A">
            <w:pPr>
              <w:widowControl w:val="0"/>
              <w:jc w:val="both"/>
            </w:pPr>
            <w:r>
              <w:rPr>
                <w:iCs/>
                <w:shd w:val="clear" w:color="auto" w:fill="FFFFFF"/>
                <w:lang w:val="en-GB"/>
              </w:rPr>
              <w:t xml:space="preserve">MURPHY, R. </w:t>
            </w:r>
            <w:r>
              <w:rPr>
                <w:i/>
                <w:iCs/>
                <w:shd w:val="clear" w:color="auto" w:fill="FFFFFF"/>
                <w:lang w:val="en-GB"/>
              </w:rPr>
              <w:t>English Grammar in Use</w:t>
            </w:r>
            <w:r>
              <w:rPr>
                <w:iCs/>
                <w:shd w:val="clear" w:color="auto" w:fill="FFFFFF"/>
                <w:lang w:val="en-GB"/>
              </w:rPr>
              <w:t xml:space="preserve"> (4th edition)</w:t>
            </w:r>
            <w:r>
              <w:rPr>
                <w:shd w:val="clear" w:color="auto" w:fill="FFFFFF"/>
                <w:lang w:val="en-GB"/>
              </w:rPr>
              <w:t>. Cambridge, 2012. ISBN 9780521189392.</w:t>
            </w:r>
          </w:p>
          <w:p w14:paraId="43BE5C02" w14:textId="77777777" w:rsidR="00397CED" w:rsidRDefault="007C733A">
            <w:pPr>
              <w:widowControl w:val="0"/>
              <w:jc w:val="both"/>
            </w:pPr>
            <w:r>
              <w:rPr>
                <w:bCs/>
                <w:shd w:val="clear" w:color="auto" w:fill="FFFFFF"/>
                <w:lang w:val="en-GB"/>
              </w:rPr>
              <w:t>BRIEGER, N. </w:t>
            </w:r>
            <w:r>
              <w:rPr>
                <w:bCs/>
                <w:i/>
                <w:iCs/>
                <w:shd w:val="clear" w:color="auto" w:fill="FFFFFF"/>
                <w:lang w:val="en-GB"/>
              </w:rPr>
              <w:t>Technical English: vocabulary and grammar</w:t>
            </w:r>
            <w:r>
              <w:rPr>
                <w:bCs/>
                <w:i/>
                <w:shd w:val="clear" w:color="auto" w:fill="FFFFFF"/>
                <w:lang w:val="en-GB"/>
              </w:rPr>
              <w:t>.</w:t>
            </w:r>
            <w:r>
              <w:rPr>
                <w:bCs/>
                <w:shd w:val="clear" w:color="auto" w:fill="FFFFFF"/>
                <w:lang w:val="en-GB"/>
              </w:rPr>
              <w:t xml:space="preserve"> 1st pub. Oxford: Summertown Publishing, 2002. </w:t>
            </w:r>
            <w:r>
              <w:rPr>
                <w:shd w:val="clear" w:color="auto" w:fill="FFFFFF"/>
                <w:lang w:val="en-GB"/>
              </w:rPr>
              <w:t>9788131519820</w:t>
            </w:r>
            <w:r>
              <w:rPr>
                <w:lang w:val="en-GB"/>
              </w:rPr>
              <w:t>.</w:t>
            </w:r>
          </w:p>
          <w:p w14:paraId="78DCA033" w14:textId="77777777" w:rsidR="00397CED" w:rsidRDefault="007C733A">
            <w:pPr>
              <w:widowControl w:val="0"/>
            </w:pPr>
            <w:r>
              <w:rPr>
                <w:shd w:val="clear" w:color="auto" w:fill="FFFFFF"/>
                <w:lang w:val="en-GB"/>
              </w:rPr>
              <w:t>GLENDINNING, E. H., LANSFORD, L. and POHL, A. </w:t>
            </w:r>
            <w:r>
              <w:rPr>
                <w:i/>
                <w:iCs/>
                <w:shd w:val="clear" w:color="auto" w:fill="FFFFFF"/>
                <w:lang w:val="en-GB"/>
              </w:rPr>
              <w:t>Technology for engineering and applied sciences</w:t>
            </w:r>
            <w:r>
              <w:rPr>
                <w:i/>
                <w:shd w:val="clear" w:color="auto" w:fill="FFFFFF"/>
                <w:lang w:val="en-GB"/>
              </w:rPr>
              <w:t>.</w:t>
            </w:r>
            <w:r>
              <w:rPr>
                <w:shd w:val="clear" w:color="auto" w:fill="FFFFFF"/>
                <w:lang w:val="en-GB"/>
              </w:rPr>
              <w:t xml:space="preserve"> OUP, 2013. ISBN 9780194569712.</w:t>
            </w:r>
          </w:p>
        </w:tc>
      </w:tr>
      <w:tr w:rsidR="00397CED" w14:paraId="5ED98E7A"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A2EC21D" w14:textId="77777777" w:rsidR="00397CED" w:rsidRDefault="007C733A">
            <w:pPr>
              <w:widowControl w:val="0"/>
              <w:jc w:val="center"/>
              <w:rPr>
                <w:b/>
              </w:rPr>
            </w:pPr>
            <w:r>
              <w:rPr>
                <w:b/>
              </w:rPr>
              <w:t>Informace ke kombinované nebo distanční formě</w:t>
            </w:r>
          </w:p>
        </w:tc>
      </w:tr>
      <w:tr w:rsidR="00397CED" w14:paraId="0BB4FCD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3BC426"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1EE0B9E0"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E479893" w14:textId="77777777" w:rsidR="00397CED" w:rsidRDefault="007C733A">
            <w:pPr>
              <w:widowControl w:val="0"/>
              <w:jc w:val="both"/>
              <w:rPr>
                <w:b/>
              </w:rPr>
            </w:pPr>
            <w:r>
              <w:rPr>
                <w:b/>
              </w:rPr>
              <w:t>hodin</w:t>
            </w:r>
          </w:p>
        </w:tc>
      </w:tr>
      <w:tr w:rsidR="00397CED" w14:paraId="03AB5FFF"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3954C236" w14:textId="77777777" w:rsidR="00397CED" w:rsidRDefault="007C733A">
            <w:pPr>
              <w:widowControl w:val="0"/>
              <w:jc w:val="both"/>
              <w:rPr>
                <w:b/>
              </w:rPr>
            </w:pPr>
            <w:r>
              <w:rPr>
                <w:b/>
              </w:rPr>
              <w:t>Informace o způsobu kontaktu s vyučujícím</w:t>
            </w:r>
          </w:p>
        </w:tc>
      </w:tr>
      <w:tr w:rsidR="00397CED" w14:paraId="52F70377" w14:textId="77777777">
        <w:trPr>
          <w:trHeight w:val="231"/>
        </w:trPr>
        <w:tc>
          <w:tcPr>
            <w:tcW w:w="9855" w:type="dxa"/>
            <w:gridSpan w:val="8"/>
            <w:tcBorders>
              <w:top w:val="single" w:sz="4" w:space="0" w:color="000000"/>
              <w:left w:val="single" w:sz="4" w:space="0" w:color="000000"/>
              <w:bottom w:val="single" w:sz="4" w:space="0" w:color="000000"/>
              <w:right w:val="single" w:sz="4" w:space="0" w:color="000000"/>
            </w:tcBorders>
          </w:tcPr>
          <w:p w14:paraId="608E6CF6" w14:textId="77777777" w:rsidR="00397CED" w:rsidRDefault="00397CED">
            <w:pPr>
              <w:widowControl w:val="0"/>
              <w:jc w:val="both"/>
            </w:pPr>
          </w:p>
        </w:tc>
      </w:tr>
      <w:tr w:rsidR="00397CED" w14:paraId="428264C3"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94CCDDC" w14:textId="7CEBA91E" w:rsidR="00397CED" w:rsidRDefault="007C733A">
            <w:pPr>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062" w:author="Jiří Vojtěšek" w:date="2023-01-24T20:39:00Z">
              <w:r w:rsidR="008A5423">
                <w:rPr>
                  <w:b/>
                </w:rPr>
                <w:t>Abecední seznam</w:t>
              </w:r>
            </w:ins>
            <w:del w:id="1063" w:author="Jiří Vojtěšek" w:date="2023-01-24T20:39:00Z">
              <w:r w:rsidDel="008A5423">
                <w:rPr>
                  <w:rStyle w:val="Odkazintenzivn"/>
                </w:rPr>
                <w:delText>Abecední seznam</w:delText>
              </w:r>
            </w:del>
            <w:r>
              <w:rPr>
                <w:rStyle w:val="Odkazintenzivn"/>
              </w:rPr>
              <w:fldChar w:fldCharType="end"/>
            </w:r>
          </w:p>
        </w:tc>
      </w:tr>
      <w:tr w:rsidR="00397CED" w14:paraId="284ABFC5"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F605FA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F41BF0A" w14:textId="77777777" w:rsidR="00397CED" w:rsidRDefault="007C733A">
            <w:pPr>
              <w:widowControl w:val="0"/>
              <w:jc w:val="both"/>
            </w:pPr>
            <w:bookmarkStart w:id="1064" w:name="bOnlineNastroje"/>
            <w:r>
              <w:t>Online výukové nástroje</w:t>
            </w:r>
            <w:bookmarkEnd w:id="1064"/>
          </w:p>
        </w:tc>
      </w:tr>
      <w:tr w:rsidR="00397CED" w14:paraId="51C6CCE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6ABB9F0"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15091012"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BA3AE3"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71E0B8" w14:textId="77777777" w:rsidR="00397CED" w:rsidRDefault="007C733A">
            <w:pPr>
              <w:widowControl w:val="0"/>
              <w:jc w:val="both"/>
            </w:pPr>
            <w:r>
              <w:t>1/LS</w:t>
            </w:r>
          </w:p>
        </w:tc>
      </w:tr>
      <w:tr w:rsidR="00397CED" w14:paraId="2817FF8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2AFC6DB"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3C6CB2F3" w14:textId="736029C5" w:rsidR="00397CED" w:rsidRDefault="007C733A" w:rsidP="00EE647C">
            <w:pPr>
              <w:widowControl w:val="0"/>
              <w:jc w:val="both"/>
            </w:pPr>
            <w:del w:id="1065" w:author="Jiří Vojtěšek" w:date="2023-01-19T14:31:00Z">
              <w:r w:rsidDel="00EE647C">
                <w:delText xml:space="preserve">12p </w:delText>
              </w:r>
            </w:del>
            <w:ins w:id="1066" w:author="Jiří Vojtěšek" w:date="2023-01-19T14:31:00Z">
              <w:r w:rsidR="00EE647C">
                <w:t xml:space="preserve">14p </w:t>
              </w:r>
            </w:ins>
            <w:r>
              <w:t>+ 28c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119E3A1"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93E58AD"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7DCBFBC"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AB475CC" w14:textId="77777777" w:rsidR="00397CED" w:rsidRDefault="007C733A">
            <w:pPr>
              <w:widowControl w:val="0"/>
              <w:jc w:val="both"/>
            </w:pPr>
            <w:r>
              <w:t>3</w:t>
            </w:r>
          </w:p>
        </w:tc>
      </w:tr>
      <w:tr w:rsidR="00397CED" w14:paraId="31F966A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BB2D7E1"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5710938D" w14:textId="77777777" w:rsidR="00397CED" w:rsidRDefault="007C733A">
            <w:pPr>
              <w:widowControl w:val="0"/>
              <w:jc w:val="both"/>
            </w:pPr>
            <w:r>
              <w:t>Žádné</w:t>
            </w:r>
          </w:p>
        </w:tc>
      </w:tr>
      <w:tr w:rsidR="00397CED" w14:paraId="3C804EF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7E32998"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70BF96C4"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107C249"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21B51F59" w14:textId="77777777" w:rsidR="00397CED" w:rsidRDefault="007C733A">
            <w:pPr>
              <w:widowControl w:val="0"/>
              <w:jc w:val="both"/>
            </w:pPr>
            <w:r>
              <w:t>Přednášky, cvičení</w:t>
            </w:r>
          </w:p>
        </w:tc>
      </w:tr>
      <w:tr w:rsidR="00397CED" w14:paraId="0C4906C4"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162DAA0"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6869E96A" w14:textId="77777777" w:rsidR="00397CED" w:rsidRDefault="007C733A">
            <w:pPr>
              <w:widowControl w:val="0"/>
              <w:jc w:val="both"/>
            </w:pPr>
            <w:r>
              <w:t>Písemná popř. ústní forma zkoušení</w:t>
            </w:r>
          </w:p>
          <w:p w14:paraId="422C77AD" w14:textId="77777777" w:rsidR="00397CED" w:rsidRDefault="007C733A">
            <w:pPr>
              <w:widowControl w:val="0"/>
              <w:jc w:val="both"/>
            </w:pPr>
            <w:r>
              <w:t>1. Povinná a aktivní účast na jednotlivých cvičeních (80% účast na cvičení).</w:t>
            </w:r>
          </w:p>
          <w:p w14:paraId="3EF7FE77" w14:textId="77777777" w:rsidR="00397CED" w:rsidRDefault="007C733A">
            <w:pPr>
              <w:widowControl w:val="0"/>
              <w:jc w:val="both"/>
            </w:pPr>
            <w:r>
              <w:t>2. Teoretické a praktické zvládnutí základní problematiky a jednotlivých témat.</w:t>
            </w:r>
          </w:p>
          <w:p w14:paraId="4AE9F42C" w14:textId="77777777" w:rsidR="00397CED" w:rsidRDefault="007C733A">
            <w:pPr>
              <w:widowControl w:val="0"/>
              <w:jc w:val="both"/>
            </w:pPr>
            <w:r>
              <w:t>3. Prokázání úspěšného zvládnutí probírané tématiky při závěrečném přezkoušení ústní nebo písemnou formou.</w:t>
            </w:r>
          </w:p>
        </w:tc>
      </w:tr>
      <w:tr w:rsidR="00397CED" w14:paraId="42775285" w14:textId="77777777">
        <w:trPr>
          <w:trHeight w:val="222"/>
        </w:trPr>
        <w:tc>
          <w:tcPr>
            <w:tcW w:w="9855" w:type="dxa"/>
            <w:gridSpan w:val="8"/>
            <w:tcBorders>
              <w:left w:val="single" w:sz="4" w:space="0" w:color="000000"/>
              <w:bottom w:val="single" w:sz="4" w:space="0" w:color="000000"/>
              <w:right w:val="single" w:sz="4" w:space="0" w:color="000000"/>
            </w:tcBorders>
          </w:tcPr>
          <w:p w14:paraId="68954B51" w14:textId="77777777" w:rsidR="00397CED" w:rsidRDefault="00397CED">
            <w:pPr>
              <w:widowControl w:val="0"/>
              <w:jc w:val="both"/>
            </w:pPr>
          </w:p>
        </w:tc>
      </w:tr>
      <w:tr w:rsidR="00397CED" w14:paraId="792B954C"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76A587F6"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475DEBCB" w14:textId="77777777" w:rsidR="00397CED" w:rsidRDefault="007C733A">
            <w:pPr>
              <w:widowControl w:val="0"/>
              <w:jc w:val="both"/>
            </w:pPr>
            <w:r>
              <w:t>doc. Ing. Jiří Vojtěšek, Ph.D.</w:t>
            </w:r>
          </w:p>
        </w:tc>
      </w:tr>
      <w:tr w:rsidR="00397CED" w14:paraId="5B7478E8"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80B7A8D"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B69231B" w14:textId="77777777" w:rsidR="00397CED" w:rsidRDefault="007C733A">
            <w:pPr>
              <w:widowControl w:val="0"/>
              <w:jc w:val="both"/>
            </w:pPr>
            <w:r>
              <w:t>Metodicky, vedení přednášek a cvičení, klasifikace.</w:t>
            </w:r>
          </w:p>
        </w:tc>
      </w:tr>
      <w:tr w:rsidR="00397CED" w14:paraId="79768A1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E4F3BAB"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60B0CB5D" w14:textId="77777777" w:rsidR="00397CED" w:rsidRDefault="007C733A">
            <w:pPr>
              <w:widowControl w:val="0"/>
              <w:jc w:val="both"/>
              <w:rPr>
                <w:b/>
              </w:rPr>
            </w:pPr>
            <w:r>
              <w:rPr>
                <w:b/>
              </w:rPr>
              <w:t>doc. Ing. Jiří Vojtěšek, Ph.D. (přednášky a cvičení 100 %)</w:t>
            </w:r>
          </w:p>
        </w:tc>
      </w:tr>
      <w:tr w:rsidR="00397CED" w14:paraId="63A43876" w14:textId="77777777">
        <w:trPr>
          <w:trHeight w:val="77"/>
        </w:trPr>
        <w:tc>
          <w:tcPr>
            <w:tcW w:w="9855" w:type="dxa"/>
            <w:gridSpan w:val="8"/>
            <w:tcBorders>
              <w:left w:val="single" w:sz="4" w:space="0" w:color="000000"/>
              <w:bottom w:val="single" w:sz="4" w:space="0" w:color="000000"/>
              <w:right w:val="single" w:sz="4" w:space="0" w:color="000000"/>
            </w:tcBorders>
          </w:tcPr>
          <w:p w14:paraId="539DB136" w14:textId="77777777" w:rsidR="00397CED" w:rsidRDefault="00397CED">
            <w:pPr>
              <w:widowControl w:val="0"/>
              <w:tabs>
                <w:tab w:val="left" w:pos="3113"/>
              </w:tabs>
            </w:pPr>
          </w:p>
        </w:tc>
      </w:tr>
      <w:tr w:rsidR="00397CED" w14:paraId="07C3CBA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E16EA86"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402FE07C" w14:textId="77777777" w:rsidR="00397CED" w:rsidRDefault="00397CED">
            <w:pPr>
              <w:widowControl w:val="0"/>
              <w:jc w:val="both"/>
            </w:pPr>
          </w:p>
        </w:tc>
      </w:tr>
      <w:tr w:rsidR="00397CED" w14:paraId="57F8C668" w14:textId="77777777">
        <w:trPr>
          <w:trHeight w:val="3938"/>
        </w:trPr>
        <w:tc>
          <w:tcPr>
            <w:tcW w:w="9855" w:type="dxa"/>
            <w:gridSpan w:val="8"/>
            <w:tcBorders>
              <w:left w:val="single" w:sz="4" w:space="0" w:color="000000"/>
              <w:bottom w:val="single" w:sz="12" w:space="0" w:color="000000"/>
              <w:right w:val="single" w:sz="4" w:space="0" w:color="000000"/>
            </w:tcBorders>
          </w:tcPr>
          <w:p w14:paraId="7D6911B2" w14:textId="77777777" w:rsidR="00397CED" w:rsidRDefault="007C733A">
            <w:pPr>
              <w:widowControl w:val="0"/>
            </w:pPr>
            <w:r>
              <w:t>Cílem předmětu je seznámit posluchače s nástroji, které lze využít při tzv. Blended learningu, tedy při kombinaci standardní fyzické výuky s výukou pomocí online nástrojů Internetu. Při teoretických přednáškách rozebrány výhody a nevýhody eLearningu a nástrojů, které se dají využít. V praktické části se studenti naučí s těmito nástroji pracovat a vytvořit si ukázkové kurzy pro online výuku.</w:t>
            </w:r>
          </w:p>
          <w:p w14:paraId="42D8CACE" w14:textId="77777777" w:rsidR="00397CED" w:rsidRDefault="007C733A">
            <w:pPr>
              <w:widowControl w:val="0"/>
              <w:rPr>
                <w:b/>
              </w:rPr>
            </w:pPr>
            <w:r>
              <w:rPr>
                <w:b/>
              </w:rPr>
              <w:t>Témata:</w:t>
            </w:r>
          </w:p>
          <w:p w14:paraId="11E92578" w14:textId="77777777" w:rsidR="00397CED" w:rsidRDefault="007C733A">
            <w:pPr>
              <w:pStyle w:val="Odstavecseseznamem"/>
              <w:widowControl w:val="0"/>
              <w:numPr>
                <w:ilvl w:val="0"/>
                <w:numId w:val="15"/>
              </w:numPr>
              <w:suppressAutoHyphens w:val="0"/>
              <w:pPrChange w:id="1067" w:author="Jiri Vojtesek" w:date="2023-01-19T13:14:00Z">
                <w:pPr>
                  <w:pStyle w:val="Odstavecseseznamem"/>
                  <w:widowControl w:val="0"/>
                  <w:numPr>
                    <w:numId w:val="16"/>
                  </w:numPr>
                  <w:tabs>
                    <w:tab w:val="num" w:pos="0"/>
                  </w:tabs>
                  <w:suppressAutoHyphens w:val="0"/>
                  <w:ind w:hanging="360"/>
                </w:pPr>
              </w:pPrChange>
            </w:pPr>
            <w:r>
              <w:t>Blended learning.</w:t>
            </w:r>
          </w:p>
          <w:p w14:paraId="384F1DE6" w14:textId="77777777" w:rsidR="00397CED" w:rsidRDefault="007C733A">
            <w:pPr>
              <w:pStyle w:val="Odstavecseseznamem"/>
              <w:widowControl w:val="0"/>
              <w:numPr>
                <w:ilvl w:val="0"/>
                <w:numId w:val="15"/>
              </w:numPr>
              <w:suppressAutoHyphens w:val="0"/>
              <w:pPrChange w:id="1068" w:author="Jiri Vojtesek" w:date="2023-01-19T13:14:00Z">
                <w:pPr>
                  <w:pStyle w:val="Odstavecseseznamem"/>
                  <w:widowControl w:val="0"/>
                  <w:numPr>
                    <w:numId w:val="16"/>
                  </w:numPr>
                  <w:tabs>
                    <w:tab w:val="num" w:pos="0"/>
                  </w:tabs>
                  <w:suppressAutoHyphens w:val="0"/>
                  <w:ind w:hanging="360"/>
                </w:pPr>
              </w:pPrChange>
            </w:pPr>
            <w:r>
              <w:t>Synchronní a asynchronní výuka.</w:t>
            </w:r>
          </w:p>
          <w:p w14:paraId="4E3AC7F6" w14:textId="77777777" w:rsidR="00397CED" w:rsidRDefault="007C733A">
            <w:pPr>
              <w:pStyle w:val="Odstavecseseznamem"/>
              <w:widowControl w:val="0"/>
              <w:numPr>
                <w:ilvl w:val="0"/>
                <w:numId w:val="15"/>
              </w:numPr>
              <w:suppressAutoHyphens w:val="0"/>
              <w:pPrChange w:id="1069" w:author="Jiri Vojtesek" w:date="2023-01-19T13:14:00Z">
                <w:pPr>
                  <w:pStyle w:val="Odstavecseseznamem"/>
                  <w:widowControl w:val="0"/>
                  <w:numPr>
                    <w:numId w:val="16"/>
                  </w:numPr>
                  <w:tabs>
                    <w:tab w:val="num" w:pos="0"/>
                  </w:tabs>
                  <w:suppressAutoHyphens w:val="0"/>
                  <w:ind w:hanging="360"/>
                </w:pPr>
              </w:pPrChange>
            </w:pPr>
            <w:r>
              <w:t>Typy kurzů a vzdělávacích programů.</w:t>
            </w:r>
          </w:p>
          <w:p w14:paraId="4016062D" w14:textId="77777777" w:rsidR="00397CED" w:rsidRDefault="007C733A">
            <w:pPr>
              <w:pStyle w:val="Odstavecseseznamem"/>
              <w:widowControl w:val="0"/>
              <w:numPr>
                <w:ilvl w:val="0"/>
                <w:numId w:val="15"/>
              </w:numPr>
              <w:suppressAutoHyphens w:val="0"/>
              <w:pPrChange w:id="1070" w:author="Jiri Vojtesek" w:date="2023-01-19T13:14:00Z">
                <w:pPr>
                  <w:pStyle w:val="Odstavecseseznamem"/>
                  <w:widowControl w:val="0"/>
                  <w:numPr>
                    <w:numId w:val="16"/>
                  </w:numPr>
                  <w:tabs>
                    <w:tab w:val="num" w:pos="0"/>
                  </w:tabs>
                  <w:suppressAutoHyphens w:val="0"/>
                  <w:ind w:hanging="360"/>
                </w:pPr>
              </w:pPrChange>
            </w:pPr>
            <w:r>
              <w:t>Online nástroje pro výuku.</w:t>
            </w:r>
          </w:p>
          <w:p w14:paraId="27F7D613" w14:textId="77777777" w:rsidR="00397CED" w:rsidRDefault="007C733A">
            <w:pPr>
              <w:pStyle w:val="Odstavecseseznamem"/>
              <w:widowControl w:val="0"/>
              <w:numPr>
                <w:ilvl w:val="0"/>
                <w:numId w:val="15"/>
              </w:numPr>
              <w:suppressAutoHyphens w:val="0"/>
              <w:pPrChange w:id="1071" w:author="Jiri Vojtesek" w:date="2023-01-19T13:14:00Z">
                <w:pPr>
                  <w:pStyle w:val="Odstavecseseznamem"/>
                  <w:widowControl w:val="0"/>
                  <w:numPr>
                    <w:numId w:val="16"/>
                  </w:numPr>
                  <w:tabs>
                    <w:tab w:val="num" w:pos="0"/>
                  </w:tabs>
                  <w:suppressAutoHyphens w:val="0"/>
                  <w:ind w:hanging="360"/>
                </w:pPr>
              </w:pPrChange>
            </w:pPr>
            <w:r>
              <w:t>Tvorba online výukových materiálů.</w:t>
            </w:r>
          </w:p>
          <w:p w14:paraId="69DC55B1" w14:textId="77777777" w:rsidR="00397CED" w:rsidRDefault="007C733A">
            <w:pPr>
              <w:pStyle w:val="Odstavecseseznamem"/>
              <w:widowControl w:val="0"/>
              <w:numPr>
                <w:ilvl w:val="0"/>
                <w:numId w:val="15"/>
              </w:numPr>
              <w:suppressAutoHyphens w:val="0"/>
              <w:pPrChange w:id="1072" w:author="Jiri Vojtesek" w:date="2023-01-19T13:14:00Z">
                <w:pPr>
                  <w:pStyle w:val="Odstavecseseznamem"/>
                  <w:widowControl w:val="0"/>
                  <w:numPr>
                    <w:numId w:val="16"/>
                  </w:numPr>
                  <w:tabs>
                    <w:tab w:val="num" w:pos="0"/>
                  </w:tabs>
                  <w:suppressAutoHyphens w:val="0"/>
                  <w:ind w:hanging="360"/>
                </w:pPr>
              </w:pPrChange>
            </w:pPr>
            <w:r>
              <w:t>Metody sdílení výukových materiálů.</w:t>
            </w:r>
          </w:p>
          <w:p w14:paraId="44D04962" w14:textId="77777777" w:rsidR="00397CED" w:rsidRDefault="007C733A">
            <w:pPr>
              <w:pStyle w:val="Odstavecseseznamem"/>
              <w:widowControl w:val="0"/>
              <w:numPr>
                <w:ilvl w:val="0"/>
                <w:numId w:val="15"/>
              </w:numPr>
              <w:suppressAutoHyphens w:val="0"/>
              <w:pPrChange w:id="1073" w:author="Jiri Vojtesek" w:date="2023-01-19T13:14:00Z">
                <w:pPr>
                  <w:pStyle w:val="Odstavecseseznamem"/>
                  <w:widowControl w:val="0"/>
                  <w:numPr>
                    <w:numId w:val="16"/>
                  </w:numPr>
                  <w:tabs>
                    <w:tab w:val="num" w:pos="0"/>
                  </w:tabs>
                  <w:suppressAutoHyphens w:val="0"/>
                  <w:ind w:hanging="360"/>
                </w:pPr>
              </w:pPrChange>
            </w:pPr>
            <w:r>
              <w:t>Systémy pro online komunikaci a výuku.</w:t>
            </w:r>
          </w:p>
          <w:p w14:paraId="059C0587" w14:textId="77777777" w:rsidR="00397CED" w:rsidRDefault="007C733A">
            <w:pPr>
              <w:pStyle w:val="Odstavecseseznamem"/>
              <w:widowControl w:val="0"/>
              <w:numPr>
                <w:ilvl w:val="0"/>
                <w:numId w:val="15"/>
              </w:numPr>
              <w:suppressAutoHyphens w:val="0"/>
              <w:pPrChange w:id="1074" w:author="Jiri Vojtesek" w:date="2023-01-19T13:14:00Z">
                <w:pPr>
                  <w:pStyle w:val="Odstavecseseznamem"/>
                  <w:widowControl w:val="0"/>
                  <w:numPr>
                    <w:numId w:val="16"/>
                  </w:numPr>
                  <w:tabs>
                    <w:tab w:val="num" w:pos="0"/>
                  </w:tabs>
                  <w:suppressAutoHyphens w:val="0"/>
                  <w:ind w:hanging="360"/>
                </w:pPr>
              </w:pPrChange>
            </w:pPr>
            <w:r>
              <w:t>Evaluace a zkoušení pomocí online nástrojů.</w:t>
            </w:r>
          </w:p>
          <w:p w14:paraId="4D8CC61D" w14:textId="77777777" w:rsidR="00397CED" w:rsidRDefault="007C733A">
            <w:pPr>
              <w:pStyle w:val="Odstavecseseznamem"/>
              <w:widowControl w:val="0"/>
              <w:numPr>
                <w:ilvl w:val="0"/>
                <w:numId w:val="15"/>
              </w:numPr>
              <w:suppressAutoHyphens w:val="0"/>
              <w:pPrChange w:id="1075" w:author="Jiri Vojtesek" w:date="2023-01-19T13:14:00Z">
                <w:pPr>
                  <w:pStyle w:val="Odstavecseseznamem"/>
                  <w:widowControl w:val="0"/>
                  <w:numPr>
                    <w:numId w:val="16"/>
                  </w:numPr>
                  <w:tabs>
                    <w:tab w:val="num" w:pos="0"/>
                  </w:tabs>
                  <w:suppressAutoHyphens w:val="0"/>
                  <w:ind w:hanging="360"/>
                </w:pPr>
              </w:pPrChange>
            </w:pPr>
            <w:r>
              <w:t>Zásady bezpečného využívaní online nástrojů na výuku.</w:t>
            </w:r>
          </w:p>
          <w:p w14:paraId="2C99179C" w14:textId="77777777" w:rsidR="00397CED" w:rsidRDefault="007C733A">
            <w:pPr>
              <w:pStyle w:val="Odstavecseseznamem"/>
              <w:widowControl w:val="0"/>
              <w:numPr>
                <w:ilvl w:val="0"/>
                <w:numId w:val="15"/>
              </w:numPr>
              <w:suppressAutoHyphens w:val="0"/>
              <w:pPrChange w:id="1076" w:author="Jiri Vojtesek" w:date="2023-01-19T13:14:00Z">
                <w:pPr>
                  <w:pStyle w:val="Odstavecseseznamem"/>
                  <w:widowControl w:val="0"/>
                  <w:numPr>
                    <w:numId w:val="16"/>
                  </w:numPr>
                  <w:tabs>
                    <w:tab w:val="num" w:pos="0"/>
                  </w:tabs>
                  <w:suppressAutoHyphens w:val="0"/>
                  <w:ind w:hanging="360"/>
                </w:pPr>
              </w:pPrChange>
            </w:pPr>
            <w:r>
              <w:t>LMS Moodle – role, nastavení, druhy materiálů apod.</w:t>
            </w:r>
          </w:p>
          <w:p w14:paraId="082B83AF" w14:textId="77777777" w:rsidR="00397CED" w:rsidRDefault="007C733A">
            <w:pPr>
              <w:pStyle w:val="Odstavecseseznamem"/>
              <w:widowControl w:val="0"/>
              <w:numPr>
                <w:ilvl w:val="0"/>
                <w:numId w:val="15"/>
              </w:numPr>
              <w:suppressAutoHyphens w:val="0"/>
              <w:pPrChange w:id="1077" w:author="Jiri Vojtesek" w:date="2023-01-19T13:14:00Z">
                <w:pPr>
                  <w:pStyle w:val="Odstavecseseznamem"/>
                  <w:widowControl w:val="0"/>
                  <w:numPr>
                    <w:numId w:val="16"/>
                  </w:numPr>
                  <w:tabs>
                    <w:tab w:val="num" w:pos="0"/>
                  </w:tabs>
                  <w:suppressAutoHyphens w:val="0"/>
                  <w:ind w:hanging="360"/>
                </w:pPr>
              </w:pPrChange>
            </w:pPr>
            <w:r>
              <w:t>Další nástroje pro tvorbu online výukových materiálů a kurzů.</w:t>
            </w:r>
          </w:p>
          <w:p w14:paraId="0867730C" w14:textId="77777777" w:rsidR="00397CED" w:rsidRDefault="007C733A">
            <w:pPr>
              <w:pStyle w:val="Odstavecseseznamem"/>
              <w:widowControl w:val="0"/>
              <w:numPr>
                <w:ilvl w:val="0"/>
                <w:numId w:val="15"/>
              </w:numPr>
              <w:suppressAutoHyphens w:val="0"/>
              <w:pPrChange w:id="1078" w:author="Jiri Vojtesek" w:date="2023-01-19T13:14:00Z">
                <w:pPr>
                  <w:pStyle w:val="Odstavecseseznamem"/>
                  <w:widowControl w:val="0"/>
                  <w:numPr>
                    <w:numId w:val="16"/>
                  </w:numPr>
                  <w:tabs>
                    <w:tab w:val="num" w:pos="0"/>
                  </w:tabs>
                  <w:suppressAutoHyphens w:val="0"/>
                  <w:ind w:hanging="360"/>
                </w:pPr>
              </w:pPrChange>
            </w:pPr>
            <w:r>
              <w:t>Tvorba a nastavení ukázkového eLearningového kurzu.</w:t>
            </w:r>
          </w:p>
          <w:p w14:paraId="03B535C1" w14:textId="77777777" w:rsidR="00397CED" w:rsidRDefault="007C733A">
            <w:pPr>
              <w:pStyle w:val="Odstavecseseznamem"/>
              <w:widowControl w:val="0"/>
              <w:numPr>
                <w:ilvl w:val="0"/>
                <w:numId w:val="15"/>
              </w:numPr>
              <w:suppressAutoHyphens w:val="0"/>
              <w:pPrChange w:id="1079" w:author="Jiri Vojtesek" w:date="2023-01-19T13:14:00Z">
                <w:pPr>
                  <w:pStyle w:val="Odstavecseseznamem"/>
                  <w:widowControl w:val="0"/>
                  <w:numPr>
                    <w:numId w:val="16"/>
                  </w:numPr>
                  <w:tabs>
                    <w:tab w:val="num" w:pos="0"/>
                  </w:tabs>
                  <w:suppressAutoHyphens w:val="0"/>
                  <w:ind w:hanging="360"/>
                </w:pPr>
              </w:pPrChange>
            </w:pPr>
            <w:r>
              <w:t>Vyhodnocení eLearningového kurzu.</w:t>
            </w:r>
          </w:p>
          <w:p w14:paraId="59DBEEE6" w14:textId="77777777" w:rsidR="00397CED" w:rsidRDefault="007C733A">
            <w:pPr>
              <w:pStyle w:val="Odstavecseseznamem"/>
              <w:widowControl w:val="0"/>
              <w:numPr>
                <w:ilvl w:val="0"/>
                <w:numId w:val="15"/>
              </w:numPr>
              <w:suppressAutoHyphens w:val="0"/>
              <w:pPrChange w:id="1080" w:author="Jiri Vojtesek" w:date="2023-01-19T13:14:00Z">
                <w:pPr>
                  <w:pStyle w:val="Odstavecseseznamem"/>
                  <w:widowControl w:val="0"/>
                  <w:numPr>
                    <w:numId w:val="16"/>
                  </w:numPr>
                  <w:tabs>
                    <w:tab w:val="num" w:pos="0"/>
                  </w:tabs>
                  <w:suppressAutoHyphens w:val="0"/>
                  <w:ind w:hanging="360"/>
                </w:pPr>
              </w:pPrChange>
            </w:pPr>
            <w:r>
              <w:t>Závěrečná klasifikace.</w:t>
            </w:r>
          </w:p>
          <w:p w14:paraId="6568D9D3" w14:textId="77777777" w:rsidR="00397CED" w:rsidRDefault="007C733A">
            <w:pPr>
              <w:widowControl w:val="0"/>
              <w:jc w:val="both"/>
            </w:pPr>
            <w:r>
              <w:rPr>
                <w:b/>
              </w:rPr>
              <w:t xml:space="preserve">Výstupní znalosti </w:t>
            </w:r>
            <w:r>
              <w:t>(student prokazuje tyto znalosti)</w:t>
            </w:r>
          </w:p>
          <w:p w14:paraId="02795F8E" w14:textId="77777777" w:rsidR="00397CED" w:rsidRDefault="007C733A">
            <w:pPr>
              <w:widowControl w:val="0"/>
              <w:numPr>
                <w:ilvl w:val="0"/>
                <w:numId w:val="6"/>
              </w:numPr>
              <w:suppressAutoHyphens w:val="0"/>
              <w:spacing w:after="160" w:line="259" w:lineRule="auto"/>
              <w:contextualSpacing/>
              <w:jc w:val="both"/>
              <w:pPrChange w:id="108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základních pojmů z eLearningu</w:t>
            </w:r>
          </w:p>
          <w:p w14:paraId="05536D48" w14:textId="77777777" w:rsidR="00397CED" w:rsidRDefault="007C733A">
            <w:pPr>
              <w:widowControl w:val="0"/>
              <w:numPr>
                <w:ilvl w:val="0"/>
                <w:numId w:val="6"/>
              </w:numPr>
              <w:suppressAutoHyphens w:val="0"/>
              <w:spacing w:after="160" w:line="259" w:lineRule="auto"/>
              <w:contextualSpacing/>
              <w:jc w:val="both"/>
              <w:pPrChange w:id="108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druhů Blended learningu</w:t>
            </w:r>
          </w:p>
          <w:p w14:paraId="6C941A74" w14:textId="77777777" w:rsidR="00397CED" w:rsidRDefault="007C733A">
            <w:pPr>
              <w:widowControl w:val="0"/>
              <w:numPr>
                <w:ilvl w:val="0"/>
                <w:numId w:val="6"/>
              </w:numPr>
              <w:suppressAutoHyphens w:val="0"/>
              <w:spacing w:after="160" w:line="259" w:lineRule="auto"/>
              <w:contextualSpacing/>
              <w:jc w:val="both"/>
              <w:pPrChange w:id="108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znalost online nástrojů pro výuku</w:t>
            </w:r>
          </w:p>
          <w:p w14:paraId="08C7C6ED" w14:textId="77777777" w:rsidR="00397CED" w:rsidRDefault="007C733A">
            <w:pPr>
              <w:widowControl w:val="0"/>
              <w:numPr>
                <w:ilvl w:val="0"/>
                <w:numId w:val="6"/>
              </w:numPr>
              <w:suppressAutoHyphens w:val="0"/>
              <w:spacing w:after="160" w:line="259" w:lineRule="auto"/>
              <w:contextualSpacing/>
              <w:jc w:val="both"/>
              <w:pPrChange w:id="108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rozdílů v rolích při online výuce</w:t>
            </w:r>
          </w:p>
          <w:p w14:paraId="732720ED" w14:textId="77777777" w:rsidR="00397CED" w:rsidRDefault="007C733A">
            <w:pPr>
              <w:widowControl w:val="0"/>
              <w:numPr>
                <w:ilvl w:val="0"/>
                <w:numId w:val="6"/>
              </w:numPr>
              <w:suppressAutoHyphens w:val="0"/>
              <w:spacing w:after="160" w:line="259" w:lineRule="auto"/>
              <w:contextualSpacing/>
              <w:jc w:val="both"/>
              <w:pPrChange w:id="108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komunikačních nástrojů při online výuce</w:t>
            </w:r>
          </w:p>
          <w:p w14:paraId="3F271218" w14:textId="77777777" w:rsidR="00397CED" w:rsidRDefault="007C733A">
            <w:pPr>
              <w:widowControl w:val="0"/>
              <w:jc w:val="both"/>
            </w:pPr>
            <w:r>
              <w:rPr>
                <w:b/>
              </w:rPr>
              <w:t xml:space="preserve">Výstupní dovednosti </w:t>
            </w:r>
            <w:r>
              <w:t>(student prokazuje tyto dovednosti)</w:t>
            </w:r>
          </w:p>
          <w:p w14:paraId="58EDEF12" w14:textId="77777777" w:rsidR="00397CED" w:rsidRDefault="007C733A">
            <w:pPr>
              <w:widowControl w:val="0"/>
              <w:numPr>
                <w:ilvl w:val="0"/>
                <w:numId w:val="7"/>
              </w:numPr>
              <w:suppressAutoHyphens w:val="0"/>
              <w:spacing w:after="160" w:line="259" w:lineRule="auto"/>
              <w:contextualSpacing/>
              <w:jc w:val="both"/>
              <w:pPrChange w:id="108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vytvoří ukázkové materiály pomocí vybraných online nástrojů</w:t>
            </w:r>
          </w:p>
          <w:p w14:paraId="3AF962E6" w14:textId="77777777" w:rsidR="00397CED" w:rsidRDefault="007C733A">
            <w:pPr>
              <w:widowControl w:val="0"/>
              <w:numPr>
                <w:ilvl w:val="0"/>
                <w:numId w:val="7"/>
              </w:numPr>
              <w:suppressAutoHyphens w:val="0"/>
              <w:spacing w:after="160" w:line="259" w:lineRule="auto"/>
              <w:contextualSpacing/>
              <w:jc w:val="both"/>
              <w:pPrChange w:id="108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vystaví a nasdílí elektronické výukové materiály</w:t>
            </w:r>
          </w:p>
          <w:p w14:paraId="0C53F7D6" w14:textId="77777777" w:rsidR="00397CED" w:rsidRDefault="007C733A">
            <w:pPr>
              <w:widowControl w:val="0"/>
              <w:numPr>
                <w:ilvl w:val="0"/>
                <w:numId w:val="7"/>
              </w:numPr>
              <w:suppressAutoHyphens w:val="0"/>
              <w:spacing w:after="160" w:line="259" w:lineRule="auto"/>
              <w:contextualSpacing/>
              <w:jc w:val="both"/>
              <w:pPrChange w:id="108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navrhne a sestaví výukový kurz v LMS Moodle</w:t>
            </w:r>
          </w:p>
          <w:p w14:paraId="0C577DE6" w14:textId="77777777" w:rsidR="00397CED" w:rsidRDefault="007C733A">
            <w:pPr>
              <w:widowControl w:val="0"/>
              <w:numPr>
                <w:ilvl w:val="0"/>
                <w:numId w:val="7"/>
              </w:numPr>
              <w:suppressAutoHyphens w:val="0"/>
              <w:spacing w:after="160" w:line="259" w:lineRule="auto"/>
              <w:contextualSpacing/>
              <w:jc w:val="both"/>
              <w:pPrChange w:id="108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realizuje ukázkovou hodinu pomocí nástrojů Blended learningu</w:t>
            </w:r>
          </w:p>
          <w:p w14:paraId="13859A07" w14:textId="77777777" w:rsidR="00397CED" w:rsidRDefault="007C733A">
            <w:pPr>
              <w:widowControl w:val="0"/>
              <w:numPr>
                <w:ilvl w:val="0"/>
                <w:numId w:val="7"/>
              </w:numPr>
              <w:suppressAutoHyphens w:val="0"/>
              <w:spacing w:after="160" w:line="259" w:lineRule="auto"/>
              <w:contextualSpacing/>
              <w:jc w:val="both"/>
              <w:pPrChange w:id="109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realizuje a zhodnotí evaluaci pomocí online nástrojů</w:t>
            </w:r>
          </w:p>
          <w:p w14:paraId="0772BE3C" w14:textId="77777777" w:rsidR="00397CED" w:rsidRDefault="00397CED">
            <w:pPr>
              <w:widowControl w:val="0"/>
              <w:suppressAutoHyphens w:val="0"/>
              <w:spacing w:after="160" w:line="259" w:lineRule="auto"/>
              <w:contextualSpacing/>
              <w:jc w:val="both"/>
            </w:pPr>
          </w:p>
        </w:tc>
      </w:tr>
      <w:tr w:rsidR="00397CED" w14:paraId="4E20C900"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7DE06FF9"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2634AEC0" w14:textId="77777777" w:rsidR="00397CED" w:rsidRDefault="00397CED">
            <w:pPr>
              <w:widowControl w:val="0"/>
              <w:jc w:val="both"/>
            </w:pPr>
          </w:p>
        </w:tc>
      </w:tr>
      <w:tr w:rsidR="00397CED" w14:paraId="6C8F281F" w14:textId="77777777">
        <w:trPr>
          <w:trHeight w:val="843"/>
        </w:trPr>
        <w:tc>
          <w:tcPr>
            <w:tcW w:w="9855" w:type="dxa"/>
            <w:gridSpan w:val="8"/>
            <w:tcBorders>
              <w:left w:val="single" w:sz="4" w:space="0" w:color="000000"/>
              <w:bottom w:val="single" w:sz="4" w:space="0" w:color="000000"/>
              <w:right w:val="single" w:sz="4" w:space="0" w:color="000000"/>
            </w:tcBorders>
          </w:tcPr>
          <w:p w14:paraId="5ACBE941" w14:textId="77777777" w:rsidR="00397CED" w:rsidRDefault="007C733A">
            <w:pPr>
              <w:widowControl w:val="0"/>
              <w:jc w:val="both"/>
              <w:rPr>
                <w:b/>
                <w:bCs/>
              </w:rPr>
            </w:pPr>
            <w:r>
              <w:rPr>
                <w:b/>
                <w:bCs/>
              </w:rPr>
              <w:t>Povinná literatura:</w:t>
            </w:r>
          </w:p>
          <w:p w14:paraId="5BC03DCD" w14:textId="77777777" w:rsidR="00397CED" w:rsidRDefault="007C733A">
            <w:pPr>
              <w:widowControl w:val="0"/>
              <w:jc w:val="both"/>
            </w:pPr>
            <w:r>
              <w:t xml:space="preserve">ZOUNEK, J. a P. SUDICKÝ. </w:t>
            </w:r>
            <w:r>
              <w:rPr>
                <w:i/>
                <w:iCs/>
              </w:rPr>
              <w:t>E-learning: učení (se) s online technologiemi</w:t>
            </w:r>
            <w:r>
              <w:t>. Praha: Wolters Kluwer Česká republika, 2012, xix, 226 s. ISBN 9788073579036.</w:t>
            </w:r>
          </w:p>
          <w:p w14:paraId="790FBD7B" w14:textId="77777777" w:rsidR="00397CED" w:rsidRDefault="007C733A">
            <w:pPr>
              <w:widowControl w:val="0"/>
              <w:jc w:val="both"/>
            </w:pPr>
            <w:r>
              <w:t xml:space="preserve">BEDNAŘÍKOVÁ, I. </w:t>
            </w:r>
            <w:r>
              <w:rPr>
                <w:i/>
                <w:iCs/>
              </w:rPr>
              <w:t>Vytváření studijních textů pro distanční vzdělávání</w:t>
            </w:r>
            <w:r>
              <w:t>. Olomouc: Univerzita Palackého, 2001. Texty k otevřenému a distančnímu vzdělávání. ISBN 80-244-0277-7.</w:t>
            </w:r>
          </w:p>
          <w:p w14:paraId="6BE519FB" w14:textId="77777777" w:rsidR="00397CED" w:rsidRDefault="007C733A">
            <w:pPr>
              <w:widowControl w:val="0"/>
              <w:jc w:val="both"/>
              <w:rPr>
                <w:b/>
              </w:rPr>
            </w:pPr>
            <w:r>
              <w:rPr>
                <w:b/>
              </w:rPr>
              <w:t>Doporučená literatura:</w:t>
            </w:r>
          </w:p>
          <w:p w14:paraId="4F22AD97" w14:textId="77777777" w:rsidR="00397CED" w:rsidRDefault="007C733A">
            <w:pPr>
              <w:widowControl w:val="0"/>
              <w:jc w:val="both"/>
            </w:pPr>
            <w:r>
              <w:t xml:space="preserve">KVĚTOŇ, K. </w:t>
            </w:r>
            <w:r>
              <w:rPr>
                <w:i/>
                <w:iCs/>
              </w:rPr>
              <w:t>Základy e-learningu 2003: [studijní materiály pro kurz ...]</w:t>
            </w:r>
            <w:r>
              <w:t>. Ostrava: Ostravská univerzita, 2004. Systém celoživotního vzdělávání Moravskoslezska. ISBN 80-7042-986-0.</w:t>
            </w:r>
          </w:p>
          <w:p w14:paraId="006A59FE" w14:textId="77777777" w:rsidR="00397CED" w:rsidRDefault="007C733A">
            <w:pPr>
              <w:widowControl w:val="0"/>
              <w:jc w:val="both"/>
            </w:pPr>
            <w:r>
              <w:t xml:space="preserve">ZLÁMALOVÁ, H. </w:t>
            </w:r>
            <w:r>
              <w:rPr>
                <w:i/>
                <w:iCs/>
              </w:rPr>
              <w:t>Úvod do distančního vzdělávání</w:t>
            </w:r>
            <w:r>
              <w:t>. Olomouc: Univerzita Palackého, 2001. Texty k otevřenému a distančnímu vzdělávání. ISBN 80-244-0276-9.</w:t>
            </w:r>
          </w:p>
          <w:p w14:paraId="0B0B1A7A" w14:textId="77777777" w:rsidR="00397CED" w:rsidRDefault="007C733A">
            <w:pPr>
              <w:widowControl w:val="0"/>
              <w:jc w:val="both"/>
            </w:pPr>
            <w:r>
              <w:t xml:space="preserve">ZOUNEK, J., L. JUHAŇÁK, H. STAUDKOVÁ a J. POLÁČEK. </w:t>
            </w:r>
            <w:r>
              <w:rPr>
                <w:i/>
                <w:iCs/>
              </w:rPr>
              <w:t xml:space="preserve">E-learning: učení (se) s digitálními </w:t>
            </w:r>
            <w:proofErr w:type="gramStart"/>
            <w:r>
              <w:rPr>
                <w:i/>
                <w:iCs/>
              </w:rPr>
              <w:t>technologiemi : kniha</w:t>
            </w:r>
            <w:proofErr w:type="gramEnd"/>
            <w:r>
              <w:rPr>
                <w:i/>
                <w:iCs/>
              </w:rPr>
              <w:t xml:space="preserve"> s online podporou</w:t>
            </w:r>
            <w:r>
              <w:t>. 2., aktualizované vydání. Praha: Wolters Kluwer, 2021, 330 s. ISBN 978-80-7676-175-9.</w:t>
            </w:r>
          </w:p>
          <w:p w14:paraId="44036C73" w14:textId="77777777" w:rsidR="00397CED" w:rsidRDefault="007C733A">
            <w:pPr>
              <w:widowControl w:val="0"/>
              <w:jc w:val="both"/>
            </w:pPr>
            <w:r>
              <w:lastRenderedPageBreak/>
              <w:t xml:space="preserve">HORTON, W. K. </w:t>
            </w:r>
            <w:r>
              <w:rPr>
                <w:i/>
                <w:iCs/>
              </w:rPr>
              <w:t>Evaluating e-learning</w:t>
            </w:r>
            <w:r>
              <w:t>. Alexandria, VA: ASTD, c2001, vii, 125 s. ISBN 1562863002.</w:t>
            </w:r>
          </w:p>
          <w:p w14:paraId="52644A9C" w14:textId="77777777" w:rsidR="00397CED" w:rsidRDefault="007C733A">
            <w:pPr>
              <w:widowControl w:val="0"/>
              <w:jc w:val="both"/>
            </w:pPr>
            <w:r>
              <w:t xml:space="preserve">CROSS, J. A. a L. DUBLIN. </w:t>
            </w:r>
            <w:r>
              <w:rPr>
                <w:i/>
                <w:iCs/>
              </w:rPr>
              <w:t>Implementing e-learning</w:t>
            </w:r>
            <w:r>
              <w:t>. Alexandria, VA: ASTD, c2002, x, 140 s. E-learning series. ISBN 1562863339.</w:t>
            </w:r>
          </w:p>
        </w:tc>
      </w:tr>
      <w:tr w:rsidR="00397CED" w14:paraId="539DC3DB"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B032B37" w14:textId="77777777" w:rsidR="00397CED" w:rsidRDefault="007C733A">
            <w:pPr>
              <w:widowControl w:val="0"/>
              <w:jc w:val="center"/>
              <w:rPr>
                <w:b/>
              </w:rPr>
            </w:pPr>
            <w:r>
              <w:rPr>
                <w:b/>
              </w:rPr>
              <w:lastRenderedPageBreak/>
              <w:t>Informace ke kombinované nebo distanční formě</w:t>
            </w:r>
          </w:p>
        </w:tc>
      </w:tr>
      <w:tr w:rsidR="00397CED" w14:paraId="4D37705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66F9175"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612C1ABB"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740A60FB" w14:textId="77777777" w:rsidR="00397CED" w:rsidRDefault="007C733A">
            <w:pPr>
              <w:widowControl w:val="0"/>
              <w:jc w:val="both"/>
              <w:rPr>
                <w:b/>
              </w:rPr>
            </w:pPr>
            <w:r>
              <w:rPr>
                <w:b/>
              </w:rPr>
              <w:t>hodin</w:t>
            </w:r>
          </w:p>
        </w:tc>
      </w:tr>
      <w:tr w:rsidR="00397CED" w14:paraId="75FBFD7F"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2DDE736" w14:textId="77777777" w:rsidR="00397CED" w:rsidRDefault="007C733A">
            <w:pPr>
              <w:widowControl w:val="0"/>
              <w:jc w:val="both"/>
              <w:rPr>
                <w:b/>
              </w:rPr>
            </w:pPr>
            <w:r>
              <w:rPr>
                <w:b/>
              </w:rPr>
              <w:t>Informace o způsobu kontaktu s vyučujícím</w:t>
            </w:r>
          </w:p>
        </w:tc>
      </w:tr>
      <w:tr w:rsidR="00397CED" w14:paraId="25EE6F99" w14:textId="77777777">
        <w:trPr>
          <w:trHeight w:val="1071"/>
        </w:trPr>
        <w:tc>
          <w:tcPr>
            <w:tcW w:w="9855" w:type="dxa"/>
            <w:gridSpan w:val="8"/>
            <w:tcBorders>
              <w:top w:val="single" w:sz="4" w:space="0" w:color="000000"/>
              <w:left w:val="single" w:sz="4" w:space="0" w:color="000000"/>
              <w:bottom w:val="single" w:sz="4" w:space="0" w:color="000000"/>
              <w:right w:val="single" w:sz="4" w:space="0" w:color="000000"/>
            </w:tcBorders>
          </w:tcPr>
          <w:p w14:paraId="5F38ED24" w14:textId="77777777" w:rsidR="00397CED" w:rsidRDefault="00397CED">
            <w:pPr>
              <w:widowControl w:val="0"/>
              <w:jc w:val="both"/>
            </w:pPr>
          </w:p>
        </w:tc>
      </w:tr>
    </w:tbl>
    <w:p w14:paraId="473BFB2D" w14:textId="77777777" w:rsidR="00397CED" w:rsidRDefault="00397CED"/>
    <w:p w14:paraId="631FC8D5" w14:textId="77777777" w:rsidR="00397CED" w:rsidRDefault="00397CED">
      <w:pPr>
        <w:spacing w:after="160" w:line="259" w:lineRule="auto"/>
      </w:pPr>
    </w:p>
    <w:p w14:paraId="55688B43"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4E8883FF"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6B37B28" w14:textId="65ECD394"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091" w:author="Jiří Vojtěšek" w:date="2023-01-24T20:39:00Z">
              <w:r w:rsidR="008A5423">
                <w:rPr>
                  <w:b/>
                </w:rPr>
                <w:t>Abecední seznam</w:t>
              </w:r>
            </w:ins>
            <w:del w:id="1092" w:author="Jiří Vojtěšek" w:date="2023-01-24T20:39:00Z">
              <w:r w:rsidDel="008A5423">
                <w:rPr>
                  <w:rStyle w:val="Odkazintenzivn"/>
                </w:rPr>
                <w:delText>Abecední seznam</w:delText>
              </w:r>
            </w:del>
            <w:r>
              <w:rPr>
                <w:rStyle w:val="Odkazintenzivn"/>
              </w:rPr>
              <w:fldChar w:fldCharType="end"/>
            </w:r>
          </w:p>
        </w:tc>
      </w:tr>
      <w:tr w:rsidR="00397CED" w14:paraId="7B7CFF54"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663CBF00"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43785C62" w14:textId="77777777" w:rsidR="00397CED" w:rsidRDefault="007C733A">
            <w:pPr>
              <w:widowControl w:val="0"/>
              <w:jc w:val="both"/>
            </w:pPr>
            <w:bookmarkStart w:id="1093" w:name="bPedagogickaEvaluace"/>
            <w:r>
              <w:t>Pedagogická evaluace</w:t>
            </w:r>
            <w:bookmarkEnd w:id="1093"/>
          </w:p>
        </w:tc>
      </w:tr>
      <w:tr w:rsidR="00397CED" w14:paraId="536B4AA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55C30A8"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3CC34950"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2AE06951"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E350770" w14:textId="77777777" w:rsidR="00397CED" w:rsidRDefault="007C733A">
            <w:pPr>
              <w:widowControl w:val="0"/>
              <w:jc w:val="both"/>
            </w:pPr>
            <w:r>
              <w:t>2/LS</w:t>
            </w:r>
          </w:p>
        </w:tc>
      </w:tr>
      <w:tr w:rsidR="00397CED" w14:paraId="3619559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61C9368"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14FDE57" w14:textId="77777777" w:rsidR="00397CED" w:rsidRDefault="007C733A">
            <w:pPr>
              <w:widowControl w:val="0"/>
              <w:jc w:val="both"/>
            </w:pPr>
            <w:r>
              <w:t>28p</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1011761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8ED0D75"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929E99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7F32684" w14:textId="77777777" w:rsidR="00397CED" w:rsidRDefault="007C733A">
            <w:pPr>
              <w:widowControl w:val="0"/>
              <w:jc w:val="both"/>
            </w:pPr>
            <w:r>
              <w:t>3</w:t>
            </w:r>
          </w:p>
        </w:tc>
      </w:tr>
      <w:tr w:rsidR="00397CED" w14:paraId="69FE5B9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F47DB0"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32866C88" w14:textId="77777777" w:rsidR="00397CED" w:rsidRDefault="00397CED">
            <w:pPr>
              <w:widowControl w:val="0"/>
              <w:jc w:val="both"/>
            </w:pPr>
          </w:p>
        </w:tc>
      </w:tr>
      <w:tr w:rsidR="00397CED" w14:paraId="0DEE2DD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E0CCD47"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C2C0EAF"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13C2D03"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9792F8" w14:textId="77777777" w:rsidR="00397CED" w:rsidRDefault="007C733A">
            <w:pPr>
              <w:widowControl w:val="0"/>
              <w:jc w:val="both"/>
            </w:pPr>
            <w:r>
              <w:t>přednáška</w:t>
            </w:r>
          </w:p>
        </w:tc>
      </w:tr>
      <w:tr w:rsidR="00397CED" w14:paraId="31F7198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561E47B"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178705D2" w14:textId="77777777" w:rsidR="00397CED" w:rsidRDefault="007C733A">
            <w:pPr>
              <w:widowControl w:val="0"/>
              <w:jc w:val="both"/>
            </w:pPr>
            <w:r>
              <w:t>Písemný test v rozsahu požadovaných znalostí.</w:t>
            </w:r>
          </w:p>
        </w:tc>
      </w:tr>
      <w:tr w:rsidR="00397CED" w14:paraId="3D388CC8" w14:textId="77777777">
        <w:trPr>
          <w:trHeight w:val="250"/>
        </w:trPr>
        <w:tc>
          <w:tcPr>
            <w:tcW w:w="9855" w:type="dxa"/>
            <w:gridSpan w:val="8"/>
            <w:tcBorders>
              <w:left w:val="single" w:sz="4" w:space="0" w:color="000000"/>
              <w:bottom w:val="single" w:sz="4" w:space="0" w:color="000000"/>
              <w:right w:val="single" w:sz="4" w:space="0" w:color="000000"/>
            </w:tcBorders>
          </w:tcPr>
          <w:p w14:paraId="6F9B8B36" w14:textId="77777777" w:rsidR="00397CED" w:rsidRDefault="00397CED">
            <w:pPr>
              <w:widowControl w:val="0"/>
              <w:jc w:val="both"/>
            </w:pPr>
          </w:p>
        </w:tc>
      </w:tr>
      <w:tr w:rsidR="00397CED" w14:paraId="1986AC6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D7D995E"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16717448" w14:textId="77777777" w:rsidR="00397CED" w:rsidRDefault="007C733A">
            <w:pPr>
              <w:widowControl w:val="0"/>
              <w:jc w:val="both"/>
            </w:pPr>
            <w:r>
              <w:t>Mgr. Ilona Kočvarová, Ph.D.</w:t>
            </w:r>
          </w:p>
        </w:tc>
      </w:tr>
      <w:tr w:rsidR="00397CED" w14:paraId="2F8810F7"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5E9182E6"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F579F54" w14:textId="77777777" w:rsidR="00397CED" w:rsidRDefault="007C733A">
            <w:pPr>
              <w:widowControl w:val="0"/>
              <w:jc w:val="both"/>
            </w:pPr>
            <w:r>
              <w:t>Metodicky, vedení přednášek, klasifikace</w:t>
            </w:r>
          </w:p>
        </w:tc>
      </w:tr>
      <w:tr w:rsidR="00397CED" w14:paraId="5A22874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1FF9718"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15543283" w14:textId="77777777" w:rsidR="00397CED" w:rsidRDefault="007C733A">
            <w:pPr>
              <w:widowControl w:val="0"/>
              <w:jc w:val="both"/>
              <w:rPr>
                <w:b/>
              </w:rPr>
            </w:pPr>
            <w:r>
              <w:rPr>
                <w:b/>
              </w:rPr>
              <w:t>Mgr. Ilona Kočvarová, Ph.D. (přednášky 100 %)</w:t>
            </w:r>
          </w:p>
        </w:tc>
      </w:tr>
      <w:tr w:rsidR="00397CED" w14:paraId="17AA5E32" w14:textId="77777777">
        <w:trPr>
          <w:trHeight w:val="324"/>
        </w:trPr>
        <w:tc>
          <w:tcPr>
            <w:tcW w:w="9855" w:type="dxa"/>
            <w:gridSpan w:val="8"/>
            <w:tcBorders>
              <w:left w:val="single" w:sz="4" w:space="0" w:color="000000"/>
              <w:bottom w:val="single" w:sz="4" w:space="0" w:color="000000"/>
              <w:right w:val="single" w:sz="4" w:space="0" w:color="000000"/>
            </w:tcBorders>
          </w:tcPr>
          <w:p w14:paraId="79ADB29E" w14:textId="77777777" w:rsidR="00397CED" w:rsidRDefault="00397CED">
            <w:pPr>
              <w:widowControl w:val="0"/>
              <w:jc w:val="both"/>
            </w:pPr>
          </w:p>
        </w:tc>
      </w:tr>
      <w:tr w:rsidR="00397CED" w14:paraId="5D613D7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DEC754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735D4D09" w14:textId="77777777" w:rsidR="00397CED" w:rsidRDefault="00397CED">
            <w:pPr>
              <w:widowControl w:val="0"/>
              <w:jc w:val="both"/>
            </w:pPr>
          </w:p>
        </w:tc>
      </w:tr>
      <w:tr w:rsidR="00397CED" w14:paraId="36969E51" w14:textId="77777777">
        <w:trPr>
          <w:trHeight w:val="3486"/>
        </w:trPr>
        <w:tc>
          <w:tcPr>
            <w:tcW w:w="9855" w:type="dxa"/>
            <w:gridSpan w:val="8"/>
            <w:tcBorders>
              <w:left w:val="single" w:sz="4" w:space="0" w:color="000000"/>
              <w:bottom w:val="single" w:sz="12" w:space="0" w:color="000000"/>
              <w:right w:val="single" w:sz="4" w:space="0" w:color="000000"/>
            </w:tcBorders>
          </w:tcPr>
          <w:p w14:paraId="7680E1E9" w14:textId="77777777" w:rsidR="00397CED" w:rsidRDefault="007C733A">
            <w:pPr>
              <w:pStyle w:val="Zkladntext2"/>
              <w:rPr>
                <w:rFonts w:ascii="Arial Narrow" w:hAnsi="Arial Narrow"/>
                <w:sz w:val="20"/>
              </w:rPr>
            </w:pPr>
            <w:r>
              <w:rPr>
                <w:rFonts w:ascii="Arial Narrow" w:hAnsi="Arial Narrow"/>
                <w:sz w:val="20"/>
              </w:rPr>
              <w:t>Cílem předmětu je rozšíření a prohloubení kompetencí studentů v oblasti pedagogické evaluace, autoevaluace školy, a dále problematiky hodnocení a sebehodnocení žáků. Cílem je, aby studenti porozuměli pedagogické evaluaci klíčových oblastí pedagogické reality a dovedli využít takto získaných poznatků při zefektivňování své praktické pedagogické činnosti.</w:t>
            </w:r>
          </w:p>
          <w:p w14:paraId="4967B15D" w14:textId="77777777" w:rsidR="00397CED" w:rsidRDefault="007C733A">
            <w:pPr>
              <w:widowControl w:val="0"/>
              <w:jc w:val="both"/>
              <w:rPr>
                <w:b/>
              </w:rPr>
            </w:pPr>
            <w:r>
              <w:rPr>
                <w:b/>
              </w:rPr>
              <w:t>Témata:</w:t>
            </w:r>
          </w:p>
          <w:p w14:paraId="2A0C113B" w14:textId="77777777" w:rsidR="00397CED" w:rsidRDefault="007C733A">
            <w:pPr>
              <w:pStyle w:val="Zkladntext2"/>
              <w:numPr>
                <w:ilvl w:val="0"/>
                <w:numId w:val="33"/>
              </w:numPr>
              <w:tabs>
                <w:tab w:val="clear" w:pos="2410"/>
              </w:tabs>
              <w:ind w:left="819"/>
              <w:jc w:val="left"/>
              <w:rPr>
                <w:rFonts w:ascii="Arial Narrow" w:hAnsi="Arial Narrow"/>
                <w:sz w:val="20"/>
              </w:rPr>
              <w:pPrChange w:id="1094"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Současné pojetí a trendy v pedagogické evaluaci.</w:t>
            </w:r>
          </w:p>
          <w:p w14:paraId="2BFDD31C" w14:textId="77777777" w:rsidR="00397CED" w:rsidRDefault="007C733A">
            <w:pPr>
              <w:pStyle w:val="Zkladntext2"/>
              <w:numPr>
                <w:ilvl w:val="0"/>
                <w:numId w:val="33"/>
              </w:numPr>
              <w:tabs>
                <w:tab w:val="clear" w:pos="2410"/>
              </w:tabs>
              <w:ind w:left="819"/>
              <w:jc w:val="left"/>
              <w:rPr>
                <w:rFonts w:ascii="Arial Narrow" w:hAnsi="Arial Narrow"/>
                <w:sz w:val="20"/>
              </w:rPr>
              <w:pPrChange w:id="1095"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Kvalita školy, související pojmy a teorie.</w:t>
            </w:r>
          </w:p>
          <w:p w14:paraId="4398A85F" w14:textId="77777777" w:rsidR="00397CED" w:rsidRDefault="007C733A">
            <w:pPr>
              <w:pStyle w:val="Zkladntext2"/>
              <w:numPr>
                <w:ilvl w:val="0"/>
                <w:numId w:val="33"/>
              </w:numPr>
              <w:tabs>
                <w:tab w:val="clear" w:pos="2410"/>
              </w:tabs>
              <w:ind w:left="819"/>
              <w:jc w:val="left"/>
              <w:rPr>
                <w:rFonts w:ascii="Arial Narrow" w:hAnsi="Arial Narrow"/>
                <w:sz w:val="20"/>
              </w:rPr>
              <w:pPrChange w:id="1096"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Plošná pedagogická evaluace na národní a mezinárodní úrovni.</w:t>
            </w:r>
          </w:p>
          <w:p w14:paraId="52801E20" w14:textId="77777777" w:rsidR="00397CED" w:rsidRDefault="007C733A">
            <w:pPr>
              <w:pStyle w:val="Zkladntext2"/>
              <w:numPr>
                <w:ilvl w:val="0"/>
                <w:numId w:val="33"/>
              </w:numPr>
              <w:tabs>
                <w:tab w:val="clear" w:pos="2410"/>
              </w:tabs>
              <w:ind w:left="819"/>
              <w:jc w:val="left"/>
              <w:rPr>
                <w:rFonts w:ascii="Arial Narrow" w:hAnsi="Arial Narrow"/>
                <w:sz w:val="20"/>
              </w:rPr>
              <w:pPrChange w:id="1097"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Činnost a zaměření České školní inspekce.</w:t>
            </w:r>
          </w:p>
          <w:p w14:paraId="181094C2" w14:textId="77777777" w:rsidR="00397CED" w:rsidRDefault="007C733A">
            <w:pPr>
              <w:pStyle w:val="Zkladntext2"/>
              <w:numPr>
                <w:ilvl w:val="0"/>
                <w:numId w:val="33"/>
              </w:numPr>
              <w:tabs>
                <w:tab w:val="clear" w:pos="2410"/>
              </w:tabs>
              <w:ind w:left="819"/>
              <w:jc w:val="left"/>
              <w:rPr>
                <w:rFonts w:ascii="Arial Narrow" w:hAnsi="Arial Narrow"/>
                <w:sz w:val="20"/>
              </w:rPr>
              <w:pPrChange w:id="1098"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Pedagogická evaluace jako proces. Plánování, realizace, vyhodnocení a implementace výsledků pedagogické evaluace v praxi.</w:t>
            </w:r>
          </w:p>
          <w:p w14:paraId="4F2795DE" w14:textId="77777777" w:rsidR="00397CED" w:rsidRDefault="007C733A">
            <w:pPr>
              <w:pStyle w:val="Zkladntext2"/>
              <w:numPr>
                <w:ilvl w:val="0"/>
                <w:numId w:val="33"/>
              </w:numPr>
              <w:tabs>
                <w:tab w:val="clear" w:pos="2410"/>
              </w:tabs>
              <w:ind w:left="819"/>
              <w:jc w:val="left"/>
              <w:rPr>
                <w:rFonts w:ascii="Arial Narrow" w:hAnsi="Arial Narrow"/>
                <w:sz w:val="20"/>
              </w:rPr>
              <w:pPrChange w:id="1099"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Základní metody pedagogické evaluace.</w:t>
            </w:r>
          </w:p>
          <w:p w14:paraId="3CAD32C0" w14:textId="77777777" w:rsidR="00397CED" w:rsidRDefault="007C733A">
            <w:pPr>
              <w:pStyle w:val="Zkladntext2"/>
              <w:numPr>
                <w:ilvl w:val="0"/>
                <w:numId w:val="33"/>
              </w:numPr>
              <w:tabs>
                <w:tab w:val="clear" w:pos="2410"/>
              </w:tabs>
              <w:ind w:left="819"/>
              <w:jc w:val="left"/>
              <w:rPr>
                <w:rFonts w:ascii="Arial Narrow" w:hAnsi="Arial Narrow"/>
                <w:sz w:val="20"/>
              </w:rPr>
              <w:pPrChange w:id="1100"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Vybrané konkrétní techniky pedagogické evaluace a ukázky jejich aplikace v praxi.</w:t>
            </w:r>
          </w:p>
          <w:p w14:paraId="5B80C611" w14:textId="77777777" w:rsidR="00397CED" w:rsidRDefault="007C733A">
            <w:pPr>
              <w:pStyle w:val="Zkladntext2"/>
              <w:numPr>
                <w:ilvl w:val="0"/>
                <w:numId w:val="33"/>
              </w:numPr>
              <w:tabs>
                <w:tab w:val="clear" w:pos="2410"/>
              </w:tabs>
              <w:ind w:left="819"/>
              <w:jc w:val="left"/>
              <w:rPr>
                <w:rFonts w:ascii="Arial Narrow" w:hAnsi="Arial Narrow"/>
                <w:sz w:val="20"/>
              </w:rPr>
              <w:pPrChange w:id="1101"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Autoevaluace školy – zaměření, specifika.</w:t>
            </w:r>
          </w:p>
          <w:p w14:paraId="763B5D9A" w14:textId="77777777" w:rsidR="00397CED" w:rsidRDefault="007C733A">
            <w:pPr>
              <w:pStyle w:val="Zkladntext2"/>
              <w:numPr>
                <w:ilvl w:val="0"/>
                <w:numId w:val="33"/>
              </w:numPr>
              <w:tabs>
                <w:tab w:val="clear" w:pos="2410"/>
              </w:tabs>
              <w:ind w:left="819"/>
              <w:jc w:val="left"/>
              <w:rPr>
                <w:rFonts w:ascii="Arial Narrow" w:hAnsi="Arial Narrow"/>
                <w:sz w:val="20"/>
              </w:rPr>
              <w:pPrChange w:id="1102"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Autoevaluace jako cesta k řízení kvality ve škole. Systémy řízení kvality a jejich aplikace ve škole.</w:t>
            </w:r>
          </w:p>
          <w:p w14:paraId="5E82DE92" w14:textId="77777777" w:rsidR="00397CED" w:rsidRDefault="007C733A">
            <w:pPr>
              <w:pStyle w:val="Zkladntext2"/>
              <w:numPr>
                <w:ilvl w:val="0"/>
                <w:numId w:val="33"/>
              </w:numPr>
              <w:tabs>
                <w:tab w:val="clear" w:pos="2410"/>
              </w:tabs>
              <w:ind w:left="819"/>
              <w:jc w:val="left"/>
              <w:rPr>
                <w:rFonts w:ascii="Arial Narrow" w:hAnsi="Arial Narrow"/>
                <w:sz w:val="20"/>
              </w:rPr>
              <w:pPrChange w:id="1103"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Hodnocení a sebehodnocení učitele jako cesta k jeho profesionalizaci. Standardy kvality práce učitele.</w:t>
            </w:r>
          </w:p>
          <w:p w14:paraId="5DA16A2B" w14:textId="77777777" w:rsidR="00397CED" w:rsidRDefault="007C733A">
            <w:pPr>
              <w:pStyle w:val="Zkladntext2"/>
              <w:numPr>
                <w:ilvl w:val="0"/>
                <w:numId w:val="33"/>
              </w:numPr>
              <w:tabs>
                <w:tab w:val="clear" w:pos="2410"/>
              </w:tabs>
              <w:ind w:left="819"/>
              <w:jc w:val="left"/>
              <w:rPr>
                <w:rFonts w:ascii="Arial Narrow" w:hAnsi="Arial Narrow"/>
                <w:sz w:val="20"/>
              </w:rPr>
              <w:pPrChange w:id="1104"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Hospitace ve výuce, videoukázky z reálné praxe.</w:t>
            </w:r>
          </w:p>
          <w:p w14:paraId="1472D960" w14:textId="77777777" w:rsidR="00397CED" w:rsidRDefault="007C733A">
            <w:pPr>
              <w:pStyle w:val="Zkladntext2"/>
              <w:numPr>
                <w:ilvl w:val="0"/>
                <w:numId w:val="33"/>
              </w:numPr>
              <w:tabs>
                <w:tab w:val="clear" w:pos="2410"/>
              </w:tabs>
              <w:ind w:left="819"/>
              <w:jc w:val="left"/>
              <w:rPr>
                <w:rFonts w:ascii="Arial Narrow" w:hAnsi="Arial Narrow"/>
                <w:sz w:val="20"/>
              </w:rPr>
              <w:pPrChange w:id="1105"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Problematika hodnocení a sebehodnocení žáků. Efektivní strategie pro hodnocení a sebehodnocení žáků.</w:t>
            </w:r>
          </w:p>
          <w:p w14:paraId="150A04FB" w14:textId="77777777" w:rsidR="00397CED" w:rsidRDefault="007C733A">
            <w:pPr>
              <w:pStyle w:val="Zkladntext2"/>
              <w:numPr>
                <w:ilvl w:val="0"/>
                <w:numId w:val="33"/>
              </w:numPr>
              <w:tabs>
                <w:tab w:val="clear" w:pos="2410"/>
              </w:tabs>
              <w:ind w:left="819"/>
              <w:jc w:val="left"/>
              <w:rPr>
                <w:rFonts w:ascii="Arial Narrow" w:hAnsi="Arial Narrow"/>
                <w:sz w:val="20"/>
              </w:rPr>
              <w:pPrChange w:id="1106"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Objektivizace hodnocení žáků. Tvorba a aplikace didaktických testů při hodnocení žáků.</w:t>
            </w:r>
          </w:p>
          <w:p w14:paraId="3C6DC123" w14:textId="77777777" w:rsidR="00397CED" w:rsidRDefault="007C733A">
            <w:pPr>
              <w:pStyle w:val="Zkladntext2"/>
              <w:numPr>
                <w:ilvl w:val="0"/>
                <w:numId w:val="33"/>
              </w:numPr>
              <w:tabs>
                <w:tab w:val="clear" w:pos="2410"/>
              </w:tabs>
              <w:ind w:left="819"/>
              <w:jc w:val="left"/>
              <w:rPr>
                <w:rFonts w:ascii="Arial Narrow" w:hAnsi="Arial Narrow"/>
                <w:sz w:val="20"/>
              </w:rPr>
              <w:pPrChange w:id="1107" w:author="Jiri Vojtesek" w:date="2023-01-19T13:14:00Z">
                <w:pPr>
                  <w:pStyle w:val="Zkladntext2"/>
                  <w:numPr>
                    <w:numId w:val="34"/>
                  </w:numPr>
                  <w:tabs>
                    <w:tab w:val="clear" w:pos="2410"/>
                    <w:tab w:val="num" w:pos="0"/>
                  </w:tabs>
                  <w:ind w:left="819" w:hanging="360"/>
                  <w:jc w:val="left"/>
                </w:pPr>
              </w:pPrChange>
            </w:pPr>
            <w:r>
              <w:rPr>
                <w:rFonts w:ascii="Arial Narrow" w:hAnsi="Arial Narrow"/>
                <w:sz w:val="20"/>
              </w:rPr>
              <w:t>Problematika evaluace učebnic a dalších výukových médií.</w:t>
            </w:r>
          </w:p>
          <w:p w14:paraId="59973F25" w14:textId="77777777" w:rsidR="00397CED" w:rsidRDefault="007C733A">
            <w:pPr>
              <w:widowControl w:val="0"/>
              <w:jc w:val="both"/>
            </w:pPr>
            <w:r>
              <w:rPr>
                <w:b/>
              </w:rPr>
              <w:t xml:space="preserve">Výstupní znalosti </w:t>
            </w:r>
            <w:r>
              <w:t>(student prokazuje tyto znalosti)</w:t>
            </w:r>
          </w:p>
          <w:p w14:paraId="1A5E49B5" w14:textId="77777777" w:rsidR="00397CED" w:rsidRDefault="007C733A">
            <w:pPr>
              <w:widowControl w:val="0"/>
              <w:numPr>
                <w:ilvl w:val="0"/>
                <w:numId w:val="6"/>
              </w:numPr>
              <w:suppressAutoHyphens w:val="0"/>
              <w:spacing w:after="160" w:line="252" w:lineRule="auto"/>
              <w:contextualSpacing/>
              <w:jc w:val="both"/>
              <w:pPrChange w:id="1108" w:author="Jiri Vojtesek" w:date="2023-01-19T13:14:00Z">
                <w:pPr>
                  <w:widowControl w:val="0"/>
                  <w:numPr>
                    <w:numId w:val="7"/>
                  </w:numPr>
                  <w:tabs>
                    <w:tab w:val="num" w:pos="0"/>
                  </w:tabs>
                  <w:suppressAutoHyphens w:val="0"/>
                  <w:spacing w:after="160" w:line="252" w:lineRule="auto"/>
                  <w:ind w:left="720" w:hanging="360"/>
                  <w:contextualSpacing/>
                  <w:jc w:val="both"/>
                </w:pPr>
              </w:pPrChange>
            </w:pPr>
            <w:r>
              <w:t>základních pojmů v oblasti pedagogické evaluace</w:t>
            </w:r>
          </w:p>
          <w:p w14:paraId="2E3E615F" w14:textId="77777777" w:rsidR="00397CED" w:rsidRDefault="007C733A">
            <w:pPr>
              <w:widowControl w:val="0"/>
              <w:numPr>
                <w:ilvl w:val="0"/>
                <w:numId w:val="6"/>
              </w:numPr>
              <w:suppressAutoHyphens w:val="0"/>
              <w:spacing w:after="160" w:line="252" w:lineRule="auto"/>
              <w:contextualSpacing/>
              <w:jc w:val="both"/>
              <w:pPrChange w:id="1109" w:author="Jiri Vojtesek" w:date="2023-01-19T13:14:00Z">
                <w:pPr>
                  <w:widowControl w:val="0"/>
                  <w:numPr>
                    <w:numId w:val="7"/>
                  </w:numPr>
                  <w:tabs>
                    <w:tab w:val="num" w:pos="0"/>
                  </w:tabs>
                  <w:suppressAutoHyphens w:val="0"/>
                  <w:spacing w:after="160" w:line="252" w:lineRule="auto"/>
                  <w:ind w:left="720" w:hanging="360"/>
                  <w:contextualSpacing/>
                  <w:jc w:val="both"/>
                </w:pPr>
              </w:pPrChange>
            </w:pPr>
            <w:r>
              <w:t>evaluačních metod, nástrojů, evaluačního procesu</w:t>
            </w:r>
          </w:p>
          <w:p w14:paraId="2A2A5154" w14:textId="77777777" w:rsidR="00397CED" w:rsidRDefault="007C733A">
            <w:pPr>
              <w:widowControl w:val="0"/>
              <w:numPr>
                <w:ilvl w:val="0"/>
                <w:numId w:val="6"/>
              </w:numPr>
              <w:suppressAutoHyphens w:val="0"/>
              <w:spacing w:after="160" w:line="252" w:lineRule="auto"/>
              <w:contextualSpacing/>
              <w:jc w:val="both"/>
              <w:pPrChange w:id="1110" w:author="Jiri Vojtesek" w:date="2023-01-19T13:14:00Z">
                <w:pPr>
                  <w:widowControl w:val="0"/>
                  <w:numPr>
                    <w:numId w:val="7"/>
                  </w:numPr>
                  <w:tabs>
                    <w:tab w:val="num" w:pos="0"/>
                  </w:tabs>
                  <w:suppressAutoHyphens w:val="0"/>
                  <w:spacing w:after="160" w:line="252" w:lineRule="auto"/>
                  <w:ind w:left="720" w:hanging="360"/>
                  <w:contextualSpacing/>
                  <w:jc w:val="both"/>
                </w:pPr>
              </w:pPrChange>
            </w:pPr>
            <w:r>
              <w:t>znaků efektivní a objektivizované evaluace</w:t>
            </w:r>
          </w:p>
          <w:p w14:paraId="347ED8DC" w14:textId="77777777" w:rsidR="00397CED" w:rsidRDefault="007C733A">
            <w:pPr>
              <w:widowControl w:val="0"/>
              <w:numPr>
                <w:ilvl w:val="0"/>
                <w:numId w:val="6"/>
              </w:numPr>
              <w:suppressAutoHyphens w:val="0"/>
              <w:spacing w:after="160" w:line="252" w:lineRule="auto"/>
              <w:contextualSpacing/>
              <w:jc w:val="both"/>
              <w:pPrChange w:id="1111" w:author="Jiri Vojtesek" w:date="2023-01-19T13:14:00Z">
                <w:pPr>
                  <w:widowControl w:val="0"/>
                  <w:numPr>
                    <w:numId w:val="7"/>
                  </w:numPr>
                  <w:tabs>
                    <w:tab w:val="num" w:pos="0"/>
                  </w:tabs>
                  <w:suppressAutoHyphens w:val="0"/>
                  <w:spacing w:after="160" w:line="252" w:lineRule="auto"/>
                  <w:ind w:left="720" w:hanging="360"/>
                  <w:contextualSpacing/>
                  <w:jc w:val="both"/>
                </w:pPr>
              </w:pPrChange>
            </w:pPr>
            <w:r>
              <w:t>zásad sběru, analýzy, prezentace a následné aplikace výsledků evaluační činnosti</w:t>
            </w:r>
          </w:p>
          <w:p w14:paraId="0152457E" w14:textId="77777777" w:rsidR="00397CED" w:rsidRDefault="007C733A">
            <w:pPr>
              <w:widowControl w:val="0"/>
              <w:numPr>
                <w:ilvl w:val="0"/>
                <w:numId w:val="6"/>
              </w:numPr>
              <w:suppressAutoHyphens w:val="0"/>
              <w:spacing w:after="160" w:line="252" w:lineRule="auto"/>
              <w:contextualSpacing/>
              <w:jc w:val="both"/>
              <w:pPrChange w:id="1112" w:author="Jiri Vojtesek" w:date="2023-01-19T13:14:00Z">
                <w:pPr>
                  <w:widowControl w:val="0"/>
                  <w:numPr>
                    <w:numId w:val="7"/>
                  </w:numPr>
                  <w:tabs>
                    <w:tab w:val="num" w:pos="0"/>
                  </w:tabs>
                  <w:suppressAutoHyphens w:val="0"/>
                  <w:spacing w:after="160" w:line="252" w:lineRule="auto"/>
                  <w:ind w:left="720" w:hanging="360"/>
                  <w:contextualSpacing/>
                  <w:jc w:val="both"/>
                </w:pPr>
              </w:pPrChange>
            </w:pPr>
            <w:r>
              <w:t>významu evaluace v rámci pedagogické praxe</w:t>
            </w:r>
          </w:p>
          <w:p w14:paraId="4C40B6E2" w14:textId="77777777" w:rsidR="00397CED" w:rsidRDefault="007C733A">
            <w:pPr>
              <w:widowControl w:val="0"/>
              <w:jc w:val="both"/>
            </w:pPr>
            <w:r>
              <w:rPr>
                <w:b/>
              </w:rPr>
              <w:t xml:space="preserve">Výstupní dovednosti </w:t>
            </w:r>
            <w:r>
              <w:t>(student prokazuje tyto dovednosti)</w:t>
            </w:r>
          </w:p>
          <w:p w14:paraId="69B4DA36" w14:textId="77777777" w:rsidR="00397CED" w:rsidRDefault="007C733A">
            <w:pPr>
              <w:widowControl w:val="0"/>
              <w:numPr>
                <w:ilvl w:val="0"/>
                <w:numId w:val="7"/>
              </w:numPr>
              <w:suppressAutoHyphens w:val="0"/>
              <w:spacing w:after="160" w:line="252" w:lineRule="auto"/>
              <w:contextualSpacing/>
              <w:jc w:val="both"/>
              <w:pPrChange w:id="1113"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analyzuje vlastní i cizí přístupy k evaluaci v pedagogické praxi</w:t>
            </w:r>
          </w:p>
          <w:p w14:paraId="5A243450" w14:textId="77777777" w:rsidR="00397CED" w:rsidRDefault="007C733A">
            <w:pPr>
              <w:widowControl w:val="0"/>
              <w:numPr>
                <w:ilvl w:val="0"/>
                <w:numId w:val="7"/>
              </w:numPr>
              <w:suppressAutoHyphens w:val="0"/>
              <w:spacing w:after="160" w:line="252" w:lineRule="auto"/>
              <w:contextualSpacing/>
              <w:jc w:val="both"/>
              <w:pPrChange w:id="1114"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navrhuje vhodné evaluační strategie v různých situacích a prostředích</w:t>
            </w:r>
          </w:p>
          <w:p w14:paraId="39F7D414" w14:textId="77777777" w:rsidR="00397CED" w:rsidRDefault="007C733A">
            <w:pPr>
              <w:widowControl w:val="0"/>
              <w:numPr>
                <w:ilvl w:val="0"/>
                <w:numId w:val="7"/>
              </w:numPr>
              <w:suppressAutoHyphens w:val="0"/>
              <w:spacing w:after="160" w:line="252" w:lineRule="auto"/>
              <w:contextualSpacing/>
              <w:jc w:val="both"/>
              <w:pPrChange w:id="1115"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vhodně interpretuje výsledky pedagogické evaluace</w:t>
            </w:r>
          </w:p>
          <w:p w14:paraId="738FD622" w14:textId="77777777" w:rsidR="00397CED" w:rsidRDefault="007C733A">
            <w:pPr>
              <w:widowControl w:val="0"/>
              <w:numPr>
                <w:ilvl w:val="0"/>
                <w:numId w:val="7"/>
              </w:numPr>
              <w:suppressAutoHyphens w:val="0"/>
              <w:spacing w:after="160" w:line="252" w:lineRule="auto"/>
              <w:contextualSpacing/>
              <w:jc w:val="both"/>
              <w:pPrChange w:id="1116"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kriticky zhodnotí aplikované evaluační strategie a je schopen identifikovat limity jejich aplikace a výsledků</w:t>
            </w:r>
          </w:p>
          <w:p w14:paraId="7016D281" w14:textId="77777777" w:rsidR="00397CED" w:rsidRDefault="007C733A">
            <w:pPr>
              <w:widowControl w:val="0"/>
              <w:numPr>
                <w:ilvl w:val="0"/>
                <w:numId w:val="7"/>
              </w:numPr>
              <w:suppressAutoHyphens w:val="0"/>
              <w:spacing w:after="160" w:line="252" w:lineRule="auto"/>
              <w:contextualSpacing/>
              <w:jc w:val="both"/>
              <w:pPrChange w:id="1117" w:author="Jiri Vojtesek" w:date="2023-01-19T13:14:00Z">
                <w:pPr>
                  <w:widowControl w:val="0"/>
                  <w:numPr>
                    <w:numId w:val="8"/>
                  </w:numPr>
                  <w:tabs>
                    <w:tab w:val="num" w:pos="0"/>
                  </w:tabs>
                  <w:suppressAutoHyphens w:val="0"/>
                  <w:spacing w:after="160" w:line="252" w:lineRule="auto"/>
                  <w:ind w:left="720" w:hanging="360"/>
                  <w:contextualSpacing/>
                  <w:jc w:val="both"/>
                </w:pPr>
              </w:pPrChange>
            </w:pPr>
            <w:r>
              <w:t>aplikuje osvojené znalosti ve prospěch zvyšování kvality pedagogické praxe, a to na všech úrovních její realizace</w:t>
            </w:r>
          </w:p>
        </w:tc>
      </w:tr>
      <w:tr w:rsidR="00397CED" w14:paraId="47B1E6CC"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B446237"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1978BB30" w14:textId="77777777" w:rsidR="00397CED" w:rsidRDefault="00397CED">
            <w:pPr>
              <w:widowControl w:val="0"/>
              <w:jc w:val="both"/>
            </w:pPr>
          </w:p>
        </w:tc>
      </w:tr>
      <w:tr w:rsidR="00397CED" w14:paraId="261D459F" w14:textId="77777777">
        <w:trPr>
          <w:trHeight w:val="558"/>
        </w:trPr>
        <w:tc>
          <w:tcPr>
            <w:tcW w:w="9855" w:type="dxa"/>
            <w:gridSpan w:val="8"/>
            <w:tcBorders>
              <w:left w:val="single" w:sz="4" w:space="0" w:color="000000"/>
              <w:bottom w:val="single" w:sz="4" w:space="0" w:color="000000"/>
              <w:right w:val="single" w:sz="4" w:space="0" w:color="000000"/>
            </w:tcBorders>
          </w:tcPr>
          <w:p w14:paraId="0EEFE918" w14:textId="77777777" w:rsidR="00397CED" w:rsidRDefault="007C733A">
            <w:pPr>
              <w:widowControl w:val="0"/>
              <w:jc w:val="both"/>
              <w:rPr>
                <w:b/>
              </w:rPr>
            </w:pPr>
            <w:r>
              <w:rPr>
                <w:b/>
              </w:rPr>
              <w:t>Povinná literatura</w:t>
            </w:r>
          </w:p>
          <w:p w14:paraId="24CDEE0D" w14:textId="77777777" w:rsidR="00397CED" w:rsidRDefault="007C733A">
            <w:pPr>
              <w:widowControl w:val="0"/>
            </w:pPr>
            <w:r>
              <w:t xml:space="preserve">HENDL, J., &amp; REMR, J. (2017). </w:t>
            </w:r>
            <w:r>
              <w:rPr>
                <w:i/>
              </w:rPr>
              <w:t>Metody výzkumu a evaluace</w:t>
            </w:r>
            <w:r>
              <w:t>. Praha, Portál.</w:t>
            </w:r>
          </w:p>
          <w:p w14:paraId="0B322245" w14:textId="77777777" w:rsidR="00397CED" w:rsidRDefault="007C733A">
            <w:pPr>
              <w:widowControl w:val="0"/>
            </w:pPr>
            <w:r>
              <w:t xml:space="preserve">CHVÁL, M. (2012). </w:t>
            </w:r>
            <w:r>
              <w:rPr>
                <w:i/>
              </w:rPr>
              <w:t>Školy na cestě ke kvalitě: systém podpory autoevaluace škol v ČR</w:t>
            </w:r>
            <w:r>
              <w:t>. Praha: Národní ústav pro vzdělávání, školské poradenské zařízení a zařízení pro další vzdělávání pedagogických pracovníků.</w:t>
            </w:r>
          </w:p>
          <w:p w14:paraId="1D5977BA" w14:textId="77777777" w:rsidR="00397CED" w:rsidRDefault="007C733A">
            <w:pPr>
              <w:widowControl w:val="0"/>
            </w:pPr>
            <w:r>
              <w:t xml:space="preserve">KOŠŤÁLOVÁ, H., MIKOVÁ, Š., &amp; STANG, J. (2012). </w:t>
            </w:r>
            <w:r>
              <w:rPr>
                <w:i/>
              </w:rPr>
              <w:t>Školní hodnocení žáků a studentů: se zaměřením na slovní hodnocení</w:t>
            </w:r>
            <w:r>
              <w:t>. Praha: Portál.</w:t>
            </w:r>
          </w:p>
          <w:p w14:paraId="0C52D910" w14:textId="77777777" w:rsidR="00397CED" w:rsidRDefault="007C733A">
            <w:pPr>
              <w:widowControl w:val="0"/>
            </w:pPr>
            <w:r>
              <w:t xml:space="preserve">MICHEK, S. (2014). </w:t>
            </w:r>
            <w:r>
              <w:rPr>
                <w:i/>
              </w:rPr>
              <w:t>Kolegiální evaluace školy</w:t>
            </w:r>
            <w:r>
              <w:t>. Hradec Králové: Gaudeamus.</w:t>
            </w:r>
          </w:p>
          <w:p w14:paraId="615E0105" w14:textId="77777777" w:rsidR="00397CED" w:rsidRDefault="007C733A">
            <w:pPr>
              <w:widowControl w:val="0"/>
            </w:pPr>
            <w:r>
              <w:t xml:space="preserve">ŠKODA, J., DOULÍK, P., &amp; MULLEROVÁ, L. (2015). </w:t>
            </w:r>
            <w:r>
              <w:rPr>
                <w:i/>
              </w:rPr>
              <w:t>Zásady správné tvorby, použití a hodnocení didaktických testů v přípravě budoucích učitelů</w:t>
            </w:r>
            <w:r>
              <w:t>. Ústí nad Labem: Univerzita J. E. Purkyně v Ústí nad Labem.</w:t>
            </w:r>
          </w:p>
          <w:p w14:paraId="6E59FE38" w14:textId="77777777" w:rsidR="00397CED" w:rsidRDefault="007C733A">
            <w:pPr>
              <w:widowControl w:val="0"/>
              <w:jc w:val="both"/>
              <w:rPr>
                <w:b/>
              </w:rPr>
            </w:pPr>
            <w:r>
              <w:rPr>
                <w:b/>
              </w:rPr>
              <w:t>Doporučená literatura</w:t>
            </w:r>
          </w:p>
          <w:p w14:paraId="0D7AAFA5" w14:textId="77777777" w:rsidR="00397CED" w:rsidRDefault="007C733A">
            <w:pPr>
              <w:widowControl w:val="0"/>
            </w:pPr>
            <w:r>
              <w:t>NISBET, I., &amp; SHAW, S. (2020). </w:t>
            </w:r>
            <w:r>
              <w:rPr>
                <w:i/>
              </w:rPr>
              <w:t>Is assessment fair</w:t>
            </w:r>
            <w:r>
              <w:t>? Los Angeles: Sage.</w:t>
            </w:r>
          </w:p>
          <w:p w14:paraId="36B105D0" w14:textId="77777777" w:rsidR="00397CED" w:rsidRDefault="007C733A">
            <w:pPr>
              <w:widowControl w:val="0"/>
            </w:pPr>
            <w:r>
              <w:t>ROSSI, P. H. (et al.) (2019).</w:t>
            </w:r>
            <w:r>
              <w:rPr>
                <w:i/>
              </w:rPr>
              <w:t xml:space="preserve"> Evaluation: a systematic approach</w:t>
            </w:r>
            <w:r>
              <w:t>. Eighth edition. Los Angeles: Sage.</w:t>
            </w:r>
          </w:p>
          <w:p w14:paraId="4038D13B" w14:textId="77777777" w:rsidR="00397CED" w:rsidRDefault="007C733A">
            <w:pPr>
              <w:widowControl w:val="0"/>
            </w:pPr>
            <w:r>
              <w:t xml:space="preserve">TUREK, I. (2014). </w:t>
            </w:r>
            <w:r>
              <w:rPr>
                <w:i/>
              </w:rPr>
              <w:t>Kvalita vzdelávania</w:t>
            </w:r>
            <w:r>
              <w:t>. Bratislava: Wolters Kluwer.</w:t>
            </w:r>
          </w:p>
          <w:p w14:paraId="5EBFA803" w14:textId="77777777" w:rsidR="00397CED" w:rsidRDefault="00397CED">
            <w:pPr>
              <w:widowControl w:val="0"/>
            </w:pPr>
          </w:p>
          <w:p w14:paraId="799D6449" w14:textId="77777777" w:rsidR="00397CED" w:rsidRDefault="00397CED">
            <w:pPr>
              <w:widowControl w:val="0"/>
            </w:pPr>
          </w:p>
        </w:tc>
      </w:tr>
      <w:tr w:rsidR="00397CED" w14:paraId="6CE2EDAF"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C04BD67" w14:textId="77777777" w:rsidR="00397CED" w:rsidRDefault="007C733A">
            <w:pPr>
              <w:widowControl w:val="0"/>
              <w:jc w:val="center"/>
              <w:rPr>
                <w:b/>
              </w:rPr>
            </w:pPr>
            <w:r>
              <w:rPr>
                <w:b/>
              </w:rPr>
              <w:lastRenderedPageBreak/>
              <w:t>Informace ke kombinované nebo distanční formě</w:t>
            </w:r>
          </w:p>
        </w:tc>
      </w:tr>
      <w:tr w:rsidR="00397CED" w14:paraId="4847BCF6"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8C54789"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23564171"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F194A64" w14:textId="77777777" w:rsidR="00397CED" w:rsidRDefault="007C733A">
            <w:pPr>
              <w:widowControl w:val="0"/>
              <w:jc w:val="both"/>
              <w:rPr>
                <w:b/>
              </w:rPr>
            </w:pPr>
            <w:r>
              <w:rPr>
                <w:b/>
              </w:rPr>
              <w:t>hodin</w:t>
            </w:r>
          </w:p>
        </w:tc>
      </w:tr>
      <w:tr w:rsidR="00397CED" w14:paraId="59CB5EA3"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3291305" w14:textId="77777777" w:rsidR="00397CED" w:rsidRDefault="007C733A">
            <w:pPr>
              <w:widowControl w:val="0"/>
              <w:jc w:val="both"/>
              <w:rPr>
                <w:b/>
              </w:rPr>
            </w:pPr>
            <w:r>
              <w:rPr>
                <w:b/>
              </w:rPr>
              <w:t>Informace o způsobu kontaktu s vyučujícím</w:t>
            </w:r>
          </w:p>
        </w:tc>
      </w:tr>
      <w:tr w:rsidR="00397CED" w14:paraId="4910E56C" w14:textId="77777777">
        <w:trPr>
          <w:trHeight w:val="456"/>
        </w:trPr>
        <w:tc>
          <w:tcPr>
            <w:tcW w:w="9855" w:type="dxa"/>
            <w:gridSpan w:val="8"/>
            <w:tcBorders>
              <w:top w:val="single" w:sz="4" w:space="0" w:color="000000"/>
              <w:left w:val="single" w:sz="4" w:space="0" w:color="000000"/>
              <w:bottom w:val="single" w:sz="4" w:space="0" w:color="000000"/>
              <w:right w:val="single" w:sz="4" w:space="0" w:color="000000"/>
            </w:tcBorders>
          </w:tcPr>
          <w:p w14:paraId="69FA796B" w14:textId="77777777" w:rsidR="00397CED" w:rsidRDefault="00397CED">
            <w:pPr>
              <w:widowControl w:val="0"/>
              <w:jc w:val="both"/>
            </w:pPr>
          </w:p>
        </w:tc>
      </w:tr>
    </w:tbl>
    <w:p w14:paraId="283E3B20" w14:textId="77777777" w:rsidR="00397CED" w:rsidRDefault="00397CED"/>
    <w:p w14:paraId="766EFAC3"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2C9898E3"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1A96F744" w14:textId="760E6F69"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118" w:author="Jiří Vojtěšek" w:date="2023-01-24T20:39:00Z">
              <w:r w:rsidR="008A5423">
                <w:rPr>
                  <w:b/>
                </w:rPr>
                <w:t>Abecední seznam</w:t>
              </w:r>
            </w:ins>
            <w:del w:id="1119" w:author="Jiří Vojtěšek" w:date="2023-01-24T20:39:00Z">
              <w:r w:rsidDel="008A5423">
                <w:rPr>
                  <w:rStyle w:val="Odkazintenzivn"/>
                </w:rPr>
                <w:delText>Abecední seznam</w:delText>
              </w:r>
            </w:del>
            <w:r>
              <w:rPr>
                <w:rStyle w:val="Odkazintenzivn"/>
              </w:rPr>
              <w:fldChar w:fldCharType="end"/>
            </w:r>
          </w:p>
        </w:tc>
      </w:tr>
      <w:tr w:rsidR="00397CED" w14:paraId="3763F68B"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52E043E"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0165BF2E" w14:textId="77777777" w:rsidR="00397CED" w:rsidRDefault="007C733A">
            <w:pPr>
              <w:widowControl w:val="0"/>
              <w:jc w:val="both"/>
            </w:pPr>
            <w:bookmarkStart w:id="1120" w:name="bPedPaxe1"/>
            <w:r>
              <w:t>Pedagogická praxe s reflexí 1 – náslechová</w:t>
            </w:r>
            <w:bookmarkEnd w:id="1120"/>
          </w:p>
        </w:tc>
      </w:tr>
      <w:tr w:rsidR="00397CED" w14:paraId="6BDA7B4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0F5FA22"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47899BCE"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52B032F"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25D147" w14:textId="77777777" w:rsidR="00397CED" w:rsidRDefault="007C733A">
            <w:pPr>
              <w:widowControl w:val="0"/>
              <w:jc w:val="both"/>
            </w:pPr>
            <w:r>
              <w:t>1/ZS</w:t>
            </w:r>
          </w:p>
        </w:tc>
      </w:tr>
      <w:tr w:rsidR="00397CED" w14:paraId="62A1498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B7BDD0"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EF9B3CC" w14:textId="77777777" w:rsidR="00397CED" w:rsidRDefault="007C733A">
            <w:pPr>
              <w:widowControl w:val="0"/>
              <w:jc w:val="both"/>
            </w:pPr>
            <w:r>
              <w:t>42c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6C736DC7"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3474EE0" w14:textId="77777777" w:rsidR="00397CED" w:rsidRDefault="007C733A">
            <w:pPr>
              <w:widowControl w:val="0"/>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1A9AA4A"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4F69439" w14:textId="77777777" w:rsidR="00397CED" w:rsidRDefault="007C733A">
            <w:pPr>
              <w:widowControl w:val="0"/>
              <w:jc w:val="both"/>
            </w:pPr>
            <w:r>
              <w:t>4</w:t>
            </w:r>
          </w:p>
        </w:tc>
      </w:tr>
      <w:tr w:rsidR="00397CED" w14:paraId="39A388D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08E2717"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87E8AE7" w14:textId="77777777" w:rsidR="00397CED" w:rsidRDefault="007C733A">
            <w:pPr>
              <w:widowControl w:val="0"/>
              <w:jc w:val="both"/>
            </w:pPr>
            <w:r>
              <w:t>nejsou</w:t>
            </w:r>
          </w:p>
        </w:tc>
      </w:tr>
      <w:tr w:rsidR="00397CED" w14:paraId="3850B4C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C4D660"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076104E8"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05FE9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103C2AF" w14:textId="77777777" w:rsidR="00397CED" w:rsidRDefault="007C733A">
            <w:pPr>
              <w:widowControl w:val="0"/>
              <w:jc w:val="both"/>
            </w:pPr>
            <w:r>
              <w:t>Odborná praxe</w:t>
            </w:r>
          </w:p>
        </w:tc>
      </w:tr>
      <w:tr w:rsidR="00397CED" w14:paraId="2819492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33094A"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3FF7FFB3" w14:textId="77777777" w:rsidR="00397CED" w:rsidRDefault="007C733A">
            <w:pPr>
              <w:widowControl w:val="0"/>
              <w:jc w:val="both"/>
            </w:pPr>
            <w:r>
              <w:t>nejsou</w:t>
            </w:r>
          </w:p>
        </w:tc>
      </w:tr>
      <w:tr w:rsidR="00397CED" w14:paraId="298BEE05" w14:textId="77777777">
        <w:trPr>
          <w:trHeight w:val="250"/>
        </w:trPr>
        <w:tc>
          <w:tcPr>
            <w:tcW w:w="9854" w:type="dxa"/>
            <w:gridSpan w:val="8"/>
            <w:tcBorders>
              <w:left w:val="single" w:sz="4" w:space="0" w:color="000000"/>
              <w:bottom w:val="single" w:sz="4" w:space="0" w:color="000000"/>
              <w:right w:val="single" w:sz="4" w:space="0" w:color="000000"/>
            </w:tcBorders>
          </w:tcPr>
          <w:p w14:paraId="6D1714F5" w14:textId="77777777" w:rsidR="00397CED" w:rsidRDefault="00397CED">
            <w:pPr>
              <w:widowControl w:val="0"/>
              <w:jc w:val="both"/>
              <w:rPr>
                <w:shd w:val="clear" w:color="auto" w:fill="FFFF00"/>
              </w:rPr>
            </w:pPr>
          </w:p>
        </w:tc>
      </w:tr>
      <w:tr w:rsidR="00397CED" w14:paraId="34A8D1FD"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783708C2"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7257FD99" w14:textId="77777777" w:rsidR="00397CED" w:rsidRDefault="007C733A">
            <w:pPr>
              <w:widowControl w:val="0"/>
              <w:jc w:val="both"/>
            </w:pPr>
            <w:r>
              <w:t>doc. Ing. Jiří Vojtěšek, Ph.D.</w:t>
            </w:r>
          </w:p>
        </w:tc>
      </w:tr>
      <w:tr w:rsidR="00397CED" w14:paraId="5423D270"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4B8CB70B"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7056FC8E" w14:textId="77777777" w:rsidR="00397CED" w:rsidRDefault="007C733A">
            <w:pPr>
              <w:widowControl w:val="0"/>
              <w:jc w:val="both"/>
            </w:pPr>
            <w:r>
              <w:t>Metodické vedení, kontrola výkazů a realizace praxí.</w:t>
            </w:r>
          </w:p>
        </w:tc>
      </w:tr>
      <w:tr w:rsidR="00397CED" w14:paraId="32BCF4C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D4D0074"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E176651" w14:textId="77777777" w:rsidR="00397CED" w:rsidRDefault="007C733A">
            <w:pPr>
              <w:widowControl w:val="0"/>
              <w:jc w:val="both"/>
              <w:rPr>
                <w:i/>
              </w:rPr>
            </w:pPr>
            <w:r>
              <w:rPr>
                <w:i/>
              </w:rPr>
              <w:t>Neuvádí se, jedná se odbornou praxi realizovanou na základní nebo střední škole.</w:t>
            </w:r>
          </w:p>
        </w:tc>
      </w:tr>
      <w:tr w:rsidR="00397CED" w14:paraId="3ECB8211" w14:textId="77777777">
        <w:trPr>
          <w:trHeight w:val="158"/>
        </w:trPr>
        <w:tc>
          <w:tcPr>
            <w:tcW w:w="9854" w:type="dxa"/>
            <w:gridSpan w:val="8"/>
            <w:tcBorders>
              <w:left w:val="single" w:sz="4" w:space="0" w:color="000000"/>
              <w:bottom w:val="single" w:sz="4" w:space="0" w:color="000000"/>
              <w:right w:val="single" w:sz="4" w:space="0" w:color="000000"/>
            </w:tcBorders>
          </w:tcPr>
          <w:p w14:paraId="1607A82D" w14:textId="77777777" w:rsidR="00397CED" w:rsidRDefault="00397CED">
            <w:pPr>
              <w:widowControl w:val="0"/>
              <w:jc w:val="both"/>
            </w:pPr>
          </w:p>
        </w:tc>
      </w:tr>
      <w:tr w:rsidR="00397CED" w14:paraId="3F06EB0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049971A"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42367A84" w14:textId="77777777" w:rsidR="00397CED" w:rsidRDefault="00397CED">
            <w:pPr>
              <w:widowControl w:val="0"/>
              <w:jc w:val="both"/>
            </w:pPr>
          </w:p>
        </w:tc>
      </w:tr>
      <w:tr w:rsidR="00397CED" w14:paraId="023122B4" w14:textId="77777777">
        <w:trPr>
          <w:trHeight w:val="3331"/>
        </w:trPr>
        <w:tc>
          <w:tcPr>
            <w:tcW w:w="9854" w:type="dxa"/>
            <w:gridSpan w:val="8"/>
            <w:tcBorders>
              <w:left w:val="single" w:sz="4" w:space="0" w:color="000000"/>
              <w:bottom w:val="single" w:sz="12" w:space="0" w:color="000000"/>
              <w:right w:val="single" w:sz="4" w:space="0" w:color="000000"/>
            </w:tcBorders>
          </w:tcPr>
          <w:p w14:paraId="0773338E" w14:textId="77777777" w:rsidR="00397CED" w:rsidRDefault="007C733A">
            <w:pPr>
              <w:widowControl w:val="0"/>
              <w:jc w:val="both"/>
            </w:pPr>
            <w:r>
              <w:t>Cílem předmětu je připravit studenta po praktické stránce co nejvíce na učitelské povolání v oblasti informatiky a výpočetní techniky. Student se seznámí s prostředím základní a střední školy a také s praktickou podobou vzdělávacího procesu a přípravou na realizaci výuky. Praxe je realizována formou náslechů v hodinách předmětů především zaměřených na informační technologie na základních a středních školách.</w:t>
            </w:r>
          </w:p>
          <w:p w14:paraId="698D710D" w14:textId="77777777" w:rsidR="00397CED" w:rsidRDefault="007C733A">
            <w:pPr>
              <w:widowControl w:val="0"/>
              <w:jc w:val="both"/>
              <w:rPr>
                <w:b/>
              </w:rPr>
            </w:pPr>
            <w:r>
              <w:rPr>
                <w:b/>
              </w:rPr>
              <w:t>Témata:</w:t>
            </w:r>
          </w:p>
          <w:p w14:paraId="7236EED7" w14:textId="77777777" w:rsidR="00397CED" w:rsidRDefault="007C733A">
            <w:pPr>
              <w:pStyle w:val="Odstavecseseznamem"/>
              <w:widowControl w:val="0"/>
              <w:numPr>
                <w:ilvl w:val="0"/>
                <w:numId w:val="16"/>
              </w:numPr>
              <w:jc w:val="both"/>
              <w:pPrChange w:id="1121" w:author="Jiri Vojtesek" w:date="2023-01-19T13:14:00Z">
                <w:pPr>
                  <w:pStyle w:val="Odstavecseseznamem"/>
                  <w:widowControl w:val="0"/>
                  <w:numPr>
                    <w:numId w:val="17"/>
                  </w:numPr>
                  <w:tabs>
                    <w:tab w:val="num" w:pos="0"/>
                  </w:tabs>
                  <w:ind w:hanging="360"/>
                  <w:jc w:val="both"/>
                </w:pPr>
              </w:pPrChange>
            </w:pPr>
            <w:r>
              <w:t>Teoretická příprava na praxi ve škole.</w:t>
            </w:r>
          </w:p>
          <w:p w14:paraId="40759642" w14:textId="77777777" w:rsidR="00397CED" w:rsidRDefault="007C733A">
            <w:pPr>
              <w:pStyle w:val="Odstavecseseznamem"/>
              <w:widowControl w:val="0"/>
              <w:numPr>
                <w:ilvl w:val="0"/>
                <w:numId w:val="16"/>
              </w:numPr>
              <w:jc w:val="both"/>
              <w:pPrChange w:id="1122" w:author="Jiri Vojtesek" w:date="2023-01-19T13:14:00Z">
                <w:pPr>
                  <w:pStyle w:val="Odstavecseseznamem"/>
                  <w:widowControl w:val="0"/>
                  <w:numPr>
                    <w:numId w:val="17"/>
                  </w:numPr>
                  <w:tabs>
                    <w:tab w:val="num" w:pos="0"/>
                  </w:tabs>
                  <w:ind w:hanging="360"/>
                  <w:jc w:val="both"/>
                </w:pPr>
              </w:pPrChange>
            </w:pPr>
            <w:r>
              <w:t>Studium Rámcových vzdělávacích programů na základních a středních školách.</w:t>
            </w:r>
          </w:p>
          <w:p w14:paraId="7A122808" w14:textId="77777777" w:rsidR="00397CED" w:rsidRDefault="007C733A">
            <w:pPr>
              <w:pStyle w:val="Odstavecseseznamem"/>
              <w:widowControl w:val="0"/>
              <w:numPr>
                <w:ilvl w:val="0"/>
                <w:numId w:val="16"/>
              </w:numPr>
              <w:jc w:val="both"/>
              <w:pPrChange w:id="1123" w:author="Jiri Vojtesek" w:date="2023-01-19T13:14:00Z">
                <w:pPr>
                  <w:pStyle w:val="Odstavecseseznamem"/>
                  <w:widowControl w:val="0"/>
                  <w:numPr>
                    <w:numId w:val="17"/>
                  </w:numPr>
                  <w:tabs>
                    <w:tab w:val="num" w:pos="0"/>
                  </w:tabs>
                  <w:ind w:hanging="360"/>
                  <w:jc w:val="both"/>
                </w:pPr>
              </w:pPrChange>
            </w:pPr>
            <w:r>
              <w:t>Absolvování praxe v podobě náslechových hodin a praktického výstupu.</w:t>
            </w:r>
          </w:p>
          <w:p w14:paraId="2596B4BE" w14:textId="77777777" w:rsidR="00397CED" w:rsidRDefault="007C733A">
            <w:pPr>
              <w:pStyle w:val="Odstavecseseznamem"/>
              <w:widowControl w:val="0"/>
              <w:numPr>
                <w:ilvl w:val="0"/>
                <w:numId w:val="16"/>
              </w:numPr>
              <w:jc w:val="both"/>
              <w:pPrChange w:id="1124" w:author="Jiri Vojtesek" w:date="2023-01-19T13:14:00Z">
                <w:pPr>
                  <w:pStyle w:val="Odstavecseseznamem"/>
                  <w:widowControl w:val="0"/>
                  <w:numPr>
                    <w:numId w:val="17"/>
                  </w:numPr>
                  <w:tabs>
                    <w:tab w:val="num" w:pos="0"/>
                  </w:tabs>
                  <w:ind w:hanging="360"/>
                  <w:jc w:val="both"/>
                </w:pPr>
              </w:pPrChange>
            </w:pPr>
            <w:r>
              <w:t>Studium dokumentace školy a vzdělávacího procesu po domluvě s vedením školy.</w:t>
            </w:r>
          </w:p>
          <w:p w14:paraId="21A09DFD" w14:textId="77777777" w:rsidR="00397CED" w:rsidRDefault="007C733A">
            <w:pPr>
              <w:pStyle w:val="Odstavecseseznamem"/>
              <w:widowControl w:val="0"/>
              <w:numPr>
                <w:ilvl w:val="0"/>
                <w:numId w:val="16"/>
              </w:numPr>
              <w:jc w:val="both"/>
              <w:pPrChange w:id="1125" w:author="Jiri Vojtesek" w:date="2023-01-19T13:14:00Z">
                <w:pPr>
                  <w:pStyle w:val="Odstavecseseznamem"/>
                  <w:widowControl w:val="0"/>
                  <w:numPr>
                    <w:numId w:val="17"/>
                  </w:numPr>
                  <w:tabs>
                    <w:tab w:val="num" w:pos="0"/>
                  </w:tabs>
                  <w:ind w:hanging="360"/>
                  <w:jc w:val="both"/>
                </w:pPr>
              </w:pPrChange>
            </w:pPr>
            <w:r>
              <w:t>Seznámení se s organizační strukturou v rámci praxe.</w:t>
            </w:r>
          </w:p>
          <w:p w14:paraId="29D9B8E5" w14:textId="77777777" w:rsidR="00397CED" w:rsidRDefault="007C733A">
            <w:pPr>
              <w:pStyle w:val="Odstavecseseznamem"/>
              <w:widowControl w:val="0"/>
              <w:numPr>
                <w:ilvl w:val="0"/>
                <w:numId w:val="16"/>
              </w:numPr>
              <w:jc w:val="both"/>
              <w:pPrChange w:id="1126" w:author="Jiri Vojtesek" w:date="2023-01-19T13:14:00Z">
                <w:pPr>
                  <w:pStyle w:val="Odstavecseseznamem"/>
                  <w:widowControl w:val="0"/>
                  <w:numPr>
                    <w:numId w:val="17"/>
                  </w:numPr>
                  <w:tabs>
                    <w:tab w:val="num" w:pos="0"/>
                  </w:tabs>
                  <w:ind w:hanging="360"/>
                  <w:jc w:val="both"/>
                </w:pPr>
              </w:pPrChange>
            </w:pPr>
            <w:r>
              <w:t>Pozorování interakce učitel – žáci ve vyučovacích hodinách různých učitelů.</w:t>
            </w:r>
          </w:p>
          <w:p w14:paraId="2096F5B2" w14:textId="77777777" w:rsidR="00397CED" w:rsidRDefault="007C733A">
            <w:pPr>
              <w:pStyle w:val="Odstavecseseznamem"/>
              <w:widowControl w:val="0"/>
              <w:numPr>
                <w:ilvl w:val="0"/>
                <w:numId w:val="16"/>
              </w:numPr>
              <w:jc w:val="both"/>
              <w:pPrChange w:id="1127" w:author="Jiri Vojtesek" w:date="2023-01-19T13:14:00Z">
                <w:pPr>
                  <w:pStyle w:val="Odstavecseseznamem"/>
                  <w:widowControl w:val="0"/>
                  <w:numPr>
                    <w:numId w:val="17"/>
                  </w:numPr>
                  <w:tabs>
                    <w:tab w:val="num" w:pos="0"/>
                  </w:tabs>
                  <w:ind w:hanging="360"/>
                  <w:jc w:val="both"/>
                </w:pPr>
              </w:pPrChange>
            </w:pPr>
            <w:r>
              <w:t>Vypracování portfolia v podobě záznamů z náslechových hodin, přípravy na vlastní realizovanou vyučovací hodinu, celkového zhodnocení proběhlé praxe.</w:t>
            </w:r>
          </w:p>
          <w:p w14:paraId="5A5C7299" w14:textId="77777777" w:rsidR="00397CED" w:rsidRDefault="007C733A">
            <w:pPr>
              <w:widowControl w:val="0"/>
              <w:jc w:val="both"/>
            </w:pPr>
            <w:r>
              <w:rPr>
                <w:b/>
              </w:rPr>
              <w:t xml:space="preserve">Výstupní znalosti </w:t>
            </w:r>
            <w:r>
              <w:t>(student prokazuje tyto znalosti)</w:t>
            </w:r>
          </w:p>
          <w:p w14:paraId="27A5359E" w14:textId="77777777" w:rsidR="00397CED" w:rsidRDefault="007C733A">
            <w:pPr>
              <w:widowControl w:val="0"/>
              <w:numPr>
                <w:ilvl w:val="0"/>
                <w:numId w:val="7"/>
              </w:numPr>
              <w:suppressAutoHyphens w:val="0"/>
              <w:spacing w:after="160" w:line="259" w:lineRule="auto"/>
              <w:contextualSpacing/>
              <w:jc w:val="both"/>
              <w:pPrChange w:id="112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popíše a vysvětlí co je Rámcový vzdělávací program pro základní a střední školu</w:t>
            </w:r>
          </w:p>
          <w:p w14:paraId="0806C6AB" w14:textId="77777777" w:rsidR="00397CED" w:rsidRDefault="007C733A">
            <w:pPr>
              <w:widowControl w:val="0"/>
              <w:numPr>
                <w:ilvl w:val="0"/>
                <w:numId w:val="7"/>
              </w:numPr>
              <w:suppressAutoHyphens w:val="0"/>
              <w:spacing w:after="160" w:line="259" w:lineRule="auto"/>
              <w:contextualSpacing/>
              <w:jc w:val="both"/>
              <w:pPrChange w:id="112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identifikuje organizační strukturu základní nebo střední školy</w:t>
            </w:r>
          </w:p>
          <w:p w14:paraId="0700408D" w14:textId="77777777" w:rsidR="00397CED" w:rsidRDefault="007C733A">
            <w:pPr>
              <w:widowControl w:val="0"/>
              <w:numPr>
                <w:ilvl w:val="0"/>
                <w:numId w:val="7"/>
              </w:numPr>
              <w:suppressAutoHyphens w:val="0"/>
              <w:spacing w:after="160" w:line="259" w:lineRule="auto"/>
              <w:contextualSpacing/>
              <w:jc w:val="both"/>
              <w:pPrChange w:id="113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teoreticky se připraví na praxi při výuce na základní a střední škole</w:t>
            </w:r>
          </w:p>
          <w:p w14:paraId="2FB91E11" w14:textId="77777777" w:rsidR="00397CED" w:rsidRDefault="007C733A">
            <w:pPr>
              <w:widowControl w:val="0"/>
              <w:jc w:val="both"/>
            </w:pPr>
            <w:r>
              <w:rPr>
                <w:b/>
              </w:rPr>
              <w:t xml:space="preserve">Výstupní dovednosti </w:t>
            </w:r>
            <w:r>
              <w:t>(student prokazuje tyto dovednosti)</w:t>
            </w:r>
          </w:p>
          <w:p w14:paraId="6BC33888" w14:textId="77777777" w:rsidR="00397CED" w:rsidRDefault="007C733A">
            <w:pPr>
              <w:widowControl w:val="0"/>
              <w:numPr>
                <w:ilvl w:val="0"/>
                <w:numId w:val="7"/>
              </w:numPr>
              <w:suppressAutoHyphens w:val="0"/>
              <w:spacing w:after="160" w:line="259" w:lineRule="auto"/>
              <w:contextualSpacing/>
              <w:jc w:val="both"/>
              <w:pPrChange w:id="113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dovede realizovat náslechové sledování interakce učitel-žák</w:t>
            </w:r>
          </w:p>
          <w:p w14:paraId="3B5CA8C0" w14:textId="77777777" w:rsidR="00397CED" w:rsidRDefault="007C733A">
            <w:pPr>
              <w:widowControl w:val="0"/>
              <w:numPr>
                <w:ilvl w:val="0"/>
                <w:numId w:val="7"/>
              </w:numPr>
              <w:suppressAutoHyphens w:val="0"/>
              <w:spacing w:after="160" w:line="259" w:lineRule="auto"/>
              <w:contextualSpacing/>
              <w:jc w:val="both"/>
              <w:pPrChange w:id="113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realizuje odbornou praxi formou náslechů v hodině</w:t>
            </w:r>
          </w:p>
          <w:p w14:paraId="6CC2A497" w14:textId="77777777" w:rsidR="00397CED" w:rsidRDefault="007C733A">
            <w:pPr>
              <w:widowControl w:val="0"/>
              <w:numPr>
                <w:ilvl w:val="0"/>
                <w:numId w:val="7"/>
              </w:numPr>
              <w:suppressAutoHyphens w:val="0"/>
              <w:spacing w:after="160" w:line="259" w:lineRule="auto"/>
              <w:contextualSpacing/>
              <w:jc w:val="both"/>
              <w:pPrChange w:id="113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záznam z náslechové hodiny</w:t>
            </w:r>
          </w:p>
        </w:tc>
      </w:tr>
      <w:tr w:rsidR="00397CED" w14:paraId="767825FF"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320D11F5"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A76B12F" w14:textId="77777777" w:rsidR="00397CED" w:rsidRDefault="00397CED">
            <w:pPr>
              <w:widowControl w:val="0"/>
              <w:jc w:val="both"/>
            </w:pPr>
          </w:p>
        </w:tc>
      </w:tr>
      <w:tr w:rsidR="00397CED" w14:paraId="06BF3901" w14:textId="77777777">
        <w:trPr>
          <w:trHeight w:val="975"/>
        </w:trPr>
        <w:tc>
          <w:tcPr>
            <w:tcW w:w="9854" w:type="dxa"/>
            <w:gridSpan w:val="8"/>
            <w:tcBorders>
              <w:left w:val="single" w:sz="4" w:space="0" w:color="000000"/>
              <w:bottom w:val="single" w:sz="4" w:space="0" w:color="000000"/>
              <w:right w:val="single" w:sz="4" w:space="0" w:color="000000"/>
            </w:tcBorders>
          </w:tcPr>
          <w:p w14:paraId="7A56A43D" w14:textId="77777777" w:rsidR="00397CED" w:rsidRDefault="007C733A">
            <w:pPr>
              <w:widowControl w:val="0"/>
              <w:rPr>
                <w:b/>
              </w:rPr>
            </w:pPr>
            <w:r>
              <w:rPr>
                <w:b/>
              </w:rPr>
              <w:t>Povinná literatura:</w:t>
            </w:r>
          </w:p>
          <w:p w14:paraId="68E7BB0F" w14:textId="77777777" w:rsidR="00397CED" w:rsidRDefault="007C733A">
            <w:pPr>
              <w:widowControl w:val="0"/>
            </w:pPr>
            <w:r>
              <w:t xml:space="preserve">KYRIACOU, Ch. </w:t>
            </w:r>
            <w:r>
              <w:rPr>
                <w:i/>
              </w:rPr>
              <w:t>Klíčové dovednosti učitele: cesty k lepšímu vyučování</w:t>
            </w:r>
            <w:r>
              <w:t>. 2. vyd. Přeložil Dominik DVOŘÁK, přeložil Milan KOLDINSKÝ. Praha: Portál, 2004. Pedagogická praxe. ISBN 80-7178-965-8.</w:t>
            </w:r>
          </w:p>
          <w:p w14:paraId="1D0014E1" w14:textId="77777777" w:rsidR="00397CED" w:rsidRDefault="007C733A">
            <w:pPr>
              <w:widowControl w:val="0"/>
            </w:pPr>
            <w:r>
              <w:t xml:space="preserve">PETTY, G. </w:t>
            </w:r>
            <w:r>
              <w:rPr>
                <w:i/>
              </w:rPr>
              <w:t>Moderní vyučování</w:t>
            </w:r>
            <w:r>
              <w:t xml:space="preserve">. 6., </w:t>
            </w:r>
            <w:proofErr w:type="gramStart"/>
            <w:r>
              <w:t>rozš. a přeprac</w:t>
            </w:r>
            <w:proofErr w:type="gramEnd"/>
            <w:r>
              <w:t>. vyd. Přeložil Jiří FOLTÝN. Praha: Portál, 2013. ISBN 978-80-262-0367-4.</w:t>
            </w:r>
          </w:p>
          <w:p w14:paraId="272DBAD4" w14:textId="77777777" w:rsidR="00397CED" w:rsidRDefault="007C733A">
            <w:pPr>
              <w:widowControl w:val="0"/>
              <w:rPr>
                <w:b/>
              </w:rPr>
            </w:pPr>
            <w:r>
              <w:rPr>
                <w:b/>
              </w:rPr>
              <w:t>Doporučená literatura:</w:t>
            </w:r>
          </w:p>
          <w:p w14:paraId="20652E9C" w14:textId="77777777" w:rsidR="00397CED" w:rsidRDefault="007C733A">
            <w:pPr>
              <w:widowControl w:val="0"/>
            </w:pPr>
            <w:r>
              <w:t xml:space="preserve">MAREŠ, J. </w:t>
            </w:r>
            <w:r>
              <w:rPr>
                <w:i/>
              </w:rPr>
              <w:t>Styly učení žáků a studentů</w:t>
            </w:r>
            <w:r>
              <w:t>. Praha: Portál, 1998. Studium (Portál). ISBN 80-7178-246-7.</w:t>
            </w:r>
          </w:p>
          <w:p w14:paraId="64B9D71C" w14:textId="77777777" w:rsidR="00397CED" w:rsidRDefault="007C733A">
            <w:pPr>
              <w:widowControl w:val="0"/>
            </w:pPr>
            <w:r>
              <w:t xml:space="preserve">PRŮCHA, J. </w:t>
            </w:r>
            <w:r>
              <w:rPr>
                <w:i/>
              </w:rPr>
              <w:t>Učitel: současné poznatky o profesi</w:t>
            </w:r>
            <w:r>
              <w:t>. Praha: Portál, 2002. Pedagogická praxe. ISBN 80-7178-621-7.</w:t>
            </w:r>
          </w:p>
          <w:p w14:paraId="487E2F1A" w14:textId="77777777" w:rsidR="00397CED" w:rsidRDefault="007C733A">
            <w:pPr>
              <w:widowControl w:val="0"/>
            </w:pPr>
            <w:r>
              <w:t xml:space="preserve">DYTRTOVÁ, R., KRHUTOVÁ, M.: </w:t>
            </w:r>
            <w:r>
              <w:rPr>
                <w:i/>
              </w:rPr>
              <w:t>Učitel: příprava na prof</w:t>
            </w:r>
            <w:r>
              <w:t>esi. Vyd. 1. Praha: Grada, 2009. ISBN 978-80-247-2863-6.</w:t>
            </w:r>
          </w:p>
          <w:p w14:paraId="2BE1E1CC" w14:textId="77777777" w:rsidR="00397CED" w:rsidRDefault="007C733A">
            <w:pPr>
              <w:widowControl w:val="0"/>
            </w:pPr>
            <w:r>
              <w:t xml:space="preserve">KRYKORKOVÁ, H., VÁŇOVÁ, R.: </w:t>
            </w:r>
            <w:r>
              <w:rPr>
                <w:i/>
              </w:rPr>
              <w:t>Učitel v současné škole</w:t>
            </w:r>
            <w:r>
              <w:t>. Vyd. 1. Praha: Filozofická fakulta Univerzity Karlovy v Praze, 2010. ISBN 978-80-7308-301-4.</w:t>
            </w:r>
          </w:p>
          <w:p w14:paraId="13A0116D" w14:textId="77777777" w:rsidR="00397CED" w:rsidRDefault="007C733A">
            <w:pPr>
              <w:widowControl w:val="0"/>
            </w:pPr>
            <w:r>
              <w:t>Rámcové vzdělávací programy základních a středních škol.</w:t>
            </w:r>
          </w:p>
          <w:p w14:paraId="7EC92C8E" w14:textId="77777777" w:rsidR="00397CED" w:rsidRDefault="00397CED">
            <w:pPr>
              <w:widowControl w:val="0"/>
              <w:rPr>
                <w:lang w:val="en-GB" w:eastAsia="en-GB"/>
              </w:rPr>
            </w:pPr>
          </w:p>
        </w:tc>
      </w:tr>
      <w:tr w:rsidR="00397CED" w14:paraId="552A3817"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0FA80C0" w14:textId="77777777" w:rsidR="00397CED" w:rsidRDefault="007C733A">
            <w:pPr>
              <w:widowControl w:val="0"/>
              <w:jc w:val="center"/>
              <w:rPr>
                <w:b/>
              </w:rPr>
            </w:pPr>
            <w:r>
              <w:rPr>
                <w:b/>
              </w:rPr>
              <w:t>Informace ke kombinované nebo distanční formě</w:t>
            </w:r>
          </w:p>
        </w:tc>
      </w:tr>
      <w:tr w:rsidR="00397CED" w14:paraId="7ED9940A"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FB6AB63"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2DD9D76C"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192A17A3" w14:textId="77777777" w:rsidR="00397CED" w:rsidRDefault="007C733A">
            <w:pPr>
              <w:widowControl w:val="0"/>
              <w:jc w:val="both"/>
              <w:rPr>
                <w:b/>
              </w:rPr>
            </w:pPr>
            <w:r>
              <w:rPr>
                <w:b/>
              </w:rPr>
              <w:t>hodin</w:t>
            </w:r>
          </w:p>
        </w:tc>
      </w:tr>
      <w:tr w:rsidR="00397CED" w14:paraId="3C5BC663"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C113CF0" w14:textId="77777777" w:rsidR="00397CED" w:rsidRDefault="007C733A">
            <w:pPr>
              <w:widowControl w:val="0"/>
              <w:jc w:val="both"/>
              <w:rPr>
                <w:b/>
              </w:rPr>
            </w:pPr>
            <w:r>
              <w:rPr>
                <w:b/>
              </w:rPr>
              <w:t>Informace o způsobu kontaktu s vyučujícím</w:t>
            </w:r>
          </w:p>
        </w:tc>
      </w:tr>
      <w:tr w:rsidR="00397CED" w14:paraId="6FC135E2"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27D69FE7" w14:textId="77777777" w:rsidR="00397CED" w:rsidRDefault="00397CED">
            <w:pPr>
              <w:widowControl w:val="0"/>
              <w:jc w:val="both"/>
            </w:pPr>
          </w:p>
        </w:tc>
      </w:tr>
    </w:tbl>
    <w:p w14:paraId="623D1E8E" w14:textId="77777777" w:rsidR="00397CED" w:rsidRDefault="00397CED"/>
    <w:p w14:paraId="5DCA0660"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44690FFD"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A637415" w14:textId="4B435880"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134" w:author="Jiří Vojtěšek" w:date="2023-01-24T20:39:00Z">
              <w:r w:rsidR="008A5423">
                <w:rPr>
                  <w:b/>
                </w:rPr>
                <w:t>Abecední seznam</w:t>
              </w:r>
            </w:ins>
            <w:del w:id="1135" w:author="Jiří Vojtěšek" w:date="2023-01-24T20:39:00Z">
              <w:r w:rsidDel="008A5423">
                <w:rPr>
                  <w:rStyle w:val="Odkazintenzivn"/>
                </w:rPr>
                <w:delText>Abecední seznam</w:delText>
              </w:r>
            </w:del>
            <w:r>
              <w:rPr>
                <w:rStyle w:val="Odkazintenzivn"/>
              </w:rPr>
              <w:fldChar w:fldCharType="end"/>
            </w:r>
          </w:p>
        </w:tc>
      </w:tr>
      <w:tr w:rsidR="00397CED" w14:paraId="52573839"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D9725E5"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A957284" w14:textId="77777777" w:rsidR="00397CED" w:rsidRDefault="007C733A">
            <w:pPr>
              <w:widowControl w:val="0"/>
              <w:jc w:val="both"/>
            </w:pPr>
            <w:bookmarkStart w:id="1136" w:name="bPedPraxe2"/>
            <w:r>
              <w:t>Pedagogická praxe s reflexí 2 – průběžná</w:t>
            </w:r>
            <w:bookmarkEnd w:id="1136"/>
          </w:p>
        </w:tc>
      </w:tr>
      <w:tr w:rsidR="00397CED" w14:paraId="2505A31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714CFBA"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7471F76C"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32DD6F4"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09C3E10" w14:textId="77777777" w:rsidR="00397CED" w:rsidRDefault="007C733A">
            <w:pPr>
              <w:widowControl w:val="0"/>
              <w:jc w:val="both"/>
            </w:pPr>
            <w:r>
              <w:t>1/LS</w:t>
            </w:r>
          </w:p>
        </w:tc>
      </w:tr>
      <w:tr w:rsidR="00397CED" w14:paraId="12B0676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4F44F5"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0155866" w14:textId="77777777" w:rsidR="00397CED" w:rsidRDefault="007C733A">
            <w:pPr>
              <w:widowControl w:val="0"/>
              <w:jc w:val="both"/>
            </w:pPr>
            <w:r>
              <w:t>28c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DED2263"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D4D07EE"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F3618BE"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95FFE6D" w14:textId="77777777" w:rsidR="00397CED" w:rsidRDefault="007C733A">
            <w:pPr>
              <w:widowControl w:val="0"/>
              <w:jc w:val="both"/>
            </w:pPr>
            <w:r>
              <w:t>4</w:t>
            </w:r>
          </w:p>
        </w:tc>
      </w:tr>
      <w:tr w:rsidR="00397CED" w14:paraId="31F070D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7C938C"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0A351843" w14:textId="77777777" w:rsidR="00397CED" w:rsidRDefault="007C733A">
            <w:pPr>
              <w:widowControl w:val="0"/>
              <w:jc w:val="both"/>
            </w:pPr>
            <w:r>
              <w:t>Absolvování předmětu Pedagogická praxe s reflexí 1.</w:t>
            </w:r>
          </w:p>
        </w:tc>
      </w:tr>
      <w:tr w:rsidR="00397CED" w14:paraId="1875AD9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26ED21"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0640E31"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9812360"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2A36EED8" w14:textId="77777777" w:rsidR="00397CED" w:rsidRDefault="007C733A">
            <w:pPr>
              <w:widowControl w:val="0"/>
              <w:jc w:val="both"/>
            </w:pPr>
            <w:r>
              <w:t>Odborná praxe</w:t>
            </w:r>
          </w:p>
        </w:tc>
      </w:tr>
      <w:tr w:rsidR="00397CED" w14:paraId="7EC9393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901FA9"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351B98FF" w14:textId="77777777" w:rsidR="00397CED" w:rsidRDefault="007C733A">
            <w:pPr>
              <w:widowControl w:val="0"/>
              <w:jc w:val="both"/>
            </w:pPr>
            <w:r>
              <w:t>nejsou</w:t>
            </w:r>
          </w:p>
        </w:tc>
      </w:tr>
      <w:tr w:rsidR="00397CED" w14:paraId="114A251F" w14:textId="77777777">
        <w:trPr>
          <w:trHeight w:val="250"/>
        </w:trPr>
        <w:tc>
          <w:tcPr>
            <w:tcW w:w="9854" w:type="dxa"/>
            <w:gridSpan w:val="8"/>
            <w:tcBorders>
              <w:left w:val="single" w:sz="4" w:space="0" w:color="000000"/>
              <w:bottom w:val="single" w:sz="4" w:space="0" w:color="000000"/>
              <w:right w:val="single" w:sz="4" w:space="0" w:color="000000"/>
            </w:tcBorders>
          </w:tcPr>
          <w:p w14:paraId="08A3DC61" w14:textId="77777777" w:rsidR="00397CED" w:rsidRDefault="00397CED">
            <w:pPr>
              <w:widowControl w:val="0"/>
              <w:jc w:val="both"/>
              <w:rPr>
                <w:shd w:val="clear" w:color="auto" w:fill="FFFF00"/>
              </w:rPr>
            </w:pPr>
          </w:p>
        </w:tc>
      </w:tr>
      <w:tr w:rsidR="00397CED" w14:paraId="20F4F572"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647ECC5C"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6F72C4CE" w14:textId="77777777" w:rsidR="00397CED" w:rsidRDefault="007C733A">
            <w:pPr>
              <w:widowControl w:val="0"/>
              <w:jc w:val="both"/>
            </w:pPr>
            <w:r>
              <w:t>doc. Ing. Jiří Vojtěšek, Ph.D.</w:t>
            </w:r>
          </w:p>
        </w:tc>
      </w:tr>
      <w:tr w:rsidR="00397CED" w14:paraId="0454AADB"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7078CB63"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651F7EE9" w14:textId="77777777" w:rsidR="00397CED" w:rsidRDefault="007C733A">
            <w:pPr>
              <w:widowControl w:val="0"/>
              <w:jc w:val="both"/>
            </w:pPr>
            <w:r>
              <w:t>Metodické vedení, kontrola výkazů a realizace praxí.</w:t>
            </w:r>
          </w:p>
        </w:tc>
      </w:tr>
      <w:tr w:rsidR="00397CED" w14:paraId="7D00279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F2B50DA"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7BC984FF" w14:textId="77777777" w:rsidR="00397CED" w:rsidRDefault="007C733A">
            <w:pPr>
              <w:widowControl w:val="0"/>
              <w:jc w:val="both"/>
              <w:rPr>
                <w:i/>
              </w:rPr>
            </w:pPr>
            <w:r>
              <w:rPr>
                <w:i/>
              </w:rPr>
              <w:t>Neuvádí se, jedná se odbornou praxi realizovanou na základní nebo střední škole.</w:t>
            </w:r>
          </w:p>
        </w:tc>
      </w:tr>
      <w:tr w:rsidR="00397CED" w14:paraId="3E2C2176" w14:textId="77777777">
        <w:trPr>
          <w:trHeight w:val="158"/>
        </w:trPr>
        <w:tc>
          <w:tcPr>
            <w:tcW w:w="9854" w:type="dxa"/>
            <w:gridSpan w:val="8"/>
            <w:tcBorders>
              <w:left w:val="single" w:sz="4" w:space="0" w:color="000000"/>
              <w:bottom w:val="single" w:sz="4" w:space="0" w:color="000000"/>
              <w:right w:val="single" w:sz="4" w:space="0" w:color="000000"/>
            </w:tcBorders>
          </w:tcPr>
          <w:p w14:paraId="09FCB158" w14:textId="77777777" w:rsidR="00397CED" w:rsidRDefault="00397CED">
            <w:pPr>
              <w:widowControl w:val="0"/>
              <w:jc w:val="both"/>
            </w:pPr>
          </w:p>
        </w:tc>
      </w:tr>
      <w:tr w:rsidR="00397CED" w14:paraId="453A9546"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0C70F4"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7E56063F" w14:textId="77777777" w:rsidR="00397CED" w:rsidRDefault="00397CED">
            <w:pPr>
              <w:widowControl w:val="0"/>
              <w:jc w:val="both"/>
            </w:pPr>
          </w:p>
        </w:tc>
      </w:tr>
      <w:tr w:rsidR="00397CED" w14:paraId="5FC30B51" w14:textId="77777777">
        <w:trPr>
          <w:trHeight w:val="3331"/>
        </w:trPr>
        <w:tc>
          <w:tcPr>
            <w:tcW w:w="9854" w:type="dxa"/>
            <w:gridSpan w:val="8"/>
            <w:tcBorders>
              <w:left w:val="single" w:sz="4" w:space="0" w:color="000000"/>
              <w:bottom w:val="single" w:sz="12" w:space="0" w:color="000000"/>
              <w:right w:val="single" w:sz="4" w:space="0" w:color="000000"/>
            </w:tcBorders>
          </w:tcPr>
          <w:p w14:paraId="737D77F7" w14:textId="77777777" w:rsidR="00397CED" w:rsidRDefault="007C733A">
            <w:pPr>
              <w:widowControl w:val="0"/>
              <w:jc w:val="both"/>
            </w:pPr>
            <w:r>
              <w:t>Cílem předmětu je připravit studenta po praktické stránce co nejvíce na učitelské povolání v oblasti informatiky a výpočetní techniky. Student se seznámí s prostředím základní a střední školy a také s praktickou podobou vzdělávacího procesu a přípravou na realizaci výuky. Praxe je realizována formou výuky pod dohledem pedagoga v hodinách předmětů především zaměřených na informační technologie na základních a středních školách v rozsahu 28 hod./semestr.</w:t>
            </w:r>
          </w:p>
          <w:p w14:paraId="2F704142" w14:textId="77777777" w:rsidR="00397CED" w:rsidRDefault="007C733A">
            <w:pPr>
              <w:widowControl w:val="0"/>
              <w:jc w:val="both"/>
              <w:rPr>
                <w:b/>
              </w:rPr>
            </w:pPr>
            <w:r>
              <w:rPr>
                <w:b/>
              </w:rPr>
              <w:t>Témata:</w:t>
            </w:r>
          </w:p>
          <w:p w14:paraId="008444A4" w14:textId="77777777" w:rsidR="00397CED" w:rsidRDefault="007C733A">
            <w:pPr>
              <w:pStyle w:val="Odstavecseseznamem"/>
              <w:widowControl w:val="0"/>
              <w:numPr>
                <w:ilvl w:val="0"/>
                <w:numId w:val="17"/>
              </w:numPr>
              <w:jc w:val="both"/>
              <w:pPrChange w:id="1137" w:author="Jiri Vojtesek" w:date="2023-01-19T13:14:00Z">
                <w:pPr>
                  <w:pStyle w:val="Odstavecseseznamem"/>
                  <w:widowControl w:val="0"/>
                  <w:numPr>
                    <w:numId w:val="18"/>
                  </w:numPr>
                  <w:tabs>
                    <w:tab w:val="num" w:pos="0"/>
                  </w:tabs>
                  <w:ind w:hanging="360"/>
                  <w:jc w:val="both"/>
                </w:pPr>
              </w:pPrChange>
            </w:pPr>
            <w:r>
              <w:t>Teoretická příprava na praxi ve škole.</w:t>
            </w:r>
          </w:p>
          <w:p w14:paraId="6D49FBE0" w14:textId="77777777" w:rsidR="00397CED" w:rsidRDefault="007C733A">
            <w:pPr>
              <w:pStyle w:val="Odstavecseseznamem"/>
              <w:widowControl w:val="0"/>
              <w:numPr>
                <w:ilvl w:val="0"/>
                <w:numId w:val="17"/>
              </w:numPr>
              <w:jc w:val="both"/>
              <w:pPrChange w:id="1138" w:author="Jiri Vojtesek" w:date="2023-01-19T13:14:00Z">
                <w:pPr>
                  <w:pStyle w:val="Odstavecseseznamem"/>
                  <w:widowControl w:val="0"/>
                  <w:numPr>
                    <w:numId w:val="18"/>
                  </w:numPr>
                  <w:tabs>
                    <w:tab w:val="num" w:pos="0"/>
                  </w:tabs>
                  <w:ind w:hanging="360"/>
                  <w:jc w:val="both"/>
                </w:pPr>
              </w:pPrChange>
            </w:pPr>
            <w:r>
              <w:t>Studium Rámcových vzdělávacích programů na základních a středních školách.</w:t>
            </w:r>
          </w:p>
          <w:p w14:paraId="4A50B856" w14:textId="77777777" w:rsidR="00397CED" w:rsidRDefault="007C733A">
            <w:pPr>
              <w:pStyle w:val="Odstavecseseznamem"/>
              <w:widowControl w:val="0"/>
              <w:numPr>
                <w:ilvl w:val="0"/>
                <w:numId w:val="17"/>
              </w:numPr>
              <w:jc w:val="both"/>
              <w:pPrChange w:id="1139" w:author="Jiri Vojtesek" w:date="2023-01-19T13:14:00Z">
                <w:pPr>
                  <w:pStyle w:val="Odstavecseseznamem"/>
                  <w:widowControl w:val="0"/>
                  <w:numPr>
                    <w:numId w:val="18"/>
                  </w:numPr>
                  <w:tabs>
                    <w:tab w:val="num" w:pos="0"/>
                  </w:tabs>
                  <w:ind w:hanging="360"/>
                  <w:jc w:val="both"/>
                </w:pPr>
              </w:pPrChange>
            </w:pPr>
            <w:r>
              <w:t>Absolvování praxe v podobě výuky pod dohledem pedagoga.</w:t>
            </w:r>
          </w:p>
          <w:p w14:paraId="15BC9948" w14:textId="77777777" w:rsidR="00397CED" w:rsidRDefault="007C733A">
            <w:pPr>
              <w:pStyle w:val="Odstavecseseznamem"/>
              <w:widowControl w:val="0"/>
              <w:numPr>
                <w:ilvl w:val="0"/>
                <w:numId w:val="17"/>
              </w:numPr>
              <w:jc w:val="both"/>
              <w:pPrChange w:id="1140" w:author="Jiri Vojtesek" w:date="2023-01-19T13:14:00Z">
                <w:pPr>
                  <w:pStyle w:val="Odstavecseseznamem"/>
                  <w:widowControl w:val="0"/>
                  <w:numPr>
                    <w:numId w:val="18"/>
                  </w:numPr>
                  <w:tabs>
                    <w:tab w:val="num" w:pos="0"/>
                  </w:tabs>
                  <w:ind w:hanging="360"/>
                  <w:jc w:val="both"/>
                </w:pPr>
              </w:pPrChange>
            </w:pPr>
            <w:r>
              <w:t>Studium dokumentace školy a vzdělávacího procesu po domluvě s vedením školy.</w:t>
            </w:r>
          </w:p>
          <w:p w14:paraId="7F51110E" w14:textId="77777777" w:rsidR="00397CED" w:rsidRDefault="007C733A">
            <w:pPr>
              <w:pStyle w:val="Odstavecseseznamem"/>
              <w:widowControl w:val="0"/>
              <w:numPr>
                <w:ilvl w:val="0"/>
                <w:numId w:val="17"/>
              </w:numPr>
              <w:jc w:val="both"/>
              <w:pPrChange w:id="1141" w:author="Jiri Vojtesek" w:date="2023-01-19T13:14:00Z">
                <w:pPr>
                  <w:pStyle w:val="Odstavecseseznamem"/>
                  <w:widowControl w:val="0"/>
                  <w:numPr>
                    <w:numId w:val="18"/>
                  </w:numPr>
                  <w:tabs>
                    <w:tab w:val="num" w:pos="0"/>
                  </w:tabs>
                  <w:ind w:hanging="360"/>
                  <w:jc w:val="both"/>
                </w:pPr>
              </w:pPrChange>
            </w:pPr>
            <w:r>
              <w:t>Seznámení se s organizační strukturou v rámci praxe.</w:t>
            </w:r>
          </w:p>
          <w:p w14:paraId="6408453D" w14:textId="77777777" w:rsidR="00397CED" w:rsidRDefault="007C733A">
            <w:pPr>
              <w:pStyle w:val="Odstavecseseznamem"/>
              <w:widowControl w:val="0"/>
              <w:numPr>
                <w:ilvl w:val="0"/>
                <w:numId w:val="17"/>
              </w:numPr>
              <w:jc w:val="both"/>
              <w:pPrChange w:id="1142" w:author="Jiri Vojtesek" w:date="2023-01-19T13:14:00Z">
                <w:pPr>
                  <w:pStyle w:val="Odstavecseseznamem"/>
                  <w:widowControl w:val="0"/>
                  <w:numPr>
                    <w:numId w:val="18"/>
                  </w:numPr>
                  <w:tabs>
                    <w:tab w:val="num" w:pos="0"/>
                  </w:tabs>
                  <w:ind w:hanging="360"/>
                  <w:jc w:val="both"/>
                </w:pPr>
              </w:pPrChange>
            </w:pPr>
            <w:r>
              <w:t>Pozorování interakce učitel – žáci ve vyučovacích hodinách různých učitelů.</w:t>
            </w:r>
          </w:p>
          <w:p w14:paraId="2C551871" w14:textId="77777777" w:rsidR="00397CED" w:rsidRDefault="007C733A">
            <w:pPr>
              <w:pStyle w:val="Odstavecseseznamem"/>
              <w:widowControl w:val="0"/>
              <w:numPr>
                <w:ilvl w:val="0"/>
                <w:numId w:val="17"/>
              </w:numPr>
              <w:jc w:val="both"/>
              <w:pPrChange w:id="1143" w:author="Jiri Vojtesek" w:date="2023-01-19T13:14:00Z">
                <w:pPr>
                  <w:pStyle w:val="Odstavecseseznamem"/>
                  <w:widowControl w:val="0"/>
                  <w:numPr>
                    <w:numId w:val="18"/>
                  </w:numPr>
                  <w:tabs>
                    <w:tab w:val="num" w:pos="0"/>
                  </w:tabs>
                  <w:ind w:hanging="360"/>
                  <w:jc w:val="both"/>
                </w:pPr>
              </w:pPrChange>
            </w:pPr>
            <w:r>
              <w:t>Vypracování portfolia v podobě záznamů z realizované výuky, přípravy na vlastní realizovanou vyučovací hodinu, celkového zhodnocení proběhlé praxe.</w:t>
            </w:r>
          </w:p>
          <w:p w14:paraId="57977460" w14:textId="77777777" w:rsidR="00397CED" w:rsidRDefault="007C733A">
            <w:pPr>
              <w:widowControl w:val="0"/>
              <w:jc w:val="both"/>
            </w:pPr>
            <w:r>
              <w:rPr>
                <w:b/>
              </w:rPr>
              <w:t xml:space="preserve">Výstupní znalosti </w:t>
            </w:r>
            <w:r>
              <w:t>(student prokazuje tyto znalosti)</w:t>
            </w:r>
          </w:p>
          <w:p w14:paraId="68587218" w14:textId="77777777" w:rsidR="00397CED" w:rsidRDefault="007C733A">
            <w:pPr>
              <w:widowControl w:val="0"/>
              <w:numPr>
                <w:ilvl w:val="0"/>
                <w:numId w:val="6"/>
              </w:numPr>
              <w:suppressAutoHyphens w:val="0"/>
              <w:spacing w:after="160" w:line="259" w:lineRule="auto"/>
              <w:contextualSpacing/>
              <w:jc w:val="both"/>
              <w:pPrChange w:id="114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a vysvětlí co je Rámcový vzdělávací program pro základní a střední školu</w:t>
            </w:r>
          </w:p>
          <w:p w14:paraId="241E0027" w14:textId="77777777" w:rsidR="00397CED" w:rsidRDefault="007C733A">
            <w:pPr>
              <w:widowControl w:val="0"/>
              <w:numPr>
                <w:ilvl w:val="0"/>
                <w:numId w:val="6"/>
              </w:numPr>
              <w:suppressAutoHyphens w:val="0"/>
              <w:spacing w:after="160" w:line="259" w:lineRule="auto"/>
              <w:contextualSpacing/>
              <w:jc w:val="both"/>
              <w:pPrChange w:id="114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identifikuje organizační strukturu základní nebo střední školy</w:t>
            </w:r>
          </w:p>
          <w:p w14:paraId="2DF88E31" w14:textId="77777777" w:rsidR="00397CED" w:rsidRDefault="007C733A">
            <w:pPr>
              <w:widowControl w:val="0"/>
              <w:numPr>
                <w:ilvl w:val="0"/>
                <w:numId w:val="6"/>
              </w:numPr>
              <w:suppressAutoHyphens w:val="0"/>
              <w:spacing w:after="160" w:line="259" w:lineRule="auto"/>
              <w:contextualSpacing/>
              <w:jc w:val="both"/>
              <w:pPrChange w:id="114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teoreticky se připraví na praxi při výuce na základní a střední škole</w:t>
            </w:r>
          </w:p>
          <w:p w14:paraId="3373C638" w14:textId="77777777" w:rsidR="00397CED" w:rsidRDefault="007C733A">
            <w:pPr>
              <w:widowControl w:val="0"/>
              <w:jc w:val="both"/>
            </w:pPr>
            <w:r>
              <w:rPr>
                <w:b/>
              </w:rPr>
              <w:t xml:space="preserve">Výstupní dovednosti </w:t>
            </w:r>
            <w:r>
              <w:t>(student prokazuje tyto dovednosti)</w:t>
            </w:r>
          </w:p>
          <w:p w14:paraId="7B8812B4" w14:textId="77777777" w:rsidR="00397CED" w:rsidRDefault="007C733A">
            <w:pPr>
              <w:widowControl w:val="0"/>
              <w:numPr>
                <w:ilvl w:val="0"/>
                <w:numId w:val="6"/>
              </w:numPr>
              <w:suppressAutoHyphens w:val="0"/>
              <w:spacing w:after="160" w:line="259" w:lineRule="auto"/>
              <w:contextualSpacing/>
              <w:jc w:val="both"/>
              <w:pPrChange w:id="114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připraví se na výuku vybrané statě předmětu na základní nebo střední škole</w:t>
            </w:r>
          </w:p>
          <w:p w14:paraId="2E4284B8" w14:textId="77777777" w:rsidR="00397CED" w:rsidRDefault="007C733A">
            <w:pPr>
              <w:widowControl w:val="0"/>
              <w:numPr>
                <w:ilvl w:val="0"/>
                <w:numId w:val="6"/>
              </w:numPr>
              <w:suppressAutoHyphens w:val="0"/>
              <w:spacing w:after="160" w:line="259" w:lineRule="auto"/>
              <w:contextualSpacing/>
              <w:jc w:val="both"/>
              <w:pPrChange w:id="1148"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realizuje odbornou praxi formou pod dohledem zkušenějšího pedagoga</w:t>
            </w:r>
          </w:p>
          <w:p w14:paraId="48EA4E1A" w14:textId="77777777" w:rsidR="00397CED" w:rsidRDefault="007C733A">
            <w:pPr>
              <w:widowControl w:val="0"/>
              <w:numPr>
                <w:ilvl w:val="0"/>
                <w:numId w:val="6"/>
              </w:numPr>
              <w:suppressAutoHyphens w:val="0"/>
              <w:spacing w:after="160" w:line="259" w:lineRule="auto"/>
              <w:contextualSpacing/>
              <w:jc w:val="both"/>
              <w:pPrChange w:id="114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sestaví záznam z realizované výuky</w:t>
            </w:r>
          </w:p>
        </w:tc>
      </w:tr>
      <w:tr w:rsidR="00397CED" w14:paraId="5E23030E"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58961464"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09924BC" w14:textId="77777777" w:rsidR="00397CED" w:rsidRDefault="00397CED">
            <w:pPr>
              <w:widowControl w:val="0"/>
              <w:jc w:val="both"/>
            </w:pPr>
          </w:p>
        </w:tc>
      </w:tr>
      <w:tr w:rsidR="00397CED" w14:paraId="26550A88" w14:textId="77777777">
        <w:trPr>
          <w:trHeight w:val="975"/>
        </w:trPr>
        <w:tc>
          <w:tcPr>
            <w:tcW w:w="9854" w:type="dxa"/>
            <w:gridSpan w:val="8"/>
            <w:tcBorders>
              <w:left w:val="single" w:sz="4" w:space="0" w:color="000000"/>
              <w:bottom w:val="single" w:sz="4" w:space="0" w:color="000000"/>
              <w:right w:val="single" w:sz="4" w:space="0" w:color="000000"/>
            </w:tcBorders>
          </w:tcPr>
          <w:p w14:paraId="00392A39" w14:textId="77777777" w:rsidR="00397CED" w:rsidRDefault="007C733A">
            <w:pPr>
              <w:widowControl w:val="0"/>
              <w:rPr>
                <w:b/>
              </w:rPr>
            </w:pPr>
            <w:r>
              <w:rPr>
                <w:b/>
              </w:rPr>
              <w:t>Povinná literatura:</w:t>
            </w:r>
          </w:p>
          <w:p w14:paraId="2C158308" w14:textId="77777777" w:rsidR="00397CED" w:rsidRDefault="007C733A">
            <w:pPr>
              <w:widowControl w:val="0"/>
            </w:pPr>
            <w:r>
              <w:t xml:space="preserve">KYRIACOU, Ch. </w:t>
            </w:r>
            <w:r>
              <w:rPr>
                <w:i/>
              </w:rPr>
              <w:t>Klíčové dovednosti učitele: cesty k lepšímu vyučování</w:t>
            </w:r>
            <w:r>
              <w:t>. 2. vyd. Přeložil Dominik DVOŘÁK, přeložil Milan KOLDINSKÝ. Praha: Portál, 2004. Pedagogická praxe. ISBN 80-7178-965-8.</w:t>
            </w:r>
          </w:p>
          <w:p w14:paraId="505097D5" w14:textId="77777777" w:rsidR="00397CED" w:rsidRDefault="007C733A">
            <w:pPr>
              <w:widowControl w:val="0"/>
            </w:pPr>
            <w:r>
              <w:t xml:space="preserve">PETTY, G. </w:t>
            </w:r>
            <w:r>
              <w:rPr>
                <w:i/>
              </w:rPr>
              <w:t>Moderní vyučování</w:t>
            </w:r>
            <w:r>
              <w:t xml:space="preserve">. 6., </w:t>
            </w:r>
            <w:proofErr w:type="gramStart"/>
            <w:r>
              <w:t>rozš. a přeprac</w:t>
            </w:r>
            <w:proofErr w:type="gramEnd"/>
            <w:r>
              <w:t>. vyd. Přeložil Jiří FOLTÝN. Praha: Portál, 2013. ISBN 978-80-262-0367-4.</w:t>
            </w:r>
          </w:p>
          <w:p w14:paraId="3EDDAB02" w14:textId="77777777" w:rsidR="00397CED" w:rsidRDefault="007C733A">
            <w:pPr>
              <w:widowControl w:val="0"/>
              <w:rPr>
                <w:b/>
              </w:rPr>
            </w:pPr>
            <w:r>
              <w:rPr>
                <w:b/>
              </w:rPr>
              <w:t>Doporučená literatura:</w:t>
            </w:r>
          </w:p>
          <w:p w14:paraId="58F64364" w14:textId="77777777" w:rsidR="00397CED" w:rsidRDefault="007C733A">
            <w:pPr>
              <w:widowControl w:val="0"/>
            </w:pPr>
            <w:r>
              <w:t xml:space="preserve">MAREŠ, J. </w:t>
            </w:r>
            <w:r>
              <w:rPr>
                <w:i/>
              </w:rPr>
              <w:t>Styly učení žáků a studentů</w:t>
            </w:r>
            <w:r>
              <w:t>. Praha: Portál, 1998. Studium (Portál). ISBN 80-7178-246-7.</w:t>
            </w:r>
          </w:p>
          <w:p w14:paraId="7A844118" w14:textId="77777777" w:rsidR="00397CED" w:rsidRDefault="007C733A">
            <w:pPr>
              <w:widowControl w:val="0"/>
            </w:pPr>
            <w:r>
              <w:t xml:space="preserve">PRŮCHA, J. </w:t>
            </w:r>
            <w:r>
              <w:rPr>
                <w:i/>
              </w:rPr>
              <w:t>Učitel: současné poznatky o profesi</w:t>
            </w:r>
            <w:r>
              <w:t>. Praha: Portál, 2002. Pedagogická praxe. ISBN 80-7178-621-7.</w:t>
            </w:r>
          </w:p>
          <w:p w14:paraId="3EC239E5" w14:textId="77777777" w:rsidR="00397CED" w:rsidRDefault="007C733A">
            <w:pPr>
              <w:widowControl w:val="0"/>
            </w:pPr>
            <w:r>
              <w:t xml:space="preserve">DYTRTOVÁ, R., KRHUTOVÁ, M.: </w:t>
            </w:r>
            <w:r>
              <w:rPr>
                <w:i/>
              </w:rPr>
              <w:t>Učitel: příprava na prof</w:t>
            </w:r>
            <w:r>
              <w:t>esi. Vyd. 1. Praha: Grada, 2009. ISBN 978-80-247-2863-6.</w:t>
            </w:r>
          </w:p>
          <w:p w14:paraId="3C33C98D" w14:textId="77777777" w:rsidR="00397CED" w:rsidRDefault="007C733A">
            <w:pPr>
              <w:widowControl w:val="0"/>
            </w:pPr>
            <w:r>
              <w:t xml:space="preserve">KRYKORKOVÁ, H., VÁŇOVÁ, R.: </w:t>
            </w:r>
            <w:r>
              <w:rPr>
                <w:i/>
              </w:rPr>
              <w:t>Učitel v současné škole</w:t>
            </w:r>
            <w:r>
              <w:t>. Vyd. 1. Praha: Filozofická fakulta Univerzity Karlovy v Praze, 2010. ISBN 978-80-7308-301-4.</w:t>
            </w:r>
          </w:p>
          <w:p w14:paraId="29C80B61" w14:textId="77777777" w:rsidR="00397CED" w:rsidRDefault="007C733A">
            <w:pPr>
              <w:widowControl w:val="0"/>
            </w:pPr>
            <w:r>
              <w:t>Rámcové vzdělávací programy základních a středních škol.</w:t>
            </w:r>
          </w:p>
          <w:p w14:paraId="7A6943F4" w14:textId="77777777" w:rsidR="00397CED" w:rsidRDefault="00397CED">
            <w:pPr>
              <w:widowControl w:val="0"/>
            </w:pPr>
          </w:p>
          <w:p w14:paraId="3360DEED" w14:textId="77777777" w:rsidR="00397CED" w:rsidRDefault="00397CED">
            <w:pPr>
              <w:widowControl w:val="0"/>
              <w:rPr>
                <w:lang w:val="en-GB" w:eastAsia="en-GB"/>
              </w:rPr>
            </w:pPr>
          </w:p>
        </w:tc>
      </w:tr>
      <w:tr w:rsidR="00397CED" w14:paraId="3AC13AB1"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781D47B" w14:textId="77777777" w:rsidR="00397CED" w:rsidRDefault="007C733A">
            <w:pPr>
              <w:widowControl w:val="0"/>
              <w:jc w:val="center"/>
              <w:rPr>
                <w:b/>
              </w:rPr>
            </w:pPr>
            <w:r>
              <w:rPr>
                <w:b/>
              </w:rPr>
              <w:t>Informace ke kombinované nebo distanční formě</w:t>
            </w:r>
          </w:p>
        </w:tc>
      </w:tr>
      <w:tr w:rsidR="00397CED" w14:paraId="18257847"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21F56122"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D9C1E1B"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493BD9F5" w14:textId="77777777" w:rsidR="00397CED" w:rsidRDefault="007C733A">
            <w:pPr>
              <w:widowControl w:val="0"/>
              <w:jc w:val="both"/>
              <w:rPr>
                <w:b/>
              </w:rPr>
            </w:pPr>
            <w:r>
              <w:rPr>
                <w:b/>
              </w:rPr>
              <w:t>hodin</w:t>
            </w:r>
          </w:p>
        </w:tc>
      </w:tr>
      <w:tr w:rsidR="00397CED" w14:paraId="1333BC93"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0840153" w14:textId="77777777" w:rsidR="00397CED" w:rsidRDefault="007C733A">
            <w:pPr>
              <w:widowControl w:val="0"/>
              <w:jc w:val="both"/>
              <w:rPr>
                <w:b/>
              </w:rPr>
            </w:pPr>
            <w:r>
              <w:rPr>
                <w:b/>
              </w:rPr>
              <w:t>Informace o způsobu kontaktu s vyučujícím</w:t>
            </w:r>
          </w:p>
        </w:tc>
      </w:tr>
      <w:tr w:rsidR="00397CED" w14:paraId="286830B0"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42D60AC6" w14:textId="77777777" w:rsidR="00397CED" w:rsidRDefault="00397CED">
            <w:pPr>
              <w:widowControl w:val="0"/>
              <w:jc w:val="both"/>
            </w:pPr>
          </w:p>
        </w:tc>
      </w:tr>
    </w:tbl>
    <w:p w14:paraId="402092D9" w14:textId="77777777" w:rsidR="00397CED" w:rsidRDefault="00397CED"/>
    <w:p w14:paraId="3CAE708A"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6D412670"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0B203295" w14:textId="785E0087"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150" w:author="Jiří Vojtěšek" w:date="2023-01-24T20:39:00Z">
              <w:r w:rsidR="008A5423">
                <w:rPr>
                  <w:b/>
                </w:rPr>
                <w:t>Abecední seznam</w:t>
              </w:r>
            </w:ins>
            <w:del w:id="1151" w:author="Jiří Vojtěšek" w:date="2023-01-24T20:39:00Z">
              <w:r w:rsidDel="008A5423">
                <w:rPr>
                  <w:rStyle w:val="Odkazintenzivn"/>
                </w:rPr>
                <w:delText>Abecední seznam</w:delText>
              </w:r>
            </w:del>
            <w:r>
              <w:rPr>
                <w:rStyle w:val="Odkazintenzivn"/>
              </w:rPr>
              <w:fldChar w:fldCharType="end"/>
            </w:r>
          </w:p>
        </w:tc>
      </w:tr>
      <w:tr w:rsidR="00397CED" w14:paraId="228D7D5D"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76C8C3F"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1A4D4CF1" w14:textId="77777777" w:rsidR="00397CED" w:rsidRDefault="007C733A">
            <w:pPr>
              <w:widowControl w:val="0"/>
              <w:jc w:val="both"/>
            </w:pPr>
            <w:bookmarkStart w:id="1152" w:name="bPedPraxe3"/>
            <w:r>
              <w:t>Pedagogická praxe s reflexí 3 – souvislá</w:t>
            </w:r>
            <w:bookmarkEnd w:id="1152"/>
          </w:p>
        </w:tc>
      </w:tr>
      <w:tr w:rsidR="00397CED" w14:paraId="3F32022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90F1B06"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438C7E89"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FDF20F0"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DFF88DB" w14:textId="77777777" w:rsidR="00397CED" w:rsidRDefault="007C733A">
            <w:pPr>
              <w:widowControl w:val="0"/>
              <w:jc w:val="both"/>
            </w:pPr>
            <w:r>
              <w:t>1/LS</w:t>
            </w:r>
          </w:p>
        </w:tc>
      </w:tr>
      <w:tr w:rsidR="00397CED" w14:paraId="79208D9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C89DF78"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04EF31B" w14:textId="77777777" w:rsidR="00397CED" w:rsidRDefault="007C733A">
            <w:pPr>
              <w:widowControl w:val="0"/>
              <w:jc w:val="both"/>
            </w:pPr>
            <w:r>
              <w:t>112c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7FD13E07"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9458FFA" w14:textId="77777777" w:rsidR="00397CED" w:rsidRDefault="007C733A">
            <w:pPr>
              <w:widowControl w:val="0"/>
              <w:jc w:val="both"/>
            </w:pPr>
            <w:r>
              <w:t>112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CB11FFF"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522539A0" w14:textId="77777777" w:rsidR="00397CED" w:rsidRDefault="007C733A">
            <w:pPr>
              <w:widowControl w:val="0"/>
              <w:jc w:val="both"/>
            </w:pPr>
            <w:r>
              <w:t>8</w:t>
            </w:r>
          </w:p>
        </w:tc>
      </w:tr>
      <w:tr w:rsidR="00397CED" w14:paraId="62E14D1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E57562"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2DD51708" w14:textId="77777777" w:rsidR="00397CED" w:rsidRDefault="007C733A">
            <w:pPr>
              <w:widowControl w:val="0"/>
              <w:jc w:val="both"/>
            </w:pPr>
            <w:r>
              <w:t>Absolvování předmětů Pedagogická praxe s reflexí 1 a 2.</w:t>
            </w:r>
          </w:p>
        </w:tc>
      </w:tr>
      <w:tr w:rsidR="00397CED" w14:paraId="331CA40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568A18"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AFCC3C4"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DEEF239"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2CF3B25" w14:textId="77777777" w:rsidR="00397CED" w:rsidRDefault="007C733A">
            <w:pPr>
              <w:widowControl w:val="0"/>
              <w:jc w:val="both"/>
            </w:pPr>
            <w:r>
              <w:t>Odborná praxe</w:t>
            </w:r>
          </w:p>
        </w:tc>
      </w:tr>
      <w:tr w:rsidR="00397CED" w14:paraId="66F3DE7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CCD731D"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20C5FFD2" w14:textId="77777777" w:rsidR="00397CED" w:rsidRDefault="007C733A">
            <w:pPr>
              <w:widowControl w:val="0"/>
              <w:jc w:val="both"/>
            </w:pPr>
            <w:r>
              <w:t>nejsou</w:t>
            </w:r>
          </w:p>
        </w:tc>
      </w:tr>
      <w:tr w:rsidR="00397CED" w14:paraId="38E775CE" w14:textId="77777777">
        <w:trPr>
          <w:trHeight w:val="250"/>
        </w:trPr>
        <w:tc>
          <w:tcPr>
            <w:tcW w:w="9854" w:type="dxa"/>
            <w:gridSpan w:val="8"/>
            <w:tcBorders>
              <w:left w:val="single" w:sz="4" w:space="0" w:color="000000"/>
              <w:bottom w:val="single" w:sz="4" w:space="0" w:color="000000"/>
              <w:right w:val="single" w:sz="4" w:space="0" w:color="000000"/>
            </w:tcBorders>
          </w:tcPr>
          <w:p w14:paraId="34ABABB8" w14:textId="77777777" w:rsidR="00397CED" w:rsidRDefault="00397CED">
            <w:pPr>
              <w:widowControl w:val="0"/>
              <w:jc w:val="both"/>
              <w:rPr>
                <w:shd w:val="clear" w:color="auto" w:fill="FFFF00"/>
              </w:rPr>
            </w:pPr>
          </w:p>
        </w:tc>
      </w:tr>
      <w:tr w:rsidR="00397CED" w14:paraId="6A0532CF"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229F3003"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5001A434" w14:textId="77777777" w:rsidR="00397CED" w:rsidRDefault="007C733A">
            <w:pPr>
              <w:widowControl w:val="0"/>
              <w:jc w:val="both"/>
            </w:pPr>
            <w:r>
              <w:t>doc. Ing. Jiří Vojtěšek, Ph.D.</w:t>
            </w:r>
          </w:p>
        </w:tc>
      </w:tr>
      <w:tr w:rsidR="00397CED" w14:paraId="7E2DAF3B"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647B19D2"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619A7955" w14:textId="77777777" w:rsidR="00397CED" w:rsidRDefault="007C733A">
            <w:pPr>
              <w:widowControl w:val="0"/>
              <w:jc w:val="both"/>
            </w:pPr>
            <w:r>
              <w:t>Metodické vedení, kontrola výkazů a realizace praxí, klasifikace.</w:t>
            </w:r>
          </w:p>
        </w:tc>
      </w:tr>
      <w:tr w:rsidR="00397CED" w14:paraId="462D364E"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9A86637"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C662885" w14:textId="77777777" w:rsidR="00397CED" w:rsidRDefault="007C733A">
            <w:pPr>
              <w:widowControl w:val="0"/>
              <w:jc w:val="both"/>
              <w:rPr>
                <w:i/>
              </w:rPr>
            </w:pPr>
            <w:r>
              <w:rPr>
                <w:i/>
              </w:rPr>
              <w:t>Neuvádí se, jedná se odbornou praxi realizovanou na základní nebo střední škole.</w:t>
            </w:r>
          </w:p>
        </w:tc>
      </w:tr>
      <w:tr w:rsidR="00397CED" w14:paraId="5C895000" w14:textId="77777777">
        <w:trPr>
          <w:trHeight w:val="158"/>
        </w:trPr>
        <w:tc>
          <w:tcPr>
            <w:tcW w:w="9854" w:type="dxa"/>
            <w:gridSpan w:val="8"/>
            <w:tcBorders>
              <w:left w:val="single" w:sz="4" w:space="0" w:color="000000"/>
              <w:bottom w:val="single" w:sz="4" w:space="0" w:color="000000"/>
              <w:right w:val="single" w:sz="4" w:space="0" w:color="000000"/>
            </w:tcBorders>
          </w:tcPr>
          <w:p w14:paraId="4F892CD2" w14:textId="77777777" w:rsidR="00397CED" w:rsidRDefault="00397CED">
            <w:pPr>
              <w:widowControl w:val="0"/>
              <w:jc w:val="both"/>
            </w:pPr>
          </w:p>
        </w:tc>
      </w:tr>
      <w:tr w:rsidR="00397CED" w14:paraId="2D8C5F5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ACEF66E"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10D0990E" w14:textId="77777777" w:rsidR="00397CED" w:rsidRDefault="00397CED">
            <w:pPr>
              <w:widowControl w:val="0"/>
              <w:jc w:val="both"/>
            </w:pPr>
          </w:p>
        </w:tc>
      </w:tr>
      <w:tr w:rsidR="00397CED" w14:paraId="4EFFEC84" w14:textId="77777777">
        <w:trPr>
          <w:trHeight w:val="3331"/>
        </w:trPr>
        <w:tc>
          <w:tcPr>
            <w:tcW w:w="9854" w:type="dxa"/>
            <w:gridSpan w:val="8"/>
            <w:tcBorders>
              <w:left w:val="single" w:sz="4" w:space="0" w:color="000000"/>
              <w:bottom w:val="single" w:sz="12" w:space="0" w:color="000000"/>
              <w:right w:val="single" w:sz="4" w:space="0" w:color="000000"/>
            </w:tcBorders>
          </w:tcPr>
          <w:p w14:paraId="7D3166DC" w14:textId="77777777" w:rsidR="00397CED" w:rsidRDefault="007C733A">
            <w:pPr>
              <w:widowControl w:val="0"/>
              <w:jc w:val="both"/>
            </w:pPr>
            <w:r>
              <w:t>Cílem předmětu je připravit studenta po praktické stránce co nejvíce na učitelské povolání v oblasti informatiky a výpočetní techniky. Student se seznámí s prostředím základní a střední školy a také s praktickou podobou vzdělávacího procesu a přípravou na realizaci výuky. Praxe je realizována formou souvislé výuky vybraného tématu popř. témat pod dohledem pedagoga v hodinách předmětů především zaměřených na informační technologie na základních a středních školách v rozsahu 112 hod./semestr.</w:t>
            </w:r>
          </w:p>
          <w:p w14:paraId="6B440E37" w14:textId="77777777" w:rsidR="00397CED" w:rsidRDefault="007C733A">
            <w:pPr>
              <w:widowControl w:val="0"/>
              <w:jc w:val="both"/>
              <w:rPr>
                <w:b/>
              </w:rPr>
            </w:pPr>
            <w:r>
              <w:rPr>
                <w:b/>
              </w:rPr>
              <w:t>Témata:</w:t>
            </w:r>
          </w:p>
          <w:p w14:paraId="2CE23D68" w14:textId="77777777" w:rsidR="00397CED" w:rsidRDefault="007C733A">
            <w:pPr>
              <w:pStyle w:val="Odstavecseseznamem"/>
              <w:widowControl w:val="0"/>
              <w:numPr>
                <w:ilvl w:val="0"/>
                <w:numId w:val="34"/>
              </w:numPr>
              <w:jc w:val="both"/>
              <w:pPrChange w:id="1153" w:author="Jiri Vojtesek" w:date="2023-01-19T13:14:00Z">
                <w:pPr>
                  <w:pStyle w:val="Odstavecseseznamem"/>
                  <w:widowControl w:val="0"/>
                  <w:numPr>
                    <w:numId w:val="35"/>
                  </w:numPr>
                  <w:tabs>
                    <w:tab w:val="num" w:pos="0"/>
                  </w:tabs>
                  <w:ind w:hanging="360"/>
                  <w:jc w:val="both"/>
                </w:pPr>
              </w:pPrChange>
            </w:pPr>
            <w:r>
              <w:t>Teoretická příprava na praxi ve škole.</w:t>
            </w:r>
          </w:p>
          <w:p w14:paraId="7E5A8822" w14:textId="77777777" w:rsidR="00397CED" w:rsidRDefault="007C733A">
            <w:pPr>
              <w:pStyle w:val="Odstavecseseznamem"/>
              <w:widowControl w:val="0"/>
              <w:numPr>
                <w:ilvl w:val="0"/>
                <w:numId w:val="34"/>
              </w:numPr>
              <w:jc w:val="both"/>
              <w:pPrChange w:id="1154" w:author="Jiri Vojtesek" w:date="2023-01-19T13:14:00Z">
                <w:pPr>
                  <w:pStyle w:val="Odstavecseseznamem"/>
                  <w:widowControl w:val="0"/>
                  <w:numPr>
                    <w:numId w:val="35"/>
                  </w:numPr>
                  <w:tabs>
                    <w:tab w:val="num" w:pos="0"/>
                  </w:tabs>
                  <w:ind w:hanging="360"/>
                  <w:jc w:val="both"/>
                </w:pPr>
              </w:pPrChange>
            </w:pPr>
            <w:r>
              <w:t>Studium Rámcových vzdělávacích programů na základních a středních školách.</w:t>
            </w:r>
          </w:p>
          <w:p w14:paraId="722579E2" w14:textId="77777777" w:rsidR="00397CED" w:rsidRDefault="007C733A">
            <w:pPr>
              <w:pStyle w:val="Odstavecseseznamem"/>
              <w:widowControl w:val="0"/>
              <w:numPr>
                <w:ilvl w:val="0"/>
                <w:numId w:val="34"/>
              </w:numPr>
              <w:jc w:val="both"/>
              <w:pPrChange w:id="1155" w:author="Jiri Vojtesek" w:date="2023-01-19T13:14:00Z">
                <w:pPr>
                  <w:pStyle w:val="Odstavecseseznamem"/>
                  <w:widowControl w:val="0"/>
                  <w:numPr>
                    <w:numId w:val="35"/>
                  </w:numPr>
                  <w:tabs>
                    <w:tab w:val="num" w:pos="0"/>
                  </w:tabs>
                  <w:ind w:hanging="360"/>
                  <w:jc w:val="both"/>
                </w:pPr>
              </w:pPrChange>
            </w:pPr>
            <w:r>
              <w:t>Absolvování praxe v podobě výuky pod dohledem pedagoga.</w:t>
            </w:r>
          </w:p>
          <w:p w14:paraId="22C1C4EB" w14:textId="77777777" w:rsidR="00397CED" w:rsidRDefault="007C733A">
            <w:pPr>
              <w:pStyle w:val="Odstavecseseznamem"/>
              <w:widowControl w:val="0"/>
              <w:numPr>
                <w:ilvl w:val="0"/>
                <w:numId w:val="34"/>
              </w:numPr>
              <w:jc w:val="both"/>
              <w:pPrChange w:id="1156" w:author="Jiri Vojtesek" w:date="2023-01-19T13:14:00Z">
                <w:pPr>
                  <w:pStyle w:val="Odstavecseseznamem"/>
                  <w:widowControl w:val="0"/>
                  <w:numPr>
                    <w:numId w:val="35"/>
                  </w:numPr>
                  <w:tabs>
                    <w:tab w:val="num" w:pos="0"/>
                  </w:tabs>
                  <w:ind w:hanging="360"/>
                  <w:jc w:val="both"/>
                </w:pPr>
              </w:pPrChange>
            </w:pPr>
            <w:r>
              <w:t>Studium dokumentace školy a vzdělávacího procesu po domluvě s vedením školy.</w:t>
            </w:r>
          </w:p>
          <w:p w14:paraId="7EAC41E9" w14:textId="77777777" w:rsidR="00397CED" w:rsidRDefault="007C733A">
            <w:pPr>
              <w:pStyle w:val="Odstavecseseznamem"/>
              <w:widowControl w:val="0"/>
              <w:numPr>
                <w:ilvl w:val="0"/>
                <w:numId w:val="34"/>
              </w:numPr>
              <w:jc w:val="both"/>
              <w:pPrChange w:id="1157" w:author="Jiri Vojtesek" w:date="2023-01-19T13:14:00Z">
                <w:pPr>
                  <w:pStyle w:val="Odstavecseseznamem"/>
                  <w:widowControl w:val="0"/>
                  <w:numPr>
                    <w:numId w:val="35"/>
                  </w:numPr>
                  <w:tabs>
                    <w:tab w:val="num" w:pos="0"/>
                  </w:tabs>
                  <w:ind w:hanging="360"/>
                  <w:jc w:val="both"/>
                </w:pPr>
              </w:pPrChange>
            </w:pPr>
            <w:r>
              <w:t>Seznámení se s organizační strukturou v rámci praxe.</w:t>
            </w:r>
          </w:p>
          <w:p w14:paraId="31697FFB" w14:textId="77777777" w:rsidR="00397CED" w:rsidRDefault="007C733A">
            <w:pPr>
              <w:pStyle w:val="Odstavecseseznamem"/>
              <w:widowControl w:val="0"/>
              <w:numPr>
                <w:ilvl w:val="0"/>
                <w:numId w:val="34"/>
              </w:numPr>
              <w:jc w:val="both"/>
              <w:pPrChange w:id="1158" w:author="Jiri Vojtesek" w:date="2023-01-19T13:14:00Z">
                <w:pPr>
                  <w:pStyle w:val="Odstavecseseznamem"/>
                  <w:widowControl w:val="0"/>
                  <w:numPr>
                    <w:numId w:val="35"/>
                  </w:numPr>
                  <w:tabs>
                    <w:tab w:val="num" w:pos="0"/>
                  </w:tabs>
                  <w:ind w:hanging="360"/>
                  <w:jc w:val="both"/>
                </w:pPr>
              </w:pPrChange>
            </w:pPr>
            <w:r>
              <w:t>Vypracování portfolia v podobě záznamů z realizovaných hodin, přípravy na vlastní realizovanou vyučovací hodinu, celkového zhodnocení proběhlé praxe.</w:t>
            </w:r>
          </w:p>
          <w:p w14:paraId="375F8F3C" w14:textId="77777777" w:rsidR="00397CED" w:rsidRDefault="007C733A">
            <w:pPr>
              <w:pStyle w:val="Odstavecseseznamem"/>
              <w:widowControl w:val="0"/>
              <w:numPr>
                <w:ilvl w:val="0"/>
                <w:numId w:val="34"/>
              </w:numPr>
              <w:jc w:val="both"/>
              <w:pPrChange w:id="1159" w:author="Jiri Vojtesek" w:date="2023-01-19T13:14:00Z">
                <w:pPr>
                  <w:pStyle w:val="Odstavecseseznamem"/>
                  <w:widowControl w:val="0"/>
                  <w:numPr>
                    <w:numId w:val="35"/>
                  </w:numPr>
                  <w:tabs>
                    <w:tab w:val="num" w:pos="0"/>
                  </w:tabs>
                  <w:ind w:hanging="360"/>
                  <w:jc w:val="both"/>
                </w:pPr>
              </w:pPrChange>
            </w:pPr>
            <w:r>
              <w:t>Prezentování výsledků praxe před vyučujícím.</w:t>
            </w:r>
          </w:p>
          <w:p w14:paraId="6806BC79" w14:textId="77777777" w:rsidR="00397CED" w:rsidRDefault="007C733A">
            <w:pPr>
              <w:widowControl w:val="0"/>
              <w:jc w:val="both"/>
            </w:pPr>
            <w:r>
              <w:rPr>
                <w:b/>
              </w:rPr>
              <w:t xml:space="preserve">Výstupní znalosti </w:t>
            </w:r>
            <w:r>
              <w:t>(student prokazuje tyto znalosti)</w:t>
            </w:r>
          </w:p>
          <w:p w14:paraId="65795954" w14:textId="77777777" w:rsidR="00397CED" w:rsidRDefault="007C733A">
            <w:pPr>
              <w:widowControl w:val="0"/>
              <w:numPr>
                <w:ilvl w:val="0"/>
                <w:numId w:val="6"/>
              </w:numPr>
              <w:suppressAutoHyphens w:val="0"/>
              <w:spacing w:after="160" w:line="259" w:lineRule="auto"/>
              <w:contextualSpacing/>
              <w:jc w:val="both"/>
              <w:pPrChange w:id="116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a vysvětlí co je Rámcový vzdělávací program pro základní a střední školu</w:t>
            </w:r>
          </w:p>
          <w:p w14:paraId="7B64D084" w14:textId="77777777" w:rsidR="00397CED" w:rsidRDefault="007C733A">
            <w:pPr>
              <w:widowControl w:val="0"/>
              <w:numPr>
                <w:ilvl w:val="0"/>
                <w:numId w:val="6"/>
              </w:numPr>
              <w:suppressAutoHyphens w:val="0"/>
              <w:spacing w:after="160" w:line="259" w:lineRule="auto"/>
              <w:contextualSpacing/>
              <w:jc w:val="both"/>
              <w:pPrChange w:id="116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identifikuje organizační strukturu základní nebo střední školy</w:t>
            </w:r>
          </w:p>
          <w:p w14:paraId="65A05275" w14:textId="77777777" w:rsidR="00397CED" w:rsidRDefault="007C733A">
            <w:pPr>
              <w:widowControl w:val="0"/>
              <w:numPr>
                <w:ilvl w:val="0"/>
                <w:numId w:val="6"/>
              </w:numPr>
              <w:suppressAutoHyphens w:val="0"/>
              <w:spacing w:after="160" w:line="259" w:lineRule="auto"/>
              <w:contextualSpacing/>
              <w:jc w:val="both"/>
              <w:pPrChange w:id="116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teoreticky se připraví na praxi při výuce na základní a střední škole</w:t>
            </w:r>
          </w:p>
          <w:p w14:paraId="5288521B" w14:textId="77777777" w:rsidR="00397CED" w:rsidRDefault="007C733A">
            <w:pPr>
              <w:widowControl w:val="0"/>
              <w:jc w:val="both"/>
            </w:pPr>
            <w:r>
              <w:rPr>
                <w:b/>
              </w:rPr>
              <w:t xml:space="preserve">Výstupní dovednosti </w:t>
            </w:r>
            <w:r>
              <w:t>(student prokazuje tyto dovednosti)</w:t>
            </w:r>
          </w:p>
          <w:p w14:paraId="52C2BC76" w14:textId="77777777" w:rsidR="00397CED" w:rsidRDefault="007C733A">
            <w:pPr>
              <w:widowControl w:val="0"/>
              <w:numPr>
                <w:ilvl w:val="0"/>
                <w:numId w:val="6"/>
              </w:numPr>
              <w:suppressAutoHyphens w:val="0"/>
              <w:spacing w:after="160" w:line="259" w:lineRule="auto"/>
              <w:contextualSpacing/>
              <w:jc w:val="both"/>
              <w:pPrChange w:id="116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připraví se na výuku vybrané statě předmětu na základní nebo střední škole</w:t>
            </w:r>
          </w:p>
          <w:p w14:paraId="13C4CEDD" w14:textId="77777777" w:rsidR="00397CED" w:rsidRDefault="007C733A">
            <w:pPr>
              <w:widowControl w:val="0"/>
              <w:numPr>
                <w:ilvl w:val="0"/>
                <w:numId w:val="6"/>
              </w:numPr>
              <w:suppressAutoHyphens w:val="0"/>
              <w:spacing w:after="160" w:line="259" w:lineRule="auto"/>
              <w:contextualSpacing/>
              <w:jc w:val="both"/>
              <w:pPrChange w:id="116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realizuje souvislou praxi formou pod dohledem zkušenějšího pedagoga</w:t>
            </w:r>
          </w:p>
          <w:p w14:paraId="0040BF84" w14:textId="77777777" w:rsidR="00397CED" w:rsidRDefault="007C733A">
            <w:pPr>
              <w:widowControl w:val="0"/>
              <w:numPr>
                <w:ilvl w:val="0"/>
                <w:numId w:val="6"/>
              </w:numPr>
              <w:suppressAutoHyphens w:val="0"/>
              <w:spacing w:after="160" w:line="259" w:lineRule="auto"/>
              <w:contextualSpacing/>
              <w:jc w:val="both"/>
              <w:pPrChange w:id="116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sestaví záznam z realizované praxe</w:t>
            </w:r>
          </w:p>
        </w:tc>
      </w:tr>
      <w:tr w:rsidR="00397CED" w14:paraId="31CF510A"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4B215B52"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59B93912" w14:textId="77777777" w:rsidR="00397CED" w:rsidRDefault="00397CED">
            <w:pPr>
              <w:widowControl w:val="0"/>
              <w:jc w:val="both"/>
            </w:pPr>
          </w:p>
        </w:tc>
      </w:tr>
      <w:tr w:rsidR="00397CED" w14:paraId="4F087E96" w14:textId="77777777">
        <w:trPr>
          <w:trHeight w:val="975"/>
        </w:trPr>
        <w:tc>
          <w:tcPr>
            <w:tcW w:w="9854" w:type="dxa"/>
            <w:gridSpan w:val="8"/>
            <w:tcBorders>
              <w:left w:val="single" w:sz="4" w:space="0" w:color="000000"/>
              <w:bottom w:val="single" w:sz="4" w:space="0" w:color="000000"/>
              <w:right w:val="single" w:sz="4" w:space="0" w:color="000000"/>
            </w:tcBorders>
          </w:tcPr>
          <w:p w14:paraId="7964BCE1" w14:textId="77777777" w:rsidR="00397CED" w:rsidRDefault="007C733A">
            <w:pPr>
              <w:widowControl w:val="0"/>
              <w:rPr>
                <w:b/>
              </w:rPr>
            </w:pPr>
            <w:r>
              <w:rPr>
                <w:b/>
              </w:rPr>
              <w:t>Povinná literatura:</w:t>
            </w:r>
          </w:p>
          <w:p w14:paraId="28AEF22F" w14:textId="77777777" w:rsidR="00397CED" w:rsidRDefault="007C733A">
            <w:pPr>
              <w:widowControl w:val="0"/>
            </w:pPr>
            <w:r>
              <w:t xml:space="preserve">KYRIACOU, Ch. </w:t>
            </w:r>
            <w:r>
              <w:rPr>
                <w:i/>
              </w:rPr>
              <w:t>Klíčové dovednosti učitele: cesty k lepšímu vyučování</w:t>
            </w:r>
            <w:r>
              <w:t>. 2. vyd. Přeložil Dominik DVOŘÁK, přeložil Milan KOLDINSKÝ. Praha: Portál, 2004. Pedagogická praxe. ISBN 80-7178-965-8.</w:t>
            </w:r>
          </w:p>
          <w:p w14:paraId="5A8DC505" w14:textId="77777777" w:rsidR="00397CED" w:rsidRDefault="007C733A">
            <w:pPr>
              <w:widowControl w:val="0"/>
            </w:pPr>
            <w:r>
              <w:t xml:space="preserve">PETTY, G. </w:t>
            </w:r>
            <w:r>
              <w:rPr>
                <w:i/>
              </w:rPr>
              <w:t>Moderní vyučování</w:t>
            </w:r>
            <w:r>
              <w:t xml:space="preserve">. 6., </w:t>
            </w:r>
            <w:proofErr w:type="gramStart"/>
            <w:r>
              <w:t>rozš. a přeprac</w:t>
            </w:r>
            <w:proofErr w:type="gramEnd"/>
            <w:r>
              <w:t>. vyd. Přeložil Jiří FOLTÝN. Praha: Portál, 2013. ISBN 978-80-262-0367-4.</w:t>
            </w:r>
          </w:p>
          <w:p w14:paraId="0BCC49C1" w14:textId="77777777" w:rsidR="00397CED" w:rsidRDefault="007C733A">
            <w:pPr>
              <w:widowControl w:val="0"/>
              <w:rPr>
                <w:b/>
              </w:rPr>
            </w:pPr>
            <w:r>
              <w:rPr>
                <w:b/>
              </w:rPr>
              <w:t>Doporučená literatura:</w:t>
            </w:r>
          </w:p>
          <w:p w14:paraId="37362B09" w14:textId="77777777" w:rsidR="00397CED" w:rsidRDefault="007C733A">
            <w:pPr>
              <w:widowControl w:val="0"/>
            </w:pPr>
            <w:r>
              <w:t xml:space="preserve">MAREŠ, J. </w:t>
            </w:r>
            <w:r>
              <w:rPr>
                <w:i/>
              </w:rPr>
              <w:t>Styly učení žáků a studentů</w:t>
            </w:r>
            <w:r>
              <w:t>. Praha: Portál, 1998. Studium (Portál). ISBN 80-7178-246-7.</w:t>
            </w:r>
          </w:p>
          <w:p w14:paraId="341DBB68" w14:textId="77777777" w:rsidR="00397CED" w:rsidRDefault="007C733A">
            <w:pPr>
              <w:widowControl w:val="0"/>
            </w:pPr>
            <w:r>
              <w:t xml:space="preserve">PRŮCHA, J. </w:t>
            </w:r>
            <w:r>
              <w:rPr>
                <w:i/>
              </w:rPr>
              <w:t>Učitel: současné poznatky o profesi</w:t>
            </w:r>
            <w:r>
              <w:t>. Praha: Portál, 2002. Pedagogická praxe. ISBN 80-7178-621-7.</w:t>
            </w:r>
          </w:p>
          <w:p w14:paraId="73AB5507" w14:textId="77777777" w:rsidR="00397CED" w:rsidRDefault="007C733A">
            <w:pPr>
              <w:widowControl w:val="0"/>
            </w:pPr>
            <w:r>
              <w:t xml:space="preserve">DYTRTOVÁ, R., KRHUTOVÁ, M.: </w:t>
            </w:r>
            <w:r>
              <w:rPr>
                <w:i/>
              </w:rPr>
              <w:t>Učitel: příprava na prof</w:t>
            </w:r>
            <w:r>
              <w:t>esi. Vyd. 1. Praha: Grada, 2009. ISBN 978-80-247-2863-6.</w:t>
            </w:r>
          </w:p>
          <w:p w14:paraId="0EE9DBFE" w14:textId="77777777" w:rsidR="00397CED" w:rsidRDefault="007C733A">
            <w:pPr>
              <w:widowControl w:val="0"/>
            </w:pPr>
            <w:r>
              <w:t xml:space="preserve">KRYKORKOVÁ, H., VÁŇOVÁ, R.: </w:t>
            </w:r>
            <w:r>
              <w:rPr>
                <w:i/>
              </w:rPr>
              <w:t>Učitel v současné škole</w:t>
            </w:r>
            <w:r>
              <w:t>. Vyd. 1. Praha: Filozofická fakulta Univerzity Karlovy v Praze, 2010. ISBN 978-80-7308-301-4.</w:t>
            </w:r>
          </w:p>
          <w:p w14:paraId="3CA948DC" w14:textId="77777777" w:rsidR="00397CED" w:rsidRDefault="007C733A">
            <w:pPr>
              <w:widowControl w:val="0"/>
            </w:pPr>
            <w:r>
              <w:t>Rámcové vzdělávací programy základních a středních škol.</w:t>
            </w:r>
          </w:p>
          <w:p w14:paraId="455CF27E" w14:textId="77777777" w:rsidR="00397CED" w:rsidRDefault="00397CED">
            <w:pPr>
              <w:widowControl w:val="0"/>
            </w:pPr>
          </w:p>
          <w:p w14:paraId="19CFAC0F" w14:textId="77777777" w:rsidR="00397CED" w:rsidRDefault="00397CED">
            <w:pPr>
              <w:widowControl w:val="0"/>
              <w:rPr>
                <w:lang w:val="en-GB" w:eastAsia="en-GB"/>
              </w:rPr>
            </w:pPr>
          </w:p>
        </w:tc>
      </w:tr>
      <w:tr w:rsidR="00397CED" w14:paraId="08A8111C"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3ED10BE" w14:textId="77777777" w:rsidR="00397CED" w:rsidRDefault="007C733A">
            <w:pPr>
              <w:widowControl w:val="0"/>
              <w:jc w:val="center"/>
              <w:rPr>
                <w:b/>
              </w:rPr>
            </w:pPr>
            <w:r>
              <w:rPr>
                <w:b/>
              </w:rPr>
              <w:t>Informace ke kombinované nebo distanční formě</w:t>
            </w:r>
          </w:p>
        </w:tc>
      </w:tr>
      <w:tr w:rsidR="00397CED" w14:paraId="36D84DAD"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32A5089C"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00480D4F"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673351DC" w14:textId="77777777" w:rsidR="00397CED" w:rsidRDefault="007C733A">
            <w:pPr>
              <w:widowControl w:val="0"/>
              <w:jc w:val="both"/>
              <w:rPr>
                <w:b/>
              </w:rPr>
            </w:pPr>
            <w:r>
              <w:rPr>
                <w:b/>
              </w:rPr>
              <w:t>hodin</w:t>
            </w:r>
          </w:p>
        </w:tc>
      </w:tr>
      <w:tr w:rsidR="00397CED" w14:paraId="69550263"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2328A52A" w14:textId="77777777" w:rsidR="00397CED" w:rsidRDefault="007C733A">
            <w:pPr>
              <w:widowControl w:val="0"/>
              <w:jc w:val="both"/>
              <w:rPr>
                <w:b/>
              </w:rPr>
            </w:pPr>
            <w:r>
              <w:rPr>
                <w:b/>
              </w:rPr>
              <w:t>Informace o způsobu kontaktu s vyučujícím</w:t>
            </w:r>
          </w:p>
        </w:tc>
      </w:tr>
      <w:tr w:rsidR="00397CED" w14:paraId="0A439243"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7D4990C3" w14:textId="77777777" w:rsidR="00397CED" w:rsidRDefault="00397CED">
            <w:pPr>
              <w:widowControl w:val="0"/>
              <w:jc w:val="both"/>
            </w:pPr>
          </w:p>
        </w:tc>
      </w:tr>
    </w:tbl>
    <w:p w14:paraId="5D4ECCE9" w14:textId="77777777" w:rsidR="00397CED" w:rsidRDefault="00397CED"/>
    <w:p w14:paraId="3317E5CE"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125AB879"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36D7DD8A" w14:textId="575534BD"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166" w:author="Jiří Vojtěšek" w:date="2023-01-24T20:39:00Z">
              <w:r w:rsidR="008A5423">
                <w:rPr>
                  <w:b/>
                </w:rPr>
                <w:t>Abecední seznam</w:t>
              </w:r>
            </w:ins>
            <w:del w:id="1167" w:author="Jiří Vojtěšek" w:date="2023-01-24T20:39:00Z">
              <w:r w:rsidDel="008A5423">
                <w:rPr>
                  <w:rStyle w:val="Odkazintenzivn"/>
                </w:rPr>
                <w:delText>Abecední seznam</w:delText>
              </w:r>
            </w:del>
            <w:r>
              <w:rPr>
                <w:rStyle w:val="Odkazintenzivn"/>
              </w:rPr>
              <w:fldChar w:fldCharType="end"/>
            </w:r>
          </w:p>
        </w:tc>
      </w:tr>
      <w:tr w:rsidR="00397CED" w14:paraId="57F66628"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3D63BC6B"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36403322" w14:textId="77777777" w:rsidR="00397CED" w:rsidRDefault="007C733A">
            <w:pPr>
              <w:widowControl w:val="0"/>
              <w:jc w:val="both"/>
            </w:pPr>
            <w:bookmarkStart w:id="1168" w:name="bPrevenceChovani"/>
            <w:r>
              <w:t>Prevence rizikového chování</w:t>
            </w:r>
            <w:bookmarkEnd w:id="1168"/>
          </w:p>
        </w:tc>
      </w:tr>
      <w:tr w:rsidR="00397CED" w14:paraId="4861C12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2B9FF53"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5484D11E"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574E0F"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5A46FA" w14:textId="77777777" w:rsidR="00397CED" w:rsidRDefault="007C733A">
            <w:pPr>
              <w:widowControl w:val="0"/>
              <w:jc w:val="both"/>
            </w:pPr>
            <w:r>
              <w:t>2/LS</w:t>
            </w:r>
          </w:p>
        </w:tc>
      </w:tr>
      <w:tr w:rsidR="00397CED" w14:paraId="065042E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93B06CC"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1880AAF6"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1B2B5398"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832B8D8"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CEA335F"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3FC1BBD9" w14:textId="77777777" w:rsidR="00397CED" w:rsidRDefault="007C733A">
            <w:pPr>
              <w:widowControl w:val="0"/>
              <w:jc w:val="both"/>
            </w:pPr>
            <w:r>
              <w:t>3</w:t>
            </w:r>
          </w:p>
        </w:tc>
      </w:tr>
      <w:tr w:rsidR="00397CED" w14:paraId="6C4402C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22A3C7"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5BF1F4AA" w14:textId="77777777" w:rsidR="00397CED" w:rsidRDefault="007C733A">
            <w:pPr>
              <w:widowControl w:val="0"/>
              <w:jc w:val="both"/>
            </w:pPr>
            <w:r>
              <w:t>Absolvování předmětů Školní pedagogika, Psychologie pro učitele</w:t>
            </w:r>
          </w:p>
        </w:tc>
      </w:tr>
      <w:tr w:rsidR="00397CED" w14:paraId="4BF18AA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82AC6FD"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6C208AC9"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77927AC"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3DF3C5A1" w14:textId="77777777" w:rsidR="00397CED" w:rsidRDefault="007C733A">
            <w:pPr>
              <w:widowControl w:val="0"/>
              <w:jc w:val="both"/>
            </w:pPr>
            <w:r>
              <w:t>seminář</w:t>
            </w:r>
          </w:p>
        </w:tc>
      </w:tr>
      <w:tr w:rsidR="00397CED" w14:paraId="2F4BC26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C61085B"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018A3CD1" w14:textId="77777777" w:rsidR="00397CED" w:rsidRDefault="007C733A">
            <w:pPr>
              <w:widowControl w:val="0"/>
              <w:jc w:val="both"/>
            </w:pPr>
            <w:r>
              <w:t>Prezentace preventivního programu ve školním nebo mimoškolním prostředí. Vypracování seminární práce.</w:t>
            </w:r>
          </w:p>
        </w:tc>
      </w:tr>
      <w:tr w:rsidR="00397CED" w14:paraId="09CB531E" w14:textId="77777777">
        <w:trPr>
          <w:trHeight w:val="250"/>
        </w:trPr>
        <w:tc>
          <w:tcPr>
            <w:tcW w:w="9854" w:type="dxa"/>
            <w:gridSpan w:val="8"/>
            <w:tcBorders>
              <w:left w:val="single" w:sz="4" w:space="0" w:color="000000"/>
              <w:bottom w:val="single" w:sz="4" w:space="0" w:color="000000"/>
              <w:right w:val="single" w:sz="4" w:space="0" w:color="000000"/>
            </w:tcBorders>
          </w:tcPr>
          <w:p w14:paraId="086E47F6" w14:textId="77777777" w:rsidR="00397CED" w:rsidRDefault="00397CED">
            <w:pPr>
              <w:widowControl w:val="0"/>
              <w:jc w:val="both"/>
              <w:rPr>
                <w:shd w:val="clear" w:color="auto" w:fill="FFFF00"/>
              </w:rPr>
            </w:pPr>
          </w:p>
        </w:tc>
      </w:tr>
      <w:tr w:rsidR="00397CED" w14:paraId="79B4473B"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58405E35"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386AF135" w14:textId="77777777" w:rsidR="00397CED" w:rsidRDefault="007C733A">
            <w:pPr>
              <w:widowControl w:val="0"/>
              <w:jc w:val="both"/>
            </w:pPr>
            <w:r>
              <w:t>Mgr. Lucie Cejpek Blaštíková, Ph.D.</w:t>
            </w:r>
          </w:p>
        </w:tc>
      </w:tr>
      <w:tr w:rsidR="00397CED" w14:paraId="713E1650"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141D9F7E"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4F7C5E65" w14:textId="77777777" w:rsidR="00397CED" w:rsidRDefault="007C733A">
            <w:pPr>
              <w:widowControl w:val="0"/>
              <w:jc w:val="both"/>
            </w:pPr>
            <w:r>
              <w:t>Metodicky, vedení seminářů, klasifikace</w:t>
            </w:r>
          </w:p>
        </w:tc>
      </w:tr>
      <w:tr w:rsidR="00397CED" w14:paraId="53E1F726"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EB0228"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53BEA58D" w14:textId="77777777" w:rsidR="00397CED" w:rsidRDefault="007C733A">
            <w:pPr>
              <w:widowControl w:val="0"/>
              <w:jc w:val="both"/>
              <w:rPr>
                <w:b/>
              </w:rPr>
            </w:pPr>
            <w:r>
              <w:rPr>
                <w:b/>
              </w:rPr>
              <w:t>Mgr. Lucie Cejpek Blaštíková, Ph.D., (semináře 100 %)</w:t>
            </w:r>
          </w:p>
        </w:tc>
      </w:tr>
      <w:tr w:rsidR="00397CED" w14:paraId="2E23ED42" w14:textId="77777777">
        <w:trPr>
          <w:trHeight w:val="158"/>
        </w:trPr>
        <w:tc>
          <w:tcPr>
            <w:tcW w:w="9854" w:type="dxa"/>
            <w:gridSpan w:val="8"/>
            <w:tcBorders>
              <w:left w:val="single" w:sz="4" w:space="0" w:color="000000"/>
              <w:bottom w:val="single" w:sz="4" w:space="0" w:color="000000"/>
              <w:right w:val="single" w:sz="4" w:space="0" w:color="000000"/>
            </w:tcBorders>
          </w:tcPr>
          <w:p w14:paraId="1ED36059" w14:textId="77777777" w:rsidR="00397CED" w:rsidRDefault="00397CED">
            <w:pPr>
              <w:widowControl w:val="0"/>
              <w:jc w:val="both"/>
            </w:pPr>
          </w:p>
        </w:tc>
      </w:tr>
      <w:tr w:rsidR="00397CED" w14:paraId="4CDDEDF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351B5EC"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60BCFA5F" w14:textId="77777777" w:rsidR="00397CED" w:rsidRDefault="00397CED">
            <w:pPr>
              <w:widowControl w:val="0"/>
              <w:jc w:val="both"/>
            </w:pPr>
          </w:p>
        </w:tc>
      </w:tr>
      <w:tr w:rsidR="00397CED" w14:paraId="77C57F8C" w14:textId="77777777">
        <w:trPr>
          <w:trHeight w:val="3331"/>
        </w:trPr>
        <w:tc>
          <w:tcPr>
            <w:tcW w:w="9854" w:type="dxa"/>
            <w:gridSpan w:val="8"/>
            <w:tcBorders>
              <w:left w:val="single" w:sz="4" w:space="0" w:color="000000"/>
              <w:bottom w:val="single" w:sz="12" w:space="0" w:color="000000"/>
              <w:right w:val="single" w:sz="4" w:space="0" w:color="000000"/>
            </w:tcBorders>
          </w:tcPr>
          <w:p w14:paraId="78FF2CAA" w14:textId="77777777" w:rsidR="00397CED" w:rsidRDefault="007C733A">
            <w:pPr>
              <w:widowControl w:val="0"/>
              <w:jc w:val="both"/>
            </w:pPr>
            <w:r>
              <w:t xml:space="preserve">Cílem předmětu je seznámit studenty s druhy rizikového chování, metodickými materiály příslušného ministerstva </w:t>
            </w:r>
            <w:r>
              <w:br/>
              <w:t>a intervencí ve školním prostředí. Cílem předmětu je prohloubení znalostí a zejména dovedností při práci s rizikovým chováním ve škole a školském zařízení. Studenti jsou na základě praktických příkladů vedeni k intervenci do rizikových projevů žáků, ale také rodičů nebo zákonných zástupců. Cílem předmětu je prohloubení dovedností vymyslet a realizovat preventivní programy.</w:t>
            </w:r>
          </w:p>
          <w:p w14:paraId="70617356" w14:textId="77777777" w:rsidR="00397CED" w:rsidRDefault="007C733A">
            <w:pPr>
              <w:widowControl w:val="0"/>
              <w:jc w:val="both"/>
              <w:rPr>
                <w:b/>
              </w:rPr>
            </w:pPr>
            <w:r>
              <w:rPr>
                <w:b/>
              </w:rPr>
              <w:t>Témata:</w:t>
            </w:r>
          </w:p>
          <w:p w14:paraId="65929490" w14:textId="77777777" w:rsidR="00397CED" w:rsidRDefault="007C733A">
            <w:pPr>
              <w:pStyle w:val="Odstavecseseznamem"/>
              <w:widowControl w:val="0"/>
              <w:numPr>
                <w:ilvl w:val="0"/>
                <w:numId w:val="18"/>
              </w:numPr>
              <w:suppressAutoHyphens w:val="0"/>
              <w:ind w:left="677"/>
              <w:jc w:val="both"/>
              <w:pPrChange w:id="1169" w:author="Jiri Vojtesek" w:date="2023-01-19T13:14:00Z">
                <w:pPr>
                  <w:pStyle w:val="Odstavecseseznamem"/>
                  <w:widowControl w:val="0"/>
                  <w:numPr>
                    <w:numId w:val="19"/>
                  </w:numPr>
                  <w:tabs>
                    <w:tab w:val="num" w:pos="0"/>
                  </w:tabs>
                  <w:suppressAutoHyphens w:val="0"/>
                  <w:ind w:left="677" w:hanging="360"/>
                  <w:jc w:val="both"/>
                </w:pPr>
              </w:pPrChange>
            </w:pPr>
            <w:r>
              <w:t>Druhy rizikového chování v literatuře a metodických materiálech.</w:t>
            </w:r>
          </w:p>
          <w:p w14:paraId="435A4EED" w14:textId="77777777" w:rsidR="00397CED" w:rsidRDefault="007C733A">
            <w:pPr>
              <w:pStyle w:val="Odstavecseseznamem"/>
              <w:widowControl w:val="0"/>
              <w:numPr>
                <w:ilvl w:val="0"/>
                <w:numId w:val="18"/>
              </w:numPr>
              <w:suppressAutoHyphens w:val="0"/>
              <w:ind w:left="677"/>
              <w:jc w:val="both"/>
              <w:pPrChange w:id="1170" w:author="Jiri Vojtesek" w:date="2023-01-19T13:14:00Z">
                <w:pPr>
                  <w:pStyle w:val="Odstavecseseznamem"/>
                  <w:widowControl w:val="0"/>
                  <w:numPr>
                    <w:numId w:val="19"/>
                  </w:numPr>
                  <w:tabs>
                    <w:tab w:val="num" w:pos="0"/>
                  </w:tabs>
                  <w:suppressAutoHyphens w:val="0"/>
                  <w:ind w:left="677" w:hanging="360"/>
                  <w:jc w:val="both"/>
                </w:pPr>
              </w:pPrChange>
            </w:pPr>
            <w:r>
              <w:t>Práce s rizikovou mládeží.</w:t>
            </w:r>
          </w:p>
          <w:p w14:paraId="7A92A22D" w14:textId="77777777" w:rsidR="00397CED" w:rsidRDefault="007C733A">
            <w:pPr>
              <w:pStyle w:val="Odstavecseseznamem"/>
              <w:widowControl w:val="0"/>
              <w:numPr>
                <w:ilvl w:val="0"/>
                <w:numId w:val="18"/>
              </w:numPr>
              <w:suppressAutoHyphens w:val="0"/>
              <w:ind w:left="677"/>
              <w:jc w:val="both"/>
              <w:pPrChange w:id="1171" w:author="Jiri Vojtesek" w:date="2023-01-19T13:14:00Z">
                <w:pPr>
                  <w:pStyle w:val="Odstavecseseznamem"/>
                  <w:widowControl w:val="0"/>
                  <w:numPr>
                    <w:numId w:val="19"/>
                  </w:numPr>
                  <w:tabs>
                    <w:tab w:val="num" w:pos="0"/>
                  </w:tabs>
                  <w:suppressAutoHyphens w:val="0"/>
                  <w:ind w:left="677" w:hanging="360"/>
                  <w:jc w:val="both"/>
                </w:pPr>
              </w:pPrChange>
            </w:pPr>
            <w:r>
              <w:t>Prevence ve škole a školském zařízení.</w:t>
            </w:r>
          </w:p>
          <w:p w14:paraId="66648E82" w14:textId="77777777" w:rsidR="00397CED" w:rsidRDefault="007C733A">
            <w:pPr>
              <w:pStyle w:val="Odstavecseseznamem"/>
              <w:widowControl w:val="0"/>
              <w:numPr>
                <w:ilvl w:val="0"/>
                <w:numId w:val="18"/>
              </w:numPr>
              <w:suppressAutoHyphens w:val="0"/>
              <w:ind w:left="677"/>
              <w:jc w:val="both"/>
              <w:pPrChange w:id="1172" w:author="Jiri Vojtesek" w:date="2023-01-19T13:14:00Z">
                <w:pPr>
                  <w:pStyle w:val="Odstavecseseznamem"/>
                  <w:widowControl w:val="0"/>
                  <w:numPr>
                    <w:numId w:val="19"/>
                  </w:numPr>
                  <w:tabs>
                    <w:tab w:val="num" w:pos="0"/>
                  </w:tabs>
                  <w:suppressAutoHyphens w:val="0"/>
                  <w:ind w:left="677" w:hanging="360"/>
                  <w:jc w:val="both"/>
                </w:pPr>
              </w:pPrChange>
            </w:pPr>
            <w:r>
              <w:t>Pracovníci školské prevence.</w:t>
            </w:r>
          </w:p>
          <w:p w14:paraId="3ABBFC4D" w14:textId="77777777" w:rsidR="00397CED" w:rsidRDefault="007C733A">
            <w:pPr>
              <w:pStyle w:val="Odstavecseseznamem"/>
              <w:widowControl w:val="0"/>
              <w:numPr>
                <w:ilvl w:val="0"/>
                <w:numId w:val="18"/>
              </w:numPr>
              <w:suppressAutoHyphens w:val="0"/>
              <w:ind w:left="677"/>
              <w:jc w:val="both"/>
              <w:pPrChange w:id="1173" w:author="Jiri Vojtesek" w:date="2023-01-19T13:14:00Z">
                <w:pPr>
                  <w:pStyle w:val="Odstavecseseznamem"/>
                  <w:widowControl w:val="0"/>
                  <w:numPr>
                    <w:numId w:val="19"/>
                  </w:numPr>
                  <w:tabs>
                    <w:tab w:val="num" w:pos="0"/>
                  </w:tabs>
                  <w:suppressAutoHyphens w:val="0"/>
                  <w:ind w:left="677" w:hanging="360"/>
                  <w:jc w:val="both"/>
                </w:pPr>
              </w:pPrChange>
            </w:pPr>
            <w:r>
              <w:t>Preventivní programy – povinné a nepovinné, interní a externí.</w:t>
            </w:r>
          </w:p>
          <w:p w14:paraId="58CADF1A" w14:textId="77777777" w:rsidR="00397CED" w:rsidRDefault="007C733A">
            <w:pPr>
              <w:pStyle w:val="Odstavecseseznamem"/>
              <w:widowControl w:val="0"/>
              <w:numPr>
                <w:ilvl w:val="0"/>
                <w:numId w:val="18"/>
              </w:numPr>
              <w:suppressAutoHyphens w:val="0"/>
              <w:ind w:left="677"/>
              <w:jc w:val="both"/>
              <w:pPrChange w:id="1174" w:author="Jiri Vojtesek" w:date="2023-01-19T13:14:00Z">
                <w:pPr>
                  <w:pStyle w:val="Odstavecseseznamem"/>
                  <w:widowControl w:val="0"/>
                  <w:numPr>
                    <w:numId w:val="19"/>
                  </w:numPr>
                  <w:tabs>
                    <w:tab w:val="num" w:pos="0"/>
                  </w:tabs>
                  <w:suppressAutoHyphens w:val="0"/>
                  <w:ind w:left="677" w:hanging="360"/>
                  <w:jc w:val="both"/>
                </w:pPr>
              </w:pPrChange>
            </w:pPr>
            <w:r>
              <w:t>Realizace preventivního programu dle věkových skupin.</w:t>
            </w:r>
          </w:p>
          <w:p w14:paraId="79DDCD12" w14:textId="77777777" w:rsidR="00397CED" w:rsidRDefault="007C733A">
            <w:pPr>
              <w:pStyle w:val="Odstavecseseznamem"/>
              <w:widowControl w:val="0"/>
              <w:numPr>
                <w:ilvl w:val="0"/>
                <w:numId w:val="18"/>
              </w:numPr>
              <w:suppressAutoHyphens w:val="0"/>
              <w:ind w:left="677"/>
              <w:jc w:val="both"/>
              <w:pPrChange w:id="1175" w:author="Jiri Vojtesek" w:date="2023-01-19T13:14:00Z">
                <w:pPr>
                  <w:pStyle w:val="Odstavecseseznamem"/>
                  <w:widowControl w:val="0"/>
                  <w:numPr>
                    <w:numId w:val="19"/>
                  </w:numPr>
                  <w:tabs>
                    <w:tab w:val="num" w:pos="0"/>
                  </w:tabs>
                  <w:suppressAutoHyphens w:val="0"/>
                  <w:ind w:left="677" w:hanging="360"/>
                  <w:jc w:val="both"/>
                </w:pPr>
              </w:pPrChange>
            </w:pPr>
            <w:r>
              <w:t>Intervence při rizikových projevech.</w:t>
            </w:r>
          </w:p>
          <w:p w14:paraId="4D112991" w14:textId="77777777" w:rsidR="00397CED" w:rsidRDefault="007C733A">
            <w:pPr>
              <w:pStyle w:val="Odstavecseseznamem"/>
              <w:widowControl w:val="0"/>
              <w:numPr>
                <w:ilvl w:val="0"/>
                <w:numId w:val="18"/>
              </w:numPr>
              <w:suppressAutoHyphens w:val="0"/>
              <w:ind w:left="677"/>
              <w:jc w:val="both"/>
              <w:pPrChange w:id="1176" w:author="Jiri Vojtesek" w:date="2023-01-19T13:14:00Z">
                <w:pPr>
                  <w:pStyle w:val="Odstavecseseznamem"/>
                  <w:widowControl w:val="0"/>
                  <w:numPr>
                    <w:numId w:val="19"/>
                  </w:numPr>
                  <w:tabs>
                    <w:tab w:val="num" w:pos="0"/>
                  </w:tabs>
                  <w:suppressAutoHyphens w:val="0"/>
                  <w:ind w:left="677" w:hanging="360"/>
                  <w:jc w:val="both"/>
                </w:pPr>
              </w:pPrChange>
            </w:pPr>
            <w:r>
              <w:t>Preventivní programy v zahraničí.</w:t>
            </w:r>
          </w:p>
          <w:p w14:paraId="26748D99" w14:textId="77777777" w:rsidR="00397CED" w:rsidRDefault="007C733A">
            <w:pPr>
              <w:widowControl w:val="0"/>
              <w:jc w:val="both"/>
            </w:pPr>
            <w:r>
              <w:rPr>
                <w:b/>
              </w:rPr>
              <w:t xml:space="preserve">Výstupní znalosti </w:t>
            </w:r>
            <w:r>
              <w:t>(student prokazuje tyto znalosti)</w:t>
            </w:r>
          </w:p>
          <w:p w14:paraId="6068EBF7" w14:textId="77777777" w:rsidR="00397CED" w:rsidRDefault="007C733A">
            <w:pPr>
              <w:widowControl w:val="0"/>
              <w:numPr>
                <w:ilvl w:val="0"/>
                <w:numId w:val="6"/>
              </w:numPr>
              <w:suppressAutoHyphens w:val="0"/>
              <w:spacing w:after="160" w:line="259" w:lineRule="auto"/>
              <w:contextualSpacing/>
              <w:jc w:val="both"/>
              <w:pPrChange w:id="117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druhy rizikového chování</w:t>
            </w:r>
          </w:p>
          <w:p w14:paraId="34314437" w14:textId="77777777" w:rsidR="00397CED" w:rsidRDefault="007C733A">
            <w:pPr>
              <w:widowControl w:val="0"/>
              <w:numPr>
                <w:ilvl w:val="0"/>
                <w:numId w:val="6"/>
              </w:numPr>
              <w:suppressAutoHyphens w:val="0"/>
              <w:spacing w:after="160" w:line="259" w:lineRule="auto"/>
              <w:contextualSpacing/>
              <w:jc w:val="both"/>
              <w:pPrChange w:id="1178"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porozumí metodickým dokumentům</w:t>
            </w:r>
          </w:p>
          <w:p w14:paraId="6112B185" w14:textId="77777777" w:rsidR="00397CED" w:rsidRDefault="007C733A">
            <w:pPr>
              <w:widowControl w:val="0"/>
              <w:numPr>
                <w:ilvl w:val="0"/>
                <w:numId w:val="6"/>
              </w:numPr>
              <w:suppressAutoHyphens w:val="0"/>
              <w:spacing w:after="160" w:line="259" w:lineRule="auto"/>
              <w:contextualSpacing/>
              <w:jc w:val="both"/>
              <w:pPrChange w:id="117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představí náplň práce pracovníků v oblasti prevence</w:t>
            </w:r>
          </w:p>
          <w:p w14:paraId="2531165B" w14:textId="77777777" w:rsidR="00397CED" w:rsidRDefault="007C733A">
            <w:pPr>
              <w:widowControl w:val="0"/>
              <w:numPr>
                <w:ilvl w:val="0"/>
                <w:numId w:val="6"/>
              </w:numPr>
              <w:suppressAutoHyphens w:val="0"/>
              <w:spacing w:after="160" w:line="259" w:lineRule="auto"/>
              <w:contextualSpacing/>
              <w:jc w:val="both"/>
              <w:pPrChange w:id="118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nástroje intervence ve škole i mimo školu</w:t>
            </w:r>
          </w:p>
          <w:p w14:paraId="67336F22" w14:textId="77777777" w:rsidR="00397CED" w:rsidRDefault="007C733A">
            <w:pPr>
              <w:widowControl w:val="0"/>
              <w:numPr>
                <w:ilvl w:val="0"/>
                <w:numId w:val="6"/>
              </w:numPr>
              <w:suppressAutoHyphens w:val="0"/>
              <w:spacing w:after="160" w:line="259" w:lineRule="auto"/>
              <w:contextualSpacing/>
              <w:jc w:val="both"/>
              <w:pPrChange w:id="118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rozumí významu prevence v zahraničí</w:t>
            </w:r>
          </w:p>
          <w:p w14:paraId="3B3B4F88" w14:textId="77777777" w:rsidR="00397CED" w:rsidRDefault="007C733A">
            <w:pPr>
              <w:widowControl w:val="0"/>
              <w:jc w:val="both"/>
            </w:pPr>
            <w:r>
              <w:rPr>
                <w:b/>
              </w:rPr>
              <w:t xml:space="preserve">Výstupní dovednosti </w:t>
            </w:r>
            <w:r>
              <w:t>(student prokazuje tyto dovednosti)</w:t>
            </w:r>
          </w:p>
          <w:p w14:paraId="6D66E8A0" w14:textId="77777777" w:rsidR="00397CED" w:rsidRDefault="007C733A">
            <w:pPr>
              <w:widowControl w:val="0"/>
              <w:numPr>
                <w:ilvl w:val="0"/>
                <w:numId w:val="7"/>
              </w:numPr>
              <w:suppressAutoHyphens w:val="0"/>
              <w:spacing w:after="160" w:line="259" w:lineRule="auto"/>
              <w:contextualSpacing/>
              <w:jc w:val="both"/>
              <w:pPrChange w:id="118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sestavuje preventivní program dle příslušné věkové kategorie</w:t>
            </w:r>
          </w:p>
          <w:p w14:paraId="1FF72243" w14:textId="77777777" w:rsidR="00397CED" w:rsidRDefault="007C733A">
            <w:pPr>
              <w:widowControl w:val="0"/>
              <w:numPr>
                <w:ilvl w:val="0"/>
                <w:numId w:val="7"/>
              </w:numPr>
              <w:suppressAutoHyphens w:val="0"/>
              <w:spacing w:after="160" w:line="259" w:lineRule="auto"/>
              <w:contextualSpacing/>
              <w:jc w:val="both"/>
              <w:pPrChange w:id="118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intervenuje do rizikových projevů dětí a mládeže</w:t>
            </w:r>
          </w:p>
          <w:p w14:paraId="66EA199D" w14:textId="77777777" w:rsidR="00397CED" w:rsidRDefault="007C733A">
            <w:pPr>
              <w:widowControl w:val="0"/>
              <w:numPr>
                <w:ilvl w:val="0"/>
                <w:numId w:val="7"/>
              </w:numPr>
              <w:suppressAutoHyphens w:val="0"/>
              <w:spacing w:after="160" w:line="259" w:lineRule="auto"/>
              <w:contextualSpacing/>
              <w:jc w:val="both"/>
              <w:pPrChange w:id="118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analyzuje vhodnost metod a technik pro práci s rizikovou mládeží</w:t>
            </w:r>
          </w:p>
          <w:p w14:paraId="3DE57B7F" w14:textId="77777777" w:rsidR="00397CED" w:rsidRDefault="007C733A">
            <w:pPr>
              <w:widowControl w:val="0"/>
              <w:numPr>
                <w:ilvl w:val="0"/>
                <w:numId w:val="7"/>
              </w:numPr>
              <w:suppressAutoHyphens w:val="0"/>
              <w:spacing w:after="160" w:line="259" w:lineRule="auto"/>
              <w:contextualSpacing/>
              <w:jc w:val="both"/>
              <w:pPrChange w:id="118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aplikuje preventivní programy ve škole i v mimoškolním prostředí</w:t>
            </w:r>
          </w:p>
          <w:p w14:paraId="27BF7A59" w14:textId="77777777" w:rsidR="00397CED" w:rsidRDefault="007C733A">
            <w:pPr>
              <w:widowControl w:val="0"/>
              <w:numPr>
                <w:ilvl w:val="0"/>
                <w:numId w:val="7"/>
              </w:numPr>
              <w:suppressAutoHyphens w:val="0"/>
              <w:spacing w:after="160" w:line="259" w:lineRule="auto"/>
              <w:contextualSpacing/>
              <w:jc w:val="both"/>
              <w:pPrChange w:id="118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realizuje a vyhodnocuje evaluaci preventivních programů</w:t>
            </w:r>
          </w:p>
        </w:tc>
      </w:tr>
      <w:tr w:rsidR="00397CED" w14:paraId="61930F4E"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6EBB082E"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835C353" w14:textId="77777777" w:rsidR="00397CED" w:rsidRDefault="00397CED">
            <w:pPr>
              <w:widowControl w:val="0"/>
              <w:jc w:val="both"/>
            </w:pPr>
          </w:p>
        </w:tc>
      </w:tr>
      <w:tr w:rsidR="00397CED" w14:paraId="78639131" w14:textId="77777777">
        <w:trPr>
          <w:trHeight w:val="978"/>
        </w:trPr>
        <w:tc>
          <w:tcPr>
            <w:tcW w:w="9854" w:type="dxa"/>
            <w:gridSpan w:val="8"/>
            <w:tcBorders>
              <w:left w:val="single" w:sz="4" w:space="0" w:color="000000"/>
              <w:bottom w:val="single" w:sz="4" w:space="0" w:color="000000"/>
              <w:right w:val="single" w:sz="4" w:space="0" w:color="000000"/>
            </w:tcBorders>
          </w:tcPr>
          <w:p w14:paraId="61BF2077" w14:textId="77777777" w:rsidR="00397CED" w:rsidRDefault="007C733A">
            <w:pPr>
              <w:widowControl w:val="0"/>
              <w:jc w:val="both"/>
              <w:rPr>
                <w:b/>
              </w:rPr>
            </w:pPr>
            <w:r>
              <w:rPr>
                <w:b/>
              </w:rPr>
              <w:t>Povinná literatura</w:t>
            </w:r>
          </w:p>
          <w:p w14:paraId="7C4D5C1B" w14:textId="77777777" w:rsidR="00397CED" w:rsidRDefault="007C733A">
            <w:pPr>
              <w:widowControl w:val="0"/>
              <w:jc w:val="both"/>
            </w:pPr>
            <w:r>
              <w:t xml:space="preserve">BĚLÍK, V., HOFERKOVÁ, S., &amp; KRAUS, B. (2022). </w:t>
            </w:r>
            <w:r>
              <w:rPr>
                <w:i/>
                <w:iCs/>
              </w:rPr>
              <w:t>Sociální patologie – vybraná ohrožení pedagogů</w:t>
            </w:r>
            <w:r>
              <w:t>. Červený Kostelec: Pavel Mervart.</w:t>
            </w:r>
          </w:p>
          <w:p w14:paraId="3ED360B5" w14:textId="77777777" w:rsidR="00397CED" w:rsidRDefault="007C733A">
            <w:pPr>
              <w:widowControl w:val="0"/>
              <w:jc w:val="both"/>
            </w:pPr>
            <w:r>
              <w:t xml:space="preserve">Březinová, J. (2022). </w:t>
            </w:r>
            <w:r>
              <w:rPr>
                <w:i/>
                <w:iCs/>
              </w:rPr>
              <w:t>Já už nemůžu, paní učitelko: jak rozpoznat a řešit krizové situace ve škole</w:t>
            </w:r>
            <w:r>
              <w:t>. Praha: Pasparta.</w:t>
            </w:r>
          </w:p>
          <w:p w14:paraId="4E31E4FB" w14:textId="77777777" w:rsidR="00397CED" w:rsidRDefault="007C733A">
            <w:pPr>
              <w:widowControl w:val="0"/>
              <w:jc w:val="both"/>
            </w:pPr>
            <w:r>
              <w:t xml:space="preserve">MIOVSKÝ, M., et al. (2015). </w:t>
            </w:r>
            <w:r>
              <w:rPr>
                <w:i/>
                <w:iCs/>
              </w:rPr>
              <w:t>Kvalita a efektivita v prevenci rizikového chování dětí a dospívajících</w:t>
            </w:r>
            <w:r>
              <w:t>. Praha: Klinika adiktologie 1. LF UK v Praze a VFN v Praze.</w:t>
            </w:r>
          </w:p>
          <w:p w14:paraId="6B2A5A3B" w14:textId="77777777" w:rsidR="00397CED" w:rsidRDefault="007C733A">
            <w:pPr>
              <w:widowControl w:val="0"/>
              <w:jc w:val="both"/>
            </w:pPr>
            <w:r>
              <w:t xml:space="preserve">MIOVSKÝ. M., et al. (2015). </w:t>
            </w:r>
            <w:r>
              <w:rPr>
                <w:i/>
                <w:iCs/>
              </w:rPr>
              <w:t>Programy a intervence školské prevence rizikového chování v praxi.</w:t>
            </w:r>
            <w:r>
              <w:t xml:space="preserve"> Praha: Klinika adiktologie 1. LF UK v Praze a VFN v Praze.</w:t>
            </w:r>
          </w:p>
          <w:p w14:paraId="52D47C99" w14:textId="77777777" w:rsidR="00397CED" w:rsidRDefault="007C733A">
            <w:pPr>
              <w:widowControl w:val="0"/>
              <w:jc w:val="both"/>
            </w:pPr>
            <w:r>
              <w:t xml:space="preserve">ŠVESTKOVÁ, R., SOLDÁN, L., &amp; ŘEHKA, M. (2019). </w:t>
            </w:r>
            <w:r>
              <w:rPr>
                <w:i/>
                <w:iCs/>
              </w:rPr>
              <w:t>Kyberšikana</w:t>
            </w:r>
            <w:r>
              <w:t>. České Budějovice: Jihočeská univerzita v Českých Budějovicích.</w:t>
            </w:r>
          </w:p>
          <w:p w14:paraId="3CBCDA77" w14:textId="77777777" w:rsidR="00397CED" w:rsidRDefault="007C733A">
            <w:pPr>
              <w:widowControl w:val="0"/>
              <w:jc w:val="both"/>
              <w:rPr>
                <w:b/>
              </w:rPr>
            </w:pPr>
            <w:r>
              <w:rPr>
                <w:b/>
              </w:rPr>
              <w:t>Doporučená literatura</w:t>
            </w:r>
          </w:p>
          <w:p w14:paraId="3415DBC0" w14:textId="77777777" w:rsidR="00397CED" w:rsidRDefault="007C733A">
            <w:pPr>
              <w:widowControl w:val="0"/>
              <w:jc w:val="both"/>
            </w:pPr>
            <w:r>
              <w:t xml:space="preserve">BUCKLEY, S., BABIC, I., KADUM, V., &amp; HMELAK, M. (2022). </w:t>
            </w:r>
            <w:r>
              <w:rPr>
                <w:i/>
                <w:iCs/>
              </w:rPr>
              <w:t>Pedagogies and Early Intervention Srategies for Combatting Socio-pathological Behaviour.</w:t>
            </w:r>
            <w:r>
              <w:t xml:space="preserve"> USA: IGI Global.</w:t>
            </w:r>
          </w:p>
          <w:p w14:paraId="459C2A65" w14:textId="77777777" w:rsidR="00397CED" w:rsidRDefault="007C733A">
            <w:pPr>
              <w:widowControl w:val="0"/>
              <w:jc w:val="both"/>
            </w:pPr>
            <w:r>
              <w:t xml:space="preserve">MIOVSKÝ, M., et al. (2015). </w:t>
            </w:r>
            <w:r>
              <w:rPr>
                <w:i/>
                <w:iCs/>
              </w:rPr>
              <w:t>Návrh doporučené struktury minimálního preventivního programu prevence rizikového chování pro základní školy</w:t>
            </w:r>
            <w:r>
              <w:t>. Praha: Klinika adiktologie 1. LF UK v Praze a VFN v Praze.</w:t>
            </w:r>
          </w:p>
          <w:p w14:paraId="13132FC6" w14:textId="77777777" w:rsidR="00397CED" w:rsidRDefault="007C733A">
            <w:pPr>
              <w:widowControl w:val="0"/>
              <w:jc w:val="both"/>
            </w:pPr>
            <w:r>
              <w:t xml:space="preserve">PROCHÁZKA, M. (2019). </w:t>
            </w:r>
            <w:r>
              <w:rPr>
                <w:i/>
                <w:iCs/>
              </w:rPr>
              <w:t>Metodik prevence a jeho role na základní škole</w:t>
            </w:r>
            <w:r>
              <w:t>. Praha: Pasparta.</w:t>
            </w:r>
          </w:p>
          <w:p w14:paraId="621C728E" w14:textId="77777777" w:rsidR="00397CED" w:rsidRDefault="007C733A">
            <w:pPr>
              <w:widowControl w:val="0"/>
              <w:jc w:val="both"/>
            </w:pPr>
            <w:r>
              <w:t xml:space="preserve">TITMANOVÁ, M. (2019). </w:t>
            </w:r>
            <w:r>
              <w:rPr>
                <w:i/>
                <w:iCs/>
              </w:rPr>
              <w:t>Prevence rizikového chování: praktická příručka pro práci se třídou</w:t>
            </w:r>
            <w:r>
              <w:t>. Praha: UK.</w:t>
            </w:r>
          </w:p>
        </w:tc>
      </w:tr>
      <w:tr w:rsidR="00397CED" w14:paraId="2C6D581D"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EC5FC50" w14:textId="77777777" w:rsidR="00397CED" w:rsidRDefault="007C733A">
            <w:pPr>
              <w:widowControl w:val="0"/>
              <w:jc w:val="center"/>
              <w:rPr>
                <w:b/>
              </w:rPr>
            </w:pPr>
            <w:r>
              <w:rPr>
                <w:b/>
              </w:rPr>
              <w:t>Informace ke kombinované nebo distanční formě</w:t>
            </w:r>
          </w:p>
        </w:tc>
      </w:tr>
      <w:tr w:rsidR="00397CED" w14:paraId="2656B906"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79DA1C36"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3F792EFD"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270C84FE" w14:textId="77777777" w:rsidR="00397CED" w:rsidRDefault="007C733A">
            <w:pPr>
              <w:widowControl w:val="0"/>
              <w:jc w:val="both"/>
              <w:rPr>
                <w:b/>
              </w:rPr>
            </w:pPr>
            <w:r>
              <w:rPr>
                <w:b/>
              </w:rPr>
              <w:t>hodin</w:t>
            </w:r>
          </w:p>
        </w:tc>
      </w:tr>
      <w:tr w:rsidR="00397CED" w14:paraId="20809AC4"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6804F039" w14:textId="77777777" w:rsidR="00397CED" w:rsidRDefault="007C733A">
            <w:pPr>
              <w:widowControl w:val="0"/>
              <w:jc w:val="both"/>
              <w:rPr>
                <w:b/>
              </w:rPr>
            </w:pPr>
            <w:r>
              <w:rPr>
                <w:b/>
              </w:rPr>
              <w:t>Informace o způsobu kontaktu s vyučujícím</w:t>
            </w:r>
          </w:p>
        </w:tc>
      </w:tr>
      <w:tr w:rsidR="00397CED" w14:paraId="19BCDFB9" w14:textId="77777777">
        <w:trPr>
          <w:trHeight w:val="323"/>
        </w:trPr>
        <w:tc>
          <w:tcPr>
            <w:tcW w:w="9854" w:type="dxa"/>
            <w:gridSpan w:val="8"/>
            <w:tcBorders>
              <w:top w:val="single" w:sz="4" w:space="0" w:color="000000"/>
              <w:left w:val="single" w:sz="4" w:space="0" w:color="000000"/>
              <w:bottom w:val="single" w:sz="4" w:space="0" w:color="000000"/>
              <w:right w:val="single" w:sz="4" w:space="0" w:color="000000"/>
            </w:tcBorders>
          </w:tcPr>
          <w:p w14:paraId="00BE25CD" w14:textId="77777777" w:rsidR="00397CED" w:rsidRDefault="00397CED">
            <w:pPr>
              <w:widowControl w:val="0"/>
              <w:jc w:val="both"/>
            </w:pPr>
          </w:p>
        </w:tc>
      </w:tr>
    </w:tbl>
    <w:p w14:paraId="7DDF8329" w14:textId="77777777" w:rsidR="00397CED" w:rsidRDefault="00397CED"/>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5F853808"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02B7C820" w14:textId="2E42E7BA" w:rsidR="00397CED" w:rsidRDefault="007C733A">
            <w:pPr>
              <w:widowControl w:val="0"/>
              <w:tabs>
                <w:tab w:val="right" w:pos="9605"/>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187" w:author="Jiří Vojtěšek" w:date="2023-01-24T20:39:00Z">
              <w:r w:rsidR="008A5423">
                <w:rPr>
                  <w:b/>
                </w:rPr>
                <w:t>Abecední seznam</w:t>
              </w:r>
            </w:ins>
            <w:del w:id="1188" w:author="Jiří Vojtěšek" w:date="2023-01-24T20:39:00Z">
              <w:r w:rsidDel="008A5423">
                <w:rPr>
                  <w:rStyle w:val="Odkazintenzivn"/>
                </w:rPr>
                <w:delText>Abecední seznam</w:delText>
              </w:r>
            </w:del>
            <w:r>
              <w:rPr>
                <w:rStyle w:val="Odkazintenzivn"/>
              </w:rPr>
              <w:fldChar w:fldCharType="end"/>
            </w:r>
          </w:p>
        </w:tc>
      </w:tr>
      <w:tr w:rsidR="00397CED" w14:paraId="1992953C"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4C384E5"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2BCE0495" w14:textId="77777777" w:rsidR="00397CED" w:rsidRDefault="007C733A">
            <w:pPr>
              <w:widowControl w:val="0"/>
              <w:jc w:val="both"/>
            </w:pPr>
            <w:bookmarkStart w:id="1189" w:name="bProgramovani"/>
            <w:r>
              <w:t>Programování pro učitele informatiky</w:t>
            </w:r>
            <w:bookmarkEnd w:id="1189"/>
          </w:p>
        </w:tc>
      </w:tr>
      <w:tr w:rsidR="00397CED" w14:paraId="33B5998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773CEC1"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20CF7F2F"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534EE2F9"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14664D71" w14:textId="77777777" w:rsidR="00397CED" w:rsidRDefault="007C733A">
            <w:pPr>
              <w:widowControl w:val="0"/>
              <w:jc w:val="both"/>
            </w:pPr>
            <w:r>
              <w:t>2/ZS</w:t>
            </w:r>
          </w:p>
        </w:tc>
      </w:tr>
      <w:tr w:rsidR="00397CED" w14:paraId="1AAD5BB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8CEBF35"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E8A29D3" w14:textId="77777777" w:rsidR="00397CED" w:rsidRDefault="007C733A">
            <w:pPr>
              <w:widowControl w:val="0"/>
              <w:jc w:val="both"/>
            </w:pPr>
            <w:r>
              <w:t>14p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657347C3"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294E1F4"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74AD0682"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CDFA443" w14:textId="77777777" w:rsidR="00397CED" w:rsidRDefault="007C733A">
            <w:pPr>
              <w:widowControl w:val="0"/>
              <w:jc w:val="both"/>
            </w:pPr>
            <w:r>
              <w:t>4</w:t>
            </w:r>
          </w:p>
        </w:tc>
      </w:tr>
      <w:tr w:rsidR="00397CED" w14:paraId="3217777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7A3FF88"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398EB08A" w14:textId="77777777" w:rsidR="00397CED" w:rsidRDefault="00397CED">
            <w:pPr>
              <w:widowControl w:val="0"/>
              <w:jc w:val="both"/>
            </w:pPr>
          </w:p>
        </w:tc>
      </w:tr>
      <w:tr w:rsidR="00397CED" w14:paraId="42A30E2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94E3E09"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59AEAF24"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D81EA0C"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BFC8C67" w14:textId="77777777" w:rsidR="00397CED" w:rsidRDefault="007C733A">
            <w:pPr>
              <w:widowControl w:val="0"/>
              <w:jc w:val="both"/>
            </w:pPr>
            <w:r>
              <w:t>Přednášky, cvičení</w:t>
            </w:r>
          </w:p>
        </w:tc>
      </w:tr>
      <w:tr w:rsidR="00397CED" w14:paraId="7C3BF764"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463CE7C"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03F52160" w14:textId="77777777" w:rsidR="00397CED" w:rsidRDefault="007C733A">
            <w:pPr>
              <w:widowControl w:val="0"/>
              <w:jc w:val="both"/>
            </w:pPr>
            <w:r>
              <w:t>Písemná, popř. ústní forma zkoušení</w:t>
            </w:r>
          </w:p>
          <w:p w14:paraId="6E0E076F" w14:textId="77777777" w:rsidR="00397CED" w:rsidRDefault="007C733A">
            <w:pPr>
              <w:widowControl w:val="0"/>
              <w:jc w:val="both"/>
            </w:pPr>
            <w:r>
              <w:t>1. Povinná a aktivní účast na jednotlivých cvičeních (80% účast na cvičení).</w:t>
            </w:r>
          </w:p>
          <w:p w14:paraId="2B4029EE" w14:textId="77777777" w:rsidR="00397CED" w:rsidRDefault="007C733A">
            <w:pPr>
              <w:widowControl w:val="0"/>
              <w:jc w:val="both"/>
            </w:pPr>
            <w:r>
              <w:t>2. Teoretické a praktické zvládnutí základní problematiky a jednotlivých témat.</w:t>
            </w:r>
          </w:p>
          <w:p w14:paraId="57956BFF" w14:textId="77777777" w:rsidR="00397CED" w:rsidRDefault="007C733A">
            <w:pPr>
              <w:widowControl w:val="0"/>
              <w:jc w:val="both"/>
            </w:pPr>
            <w:r>
              <w:t>3. Splnění všech dílčích úkolů a testů s hodnocením minimálně 50 % pro získání zápočtu</w:t>
            </w:r>
          </w:p>
          <w:p w14:paraId="1A5CFBFE" w14:textId="77777777" w:rsidR="00397CED" w:rsidRDefault="007C733A">
            <w:pPr>
              <w:widowControl w:val="0"/>
              <w:jc w:val="both"/>
            </w:pPr>
            <w:r>
              <w:t>4. Prokázání úspěšného zvládnutí probírané tématiky při závěrečném testu.</w:t>
            </w:r>
          </w:p>
        </w:tc>
      </w:tr>
      <w:tr w:rsidR="00397CED" w14:paraId="356B8AD9" w14:textId="77777777">
        <w:trPr>
          <w:trHeight w:val="317"/>
        </w:trPr>
        <w:tc>
          <w:tcPr>
            <w:tcW w:w="9855" w:type="dxa"/>
            <w:gridSpan w:val="8"/>
            <w:tcBorders>
              <w:left w:val="single" w:sz="4" w:space="0" w:color="000000"/>
              <w:bottom w:val="single" w:sz="4" w:space="0" w:color="000000"/>
              <w:right w:val="single" w:sz="4" w:space="0" w:color="000000"/>
            </w:tcBorders>
          </w:tcPr>
          <w:p w14:paraId="238EB968" w14:textId="77777777" w:rsidR="00397CED" w:rsidRDefault="00397CED">
            <w:pPr>
              <w:widowControl w:val="0"/>
              <w:jc w:val="both"/>
            </w:pPr>
          </w:p>
        </w:tc>
      </w:tr>
      <w:tr w:rsidR="00397CED" w14:paraId="2E64E508"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79BA65EB"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7EE4E652" w14:textId="77777777" w:rsidR="00397CED" w:rsidRDefault="007C733A">
            <w:pPr>
              <w:widowControl w:val="0"/>
              <w:jc w:val="both"/>
            </w:pPr>
            <w:r>
              <w:t>Ing. Adam Viktorin, Ph.D.</w:t>
            </w:r>
          </w:p>
        </w:tc>
      </w:tr>
      <w:tr w:rsidR="00397CED" w14:paraId="2162D0BC"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6FB32684"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46D98226" w14:textId="77777777" w:rsidR="00397CED" w:rsidRDefault="007C733A">
            <w:pPr>
              <w:widowControl w:val="0"/>
              <w:jc w:val="both"/>
            </w:pPr>
            <w:r>
              <w:t>Metodicky, vedení přednášek, zkoušení</w:t>
            </w:r>
          </w:p>
        </w:tc>
      </w:tr>
      <w:tr w:rsidR="00397CED" w14:paraId="32A15DD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6EE8979"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681CC43E" w14:textId="77777777" w:rsidR="00397CED" w:rsidRDefault="007C733A">
            <w:pPr>
              <w:widowControl w:val="0"/>
              <w:jc w:val="both"/>
              <w:rPr>
                <w:b/>
              </w:rPr>
            </w:pPr>
            <w:r>
              <w:rPr>
                <w:b/>
              </w:rPr>
              <w:t>Ing. Adam Viktorin, Ph.D. (přednášky 100 %)</w:t>
            </w:r>
          </w:p>
        </w:tc>
      </w:tr>
      <w:tr w:rsidR="00397CED" w14:paraId="6536C8E9" w14:textId="77777777">
        <w:trPr>
          <w:trHeight w:val="292"/>
        </w:trPr>
        <w:tc>
          <w:tcPr>
            <w:tcW w:w="9855" w:type="dxa"/>
            <w:gridSpan w:val="8"/>
            <w:tcBorders>
              <w:left w:val="single" w:sz="4" w:space="0" w:color="000000"/>
              <w:bottom w:val="single" w:sz="4" w:space="0" w:color="000000"/>
              <w:right w:val="single" w:sz="4" w:space="0" w:color="000000"/>
            </w:tcBorders>
          </w:tcPr>
          <w:p w14:paraId="73999003" w14:textId="77777777" w:rsidR="00397CED" w:rsidRDefault="007C733A">
            <w:pPr>
              <w:widowControl w:val="0"/>
              <w:tabs>
                <w:tab w:val="left" w:pos="3157"/>
              </w:tabs>
              <w:jc w:val="both"/>
            </w:pPr>
            <w:r>
              <w:tab/>
              <w:t>Ing. Peter Janků, Ph.D. (cvičení 100 %)</w:t>
            </w:r>
          </w:p>
        </w:tc>
      </w:tr>
      <w:tr w:rsidR="00397CED" w14:paraId="678AF70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1C67C5F"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369E074D" w14:textId="77777777" w:rsidR="00397CED" w:rsidRDefault="00397CED">
            <w:pPr>
              <w:widowControl w:val="0"/>
              <w:jc w:val="both"/>
            </w:pPr>
          </w:p>
        </w:tc>
      </w:tr>
      <w:tr w:rsidR="00397CED" w14:paraId="4962683C" w14:textId="77777777">
        <w:trPr>
          <w:trHeight w:val="3938"/>
        </w:trPr>
        <w:tc>
          <w:tcPr>
            <w:tcW w:w="9855" w:type="dxa"/>
            <w:gridSpan w:val="8"/>
            <w:tcBorders>
              <w:left w:val="single" w:sz="4" w:space="0" w:color="000000"/>
              <w:bottom w:val="single" w:sz="12" w:space="0" w:color="000000"/>
              <w:right w:val="single" w:sz="4" w:space="0" w:color="000000"/>
            </w:tcBorders>
          </w:tcPr>
          <w:p w14:paraId="5934BC03" w14:textId="77777777" w:rsidR="00397CED" w:rsidRDefault="007C733A">
            <w:pPr>
              <w:widowControl w:val="0"/>
              <w:jc w:val="both"/>
            </w:pPr>
            <w:r>
              <w:t>Cílem kurzu je uvést posluchače do oblasti programovacích jazyků, programových schémat, datových struktur a základů tvorby včetně testování software. Studenti se seznámí s principy a vlastnostmi programovacího jazyka a ovládnou jej na úrovni nezbytné pro řešení vybraných problémů. Také se seznámí s organizací dat při řešení problémů. Dále studenti získají znalosti používání prostředků pro ladění programů. Naučí se dokumentovat, obhajovat a prezentovat dosažené výsledky a také prakticky verzovat programy.</w:t>
            </w:r>
          </w:p>
          <w:p w14:paraId="571D9675" w14:textId="77777777" w:rsidR="00397CED" w:rsidRDefault="007C733A">
            <w:pPr>
              <w:widowControl w:val="0"/>
              <w:jc w:val="both"/>
              <w:rPr>
                <w:b/>
              </w:rPr>
            </w:pPr>
            <w:r>
              <w:rPr>
                <w:b/>
              </w:rPr>
              <w:t>Témata:</w:t>
            </w:r>
          </w:p>
          <w:p w14:paraId="2521D867" w14:textId="77777777" w:rsidR="00397CED" w:rsidRDefault="007C733A">
            <w:pPr>
              <w:pStyle w:val="Odstavecseseznamem"/>
              <w:widowControl w:val="0"/>
              <w:numPr>
                <w:ilvl w:val="0"/>
                <w:numId w:val="39"/>
              </w:numPr>
              <w:suppressAutoHyphens w:val="0"/>
              <w:jc w:val="both"/>
              <w:pPrChange w:id="1190" w:author="Jiri Vojtesek" w:date="2023-01-19T13:14:00Z">
                <w:pPr>
                  <w:pStyle w:val="Odstavecseseznamem"/>
                  <w:widowControl w:val="0"/>
                  <w:numPr>
                    <w:numId w:val="40"/>
                  </w:numPr>
                  <w:tabs>
                    <w:tab w:val="num" w:pos="0"/>
                  </w:tabs>
                  <w:suppressAutoHyphens w:val="0"/>
                  <w:ind w:hanging="360"/>
                  <w:jc w:val="both"/>
                </w:pPr>
              </w:pPrChange>
            </w:pPr>
            <w:r>
              <w:t>Základní paradigmata programování, deklarativní programování, imperativní programování, objektově orientované programování</w:t>
            </w:r>
          </w:p>
          <w:p w14:paraId="1E77AF5A" w14:textId="77777777" w:rsidR="00397CED" w:rsidRDefault="007C733A">
            <w:pPr>
              <w:pStyle w:val="Odstavecseseznamem"/>
              <w:widowControl w:val="0"/>
              <w:numPr>
                <w:ilvl w:val="0"/>
                <w:numId w:val="39"/>
              </w:numPr>
              <w:suppressAutoHyphens w:val="0"/>
              <w:jc w:val="both"/>
              <w:pPrChange w:id="1191" w:author="Jiri Vojtesek" w:date="2023-01-19T13:14:00Z">
                <w:pPr>
                  <w:pStyle w:val="Odstavecseseznamem"/>
                  <w:widowControl w:val="0"/>
                  <w:numPr>
                    <w:numId w:val="40"/>
                  </w:numPr>
                  <w:tabs>
                    <w:tab w:val="num" w:pos="0"/>
                  </w:tabs>
                  <w:suppressAutoHyphens w:val="0"/>
                  <w:ind w:hanging="360"/>
                  <w:jc w:val="both"/>
                </w:pPr>
              </w:pPrChange>
            </w:pPr>
            <w:r>
              <w:t>Překlad, sestavení programu, proměnné, výrazy, podmíněný příkaz</w:t>
            </w:r>
          </w:p>
          <w:p w14:paraId="708ED18E" w14:textId="77777777" w:rsidR="00397CED" w:rsidRDefault="007C733A">
            <w:pPr>
              <w:pStyle w:val="Odstavecseseznamem"/>
              <w:widowControl w:val="0"/>
              <w:numPr>
                <w:ilvl w:val="0"/>
                <w:numId w:val="39"/>
              </w:numPr>
              <w:suppressAutoHyphens w:val="0"/>
              <w:jc w:val="both"/>
              <w:pPrChange w:id="1192" w:author="Jiri Vojtesek" w:date="2023-01-19T13:14:00Z">
                <w:pPr>
                  <w:pStyle w:val="Odstavecseseznamem"/>
                  <w:widowControl w:val="0"/>
                  <w:numPr>
                    <w:numId w:val="40"/>
                  </w:numPr>
                  <w:tabs>
                    <w:tab w:val="num" w:pos="0"/>
                  </w:tabs>
                  <w:suppressAutoHyphens w:val="0"/>
                  <w:ind w:hanging="360"/>
                  <w:jc w:val="both"/>
                </w:pPr>
              </w:pPrChange>
            </w:pPr>
            <w:r>
              <w:t>Přehled programovacích jazyků</w:t>
            </w:r>
          </w:p>
          <w:p w14:paraId="320A27D4" w14:textId="77777777" w:rsidR="00397CED" w:rsidRDefault="007C733A">
            <w:pPr>
              <w:pStyle w:val="Odstavecseseznamem"/>
              <w:widowControl w:val="0"/>
              <w:numPr>
                <w:ilvl w:val="0"/>
                <w:numId w:val="39"/>
              </w:numPr>
              <w:suppressAutoHyphens w:val="0"/>
              <w:jc w:val="both"/>
              <w:pPrChange w:id="1193" w:author="Jiri Vojtesek" w:date="2023-01-19T13:14:00Z">
                <w:pPr>
                  <w:pStyle w:val="Odstavecseseznamem"/>
                  <w:widowControl w:val="0"/>
                  <w:numPr>
                    <w:numId w:val="40"/>
                  </w:numPr>
                  <w:tabs>
                    <w:tab w:val="num" w:pos="0"/>
                  </w:tabs>
                  <w:suppressAutoHyphens w:val="0"/>
                  <w:ind w:hanging="360"/>
                  <w:jc w:val="both"/>
                </w:pPr>
              </w:pPrChange>
            </w:pPr>
            <w:r>
              <w:t>Základy jazyka C – datové typy,</w:t>
            </w:r>
          </w:p>
          <w:p w14:paraId="4AA6B194" w14:textId="77777777" w:rsidR="00397CED" w:rsidRDefault="007C733A">
            <w:pPr>
              <w:pStyle w:val="Odstavecseseznamem"/>
              <w:widowControl w:val="0"/>
              <w:numPr>
                <w:ilvl w:val="0"/>
                <w:numId w:val="39"/>
              </w:numPr>
              <w:suppressAutoHyphens w:val="0"/>
              <w:jc w:val="both"/>
              <w:pPrChange w:id="1194" w:author="Jiri Vojtesek" w:date="2023-01-19T13:14:00Z">
                <w:pPr>
                  <w:pStyle w:val="Odstavecseseznamem"/>
                  <w:widowControl w:val="0"/>
                  <w:numPr>
                    <w:numId w:val="40"/>
                  </w:numPr>
                  <w:tabs>
                    <w:tab w:val="num" w:pos="0"/>
                  </w:tabs>
                  <w:suppressAutoHyphens w:val="0"/>
                  <w:ind w:hanging="360"/>
                  <w:jc w:val="both"/>
                </w:pPr>
              </w:pPrChange>
            </w:pPr>
            <w:r>
              <w:t>Základy jazyka C – struktura programu,</w:t>
            </w:r>
          </w:p>
          <w:p w14:paraId="77F75221" w14:textId="77777777" w:rsidR="00397CED" w:rsidRDefault="007C733A">
            <w:pPr>
              <w:pStyle w:val="Odstavecseseznamem"/>
              <w:widowControl w:val="0"/>
              <w:numPr>
                <w:ilvl w:val="0"/>
                <w:numId w:val="39"/>
              </w:numPr>
              <w:suppressAutoHyphens w:val="0"/>
              <w:jc w:val="both"/>
              <w:pPrChange w:id="1195" w:author="Jiri Vojtesek" w:date="2023-01-19T13:14:00Z">
                <w:pPr>
                  <w:pStyle w:val="Odstavecseseznamem"/>
                  <w:widowControl w:val="0"/>
                  <w:numPr>
                    <w:numId w:val="40"/>
                  </w:numPr>
                  <w:tabs>
                    <w:tab w:val="num" w:pos="0"/>
                  </w:tabs>
                  <w:suppressAutoHyphens w:val="0"/>
                  <w:ind w:hanging="360"/>
                  <w:jc w:val="both"/>
                </w:pPr>
              </w:pPrChange>
            </w:pPr>
            <w:r>
              <w:t>Základy jazyka C – větvení programu</w:t>
            </w:r>
          </w:p>
          <w:p w14:paraId="6616B43F" w14:textId="77777777" w:rsidR="00397CED" w:rsidRDefault="007C733A">
            <w:pPr>
              <w:pStyle w:val="Odstavecseseznamem"/>
              <w:widowControl w:val="0"/>
              <w:numPr>
                <w:ilvl w:val="0"/>
                <w:numId w:val="39"/>
              </w:numPr>
              <w:suppressAutoHyphens w:val="0"/>
              <w:jc w:val="both"/>
              <w:pPrChange w:id="1196" w:author="Jiri Vojtesek" w:date="2023-01-19T13:14:00Z">
                <w:pPr>
                  <w:pStyle w:val="Odstavecseseznamem"/>
                  <w:widowControl w:val="0"/>
                  <w:numPr>
                    <w:numId w:val="40"/>
                  </w:numPr>
                  <w:tabs>
                    <w:tab w:val="num" w:pos="0"/>
                  </w:tabs>
                  <w:suppressAutoHyphens w:val="0"/>
                  <w:ind w:hanging="360"/>
                  <w:jc w:val="both"/>
                </w:pPr>
              </w:pPrChange>
            </w:pPr>
            <w:r>
              <w:t>Základy jazyka C – funkce, ukazatele</w:t>
            </w:r>
          </w:p>
          <w:p w14:paraId="100DC342" w14:textId="77777777" w:rsidR="00397CED" w:rsidRDefault="007C733A">
            <w:pPr>
              <w:pStyle w:val="Odstavecseseznamem"/>
              <w:widowControl w:val="0"/>
              <w:numPr>
                <w:ilvl w:val="0"/>
                <w:numId w:val="39"/>
              </w:numPr>
              <w:suppressAutoHyphens w:val="0"/>
              <w:jc w:val="both"/>
              <w:pPrChange w:id="1197" w:author="Jiri Vojtesek" w:date="2023-01-19T13:14:00Z">
                <w:pPr>
                  <w:pStyle w:val="Odstavecseseznamem"/>
                  <w:widowControl w:val="0"/>
                  <w:numPr>
                    <w:numId w:val="40"/>
                  </w:numPr>
                  <w:tabs>
                    <w:tab w:val="num" w:pos="0"/>
                  </w:tabs>
                  <w:suppressAutoHyphens w:val="0"/>
                  <w:ind w:hanging="360"/>
                  <w:jc w:val="both"/>
                </w:pPr>
              </w:pPrChange>
            </w:pPr>
            <w:r>
              <w:t>Formální jazyky a gramatiky</w:t>
            </w:r>
          </w:p>
          <w:p w14:paraId="7B0883CE" w14:textId="77777777" w:rsidR="00397CED" w:rsidRDefault="007C733A">
            <w:pPr>
              <w:pStyle w:val="Odstavecseseznamem"/>
              <w:widowControl w:val="0"/>
              <w:numPr>
                <w:ilvl w:val="0"/>
                <w:numId w:val="39"/>
              </w:numPr>
              <w:suppressAutoHyphens w:val="0"/>
              <w:jc w:val="both"/>
              <w:pPrChange w:id="1198" w:author="Jiri Vojtesek" w:date="2023-01-19T13:14:00Z">
                <w:pPr>
                  <w:pStyle w:val="Odstavecseseznamem"/>
                  <w:widowControl w:val="0"/>
                  <w:numPr>
                    <w:numId w:val="40"/>
                  </w:numPr>
                  <w:tabs>
                    <w:tab w:val="num" w:pos="0"/>
                  </w:tabs>
                  <w:suppressAutoHyphens w:val="0"/>
                  <w:ind w:hanging="360"/>
                  <w:jc w:val="both"/>
                </w:pPr>
              </w:pPrChange>
            </w:pPr>
            <w:r>
              <w:t>Formální modely výpočtu</w:t>
            </w:r>
          </w:p>
          <w:p w14:paraId="10B564F5" w14:textId="77777777" w:rsidR="00397CED" w:rsidRDefault="007C733A">
            <w:pPr>
              <w:pStyle w:val="Odstavecseseznamem"/>
              <w:widowControl w:val="0"/>
              <w:numPr>
                <w:ilvl w:val="0"/>
                <w:numId w:val="39"/>
              </w:numPr>
              <w:suppressAutoHyphens w:val="0"/>
              <w:jc w:val="both"/>
              <w:pPrChange w:id="1199" w:author="Jiri Vojtesek" w:date="2023-01-19T13:14:00Z">
                <w:pPr>
                  <w:pStyle w:val="Odstavecseseznamem"/>
                  <w:widowControl w:val="0"/>
                  <w:numPr>
                    <w:numId w:val="40"/>
                  </w:numPr>
                  <w:tabs>
                    <w:tab w:val="num" w:pos="0"/>
                  </w:tabs>
                  <w:suppressAutoHyphens w:val="0"/>
                  <w:ind w:hanging="360"/>
                  <w:jc w:val="both"/>
                </w:pPr>
              </w:pPrChange>
            </w:pPr>
            <w:r>
              <w:t>Výpočetní složitost a komplexita</w:t>
            </w:r>
          </w:p>
          <w:p w14:paraId="19EECCDE" w14:textId="77777777" w:rsidR="00397CED" w:rsidRDefault="007C733A">
            <w:pPr>
              <w:pStyle w:val="Odstavecseseznamem"/>
              <w:widowControl w:val="0"/>
              <w:numPr>
                <w:ilvl w:val="0"/>
                <w:numId w:val="39"/>
              </w:numPr>
              <w:suppressAutoHyphens w:val="0"/>
              <w:jc w:val="both"/>
              <w:pPrChange w:id="1200" w:author="Jiri Vojtesek" w:date="2023-01-19T13:14:00Z">
                <w:pPr>
                  <w:pStyle w:val="Odstavecseseznamem"/>
                  <w:widowControl w:val="0"/>
                  <w:numPr>
                    <w:numId w:val="40"/>
                  </w:numPr>
                  <w:tabs>
                    <w:tab w:val="num" w:pos="0"/>
                  </w:tabs>
                  <w:suppressAutoHyphens w:val="0"/>
                  <w:ind w:hanging="360"/>
                  <w:jc w:val="both"/>
                </w:pPr>
              </w:pPrChange>
            </w:pPr>
            <w:r>
              <w:t>Teorie návrhu software – návrhové vzory</w:t>
            </w:r>
          </w:p>
          <w:p w14:paraId="79362D86" w14:textId="77777777" w:rsidR="00397CED" w:rsidRDefault="007C733A">
            <w:pPr>
              <w:pStyle w:val="Odstavecseseznamem"/>
              <w:widowControl w:val="0"/>
              <w:numPr>
                <w:ilvl w:val="0"/>
                <w:numId w:val="39"/>
              </w:numPr>
              <w:suppressAutoHyphens w:val="0"/>
              <w:jc w:val="both"/>
              <w:pPrChange w:id="1201" w:author="Jiri Vojtesek" w:date="2023-01-19T13:14:00Z">
                <w:pPr>
                  <w:pStyle w:val="Odstavecseseznamem"/>
                  <w:widowControl w:val="0"/>
                  <w:numPr>
                    <w:numId w:val="40"/>
                  </w:numPr>
                  <w:tabs>
                    <w:tab w:val="num" w:pos="0"/>
                  </w:tabs>
                  <w:suppressAutoHyphens w:val="0"/>
                  <w:ind w:hanging="360"/>
                  <w:jc w:val="both"/>
                </w:pPr>
              </w:pPrChange>
            </w:pPr>
            <w:r>
              <w:t>Teorie návrhu software – řízení softwarových projektů</w:t>
            </w:r>
          </w:p>
          <w:p w14:paraId="2E7D5575" w14:textId="77777777" w:rsidR="00397CED" w:rsidRDefault="007C733A">
            <w:pPr>
              <w:pStyle w:val="Odstavecseseznamem"/>
              <w:widowControl w:val="0"/>
              <w:numPr>
                <w:ilvl w:val="0"/>
                <w:numId w:val="39"/>
              </w:numPr>
              <w:suppressAutoHyphens w:val="0"/>
              <w:jc w:val="both"/>
              <w:pPrChange w:id="1202" w:author="Jiri Vojtesek" w:date="2023-01-19T13:14:00Z">
                <w:pPr>
                  <w:pStyle w:val="Odstavecseseznamem"/>
                  <w:widowControl w:val="0"/>
                  <w:numPr>
                    <w:numId w:val="40"/>
                  </w:numPr>
                  <w:tabs>
                    <w:tab w:val="num" w:pos="0"/>
                  </w:tabs>
                  <w:suppressAutoHyphens w:val="0"/>
                  <w:ind w:hanging="360"/>
                  <w:jc w:val="both"/>
                </w:pPr>
              </w:pPrChange>
            </w:pPr>
            <w:r>
              <w:t>Testování SW a verzovací systémy</w:t>
            </w:r>
          </w:p>
          <w:p w14:paraId="19443303" w14:textId="77777777" w:rsidR="00397CED" w:rsidRDefault="007C733A">
            <w:pPr>
              <w:pStyle w:val="Odstavecseseznamem"/>
              <w:widowControl w:val="0"/>
              <w:numPr>
                <w:ilvl w:val="0"/>
                <w:numId w:val="39"/>
              </w:numPr>
              <w:suppressAutoHyphens w:val="0"/>
              <w:jc w:val="both"/>
              <w:pPrChange w:id="1203" w:author="Jiri Vojtesek" w:date="2023-01-19T13:14:00Z">
                <w:pPr>
                  <w:pStyle w:val="Odstavecseseznamem"/>
                  <w:widowControl w:val="0"/>
                  <w:numPr>
                    <w:numId w:val="40"/>
                  </w:numPr>
                  <w:tabs>
                    <w:tab w:val="num" w:pos="0"/>
                  </w:tabs>
                  <w:suppressAutoHyphens w:val="0"/>
                  <w:ind w:hanging="360"/>
                  <w:jc w:val="both"/>
                </w:pPr>
              </w:pPrChange>
            </w:pPr>
            <w:r>
              <w:t>Zásady dokumentace softwarových projektů</w:t>
            </w:r>
          </w:p>
          <w:p w14:paraId="6865B4D5" w14:textId="77777777" w:rsidR="00397CED" w:rsidRDefault="007C733A">
            <w:pPr>
              <w:widowControl w:val="0"/>
              <w:jc w:val="both"/>
            </w:pPr>
            <w:r>
              <w:rPr>
                <w:b/>
              </w:rPr>
              <w:t xml:space="preserve">Výstupní znalosti </w:t>
            </w:r>
            <w:r>
              <w:t>(student prokazuje tyto znalosti)</w:t>
            </w:r>
          </w:p>
          <w:p w14:paraId="20D738CE" w14:textId="77777777" w:rsidR="00397CED" w:rsidRDefault="007C733A">
            <w:pPr>
              <w:widowControl w:val="0"/>
              <w:numPr>
                <w:ilvl w:val="0"/>
                <w:numId w:val="6"/>
              </w:numPr>
              <w:suppressAutoHyphens w:val="0"/>
              <w:spacing w:after="160" w:line="259" w:lineRule="auto"/>
              <w:contextualSpacing/>
              <w:jc w:val="both"/>
              <w:pPrChange w:id="120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základní paradigmata programování</w:t>
            </w:r>
          </w:p>
          <w:p w14:paraId="7BAB001D" w14:textId="77777777" w:rsidR="00397CED" w:rsidRDefault="007C733A">
            <w:pPr>
              <w:widowControl w:val="0"/>
              <w:numPr>
                <w:ilvl w:val="0"/>
                <w:numId w:val="6"/>
              </w:numPr>
              <w:suppressAutoHyphens w:val="0"/>
              <w:spacing w:after="160" w:line="259" w:lineRule="auto"/>
              <w:contextualSpacing/>
              <w:jc w:val="both"/>
              <w:pPrChange w:id="120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rozezná základní programovací jazyky</w:t>
            </w:r>
          </w:p>
          <w:p w14:paraId="6A304B19" w14:textId="77777777" w:rsidR="00397CED" w:rsidRDefault="007C733A">
            <w:pPr>
              <w:widowControl w:val="0"/>
              <w:numPr>
                <w:ilvl w:val="0"/>
                <w:numId w:val="6"/>
              </w:numPr>
              <w:suppressAutoHyphens w:val="0"/>
              <w:spacing w:after="160" w:line="259" w:lineRule="auto"/>
              <w:contextualSpacing/>
              <w:jc w:val="both"/>
              <w:pPrChange w:id="120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překlad programu</w:t>
            </w:r>
          </w:p>
          <w:p w14:paraId="59BDF3F1" w14:textId="77777777" w:rsidR="00397CED" w:rsidRDefault="007C733A">
            <w:pPr>
              <w:widowControl w:val="0"/>
              <w:numPr>
                <w:ilvl w:val="0"/>
                <w:numId w:val="6"/>
              </w:numPr>
              <w:suppressAutoHyphens w:val="0"/>
              <w:spacing w:after="160" w:line="259" w:lineRule="auto"/>
              <w:contextualSpacing/>
              <w:jc w:val="both"/>
              <w:pPrChange w:id="120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porozumí základům jazyka C</w:t>
            </w:r>
          </w:p>
          <w:p w14:paraId="67445A09" w14:textId="77777777" w:rsidR="00397CED" w:rsidRDefault="007C733A">
            <w:pPr>
              <w:widowControl w:val="0"/>
              <w:numPr>
                <w:ilvl w:val="0"/>
                <w:numId w:val="6"/>
              </w:numPr>
              <w:suppressAutoHyphens w:val="0"/>
              <w:spacing w:after="160" w:line="259" w:lineRule="auto"/>
              <w:contextualSpacing/>
              <w:jc w:val="both"/>
              <w:pPrChange w:id="1208"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postupy při testování software</w:t>
            </w:r>
          </w:p>
          <w:p w14:paraId="443F0447" w14:textId="77777777" w:rsidR="00397CED" w:rsidRDefault="007C733A">
            <w:pPr>
              <w:widowControl w:val="0"/>
              <w:jc w:val="both"/>
            </w:pPr>
            <w:r>
              <w:rPr>
                <w:b/>
              </w:rPr>
              <w:t xml:space="preserve">Výstupní dovednosti </w:t>
            </w:r>
            <w:r>
              <w:t>(student prokazuje tyto dovednosti)</w:t>
            </w:r>
          </w:p>
          <w:p w14:paraId="4093FF0B" w14:textId="77777777" w:rsidR="00397CED" w:rsidRDefault="007C733A">
            <w:pPr>
              <w:widowControl w:val="0"/>
              <w:numPr>
                <w:ilvl w:val="0"/>
                <w:numId w:val="7"/>
              </w:numPr>
              <w:suppressAutoHyphens w:val="0"/>
              <w:spacing w:after="160" w:line="259" w:lineRule="auto"/>
              <w:contextualSpacing/>
              <w:jc w:val="both"/>
              <w:pPrChange w:id="120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sestaví a popíše algoritmus při návrhu programu</w:t>
            </w:r>
          </w:p>
          <w:p w14:paraId="08AC2E61" w14:textId="77777777" w:rsidR="00397CED" w:rsidRDefault="007C733A">
            <w:pPr>
              <w:widowControl w:val="0"/>
              <w:numPr>
                <w:ilvl w:val="0"/>
                <w:numId w:val="7"/>
              </w:numPr>
              <w:suppressAutoHyphens w:val="0"/>
              <w:spacing w:after="160" w:line="259" w:lineRule="auto"/>
              <w:contextualSpacing/>
              <w:jc w:val="both"/>
              <w:pPrChange w:id="121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nalezne a odstraní chyby při ladění programu</w:t>
            </w:r>
          </w:p>
          <w:p w14:paraId="507BE97F" w14:textId="77777777" w:rsidR="00397CED" w:rsidRDefault="007C733A">
            <w:pPr>
              <w:widowControl w:val="0"/>
              <w:numPr>
                <w:ilvl w:val="0"/>
                <w:numId w:val="7"/>
              </w:numPr>
              <w:suppressAutoHyphens w:val="0"/>
              <w:spacing w:after="160" w:line="259" w:lineRule="auto"/>
              <w:contextualSpacing/>
              <w:jc w:val="both"/>
              <w:pPrChange w:id="121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dovede správně nadefinovat proměnné programu</w:t>
            </w:r>
          </w:p>
          <w:p w14:paraId="3CB9980F" w14:textId="77777777" w:rsidR="00397CED" w:rsidRDefault="007C733A">
            <w:pPr>
              <w:widowControl w:val="0"/>
              <w:numPr>
                <w:ilvl w:val="0"/>
                <w:numId w:val="7"/>
              </w:numPr>
              <w:suppressAutoHyphens w:val="0"/>
              <w:spacing w:after="160" w:line="259" w:lineRule="auto"/>
              <w:contextualSpacing/>
              <w:jc w:val="both"/>
              <w:pPrChange w:id="121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navrhne sadu testů pro otestování ukázkového programu</w:t>
            </w:r>
          </w:p>
          <w:p w14:paraId="370B5902" w14:textId="77777777" w:rsidR="00397CED" w:rsidRDefault="007C733A">
            <w:pPr>
              <w:widowControl w:val="0"/>
              <w:numPr>
                <w:ilvl w:val="0"/>
                <w:numId w:val="7"/>
              </w:numPr>
              <w:suppressAutoHyphens w:val="0"/>
              <w:spacing w:after="160" w:line="259" w:lineRule="auto"/>
              <w:contextualSpacing/>
              <w:jc w:val="both"/>
              <w:pPrChange w:id="121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používá při tvorbě programu verzování</w:t>
            </w:r>
          </w:p>
        </w:tc>
      </w:tr>
      <w:tr w:rsidR="00397CED" w14:paraId="073D191F"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5F459CB6"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0C99E6EF" w14:textId="77777777" w:rsidR="00397CED" w:rsidRDefault="00397CED">
            <w:pPr>
              <w:widowControl w:val="0"/>
              <w:jc w:val="both"/>
            </w:pPr>
          </w:p>
        </w:tc>
      </w:tr>
      <w:tr w:rsidR="00397CED" w14:paraId="201F2701" w14:textId="77777777">
        <w:trPr>
          <w:trHeight w:val="1497"/>
        </w:trPr>
        <w:tc>
          <w:tcPr>
            <w:tcW w:w="9855" w:type="dxa"/>
            <w:gridSpan w:val="8"/>
            <w:tcBorders>
              <w:left w:val="single" w:sz="4" w:space="0" w:color="000000"/>
              <w:bottom w:val="single" w:sz="4" w:space="0" w:color="000000"/>
              <w:right w:val="single" w:sz="4" w:space="0" w:color="000000"/>
            </w:tcBorders>
          </w:tcPr>
          <w:p w14:paraId="4DF979E0" w14:textId="77777777" w:rsidR="00397CED" w:rsidRDefault="007C733A">
            <w:pPr>
              <w:widowControl w:val="0"/>
              <w:jc w:val="both"/>
              <w:rPr>
                <w:b/>
                <w:bCs/>
              </w:rPr>
            </w:pPr>
            <w:r>
              <w:rPr>
                <w:b/>
                <w:bCs/>
              </w:rPr>
              <w:t>Povinná literatura:</w:t>
            </w:r>
          </w:p>
          <w:p w14:paraId="76C56861" w14:textId="77777777" w:rsidR="00397CED" w:rsidRDefault="007C733A">
            <w:pPr>
              <w:widowControl w:val="0"/>
              <w:jc w:val="both"/>
            </w:pPr>
            <w:r>
              <w:t xml:space="preserve">KERNIGHAN, </w:t>
            </w:r>
            <w:proofErr w:type="gramStart"/>
            <w:r>
              <w:t>B. W. a D.</w:t>
            </w:r>
            <w:proofErr w:type="gramEnd"/>
            <w:r>
              <w:t xml:space="preserve"> M. RITCHIE. </w:t>
            </w:r>
            <w:r>
              <w:rPr>
                <w:i/>
                <w:iCs/>
              </w:rPr>
              <w:t>Programovací jazyk C</w:t>
            </w:r>
            <w:r>
              <w:t>. 2. vydání. Brno: Computer Press, 2019, 286 s. ISBN 9788025149652.</w:t>
            </w:r>
          </w:p>
          <w:p w14:paraId="0E42418F" w14:textId="77777777" w:rsidR="00397CED" w:rsidRDefault="007C733A">
            <w:pPr>
              <w:widowControl w:val="0"/>
              <w:jc w:val="both"/>
            </w:pPr>
            <w:r>
              <w:t xml:space="preserve">HEROUT, Pavel. </w:t>
            </w:r>
            <w:r>
              <w:rPr>
                <w:i/>
              </w:rPr>
              <w:t>Učebnice jazyka C</w:t>
            </w:r>
            <w:r>
              <w:t>. Praha: [Středisko pro podporu studentů se specifickými potřebami ELSA ČVUT], 2015. ISBN 978-80-7232-383-8.</w:t>
            </w:r>
          </w:p>
          <w:p w14:paraId="1ED9C938" w14:textId="77777777" w:rsidR="00397CED" w:rsidRDefault="007C733A">
            <w:pPr>
              <w:widowControl w:val="0"/>
              <w:jc w:val="both"/>
              <w:rPr>
                <w:b/>
              </w:rPr>
            </w:pPr>
            <w:r>
              <w:rPr>
                <w:b/>
              </w:rPr>
              <w:t>Doporučená literatura:</w:t>
            </w:r>
          </w:p>
          <w:p w14:paraId="24091AA6" w14:textId="77777777" w:rsidR="00397CED" w:rsidRDefault="007C733A">
            <w:pPr>
              <w:widowControl w:val="0"/>
              <w:jc w:val="both"/>
            </w:pPr>
            <w:r>
              <w:t xml:space="preserve">MOHANTY, S. N. a P. K. TRIPATHY. </w:t>
            </w:r>
            <w:r>
              <w:rPr>
                <w:i/>
                <w:iCs/>
              </w:rPr>
              <w:t>Data structure and algorithms using C++: a practical implementation</w:t>
            </w:r>
            <w:r>
              <w:t xml:space="preserve">. Hoboken, NJ, USA: Wiley-Scrivener, 2021, 1 online resource. ISBN 9781119752035. Dostupné také z: </w:t>
            </w:r>
            <w:hyperlink r:id="rId16">
              <w:r>
                <w:rPr>
                  <w:rStyle w:val="Hypertextovodkaz"/>
                </w:rPr>
                <w:t>https://proxy.k.utb.cz/login?url=https://onlinelibrary.wiley.com/doi/book/10.1002/9781119752059</w:t>
              </w:r>
            </w:hyperlink>
          </w:p>
          <w:p w14:paraId="0C5019B7" w14:textId="77777777" w:rsidR="00397CED" w:rsidRDefault="007C733A">
            <w:pPr>
              <w:widowControl w:val="0"/>
              <w:jc w:val="both"/>
            </w:pPr>
            <w:r>
              <w:t>PROKOP, J. </w:t>
            </w:r>
            <w:r>
              <w:rPr>
                <w:i/>
              </w:rPr>
              <w:t>Algoritmy v jazyku C a C++</w:t>
            </w:r>
            <w:r>
              <w:t>. 3., aktualizované a rozšířené vydání. Praha: Grada, 2015, 200 s. Průvodce. ISBN 978-80-247-5467-3.</w:t>
            </w:r>
          </w:p>
          <w:p w14:paraId="77F738ED" w14:textId="77777777" w:rsidR="00397CED" w:rsidRDefault="007C733A">
            <w:pPr>
              <w:widowControl w:val="0"/>
              <w:jc w:val="both"/>
            </w:pPr>
            <w:r>
              <w:lastRenderedPageBreak/>
              <w:t>KERNIGHAN, B. W a D. M RITCHIE. </w:t>
            </w:r>
            <w:r>
              <w:rPr>
                <w:i/>
                <w:iCs/>
              </w:rPr>
              <w:t>Programovací jazyk C</w:t>
            </w:r>
            <w:r>
              <w:t>. Brno: Computer Press, 2006. ISBN 80-251-0897-x.</w:t>
            </w:r>
          </w:p>
          <w:p w14:paraId="624FC5D2" w14:textId="77777777" w:rsidR="00397CED" w:rsidRDefault="007C733A">
            <w:pPr>
              <w:widowControl w:val="0"/>
              <w:jc w:val="both"/>
            </w:pPr>
            <w:r>
              <w:t>VIRIUS, M. Jazyky C a C++: kompletní průvodce. 2., aktualiz. vyd. Praha: Grada, 2011, 367 s. Knihovna programátora. ISBN 978-80-247-3917-5.</w:t>
            </w:r>
          </w:p>
          <w:p w14:paraId="2964EE85" w14:textId="77777777" w:rsidR="00397CED" w:rsidRDefault="007C733A">
            <w:pPr>
              <w:widowControl w:val="0"/>
              <w:jc w:val="both"/>
            </w:pPr>
            <w:r>
              <w:t>FÁBERA, V., K. KRUŠINA a V. MALINOVSKÝ. Sbírka řešených úloh z programování v jazyku C. Praha: České vysoké učení technické v Praze, 2009, 152 s. Vysokoškolská učebnice. ISBN 978-80-01-04451-3.</w:t>
            </w:r>
          </w:p>
        </w:tc>
      </w:tr>
      <w:tr w:rsidR="00397CED" w14:paraId="2C1A1211"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6281E2A" w14:textId="77777777" w:rsidR="00397CED" w:rsidRDefault="007C733A">
            <w:pPr>
              <w:widowControl w:val="0"/>
              <w:jc w:val="center"/>
              <w:rPr>
                <w:b/>
              </w:rPr>
            </w:pPr>
            <w:r>
              <w:rPr>
                <w:b/>
              </w:rPr>
              <w:lastRenderedPageBreak/>
              <w:t>Informace ke kombinované nebo distanční formě</w:t>
            </w:r>
          </w:p>
        </w:tc>
      </w:tr>
      <w:tr w:rsidR="00397CED" w14:paraId="4C226A2A"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7F33E3B9"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4B43057"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FAF1E19" w14:textId="77777777" w:rsidR="00397CED" w:rsidRDefault="007C733A">
            <w:pPr>
              <w:widowControl w:val="0"/>
              <w:jc w:val="both"/>
              <w:rPr>
                <w:b/>
              </w:rPr>
            </w:pPr>
            <w:r>
              <w:rPr>
                <w:b/>
              </w:rPr>
              <w:t>hodin</w:t>
            </w:r>
          </w:p>
        </w:tc>
      </w:tr>
      <w:tr w:rsidR="00397CED" w14:paraId="1081DC76"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5F4FB93A" w14:textId="77777777" w:rsidR="00397CED" w:rsidRDefault="007C733A">
            <w:pPr>
              <w:widowControl w:val="0"/>
              <w:jc w:val="both"/>
              <w:rPr>
                <w:b/>
              </w:rPr>
            </w:pPr>
            <w:r>
              <w:rPr>
                <w:b/>
              </w:rPr>
              <w:t>Informace o způsobu kontaktu s vyučujícím</w:t>
            </w:r>
          </w:p>
        </w:tc>
      </w:tr>
      <w:tr w:rsidR="00397CED" w14:paraId="7105D828" w14:textId="77777777">
        <w:trPr>
          <w:trHeight w:val="418"/>
        </w:trPr>
        <w:tc>
          <w:tcPr>
            <w:tcW w:w="9855" w:type="dxa"/>
            <w:gridSpan w:val="8"/>
            <w:tcBorders>
              <w:top w:val="single" w:sz="4" w:space="0" w:color="000000"/>
              <w:left w:val="single" w:sz="4" w:space="0" w:color="000000"/>
              <w:bottom w:val="single" w:sz="4" w:space="0" w:color="000000"/>
              <w:right w:val="single" w:sz="4" w:space="0" w:color="000000"/>
            </w:tcBorders>
          </w:tcPr>
          <w:p w14:paraId="60F34E0B" w14:textId="77777777" w:rsidR="00397CED" w:rsidRDefault="00397CED">
            <w:pPr>
              <w:widowControl w:val="0"/>
              <w:jc w:val="both"/>
            </w:pPr>
          </w:p>
        </w:tc>
      </w:tr>
    </w:tbl>
    <w:p w14:paraId="08426069" w14:textId="77777777" w:rsidR="00397CED" w:rsidRDefault="00397CED"/>
    <w:p w14:paraId="75794294" w14:textId="77777777" w:rsidR="00397CED" w:rsidRDefault="00397CED"/>
    <w:p w14:paraId="47FC2EF0"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3DEE7E6D"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0A17ABD" w14:textId="42D1FAFB"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214" w:author="Jiří Vojtěšek" w:date="2023-01-24T20:39:00Z">
              <w:r w:rsidR="008A5423">
                <w:rPr>
                  <w:b/>
                </w:rPr>
                <w:t>Abecední seznam</w:t>
              </w:r>
            </w:ins>
            <w:del w:id="1215" w:author="Jiří Vojtěšek" w:date="2023-01-24T20:39:00Z">
              <w:r w:rsidDel="008A5423">
                <w:rPr>
                  <w:rStyle w:val="Odkazintenzivn"/>
                </w:rPr>
                <w:delText>Abecední seznam</w:delText>
              </w:r>
            </w:del>
            <w:r>
              <w:rPr>
                <w:rStyle w:val="Odkazintenzivn"/>
              </w:rPr>
              <w:fldChar w:fldCharType="end"/>
            </w:r>
          </w:p>
        </w:tc>
      </w:tr>
      <w:tr w:rsidR="00397CED" w14:paraId="1EDD63E7"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0174E64E"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CB3F57B" w14:textId="77777777" w:rsidR="00397CED" w:rsidRDefault="007C733A">
            <w:pPr>
              <w:widowControl w:val="0"/>
              <w:jc w:val="both"/>
            </w:pPr>
            <w:bookmarkStart w:id="1216" w:name="bProvozPocSiti"/>
            <w:r>
              <w:t>Provoz počítačových sítí</w:t>
            </w:r>
            <w:bookmarkEnd w:id="1216"/>
          </w:p>
        </w:tc>
      </w:tr>
      <w:tr w:rsidR="00397CED" w14:paraId="0149D35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E4E4972"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0C645A8E"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0F2BFA6"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BAEF069" w14:textId="77777777" w:rsidR="00397CED" w:rsidRDefault="007C733A">
            <w:pPr>
              <w:widowControl w:val="0"/>
              <w:jc w:val="both"/>
            </w:pPr>
            <w:r>
              <w:t>1/ZS</w:t>
            </w:r>
          </w:p>
        </w:tc>
      </w:tr>
      <w:tr w:rsidR="00397CED" w14:paraId="42FF566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83CDAD1"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1A3383B" w14:textId="77777777" w:rsidR="00397CED" w:rsidRDefault="007C733A">
            <w:pPr>
              <w:widowControl w:val="0"/>
              <w:jc w:val="both"/>
            </w:pPr>
            <w:r>
              <w:t>28p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0DB0E62C"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567AE0B1" w14:textId="77777777" w:rsidR="00397CED" w:rsidRDefault="007C733A">
            <w:pPr>
              <w:widowControl w:val="0"/>
              <w:jc w:val="both"/>
            </w:pPr>
            <w:r>
              <w:t>56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30AB90F"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D6A5303" w14:textId="77777777" w:rsidR="00397CED" w:rsidRDefault="007C733A">
            <w:pPr>
              <w:widowControl w:val="0"/>
              <w:jc w:val="both"/>
            </w:pPr>
            <w:r>
              <w:t>4</w:t>
            </w:r>
          </w:p>
        </w:tc>
      </w:tr>
      <w:tr w:rsidR="00397CED" w14:paraId="5972FF5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8A2B616"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75304FD1" w14:textId="77777777" w:rsidR="00397CED" w:rsidRDefault="007C733A">
            <w:pPr>
              <w:widowControl w:val="0"/>
              <w:jc w:val="both"/>
            </w:pPr>
            <w:r>
              <w:t>Žádné</w:t>
            </w:r>
          </w:p>
        </w:tc>
      </w:tr>
      <w:tr w:rsidR="00397CED" w14:paraId="48897F7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BBB3EC5"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4963D6F2"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639D16A"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43239EA2" w14:textId="77777777" w:rsidR="00397CED" w:rsidRDefault="007C733A">
            <w:pPr>
              <w:widowControl w:val="0"/>
              <w:jc w:val="both"/>
            </w:pPr>
            <w:r>
              <w:t>Přednášky, cvičení</w:t>
            </w:r>
          </w:p>
        </w:tc>
      </w:tr>
      <w:tr w:rsidR="00397CED" w14:paraId="5CDDF0D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DED1263"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6AE74557" w14:textId="64961F4B" w:rsidR="00397CED" w:rsidRDefault="007C733A">
            <w:pPr>
              <w:widowControl w:val="0"/>
              <w:jc w:val="both"/>
            </w:pPr>
            <w:del w:id="1217" w:author="Jiří Vojtěšek" w:date="2023-01-23T21:58:00Z">
              <w:r w:rsidDel="00137DB6">
                <w:delText>Písemná</w:delText>
              </w:r>
            </w:del>
            <w:ins w:id="1218" w:author="Jiří Vojtěšek" w:date="2023-01-23T21:58:00Z">
              <w:r w:rsidR="00137DB6">
                <w:t>Písemná,</w:t>
              </w:r>
            </w:ins>
            <w:r>
              <w:t xml:space="preserve"> popř. ústní forma zkoušení</w:t>
            </w:r>
          </w:p>
          <w:p w14:paraId="455C1197" w14:textId="77777777" w:rsidR="00397CED" w:rsidRDefault="007C733A">
            <w:pPr>
              <w:widowControl w:val="0"/>
              <w:jc w:val="both"/>
            </w:pPr>
            <w:r>
              <w:t>1. Povinná a aktivní účast na jednotlivých cvičeních (80% účast na cvičení).</w:t>
            </w:r>
          </w:p>
          <w:p w14:paraId="781BB8C6" w14:textId="77777777" w:rsidR="00397CED" w:rsidRDefault="007C733A">
            <w:pPr>
              <w:widowControl w:val="0"/>
              <w:jc w:val="both"/>
            </w:pPr>
            <w:r>
              <w:t>2. Teoretické a praktické zvládnutí základní problematiky a jednotlivých témat.</w:t>
            </w:r>
          </w:p>
          <w:p w14:paraId="5A8C8BD9" w14:textId="77777777" w:rsidR="00397CED" w:rsidRDefault="007C733A">
            <w:pPr>
              <w:widowControl w:val="0"/>
              <w:jc w:val="both"/>
            </w:pPr>
            <w:r>
              <w:t>3. Prokázání úspěšného zvládnutí probírané tématiky při závěrečném testu v LMS Moodle – minimálně 60 % případně ústní přezkoušení</w:t>
            </w:r>
          </w:p>
        </w:tc>
      </w:tr>
      <w:tr w:rsidR="00397CED" w14:paraId="126D78EF" w14:textId="77777777">
        <w:trPr>
          <w:trHeight w:val="222"/>
        </w:trPr>
        <w:tc>
          <w:tcPr>
            <w:tcW w:w="9855" w:type="dxa"/>
            <w:gridSpan w:val="8"/>
            <w:tcBorders>
              <w:left w:val="single" w:sz="4" w:space="0" w:color="000000"/>
              <w:bottom w:val="single" w:sz="4" w:space="0" w:color="000000"/>
              <w:right w:val="single" w:sz="4" w:space="0" w:color="000000"/>
            </w:tcBorders>
          </w:tcPr>
          <w:p w14:paraId="496DC00C" w14:textId="77777777" w:rsidR="00397CED" w:rsidRDefault="00397CED">
            <w:pPr>
              <w:widowControl w:val="0"/>
              <w:jc w:val="both"/>
            </w:pPr>
          </w:p>
        </w:tc>
      </w:tr>
      <w:tr w:rsidR="00397CED" w14:paraId="02B7654B"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0CC523DF"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01FDDA96" w14:textId="77777777" w:rsidR="00397CED" w:rsidRDefault="007C733A">
            <w:pPr>
              <w:widowControl w:val="0"/>
              <w:jc w:val="both"/>
            </w:pPr>
            <w:r>
              <w:t>doc. Ing. Jiří Vojtěšek, Ph.D.</w:t>
            </w:r>
          </w:p>
        </w:tc>
      </w:tr>
      <w:tr w:rsidR="00397CED" w14:paraId="4DC06421"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50B59596"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613873D4" w14:textId="77777777" w:rsidR="00397CED" w:rsidRDefault="007C733A">
            <w:pPr>
              <w:widowControl w:val="0"/>
              <w:jc w:val="both"/>
            </w:pPr>
            <w:r>
              <w:t>Metodicky, vedení přednášek, zkoušení.</w:t>
            </w:r>
          </w:p>
        </w:tc>
      </w:tr>
      <w:tr w:rsidR="00397CED" w14:paraId="16281C37"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8CE3734"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4A28B156" w14:textId="77777777" w:rsidR="00397CED" w:rsidRDefault="007C733A">
            <w:pPr>
              <w:widowControl w:val="0"/>
              <w:jc w:val="both"/>
              <w:rPr>
                <w:b/>
              </w:rPr>
            </w:pPr>
            <w:r>
              <w:rPr>
                <w:b/>
              </w:rPr>
              <w:t>doc. Ing. Jiří Vojtěšek, Ph.D. (přednášky 100 %),</w:t>
            </w:r>
          </w:p>
        </w:tc>
      </w:tr>
      <w:tr w:rsidR="00397CED" w14:paraId="77F111E6" w14:textId="77777777">
        <w:trPr>
          <w:trHeight w:val="554"/>
        </w:trPr>
        <w:tc>
          <w:tcPr>
            <w:tcW w:w="9855" w:type="dxa"/>
            <w:gridSpan w:val="8"/>
            <w:tcBorders>
              <w:left w:val="single" w:sz="4" w:space="0" w:color="000000"/>
              <w:bottom w:val="single" w:sz="4" w:space="0" w:color="000000"/>
              <w:right w:val="single" w:sz="4" w:space="0" w:color="000000"/>
            </w:tcBorders>
          </w:tcPr>
          <w:p w14:paraId="1BCF3A02" w14:textId="77777777" w:rsidR="00397CED" w:rsidRDefault="007C733A">
            <w:pPr>
              <w:widowControl w:val="0"/>
              <w:tabs>
                <w:tab w:val="left" w:pos="3113"/>
              </w:tabs>
            </w:pPr>
            <w:r>
              <w:tab/>
              <w:t>Ing. Jiří Korbel, Ph.D. (cvičení 50 %)</w:t>
            </w:r>
            <w:r>
              <w:br/>
            </w:r>
            <w:r>
              <w:tab/>
              <w:t>Ing. Miroslav Matýsek, Ph.D. (cvičení 50 %)</w:t>
            </w:r>
          </w:p>
        </w:tc>
      </w:tr>
      <w:tr w:rsidR="00397CED" w14:paraId="67CBB59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48A714"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5C3E944A" w14:textId="77777777" w:rsidR="00397CED" w:rsidRDefault="00397CED">
            <w:pPr>
              <w:widowControl w:val="0"/>
              <w:jc w:val="both"/>
            </w:pPr>
          </w:p>
        </w:tc>
      </w:tr>
      <w:tr w:rsidR="00397CED" w14:paraId="32DAF9D9" w14:textId="77777777">
        <w:trPr>
          <w:trHeight w:val="3938"/>
        </w:trPr>
        <w:tc>
          <w:tcPr>
            <w:tcW w:w="9855" w:type="dxa"/>
            <w:gridSpan w:val="8"/>
            <w:tcBorders>
              <w:left w:val="single" w:sz="4" w:space="0" w:color="000000"/>
              <w:bottom w:val="single" w:sz="12" w:space="0" w:color="000000"/>
              <w:right w:val="single" w:sz="4" w:space="0" w:color="000000"/>
            </w:tcBorders>
          </w:tcPr>
          <w:p w14:paraId="0D036D55" w14:textId="77777777" w:rsidR="00397CED" w:rsidRDefault="007C733A">
            <w:pPr>
              <w:widowControl w:val="0"/>
            </w:pPr>
            <w:r>
              <w:t>Cílem předmětu je seznámit posluchače s problematikou a obsluhou počítačových sítí z pohledu správce sítě. Postupně je na přednáškách probírána problematika připojení jednotlivých PC a malých sítí do Internetu, DNS systému a konfigurace DNS serverů, DHCP systému, elektronické pošty, VLAN, VPN, firewalů, překladu adres a směrování v sítích. Na závěr jsou posluchači seznámení s problematikou záložních zdrojů. Teoretické znalosti jsou ověřovány v laboratořích na CAN Ethernet s programovým vybavením Linux a Microsoft Windows. Dále jsou teoretické znalosti ověřovány v Internetu a na směrovačích a přepínačích firmy Cisco.</w:t>
            </w:r>
          </w:p>
          <w:p w14:paraId="5785FDD1" w14:textId="77777777" w:rsidR="00397CED" w:rsidRDefault="007C733A">
            <w:pPr>
              <w:widowControl w:val="0"/>
              <w:rPr>
                <w:b/>
              </w:rPr>
            </w:pPr>
            <w:r>
              <w:rPr>
                <w:b/>
              </w:rPr>
              <w:t>Témata:</w:t>
            </w:r>
          </w:p>
          <w:p w14:paraId="4A670DA5" w14:textId="77777777" w:rsidR="00397CED" w:rsidRDefault="007C733A">
            <w:pPr>
              <w:pStyle w:val="Odstavecseseznamem"/>
              <w:widowControl w:val="0"/>
              <w:numPr>
                <w:ilvl w:val="0"/>
                <w:numId w:val="35"/>
              </w:numPr>
              <w:suppressAutoHyphens w:val="0"/>
              <w:pPrChange w:id="1219" w:author="Jiri Vojtesek" w:date="2023-01-19T13:14:00Z">
                <w:pPr>
                  <w:pStyle w:val="Odstavecseseznamem"/>
                  <w:widowControl w:val="0"/>
                  <w:numPr>
                    <w:numId w:val="36"/>
                  </w:numPr>
                  <w:tabs>
                    <w:tab w:val="num" w:pos="0"/>
                  </w:tabs>
                  <w:suppressAutoHyphens w:val="0"/>
                  <w:ind w:hanging="360"/>
                </w:pPr>
              </w:pPrChange>
            </w:pPr>
            <w:r>
              <w:t>Přístupové metody FDM, TDM a CDM.</w:t>
            </w:r>
          </w:p>
          <w:p w14:paraId="6E836129" w14:textId="77777777" w:rsidR="00397CED" w:rsidRDefault="007C733A">
            <w:pPr>
              <w:pStyle w:val="Odstavecseseznamem"/>
              <w:widowControl w:val="0"/>
              <w:numPr>
                <w:ilvl w:val="0"/>
                <w:numId w:val="35"/>
              </w:numPr>
              <w:suppressAutoHyphens w:val="0"/>
              <w:pPrChange w:id="1220" w:author="Jiri Vojtesek" w:date="2023-01-19T13:14:00Z">
                <w:pPr>
                  <w:pStyle w:val="Odstavecseseznamem"/>
                  <w:widowControl w:val="0"/>
                  <w:numPr>
                    <w:numId w:val="36"/>
                  </w:numPr>
                  <w:tabs>
                    <w:tab w:val="num" w:pos="0"/>
                  </w:tabs>
                  <w:suppressAutoHyphens w:val="0"/>
                  <w:ind w:hanging="360"/>
                </w:pPr>
              </w:pPrChange>
            </w:pPr>
            <w:r>
              <w:t>Připojení PC do Internetu: Agregace, QoS a FUP. ISDN, DSL, CATV, 230 V a FWA.</w:t>
            </w:r>
          </w:p>
          <w:p w14:paraId="41334327" w14:textId="77777777" w:rsidR="00397CED" w:rsidRDefault="007C733A">
            <w:pPr>
              <w:pStyle w:val="Odstavecseseznamem"/>
              <w:widowControl w:val="0"/>
              <w:numPr>
                <w:ilvl w:val="0"/>
                <w:numId w:val="35"/>
              </w:numPr>
              <w:suppressAutoHyphens w:val="0"/>
              <w:pPrChange w:id="1221" w:author="Jiri Vojtesek" w:date="2023-01-19T13:14:00Z">
                <w:pPr>
                  <w:pStyle w:val="Odstavecseseznamem"/>
                  <w:widowControl w:val="0"/>
                  <w:numPr>
                    <w:numId w:val="36"/>
                  </w:numPr>
                  <w:tabs>
                    <w:tab w:val="num" w:pos="0"/>
                  </w:tabs>
                  <w:suppressAutoHyphens w:val="0"/>
                  <w:ind w:hanging="360"/>
                </w:pPr>
              </w:pPrChange>
            </w:pPr>
            <w:r>
              <w:t>Připojení PC do Internetu: CATV, 230 V a FWA.</w:t>
            </w:r>
          </w:p>
          <w:p w14:paraId="66A40050" w14:textId="77777777" w:rsidR="00397CED" w:rsidRDefault="007C733A">
            <w:pPr>
              <w:pStyle w:val="Odstavecseseznamem"/>
              <w:widowControl w:val="0"/>
              <w:numPr>
                <w:ilvl w:val="0"/>
                <w:numId w:val="35"/>
              </w:numPr>
              <w:suppressAutoHyphens w:val="0"/>
              <w:pPrChange w:id="1222" w:author="Jiri Vojtesek" w:date="2023-01-19T13:14:00Z">
                <w:pPr>
                  <w:pStyle w:val="Odstavecseseznamem"/>
                  <w:widowControl w:val="0"/>
                  <w:numPr>
                    <w:numId w:val="36"/>
                  </w:numPr>
                  <w:tabs>
                    <w:tab w:val="num" w:pos="0"/>
                  </w:tabs>
                  <w:suppressAutoHyphens w:val="0"/>
                  <w:ind w:hanging="360"/>
                </w:pPr>
              </w:pPrChange>
            </w:pPr>
            <w:r>
              <w:t>Připojení PC do Internetu: 2. až 5. generace mobilních sítí a WiMax.</w:t>
            </w:r>
          </w:p>
          <w:p w14:paraId="3CACF267" w14:textId="77777777" w:rsidR="00397CED" w:rsidRDefault="007C733A">
            <w:pPr>
              <w:pStyle w:val="Odstavecseseznamem"/>
              <w:widowControl w:val="0"/>
              <w:numPr>
                <w:ilvl w:val="0"/>
                <w:numId w:val="35"/>
              </w:numPr>
              <w:suppressAutoHyphens w:val="0"/>
              <w:pPrChange w:id="1223" w:author="Jiri Vojtesek" w:date="2023-01-19T13:14:00Z">
                <w:pPr>
                  <w:pStyle w:val="Odstavecseseznamem"/>
                  <w:widowControl w:val="0"/>
                  <w:numPr>
                    <w:numId w:val="36"/>
                  </w:numPr>
                  <w:tabs>
                    <w:tab w:val="num" w:pos="0"/>
                  </w:tabs>
                  <w:suppressAutoHyphens w:val="0"/>
                  <w:ind w:hanging="360"/>
                </w:pPr>
              </w:pPrChange>
            </w:pPr>
            <w:r>
              <w:t>DNS: adresace, vyřizování dotazů a DNS servery.</w:t>
            </w:r>
          </w:p>
          <w:p w14:paraId="51DC1E20" w14:textId="77777777" w:rsidR="00397CED" w:rsidRDefault="007C733A">
            <w:pPr>
              <w:pStyle w:val="Odstavecseseznamem"/>
              <w:widowControl w:val="0"/>
              <w:numPr>
                <w:ilvl w:val="0"/>
                <w:numId w:val="35"/>
              </w:numPr>
              <w:suppressAutoHyphens w:val="0"/>
              <w:pPrChange w:id="1224" w:author="Jiri Vojtesek" w:date="2023-01-19T13:14:00Z">
                <w:pPr>
                  <w:pStyle w:val="Odstavecseseznamem"/>
                  <w:widowControl w:val="0"/>
                  <w:numPr>
                    <w:numId w:val="36"/>
                  </w:numPr>
                  <w:tabs>
                    <w:tab w:val="num" w:pos="0"/>
                  </w:tabs>
                  <w:suppressAutoHyphens w:val="0"/>
                  <w:ind w:hanging="360"/>
                </w:pPr>
              </w:pPrChange>
            </w:pPr>
            <w:r>
              <w:t>DNS: Unixová služba BIND a základní konfigurace DNS serveru.</w:t>
            </w:r>
          </w:p>
          <w:p w14:paraId="047CA11F" w14:textId="77777777" w:rsidR="00397CED" w:rsidRDefault="007C733A">
            <w:pPr>
              <w:pStyle w:val="Odstavecseseznamem"/>
              <w:widowControl w:val="0"/>
              <w:numPr>
                <w:ilvl w:val="0"/>
                <w:numId w:val="35"/>
              </w:numPr>
              <w:suppressAutoHyphens w:val="0"/>
              <w:pPrChange w:id="1225" w:author="Jiri Vojtesek" w:date="2023-01-19T13:14:00Z">
                <w:pPr>
                  <w:pStyle w:val="Odstavecseseznamem"/>
                  <w:widowControl w:val="0"/>
                  <w:numPr>
                    <w:numId w:val="36"/>
                  </w:numPr>
                  <w:tabs>
                    <w:tab w:val="num" w:pos="0"/>
                  </w:tabs>
                  <w:suppressAutoHyphens w:val="0"/>
                  <w:ind w:hanging="360"/>
                </w:pPr>
              </w:pPrChange>
            </w:pPr>
            <w:r>
              <w:t>DDNS, DHCP a elektronická pošta.</w:t>
            </w:r>
          </w:p>
          <w:p w14:paraId="3C3DE087" w14:textId="77777777" w:rsidR="00397CED" w:rsidRDefault="007C733A">
            <w:pPr>
              <w:pStyle w:val="Odstavecseseznamem"/>
              <w:widowControl w:val="0"/>
              <w:numPr>
                <w:ilvl w:val="0"/>
                <w:numId w:val="35"/>
              </w:numPr>
              <w:suppressAutoHyphens w:val="0"/>
              <w:pPrChange w:id="1226" w:author="Jiri Vojtesek" w:date="2023-01-19T13:14:00Z">
                <w:pPr>
                  <w:pStyle w:val="Odstavecseseznamem"/>
                  <w:widowControl w:val="0"/>
                  <w:numPr>
                    <w:numId w:val="36"/>
                  </w:numPr>
                  <w:tabs>
                    <w:tab w:val="num" w:pos="0"/>
                  </w:tabs>
                  <w:suppressAutoHyphens w:val="0"/>
                  <w:ind w:hanging="360"/>
                </w:pPr>
              </w:pPrChange>
            </w:pPr>
            <w:r>
              <w:t>NAT a PAT.</w:t>
            </w:r>
          </w:p>
          <w:p w14:paraId="2CDB72B6" w14:textId="77777777" w:rsidR="00397CED" w:rsidRDefault="007C733A">
            <w:pPr>
              <w:pStyle w:val="Odstavecseseznamem"/>
              <w:widowControl w:val="0"/>
              <w:numPr>
                <w:ilvl w:val="0"/>
                <w:numId w:val="35"/>
              </w:numPr>
              <w:suppressAutoHyphens w:val="0"/>
              <w:pPrChange w:id="1227" w:author="Jiri Vojtesek" w:date="2023-01-19T13:14:00Z">
                <w:pPr>
                  <w:pStyle w:val="Odstavecseseznamem"/>
                  <w:widowControl w:val="0"/>
                  <w:numPr>
                    <w:numId w:val="36"/>
                  </w:numPr>
                  <w:tabs>
                    <w:tab w:val="num" w:pos="0"/>
                  </w:tabs>
                  <w:suppressAutoHyphens w:val="0"/>
                  <w:ind w:hanging="360"/>
                </w:pPr>
              </w:pPrChange>
            </w:pPr>
            <w:r>
              <w:t>VLAN a VPN.</w:t>
            </w:r>
          </w:p>
          <w:p w14:paraId="79CC7785" w14:textId="77777777" w:rsidR="00397CED" w:rsidRDefault="007C733A">
            <w:pPr>
              <w:pStyle w:val="Odstavecseseznamem"/>
              <w:widowControl w:val="0"/>
              <w:numPr>
                <w:ilvl w:val="0"/>
                <w:numId w:val="35"/>
              </w:numPr>
              <w:suppressAutoHyphens w:val="0"/>
              <w:pPrChange w:id="1228" w:author="Jiri Vojtesek" w:date="2023-01-19T13:14:00Z">
                <w:pPr>
                  <w:pStyle w:val="Odstavecseseznamem"/>
                  <w:widowControl w:val="0"/>
                  <w:numPr>
                    <w:numId w:val="36"/>
                  </w:numPr>
                  <w:tabs>
                    <w:tab w:val="num" w:pos="0"/>
                  </w:tabs>
                  <w:suppressAutoHyphens w:val="0"/>
                  <w:ind w:hanging="360"/>
                </w:pPr>
              </w:pPrChange>
            </w:pPr>
            <w:r>
              <w:t>Firewally a UPS.</w:t>
            </w:r>
          </w:p>
          <w:p w14:paraId="34122D7E" w14:textId="77777777" w:rsidR="00397CED" w:rsidRDefault="007C733A">
            <w:pPr>
              <w:pStyle w:val="Odstavecseseznamem"/>
              <w:widowControl w:val="0"/>
              <w:numPr>
                <w:ilvl w:val="0"/>
                <w:numId w:val="35"/>
              </w:numPr>
              <w:suppressAutoHyphens w:val="0"/>
              <w:pPrChange w:id="1229" w:author="Jiri Vojtesek" w:date="2023-01-19T13:14:00Z">
                <w:pPr>
                  <w:pStyle w:val="Odstavecseseznamem"/>
                  <w:widowControl w:val="0"/>
                  <w:numPr>
                    <w:numId w:val="36"/>
                  </w:numPr>
                  <w:tabs>
                    <w:tab w:val="num" w:pos="0"/>
                  </w:tabs>
                  <w:suppressAutoHyphens w:val="0"/>
                  <w:ind w:hanging="360"/>
                </w:pPr>
              </w:pPrChange>
            </w:pPr>
            <w:r>
              <w:t>Základy směrování v IP sítích: koncepce Internetu, přímé a nepřímé doručování, mechanismus a princip CIDR, směrovací tabulky.</w:t>
            </w:r>
          </w:p>
          <w:p w14:paraId="3867FE22" w14:textId="77777777" w:rsidR="00397CED" w:rsidRDefault="007C733A">
            <w:pPr>
              <w:pStyle w:val="Odstavecseseznamem"/>
              <w:widowControl w:val="0"/>
              <w:numPr>
                <w:ilvl w:val="0"/>
                <w:numId w:val="35"/>
              </w:numPr>
              <w:suppressAutoHyphens w:val="0"/>
              <w:pPrChange w:id="1230" w:author="Jiri Vojtesek" w:date="2023-01-19T13:14:00Z">
                <w:pPr>
                  <w:pStyle w:val="Odstavecseseznamem"/>
                  <w:widowControl w:val="0"/>
                  <w:numPr>
                    <w:numId w:val="36"/>
                  </w:numPr>
                  <w:tabs>
                    <w:tab w:val="num" w:pos="0"/>
                  </w:tabs>
                  <w:suppressAutoHyphens w:val="0"/>
                  <w:ind w:hanging="360"/>
                </w:pPr>
              </w:pPrChange>
            </w:pPr>
            <w:r>
              <w:t>Základy směrování v IP sítích: pravidla a základní algoritmus směrování, ICMP protokol, aktualizace směrovacích informací a směrování v raném a současném Internetu.</w:t>
            </w:r>
          </w:p>
          <w:p w14:paraId="088D4382" w14:textId="77777777" w:rsidR="00397CED" w:rsidRDefault="007C733A">
            <w:pPr>
              <w:pStyle w:val="Odstavecseseznamem"/>
              <w:widowControl w:val="0"/>
              <w:numPr>
                <w:ilvl w:val="0"/>
                <w:numId w:val="35"/>
              </w:numPr>
              <w:suppressAutoHyphens w:val="0"/>
              <w:pPrChange w:id="1231" w:author="Jiri Vojtesek" w:date="2023-01-19T13:14:00Z">
                <w:pPr>
                  <w:pStyle w:val="Odstavecseseznamem"/>
                  <w:widowControl w:val="0"/>
                  <w:numPr>
                    <w:numId w:val="36"/>
                  </w:numPr>
                  <w:tabs>
                    <w:tab w:val="num" w:pos="0"/>
                  </w:tabs>
                  <w:suppressAutoHyphens w:val="0"/>
                  <w:ind w:hanging="360"/>
                </w:pPr>
              </w:pPrChange>
            </w:pPr>
            <w:r>
              <w:t>IGP směrovací protokoly link state a distance vector.</w:t>
            </w:r>
          </w:p>
          <w:p w14:paraId="2E638DF2" w14:textId="77777777" w:rsidR="00397CED" w:rsidRDefault="007C733A">
            <w:pPr>
              <w:pStyle w:val="Odstavecseseznamem"/>
              <w:widowControl w:val="0"/>
              <w:numPr>
                <w:ilvl w:val="0"/>
                <w:numId w:val="35"/>
              </w:numPr>
              <w:suppressAutoHyphens w:val="0"/>
              <w:pPrChange w:id="1232" w:author="Jiri Vojtesek" w:date="2023-01-19T13:14:00Z">
                <w:pPr>
                  <w:pStyle w:val="Odstavecseseznamem"/>
                  <w:widowControl w:val="0"/>
                  <w:numPr>
                    <w:numId w:val="36"/>
                  </w:numPr>
                  <w:tabs>
                    <w:tab w:val="num" w:pos="0"/>
                  </w:tabs>
                  <w:suppressAutoHyphens w:val="0"/>
                  <w:ind w:hanging="360"/>
                </w:pPr>
              </w:pPrChange>
            </w:pPr>
            <w:r>
              <w:t>Autonomní systémy a EGP směrovací protokoly path vector</w:t>
            </w:r>
          </w:p>
          <w:p w14:paraId="3C494DD6" w14:textId="77777777" w:rsidR="00397CED" w:rsidRDefault="007C733A">
            <w:pPr>
              <w:widowControl w:val="0"/>
              <w:jc w:val="both"/>
            </w:pPr>
            <w:r>
              <w:rPr>
                <w:b/>
              </w:rPr>
              <w:t xml:space="preserve">Výstupní znalosti </w:t>
            </w:r>
            <w:r>
              <w:t>(student prokazuje tyto znalosti)</w:t>
            </w:r>
          </w:p>
          <w:p w14:paraId="633BEB2C" w14:textId="77777777" w:rsidR="00397CED" w:rsidRDefault="007C733A">
            <w:pPr>
              <w:widowControl w:val="0"/>
              <w:numPr>
                <w:ilvl w:val="0"/>
                <w:numId w:val="6"/>
              </w:numPr>
              <w:suppressAutoHyphens w:val="0"/>
              <w:spacing w:after="160" w:line="259" w:lineRule="auto"/>
              <w:contextualSpacing/>
              <w:jc w:val="both"/>
              <w:pPrChange w:id="123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druhů připojení k internetu</w:t>
            </w:r>
          </w:p>
          <w:p w14:paraId="0CB9EE6C" w14:textId="77777777" w:rsidR="00397CED" w:rsidRDefault="007C733A">
            <w:pPr>
              <w:widowControl w:val="0"/>
              <w:numPr>
                <w:ilvl w:val="0"/>
                <w:numId w:val="6"/>
              </w:numPr>
              <w:suppressAutoHyphens w:val="0"/>
              <w:spacing w:after="160" w:line="259" w:lineRule="auto"/>
              <w:contextualSpacing/>
              <w:jc w:val="both"/>
              <w:pPrChange w:id="123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popíše způsoby fungování DNS serveru</w:t>
            </w:r>
          </w:p>
          <w:p w14:paraId="53FC6D3D" w14:textId="77777777" w:rsidR="00397CED" w:rsidRDefault="007C733A">
            <w:pPr>
              <w:widowControl w:val="0"/>
              <w:numPr>
                <w:ilvl w:val="0"/>
                <w:numId w:val="6"/>
              </w:numPr>
              <w:suppressAutoHyphens w:val="0"/>
              <w:spacing w:after="160" w:line="259" w:lineRule="auto"/>
              <w:contextualSpacing/>
              <w:jc w:val="both"/>
              <w:pPrChange w:id="123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rozdílů v poštovních protokolech</w:t>
            </w:r>
          </w:p>
          <w:p w14:paraId="15F7AC5B" w14:textId="77777777" w:rsidR="00397CED" w:rsidRDefault="007C733A">
            <w:pPr>
              <w:widowControl w:val="0"/>
              <w:numPr>
                <w:ilvl w:val="0"/>
                <w:numId w:val="6"/>
              </w:numPr>
              <w:suppressAutoHyphens w:val="0"/>
              <w:spacing w:after="160" w:line="259" w:lineRule="auto"/>
              <w:contextualSpacing/>
              <w:jc w:val="both"/>
              <w:pPrChange w:id="123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zabezpečení v počítačových sítích a firewallů</w:t>
            </w:r>
          </w:p>
          <w:p w14:paraId="599BE7D0" w14:textId="77777777" w:rsidR="00397CED" w:rsidRDefault="007C733A">
            <w:pPr>
              <w:widowControl w:val="0"/>
              <w:numPr>
                <w:ilvl w:val="0"/>
                <w:numId w:val="6"/>
              </w:numPr>
              <w:suppressAutoHyphens w:val="0"/>
              <w:spacing w:after="160" w:line="259" w:lineRule="auto"/>
              <w:contextualSpacing/>
              <w:jc w:val="both"/>
              <w:pPrChange w:id="123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základů směrování v IP sítích</w:t>
            </w:r>
          </w:p>
          <w:p w14:paraId="4D18FEB6" w14:textId="77777777" w:rsidR="00397CED" w:rsidRDefault="007C733A">
            <w:pPr>
              <w:widowControl w:val="0"/>
              <w:jc w:val="both"/>
            </w:pPr>
            <w:r>
              <w:rPr>
                <w:b/>
              </w:rPr>
              <w:t xml:space="preserve">Výstupní dovednosti </w:t>
            </w:r>
            <w:r>
              <w:t>(student prokazuje tyto dovednosti)</w:t>
            </w:r>
          </w:p>
          <w:p w14:paraId="52F07863" w14:textId="77777777" w:rsidR="00397CED" w:rsidRDefault="007C733A">
            <w:pPr>
              <w:widowControl w:val="0"/>
              <w:numPr>
                <w:ilvl w:val="0"/>
                <w:numId w:val="7"/>
              </w:numPr>
              <w:suppressAutoHyphens w:val="0"/>
              <w:spacing w:after="160" w:line="259" w:lineRule="auto"/>
              <w:contextualSpacing/>
              <w:jc w:val="both"/>
              <w:pPrChange w:id="123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nastavení DNS serveru</w:t>
            </w:r>
          </w:p>
          <w:p w14:paraId="6E4759DC" w14:textId="77777777" w:rsidR="00397CED" w:rsidRDefault="007C733A">
            <w:pPr>
              <w:widowControl w:val="0"/>
              <w:numPr>
                <w:ilvl w:val="0"/>
                <w:numId w:val="7"/>
              </w:numPr>
              <w:suppressAutoHyphens w:val="0"/>
              <w:spacing w:after="160" w:line="259" w:lineRule="auto"/>
              <w:contextualSpacing/>
              <w:jc w:val="both"/>
              <w:pPrChange w:id="123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nastavení NAT a PAT v počítačových sítích</w:t>
            </w:r>
          </w:p>
          <w:p w14:paraId="424F3C57" w14:textId="77777777" w:rsidR="00397CED" w:rsidRDefault="007C733A">
            <w:pPr>
              <w:widowControl w:val="0"/>
              <w:numPr>
                <w:ilvl w:val="0"/>
                <w:numId w:val="7"/>
              </w:numPr>
              <w:suppressAutoHyphens w:val="0"/>
              <w:spacing w:after="160" w:line="259" w:lineRule="auto"/>
              <w:contextualSpacing/>
              <w:jc w:val="both"/>
              <w:pPrChange w:id="124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vytvoření a nastavení VLAN a VPN</w:t>
            </w:r>
          </w:p>
          <w:p w14:paraId="74CAB356" w14:textId="77777777" w:rsidR="00397CED" w:rsidRDefault="007C733A">
            <w:pPr>
              <w:widowControl w:val="0"/>
              <w:numPr>
                <w:ilvl w:val="0"/>
                <w:numId w:val="7"/>
              </w:numPr>
              <w:suppressAutoHyphens w:val="0"/>
              <w:spacing w:after="160" w:line="259" w:lineRule="auto"/>
              <w:contextualSpacing/>
              <w:jc w:val="both"/>
              <w:pPrChange w:id="124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realizace směrování v IP sítích</w:t>
            </w:r>
          </w:p>
          <w:p w14:paraId="1F4EF35D" w14:textId="77777777" w:rsidR="00397CED" w:rsidRDefault="007C733A">
            <w:pPr>
              <w:widowControl w:val="0"/>
              <w:numPr>
                <w:ilvl w:val="0"/>
                <w:numId w:val="7"/>
              </w:numPr>
              <w:suppressAutoHyphens w:val="0"/>
              <w:spacing w:after="160" w:line="259" w:lineRule="auto"/>
              <w:contextualSpacing/>
              <w:jc w:val="both"/>
              <w:pPrChange w:id="124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připojení počítače do Internetu pomocí běžných druhů připojení</w:t>
            </w:r>
          </w:p>
        </w:tc>
      </w:tr>
      <w:tr w:rsidR="00397CED" w14:paraId="42B25116"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5AFC31D"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12DCFBBE" w14:textId="77777777" w:rsidR="00397CED" w:rsidRDefault="00397CED">
            <w:pPr>
              <w:widowControl w:val="0"/>
              <w:jc w:val="both"/>
            </w:pPr>
          </w:p>
        </w:tc>
      </w:tr>
      <w:tr w:rsidR="00397CED" w14:paraId="19B1260F" w14:textId="77777777">
        <w:trPr>
          <w:trHeight w:val="841"/>
        </w:trPr>
        <w:tc>
          <w:tcPr>
            <w:tcW w:w="9855" w:type="dxa"/>
            <w:gridSpan w:val="8"/>
            <w:tcBorders>
              <w:left w:val="single" w:sz="4" w:space="0" w:color="000000"/>
              <w:bottom w:val="single" w:sz="4" w:space="0" w:color="000000"/>
              <w:right w:val="single" w:sz="4" w:space="0" w:color="000000"/>
            </w:tcBorders>
          </w:tcPr>
          <w:p w14:paraId="4DDD8126" w14:textId="77777777" w:rsidR="00397CED" w:rsidRDefault="007C733A">
            <w:pPr>
              <w:widowControl w:val="0"/>
              <w:jc w:val="both"/>
              <w:rPr>
                <w:b/>
                <w:bCs/>
              </w:rPr>
            </w:pPr>
            <w:r>
              <w:rPr>
                <w:b/>
                <w:bCs/>
              </w:rPr>
              <w:t>Povinná literatura:</w:t>
            </w:r>
          </w:p>
          <w:p w14:paraId="45B06592" w14:textId="77777777" w:rsidR="00397CED" w:rsidRDefault="007C733A">
            <w:pPr>
              <w:widowControl w:val="0"/>
              <w:jc w:val="both"/>
            </w:pPr>
            <w:r>
              <w:t xml:space="preserve">SOSINSKY, B. </w:t>
            </w:r>
            <w:r>
              <w:rPr>
                <w:i/>
              </w:rPr>
              <w:t>Mistrovství – počítačové sítě</w:t>
            </w:r>
            <w:r>
              <w:t>. Vyd.1. Brno:Computer Press, 2010, 840 s. ISBN 978-80-251-3363-7.</w:t>
            </w:r>
          </w:p>
          <w:p w14:paraId="1B3578EB" w14:textId="77777777" w:rsidR="00397CED" w:rsidRDefault="007C733A">
            <w:pPr>
              <w:widowControl w:val="0"/>
              <w:jc w:val="both"/>
            </w:pPr>
            <w:r>
              <w:t xml:space="preserve">DONAHUE, G. A. </w:t>
            </w:r>
            <w:r>
              <w:rPr>
                <w:i/>
              </w:rPr>
              <w:t>Kompletní průvodce síťového experta</w:t>
            </w:r>
            <w:r>
              <w:t>. Vyd. 1. Brno: Computer Press, 2009, 528 s. ISBN 978-80-251-2247-1.</w:t>
            </w:r>
          </w:p>
          <w:p w14:paraId="6D6C91E8" w14:textId="77777777" w:rsidR="00397CED" w:rsidRDefault="007C733A">
            <w:pPr>
              <w:widowControl w:val="0"/>
              <w:jc w:val="both"/>
              <w:rPr>
                <w:b/>
              </w:rPr>
            </w:pPr>
            <w:r>
              <w:rPr>
                <w:b/>
              </w:rPr>
              <w:t>Doporučená literatura:</w:t>
            </w:r>
          </w:p>
          <w:p w14:paraId="79265682" w14:textId="77777777" w:rsidR="00397CED" w:rsidRDefault="007C733A">
            <w:pPr>
              <w:widowControl w:val="0"/>
              <w:jc w:val="both"/>
            </w:pPr>
            <w:r>
              <w:t xml:space="preserve">PETERKA, J. </w:t>
            </w:r>
            <w:r>
              <w:rPr>
                <w:i/>
              </w:rPr>
              <w:t>Rodina protokolů TCP/IP, IP směrování</w:t>
            </w:r>
            <w:r>
              <w:t>. Zlín: Interní prezentace v PDF, 2015, 46 s.</w:t>
            </w:r>
          </w:p>
          <w:p w14:paraId="4ED1A25A" w14:textId="77777777" w:rsidR="00397CED" w:rsidRDefault="007C733A">
            <w:pPr>
              <w:widowControl w:val="0"/>
              <w:jc w:val="both"/>
            </w:pPr>
            <w:r>
              <w:t xml:space="preserve">BIGELOW, S. J. </w:t>
            </w:r>
            <w:r>
              <w:rPr>
                <w:i/>
              </w:rPr>
              <w:t>Mistrovství v počítačových sítích: správa, konfigurace, diagnostika a řešení problémů</w:t>
            </w:r>
            <w:r>
              <w:t>. Vyd. 1. Brno: Computer Press, 2004, 990 s. ISBN 80-251-0178-9.</w:t>
            </w:r>
          </w:p>
          <w:p w14:paraId="5B4E2A8A" w14:textId="77777777" w:rsidR="00397CED" w:rsidRDefault="007C733A">
            <w:pPr>
              <w:widowControl w:val="0"/>
              <w:jc w:val="both"/>
            </w:pPr>
            <w:r>
              <w:lastRenderedPageBreak/>
              <w:t xml:space="preserve">SPORTAC, M. A. </w:t>
            </w:r>
            <w:r>
              <w:rPr>
                <w:i/>
              </w:rPr>
              <w:t>Směrování v sítích IP</w:t>
            </w:r>
            <w:r>
              <w:t>. Vyd. 1. Brno: Computer Press, 2004, 352 s. ISBN 80-251-0127-4.</w:t>
            </w:r>
          </w:p>
          <w:p w14:paraId="60C2D3C9" w14:textId="77777777" w:rsidR="00397CED" w:rsidRDefault="007C733A">
            <w:pPr>
              <w:widowControl w:val="0"/>
              <w:jc w:val="both"/>
            </w:pPr>
            <w:r>
              <w:t xml:space="preserve">SOSINSKY, B. </w:t>
            </w:r>
            <w:r>
              <w:rPr>
                <w:i/>
              </w:rPr>
              <w:t>Networking Bible</w:t>
            </w:r>
            <w:r>
              <w:t>. 1st ed. WILEY, 2009, 912 p. ISBN 978-0-470-43131-3.</w:t>
            </w:r>
          </w:p>
          <w:p w14:paraId="2D43B630" w14:textId="77777777" w:rsidR="00397CED" w:rsidRDefault="007C733A">
            <w:pPr>
              <w:widowControl w:val="0"/>
              <w:jc w:val="both"/>
            </w:pPr>
            <w:r>
              <w:t xml:space="preserve">DONAHUE, G. A. </w:t>
            </w:r>
            <w:r>
              <w:rPr>
                <w:i/>
              </w:rPr>
              <w:t>Network warrior</w:t>
            </w:r>
            <w:r>
              <w:t>. 2nd ed. O'Reilly Media, 2011, 788 p. ISBN 978-1-449-38786-0.</w:t>
            </w:r>
          </w:p>
        </w:tc>
      </w:tr>
      <w:tr w:rsidR="00397CED" w14:paraId="768C9752"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C0DC007" w14:textId="77777777" w:rsidR="00397CED" w:rsidRDefault="007C733A">
            <w:pPr>
              <w:widowControl w:val="0"/>
              <w:jc w:val="center"/>
              <w:rPr>
                <w:b/>
              </w:rPr>
            </w:pPr>
            <w:r>
              <w:rPr>
                <w:b/>
              </w:rPr>
              <w:lastRenderedPageBreak/>
              <w:t>Informace ke kombinované nebo distanční formě</w:t>
            </w:r>
          </w:p>
        </w:tc>
      </w:tr>
      <w:tr w:rsidR="00397CED" w14:paraId="6756E36D"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0A960946"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38EE65DF"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CC6F2A1" w14:textId="77777777" w:rsidR="00397CED" w:rsidRDefault="007C733A">
            <w:pPr>
              <w:widowControl w:val="0"/>
              <w:jc w:val="both"/>
              <w:rPr>
                <w:b/>
              </w:rPr>
            </w:pPr>
            <w:r>
              <w:rPr>
                <w:b/>
              </w:rPr>
              <w:t>hodin</w:t>
            </w:r>
          </w:p>
        </w:tc>
      </w:tr>
      <w:tr w:rsidR="00397CED" w14:paraId="72FEE023"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B5FBDBE" w14:textId="77777777" w:rsidR="00397CED" w:rsidRDefault="007C733A">
            <w:pPr>
              <w:widowControl w:val="0"/>
              <w:jc w:val="both"/>
              <w:rPr>
                <w:b/>
              </w:rPr>
            </w:pPr>
            <w:r>
              <w:rPr>
                <w:b/>
              </w:rPr>
              <w:t>Informace o způsobu kontaktu s vyučujícím</w:t>
            </w:r>
          </w:p>
        </w:tc>
      </w:tr>
      <w:tr w:rsidR="00397CED" w14:paraId="39186AD9" w14:textId="77777777">
        <w:trPr>
          <w:trHeight w:val="1071"/>
        </w:trPr>
        <w:tc>
          <w:tcPr>
            <w:tcW w:w="9855" w:type="dxa"/>
            <w:gridSpan w:val="8"/>
            <w:tcBorders>
              <w:top w:val="single" w:sz="4" w:space="0" w:color="000000"/>
              <w:left w:val="single" w:sz="4" w:space="0" w:color="000000"/>
              <w:bottom w:val="single" w:sz="4" w:space="0" w:color="000000"/>
              <w:right w:val="single" w:sz="4" w:space="0" w:color="000000"/>
            </w:tcBorders>
          </w:tcPr>
          <w:p w14:paraId="36E98ECF" w14:textId="77777777" w:rsidR="00397CED" w:rsidRDefault="00397CED">
            <w:pPr>
              <w:widowControl w:val="0"/>
              <w:jc w:val="both"/>
            </w:pPr>
          </w:p>
        </w:tc>
      </w:tr>
    </w:tbl>
    <w:p w14:paraId="78C7E3E4" w14:textId="77777777" w:rsidR="00397CED" w:rsidRDefault="00397CED"/>
    <w:p w14:paraId="277E9299" w14:textId="77777777" w:rsidR="00397CED" w:rsidRDefault="00397CED">
      <w:pPr>
        <w:spacing w:after="160" w:line="259" w:lineRule="auto"/>
      </w:pPr>
    </w:p>
    <w:p w14:paraId="3DCAB94B"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3DB285E1"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533578D" w14:textId="084FE0E6"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243" w:author="Jiří Vojtěšek" w:date="2023-01-24T20:39:00Z">
              <w:r w:rsidR="008A5423">
                <w:rPr>
                  <w:b/>
                </w:rPr>
                <w:t>Abecední seznam</w:t>
              </w:r>
            </w:ins>
            <w:del w:id="1244" w:author="Jiří Vojtěšek" w:date="2023-01-24T20:39:00Z">
              <w:r w:rsidDel="008A5423">
                <w:rPr>
                  <w:rStyle w:val="Odkazintenzivn"/>
                </w:rPr>
                <w:delText>Abecední seznam</w:delText>
              </w:r>
            </w:del>
            <w:r>
              <w:rPr>
                <w:rStyle w:val="Odkazintenzivn"/>
              </w:rPr>
              <w:fldChar w:fldCharType="end"/>
            </w:r>
          </w:p>
        </w:tc>
      </w:tr>
      <w:tr w:rsidR="00397CED" w14:paraId="36B2FE1E"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4C6D16C"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5A5CD70D" w14:textId="77777777" w:rsidR="00397CED" w:rsidRDefault="007C733A">
            <w:pPr>
              <w:widowControl w:val="0"/>
              <w:jc w:val="both"/>
            </w:pPr>
            <w:bookmarkStart w:id="1245" w:name="bPsychologie"/>
            <w:r>
              <w:t>Psychologie pro učitele</w:t>
            </w:r>
            <w:bookmarkEnd w:id="1245"/>
          </w:p>
        </w:tc>
      </w:tr>
      <w:tr w:rsidR="00397CED" w14:paraId="7726C02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CB8A10"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A7C2E07" w14:textId="77777777" w:rsidR="00397CED" w:rsidRDefault="007C733A">
            <w:pPr>
              <w:widowControl w:val="0"/>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8FE8E72"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8AB8554" w14:textId="77777777" w:rsidR="00397CED" w:rsidRDefault="007C733A">
            <w:pPr>
              <w:widowControl w:val="0"/>
              <w:jc w:val="both"/>
            </w:pPr>
            <w:r>
              <w:t>1/ZS</w:t>
            </w:r>
          </w:p>
        </w:tc>
      </w:tr>
      <w:tr w:rsidR="00397CED" w14:paraId="361AD5E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A693CD"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2580EE39" w14:textId="77777777" w:rsidR="00397CED" w:rsidRDefault="007C733A">
            <w:pPr>
              <w:widowControl w:val="0"/>
              <w:jc w:val="both"/>
            </w:pPr>
            <w:r>
              <w:t>28p + 28s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E3FD6E0"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522324DE" w14:textId="77777777" w:rsidR="00397CED" w:rsidRDefault="007C733A">
            <w:pPr>
              <w:widowControl w:val="0"/>
              <w:jc w:val="both"/>
            </w:pPr>
            <w:r>
              <w:t>54</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94A3C2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1FF28667" w14:textId="77777777" w:rsidR="00397CED" w:rsidRDefault="007C733A">
            <w:pPr>
              <w:widowControl w:val="0"/>
              <w:jc w:val="both"/>
            </w:pPr>
            <w:r>
              <w:t>4</w:t>
            </w:r>
          </w:p>
        </w:tc>
      </w:tr>
      <w:tr w:rsidR="00397CED" w14:paraId="1D9E35A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8D4A33"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D645859" w14:textId="77777777" w:rsidR="00397CED" w:rsidRDefault="00397CED">
            <w:pPr>
              <w:widowControl w:val="0"/>
              <w:jc w:val="both"/>
            </w:pPr>
          </w:p>
        </w:tc>
      </w:tr>
      <w:tr w:rsidR="00397CED" w14:paraId="501680F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97D5A60"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390107BE" w14:textId="77777777" w:rsidR="00397CED" w:rsidRDefault="007C733A">
            <w:pPr>
              <w:widowControl w:val="0"/>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792C8F4"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55343D0A" w14:textId="77777777" w:rsidR="00397CED" w:rsidRDefault="007C733A">
            <w:pPr>
              <w:widowControl w:val="0"/>
              <w:jc w:val="both"/>
            </w:pPr>
            <w:r>
              <w:t>přednáška, seminář</w:t>
            </w:r>
          </w:p>
        </w:tc>
      </w:tr>
      <w:tr w:rsidR="00397CED" w14:paraId="70510BE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5EB038"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6D9B0D10" w14:textId="77777777" w:rsidR="00397CED" w:rsidRDefault="007C733A">
            <w:pPr>
              <w:widowControl w:val="0"/>
              <w:jc w:val="both"/>
            </w:pPr>
            <w:r>
              <w:t>Příprava a prezentace úkolů na seminářích. Účast na seminářích (80% účast). Písemná zkouška.</w:t>
            </w:r>
          </w:p>
        </w:tc>
      </w:tr>
      <w:tr w:rsidR="00397CED" w14:paraId="494460F8" w14:textId="77777777">
        <w:trPr>
          <w:trHeight w:val="554"/>
        </w:trPr>
        <w:tc>
          <w:tcPr>
            <w:tcW w:w="9854" w:type="dxa"/>
            <w:gridSpan w:val="8"/>
            <w:tcBorders>
              <w:left w:val="single" w:sz="4" w:space="0" w:color="000000"/>
              <w:bottom w:val="single" w:sz="4" w:space="0" w:color="000000"/>
              <w:right w:val="single" w:sz="4" w:space="0" w:color="000000"/>
            </w:tcBorders>
          </w:tcPr>
          <w:p w14:paraId="7042AF1A" w14:textId="77777777" w:rsidR="00397CED" w:rsidRDefault="00397CED">
            <w:pPr>
              <w:widowControl w:val="0"/>
              <w:jc w:val="both"/>
              <w:rPr>
                <w:shd w:val="clear" w:color="auto" w:fill="FFFF00"/>
              </w:rPr>
            </w:pPr>
          </w:p>
        </w:tc>
      </w:tr>
      <w:tr w:rsidR="00397CED" w14:paraId="57AAB0A8"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5F48F2EB"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0C9BFFA2" w14:textId="77777777" w:rsidR="00397CED" w:rsidRDefault="007C733A">
            <w:pPr>
              <w:widowControl w:val="0"/>
              <w:jc w:val="both"/>
            </w:pPr>
            <w:r>
              <w:t>PhDr. Hana Včelařová, Ph.D.</w:t>
            </w:r>
          </w:p>
        </w:tc>
      </w:tr>
      <w:tr w:rsidR="00397CED" w14:paraId="4690C28E"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4A480FD2"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4993CF9E" w14:textId="77777777" w:rsidR="00397CED" w:rsidRDefault="007C733A">
            <w:pPr>
              <w:widowControl w:val="0"/>
              <w:jc w:val="both"/>
            </w:pPr>
            <w:r>
              <w:t>Metodicky, vedení přednášek a seminářů, zkoušení</w:t>
            </w:r>
          </w:p>
        </w:tc>
      </w:tr>
      <w:tr w:rsidR="00397CED" w14:paraId="12DE4D4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A84997A"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C00B9A3" w14:textId="77777777" w:rsidR="00397CED" w:rsidRDefault="007C733A">
            <w:pPr>
              <w:widowControl w:val="0"/>
              <w:jc w:val="both"/>
              <w:rPr>
                <w:b/>
              </w:rPr>
            </w:pPr>
            <w:r>
              <w:rPr>
                <w:b/>
              </w:rPr>
              <w:t>PhDr. Hana Včelařová, Ph.D. (přednášky 100 %, semináře 100 %)</w:t>
            </w:r>
          </w:p>
        </w:tc>
      </w:tr>
      <w:tr w:rsidR="00397CED" w14:paraId="70EA2E17" w14:textId="77777777">
        <w:trPr>
          <w:trHeight w:val="158"/>
        </w:trPr>
        <w:tc>
          <w:tcPr>
            <w:tcW w:w="9854" w:type="dxa"/>
            <w:gridSpan w:val="8"/>
            <w:tcBorders>
              <w:left w:val="single" w:sz="4" w:space="0" w:color="000000"/>
              <w:bottom w:val="single" w:sz="4" w:space="0" w:color="000000"/>
              <w:right w:val="single" w:sz="4" w:space="0" w:color="000000"/>
            </w:tcBorders>
          </w:tcPr>
          <w:p w14:paraId="75484774" w14:textId="77777777" w:rsidR="00397CED" w:rsidRDefault="00397CED">
            <w:pPr>
              <w:widowControl w:val="0"/>
              <w:jc w:val="both"/>
            </w:pPr>
          </w:p>
        </w:tc>
      </w:tr>
      <w:tr w:rsidR="00397CED" w14:paraId="0CF94A1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2F7196C"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3C9721D2" w14:textId="77777777" w:rsidR="00397CED" w:rsidRDefault="00397CED">
            <w:pPr>
              <w:widowControl w:val="0"/>
              <w:jc w:val="both"/>
            </w:pPr>
          </w:p>
        </w:tc>
      </w:tr>
      <w:tr w:rsidR="00397CED" w14:paraId="4F7BBB1D" w14:textId="77777777">
        <w:trPr>
          <w:trHeight w:val="3331"/>
        </w:trPr>
        <w:tc>
          <w:tcPr>
            <w:tcW w:w="9854" w:type="dxa"/>
            <w:gridSpan w:val="8"/>
            <w:tcBorders>
              <w:left w:val="single" w:sz="4" w:space="0" w:color="000000"/>
              <w:bottom w:val="single" w:sz="12" w:space="0" w:color="000000"/>
              <w:right w:val="single" w:sz="4" w:space="0" w:color="000000"/>
            </w:tcBorders>
          </w:tcPr>
          <w:p w14:paraId="529CDF53" w14:textId="77777777" w:rsidR="00397CED" w:rsidRDefault="007C733A">
            <w:pPr>
              <w:widowControl w:val="0"/>
              <w:jc w:val="both"/>
            </w:pPr>
            <w:r>
              <w:t>Cílem předmětu je seznámit studenty se základními poznatky a s vybranými přístupy při řešení běžných i náročnějších situací, s nimiž se současní učitelé v edukačním procesu mohou střetávat. Teoretické přístupy budou tvořit zejména  úvodní část každého tematického celku, která bude doplněna o příklady z praxe a o standardní postupy při jejich řešení. Výklad tematických celků tak bude propojen s aktuálními problémy současné společnosti a s legislativou, která na ně prostřednictvím institucí (např. výchovného poradenství aj.) reaguje.</w:t>
            </w:r>
          </w:p>
          <w:p w14:paraId="6730541C" w14:textId="77777777" w:rsidR="00397CED" w:rsidRDefault="007C733A">
            <w:pPr>
              <w:widowControl w:val="0"/>
              <w:jc w:val="both"/>
              <w:rPr>
                <w:b/>
              </w:rPr>
            </w:pPr>
            <w:r>
              <w:rPr>
                <w:b/>
              </w:rPr>
              <w:t>Témata:</w:t>
            </w:r>
          </w:p>
          <w:p w14:paraId="441791A9" w14:textId="77777777" w:rsidR="00397CED" w:rsidRDefault="007C733A">
            <w:pPr>
              <w:pStyle w:val="Odstavecseseznamem"/>
              <w:widowControl w:val="0"/>
              <w:numPr>
                <w:ilvl w:val="0"/>
                <w:numId w:val="19"/>
              </w:numPr>
              <w:suppressAutoHyphens w:val="0"/>
              <w:ind w:left="677"/>
              <w:rPr>
                <w:color w:val="000000"/>
                <w:shd w:val="clear" w:color="auto" w:fill="FFFFFF"/>
              </w:rPr>
              <w:pPrChange w:id="1246"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Pojetí pedagogické psychologie (psychologie pro učitele) a vývoj oboru.</w:t>
            </w:r>
          </w:p>
          <w:p w14:paraId="573BD1EA" w14:textId="77777777" w:rsidR="00397CED" w:rsidRDefault="007C733A">
            <w:pPr>
              <w:pStyle w:val="Odstavecseseznamem"/>
              <w:widowControl w:val="0"/>
              <w:numPr>
                <w:ilvl w:val="0"/>
                <w:numId w:val="19"/>
              </w:numPr>
              <w:suppressAutoHyphens w:val="0"/>
              <w:ind w:left="677"/>
              <w:rPr>
                <w:color w:val="000000"/>
                <w:shd w:val="clear" w:color="auto" w:fill="FFFFFF"/>
              </w:rPr>
              <w:pPrChange w:id="1247"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Pedagogicko-psychologický výzkum, metody a postupy užívané v pedagogické  psychologii.</w:t>
            </w:r>
          </w:p>
          <w:p w14:paraId="2CF0EFD3" w14:textId="77777777" w:rsidR="00397CED" w:rsidRDefault="007C733A">
            <w:pPr>
              <w:pStyle w:val="Odstavecseseznamem"/>
              <w:widowControl w:val="0"/>
              <w:numPr>
                <w:ilvl w:val="0"/>
                <w:numId w:val="19"/>
              </w:numPr>
              <w:suppressAutoHyphens w:val="0"/>
              <w:ind w:left="677"/>
              <w:rPr>
                <w:color w:val="000000"/>
                <w:shd w:val="clear" w:color="auto" w:fill="FFFFFF"/>
              </w:rPr>
              <w:pPrChange w:id="1248"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Sociální percepce a komunikace v pedagogickém procesu.</w:t>
            </w:r>
          </w:p>
          <w:p w14:paraId="322D481F" w14:textId="77777777" w:rsidR="00397CED" w:rsidRDefault="007C733A">
            <w:pPr>
              <w:pStyle w:val="Odstavecseseznamem"/>
              <w:widowControl w:val="0"/>
              <w:numPr>
                <w:ilvl w:val="0"/>
                <w:numId w:val="19"/>
              </w:numPr>
              <w:suppressAutoHyphens w:val="0"/>
              <w:ind w:left="677"/>
              <w:rPr>
                <w:color w:val="000000"/>
                <w:shd w:val="clear" w:color="auto" w:fill="FFFFFF"/>
              </w:rPr>
              <w:pPrChange w:id="1249"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Základní principy didaktiky a jejich význam v edukaci.</w:t>
            </w:r>
          </w:p>
          <w:p w14:paraId="0E349845" w14:textId="77777777" w:rsidR="00397CED" w:rsidRDefault="007C733A">
            <w:pPr>
              <w:pStyle w:val="Odstavecseseznamem"/>
              <w:widowControl w:val="0"/>
              <w:numPr>
                <w:ilvl w:val="0"/>
                <w:numId w:val="19"/>
              </w:numPr>
              <w:suppressAutoHyphens w:val="0"/>
              <w:ind w:left="677"/>
              <w:rPr>
                <w:color w:val="000000"/>
                <w:shd w:val="clear" w:color="auto" w:fill="FFFFFF"/>
              </w:rPr>
              <w:pPrChange w:id="1250"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Psychologické otázky učení a výchovného působení.</w:t>
            </w:r>
          </w:p>
          <w:p w14:paraId="12C23BBA" w14:textId="77777777" w:rsidR="00397CED" w:rsidRDefault="007C733A">
            <w:pPr>
              <w:pStyle w:val="Odstavecseseznamem"/>
              <w:widowControl w:val="0"/>
              <w:numPr>
                <w:ilvl w:val="0"/>
                <w:numId w:val="19"/>
              </w:numPr>
              <w:suppressAutoHyphens w:val="0"/>
              <w:ind w:left="677"/>
              <w:rPr>
                <w:color w:val="000000"/>
                <w:shd w:val="clear" w:color="auto" w:fill="FFFFFF"/>
              </w:rPr>
              <w:pPrChange w:id="1251"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Učení a inteligence. Učení a motivace.</w:t>
            </w:r>
          </w:p>
          <w:p w14:paraId="407A0BF0" w14:textId="77777777" w:rsidR="00397CED" w:rsidRDefault="007C733A">
            <w:pPr>
              <w:pStyle w:val="Odstavecseseznamem"/>
              <w:widowControl w:val="0"/>
              <w:numPr>
                <w:ilvl w:val="0"/>
                <w:numId w:val="19"/>
              </w:numPr>
              <w:suppressAutoHyphens w:val="0"/>
              <w:ind w:left="677"/>
              <w:rPr>
                <w:color w:val="000000"/>
                <w:shd w:val="clear" w:color="auto" w:fill="FFFFFF"/>
              </w:rPr>
              <w:pPrChange w:id="1252"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Sebeřízené (autoregulované) učení.</w:t>
            </w:r>
          </w:p>
          <w:p w14:paraId="2528C6F6" w14:textId="77777777" w:rsidR="00397CED" w:rsidRDefault="007C733A">
            <w:pPr>
              <w:pStyle w:val="Odstavecseseznamem"/>
              <w:widowControl w:val="0"/>
              <w:numPr>
                <w:ilvl w:val="0"/>
                <w:numId w:val="19"/>
              </w:numPr>
              <w:suppressAutoHyphens w:val="0"/>
              <w:ind w:left="677"/>
              <w:rPr>
                <w:color w:val="000000"/>
                <w:shd w:val="clear" w:color="auto" w:fill="FFFFFF"/>
              </w:rPr>
              <w:pPrChange w:id="1253"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Psychologické otázky školního vyučování.</w:t>
            </w:r>
          </w:p>
          <w:p w14:paraId="28659DDD" w14:textId="77777777" w:rsidR="00397CED" w:rsidRDefault="007C733A">
            <w:pPr>
              <w:pStyle w:val="Odstavecseseznamem"/>
              <w:widowControl w:val="0"/>
              <w:numPr>
                <w:ilvl w:val="0"/>
                <w:numId w:val="19"/>
              </w:numPr>
              <w:suppressAutoHyphens w:val="0"/>
              <w:ind w:left="677"/>
              <w:rPr>
                <w:color w:val="000000"/>
                <w:shd w:val="clear" w:color="auto" w:fill="FFFFFF"/>
              </w:rPr>
              <w:pPrChange w:id="1254"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Psychologické otázky hodnocení a klasifikace.</w:t>
            </w:r>
          </w:p>
          <w:p w14:paraId="5D660099" w14:textId="77777777" w:rsidR="00397CED" w:rsidRDefault="007C733A">
            <w:pPr>
              <w:pStyle w:val="Odstavecseseznamem"/>
              <w:widowControl w:val="0"/>
              <w:numPr>
                <w:ilvl w:val="0"/>
                <w:numId w:val="19"/>
              </w:numPr>
              <w:suppressAutoHyphens w:val="0"/>
              <w:ind w:left="677"/>
              <w:rPr>
                <w:color w:val="000000"/>
                <w:shd w:val="clear" w:color="auto" w:fill="FFFFFF"/>
              </w:rPr>
              <w:pPrChange w:id="1255"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Příčiny neúspěšnosti v edukačním procesu. Možnosti řešení.</w:t>
            </w:r>
          </w:p>
          <w:p w14:paraId="2D31DB34" w14:textId="77777777" w:rsidR="00397CED" w:rsidRDefault="007C733A">
            <w:pPr>
              <w:pStyle w:val="Odstavecseseznamem"/>
              <w:widowControl w:val="0"/>
              <w:numPr>
                <w:ilvl w:val="0"/>
                <w:numId w:val="19"/>
              </w:numPr>
              <w:suppressAutoHyphens w:val="0"/>
              <w:ind w:left="677"/>
              <w:rPr>
                <w:color w:val="000000"/>
                <w:shd w:val="clear" w:color="auto" w:fill="FFFFFF"/>
              </w:rPr>
              <w:pPrChange w:id="1256"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Psychologické otázky školního a třídního klimatu.</w:t>
            </w:r>
          </w:p>
          <w:p w14:paraId="6CB329C3" w14:textId="77777777" w:rsidR="00397CED" w:rsidRDefault="007C733A">
            <w:pPr>
              <w:pStyle w:val="Odstavecseseznamem"/>
              <w:widowControl w:val="0"/>
              <w:numPr>
                <w:ilvl w:val="0"/>
                <w:numId w:val="19"/>
              </w:numPr>
              <w:suppressAutoHyphens w:val="0"/>
              <w:ind w:left="677"/>
              <w:rPr>
                <w:color w:val="000000"/>
                <w:shd w:val="clear" w:color="auto" w:fill="FFFFFF"/>
              </w:rPr>
              <w:pPrChange w:id="1257"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Osobnost vychovávaného z perspektivy psychologie pro učitele (pedagogické psychologie).</w:t>
            </w:r>
          </w:p>
          <w:p w14:paraId="30560FCF" w14:textId="77777777" w:rsidR="00397CED" w:rsidRDefault="007C733A">
            <w:pPr>
              <w:pStyle w:val="Odstavecseseznamem"/>
              <w:widowControl w:val="0"/>
              <w:numPr>
                <w:ilvl w:val="0"/>
                <w:numId w:val="19"/>
              </w:numPr>
              <w:suppressAutoHyphens w:val="0"/>
              <w:ind w:left="677"/>
              <w:rPr>
                <w:color w:val="000000"/>
                <w:shd w:val="clear" w:color="auto" w:fill="FFFFFF"/>
              </w:rPr>
              <w:pPrChange w:id="1258"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Osobnost vychovatele. Autorita učitele a její význam.</w:t>
            </w:r>
          </w:p>
          <w:p w14:paraId="70A93650" w14:textId="77777777" w:rsidR="00397CED" w:rsidRDefault="007C733A">
            <w:pPr>
              <w:pStyle w:val="Odstavecseseznamem"/>
              <w:widowControl w:val="0"/>
              <w:numPr>
                <w:ilvl w:val="0"/>
                <w:numId w:val="19"/>
              </w:numPr>
              <w:suppressAutoHyphens w:val="0"/>
              <w:ind w:left="677"/>
              <w:rPr>
                <w:color w:val="000000"/>
                <w:shd w:val="clear" w:color="auto" w:fill="FFFFFF"/>
              </w:rPr>
              <w:pPrChange w:id="1259" w:author="Jiri Vojtesek" w:date="2023-01-19T13:14:00Z">
                <w:pPr>
                  <w:pStyle w:val="Odstavecseseznamem"/>
                  <w:widowControl w:val="0"/>
                  <w:numPr>
                    <w:numId w:val="20"/>
                  </w:numPr>
                  <w:tabs>
                    <w:tab w:val="num" w:pos="0"/>
                  </w:tabs>
                  <w:suppressAutoHyphens w:val="0"/>
                  <w:ind w:left="677" w:hanging="360"/>
                </w:pPr>
              </w:pPrChange>
            </w:pPr>
            <w:r>
              <w:rPr>
                <w:color w:val="000000"/>
                <w:shd w:val="clear" w:color="auto" w:fill="FFFFFF"/>
              </w:rPr>
              <w:t>Vzdělávání v kontextu současné legislativy. Organizace výchovného poradenství.</w:t>
            </w:r>
          </w:p>
          <w:p w14:paraId="26958B28" w14:textId="77777777" w:rsidR="00397CED" w:rsidRDefault="007C733A">
            <w:pPr>
              <w:widowControl w:val="0"/>
              <w:jc w:val="both"/>
            </w:pPr>
            <w:r>
              <w:rPr>
                <w:b/>
              </w:rPr>
              <w:t xml:space="preserve">Výstupní znalosti </w:t>
            </w:r>
            <w:r>
              <w:t>(student prokazuje tyto znalosti)</w:t>
            </w:r>
          </w:p>
          <w:p w14:paraId="52084D2E" w14:textId="77777777" w:rsidR="00397CED" w:rsidRDefault="007C733A">
            <w:pPr>
              <w:pStyle w:val="Odstavecseseznamem"/>
              <w:widowControl w:val="0"/>
              <w:numPr>
                <w:ilvl w:val="0"/>
                <w:numId w:val="6"/>
              </w:numPr>
              <w:suppressAutoHyphens w:val="0"/>
              <w:jc w:val="both"/>
              <w:pPrChange w:id="1260" w:author="Jiri Vojtesek" w:date="2023-01-19T13:14:00Z">
                <w:pPr>
                  <w:pStyle w:val="Odstavecseseznamem"/>
                  <w:widowControl w:val="0"/>
                  <w:numPr>
                    <w:numId w:val="7"/>
                  </w:numPr>
                  <w:tabs>
                    <w:tab w:val="num" w:pos="0"/>
                  </w:tabs>
                  <w:suppressAutoHyphens w:val="0"/>
                  <w:ind w:hanging="360"/>
                  <w:jc w:val="both"/>
                </w:pPr>
              </w:pPrChange>
            </w:pPr>
            <w:r>
              <w:t>pojetí předmětu a mezníky v historii pedagogická psychologie</w:t>
            </w:r>
          </w:p>
          <w:p w14:paraId="2385BAC6" w14:textId="77777777" w:rsidR="00397CED" w:rsidRDefault="007C733A">
            <w:pPr>
              <w:pStyle w:val="Odstavecseseznamem"/>
              <w:widowControl w:val="0"/>
              <w:numPr>
                <w:ilvl w:val="0"/>
                <w:numId w:val="6"/>
              </w:numPr>
              <w:suppressAutoHyphens w:val="0"/>
              <w:jc w:val="both"/>
              <w:pPrChange w:id="1261" w:author="Jiri Vojtesek" w:date="2023-01-19T13:14:00Z">
                <w:pPr>
                  <w:pStyle w:val="Odstavecseseznamem"/>
                  <w:widowControl w:val="0"/>
                  <w:numPr>
                    <w:numId w:val="7"/>
                  </w:numPr>
                  <w:tabs>
                    <w:tab w:val="num" w:pos="0"/>
                  </w:tabs>
                  <w:suppressAutoHyphens w:val="0"/>
                  <w:ind w:hanging="360"/>
                  <w:jc w:val="both"/>
                </w:pPr>
              </w:pPrChange>
            </w:pPr>
            <w:r>
              <w:t>technik, metod a postupů při řešení výzkumných problémů oboru</w:t>
            </w:r>
          </w:p>
          <w:p w14:paraId="5C5B0855" w14:textId="77777777" w:rsidR="00397CED" w:rsidRDefault="007C733A">
            <w:pPr>
              <w:pStyle w:val="Odstavecseseznamem"/>
              <w:widowControl w:val="0"/>
              <w:numPr>
                <w:ilvl w:val="0"/>
                <w:numId w:val="6"/>
              </w:numPr>
              <w:suppressAutoHyphens w:val="0"/>
              <w:jc w:val="both"/>
              <w:pPrChange w:id="1262" w:author="Jiri Vojtesek" w:date="2023-01-19T13:14:00Z">
                <w:pPr>
                  <w:pStyle w:val="Odstavecseseznamem"/>
                  <w:widowControl w:val="0"/>
                  <w:numPr>
                    <w:numId w:val="7"/>
                  </w:numPr>
                  <w:tabs>
                    <w:tab w:val="num" w:pos="0"/>
                  </w:tabs>
                  <w:suppressAutoHyphens w:val="0"/>
                  <w:ind w:hanging="360"/>
                  <w:jc w:val="both"/>
                </w:pPr>
              </w:pPrChange>
            </w:pPr>
            <w:r>
              <w:t>stereotypů v sociální percepci, druhů a funkcí komunikace</w:t>
            </w:r>
          </w:p>
          <w:p w14:paraId="2B5B8CE2" w14:textId="77777777" w:rsidR="00397CED" w:rsidRDefault="007C733A">
            <w:pPr>
              <w:pStyle w:val="Odstavecseseznamem"/>
              <w:widowControl w:val="0"/>
              <w:numPr>
                <w:ilvl w:val="0"/>
                <w:numId w:val="6"/>
              </w:numPr>
              <w:suppressAutoHyphens w:val="0"/>
              <w:jc w:val="both"/>
              <w:pPrChange w:id="1263" w:author="Jiri Vojtesek" w:date="2023-01-19T13:14:00Z">
                <w:pPr>
                  <w:pStyle w:val="Odstavecseseznamem"/>
                  <w:widowControl w:val="0"/>
                  <w:numPr>
                    <w:numId w:val="7"/>
                  </w:numPr>
                  <w:tabs>
                    <w:tab w:val="num" w:pos="0"/>
                  </w:tabs>
                  <w:suppressAutoHyphens w:val="0"/>
                  <w:ind w:hanging="360"/>
                  <w:jc w:val="both"/>
                </w:pPr>
              </w:pPrChange>
            </w:pPr>
            <w:r>
              <w:t>významných aspektů osobnosti vychovatele a vychovávaného</w:t>
            </w:r>
          </w:p>
          <w:p w14:paraId="72387212" w14:textId="77777777" w:rsidR="00397CED" w:rsidRDefault="007C733A">
            <w:pPr>
              <w:pStyle w:val="Odstavecseseznamem"/>
              <w:widowControl w:val="0"/>
              <w:numPr>
                <w:ilvl w:val="0"/>
                <w:numId w:val="6"/>
              </w:numPr>
              <w:suppressAutoHyphens w:val="0"/>
              <w:jc w:val="both"/>
              <w:pPrChange w:id="1264" w:author="Jiri Vojtesek" w:date="2023-01-19T13:14:00Z">
                <w:pPr>
                  <w:pStyle w:val="Odstavecseseznamem"/>
                  <w:widowControl w:val="0"/>
                  <w:numPr>
                    <w:numId w:val="7"/>
                  </w:numPr>
                  <w:tabs>
                    <w:tab w:val="num" w:pos="0"/>
                  </w:tabs>
                  <w:suppressAutoHyphens w:val="0"/>
                  <w:ind w:hanging="360"/>
                  <w:jc w:val="both"/>
                </w:pPr>
              </w:pPrChange>
            </w:pPr>
            <w:r>
              <w:t>vzdělávání z perspektivy současné legislativy a organizace výchovného poradenství</w:t>
            </w:r>
          </w:p>
          <w:p w14:paraId="7A7D10AD" w14:textId="77777777" w:rsidR="00397CED" w:rsidRDefault="007C733A">
            <w:pPr>
              <w:widowControl w:val="0"/>
              <w:jc w:val="both"/>
            </w:pPr>
            <w:r>
              <w:rPr>
                <w:b/>
              </w:rPr>
              <w:t xml:space="preserve">Výstupní dovednosti </w:t>
            </w:r>
            <w:r>
              <w:t>(student prokazuje tyto dovednosti)</w:t>
            </w:r>
          </w:p>
          <w:p w14:paraId="2AF5ABAB" w14:textId="77777777" w:rsidR="00397CED" w:rsidRDefault="007C733A">
            <w:pPr>
              <w:pStyle w:val="Odstavecseseznamem"/>
              <w:widowControl w:val="0"/>
              <w:numPr>
                <w:ilvl w:val="0"/>
                <w:numId w:val="7"/>
              </w:numPr>
              <w:suppressAutoHyphens w:val="0"/>
              <w:jc w:val="both"/>
              <w:pPrChange w:id="1265" w:author="Jiri Vojtesek" w:date="2023-01-19T13:14:00Z">
                <w:pPr>
                  <w:pStyle w:val="Odstavecseseznamem"/>
                  <w:widowControl w:val="0"/>
                  <w:numPr>
                    <w:numId w:val="8"/>
                  </w:numPr>
                  <w:tabs>
                    <w:tab w:val="num" w:pos="0"/>
                  </w:tabs>
                  <w:suppressAutoHyphens w:val="0"/>
                  <w:ind w:hanging="360"/>
                  <w:jc w:val="both"/>
                </w:pPr>
              </w:pPrChange>
            </w:pPr>
            <w:r>
              <w:t>identifikuje nebezpečné stereotypy sociální percepce na příkladech z edukačního procesu</w:t>
            </w:r>
          </w:p>
          <w:p w14:paraId="2DC78B79" w14:textId="77777777" w:rsidR="00397CED" w:rsidRDefault="007C733A">
            <w:pPr>
              <w:pStyle w:val="Odstavecseseznamem"/>
              <w:widowControl w:val="0"/>
              <w:numPr>
                <w:ilvl w:val="0"/>
                <w:numId w:val="7"/>
              </w:numPr>
              <w:suppressAutoHyphens w:val="0"/>
              <w:jc w:val="both"/>
              <w:pPrChange w:id="1266" w:author="Jiri Vojtesek" w:date="2023-01-19T13:14:00Z">
                <w:pPr>
                  <w:pStyle w:val="Odstavecseseznamem"/>
                  <w:widowControl w:val="0"/>
                  <w:numPr>
                    <w:numId w:val="8"/>
                  </w:numPr>
                  <w:tabs>
                    <w:tab w:val="num" w:pos="0"/>
                  </w:tabs>
                  <w:suppressAutoHyphens w:val="0"/>
                  <w:ind w:hanging="360"/>
                  <w:jc w:val="both"/>
                </w:pPr>
              </w:pPrChange>
            </w:pPr>
            <w:r>
              <w:t>prokazuje znalost techniky kladení otevřených otázek</w:t>
            </w:r>
          </w:p>
          <w:p w14:paraId="5B3E7E51" w14:textId="77777777" w:rsidR="00397CED" w:rsidRDefault="007C733A">
            <w:pPr>
              <w:pStyle w:val="Odstavecseseznamem"/>
              <w:widowControl w:val="0"/>
              <w:numPr>
                <w:ilvl w:val="0"/>
                <w:numId w:val="7"/>
              </w:numPr>
              <w:suppressAutoHyphens w:val="0"/>
              <w:jc w:val="both"/>
              <w:pPrChange w:id="1267" w:author="Jiri Vojtesek" w:date="2023-01-19T13:14:00Z">
                <w:pPr>
                  <w:pStyle w:val="Odstavecseseznamem"/>
                  <w:widowControl w:val="0"/>
                  <w:numPr>
                    <w:numId w:val="8"/>
                  </w:numPr>
                  <w:tabs>
                    <w:tab w:val="num" w:pos="0"/>
                  </w:tabs>
                  <w:suppressAutoHyphens w:val="0"/>
                  <w:ind w:hanging="360"/>
                  <w:jc w:val="both"/>
                </w:pPr>
              </w:pPrChange>
            </w:pPr>
            <w:r>
              <w:t>rozlišuje znaky vnitřní a vnější motivace na příkladech z edukačního procesu</w:t>
            </w:r>
          </w:p>
          <w:p w14:paraId="0780CFB5" w14:textId="77777777" w:rsidR="00397CED" w:rsidRDefault="007C733A">
            <w:pPr>
              <w:pStyle w:val="Odstavecseseznamem"/>
              <w:widowControl w:val="0"/>
              <w:numPr>
                <w:ilvl w:val="0"/>
                <w:numId w:val="7"/>
              </w:numPr>
              <w:suppressAutoHyphens w:val="0"/>
              <w:jc w:val="both"/>
              <w:pPrChange w:id="1268" w:author="Jiri Vojtesek" w:date="2023-01-19T13:14:00Z">
                <w:pPr>
                  <w:pStyle w:val="Odstavecseseznamem"/>
                  <w:widowControl w:val="0"/>
                  <w:numPr>
                    <w:numId w:val="8"/>
                  </w:numPr>
                  <w:tabs>
                    <w:tab w:val="num" w:pos="0"/>
                  </w:tabs>
                  <w:suppressAutoHyphens w:val="0"/>
                  <w:ind w:hanging="360"/>
                  <w:jc w:val="both"/>
                </w:pPr>
              </w:pPrChange>
            </w:pPr>
            <w:r>
              <w:t>rozpozná příklady reproduktivních tendenci a schematického typizování na příkladech z edukačního procesu</w:t>
            </w:r>
          </w:p>
          <w:p w14:paraId="73AD03E7" w14:textId="77777777" w:rsidR="00397CED" w:rsidRDefault="007C733A">
            <w:pPr>
              <w:pStyle w:val="Odstavecseseznamem"/>
              <w:widowControl w:val="0"/>
              <w:numPr>
                <w:ilvl w:val="0"/>
                <w:numId w:val="7"/>
              </w:numPr>
              <w:suppressAutoHyphens w:val="0"/>
              <w:jc w:val="both"/>
              <w:pPrChange w:id="1269" w:author="Jiri Vojtesek" w:date="2023-01-19T13:14:00Z">
                <w:pPr>
                  <w:pStyle w:val="Odstavecseseznamem"/>
                  <w:widowControl w:val="0"/>
                  <w:numPr>
                    <w:numId w:val="8"/>
                  </w:numPr>
                  <w:tabs>
                    <w:tab w:val="num" w:pos="0"/>
                  </w:tabs>
                  <w:suppressAutoHyphens w:val="0"/>
                  <w:ind w:hanging="360"/>
                  <w:jc w:val="both"/>
                </w:pPr>
              </w:pPrChange>
            </w:pPr>
            <w:r>
              <w:t>rozlišuje druhy kauzální atribuce na příkladech z edukačního procesu</w:t>
            </w:r>
          </w:p>
        </w:tc>
      </w:tr>
      <w:tr w:rsidR="00397CED" w14:paraId="3BC47751"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58C62DA9"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45D29C56" w14:textId="77777777" w:rsidR="00397CED" w:rsidRDefault="00397CED">
            <w:pPr>
              <w:widowControl w:val="0"/>
              <w:jc w:val="both"/>
            </w:pPr>
          </w:p>
        </w:tc>
      </w:tr>
      <w:tr w:rsidR="00397CED" w14:paraId="7A30C580" w14:textId="77777777">
        <w:trPr>
          <w:trHeight w:val="1275"/>
        </w:trPr>
        <w:tc>
          <w:tcPr>
            <w:tcW w:w="9854" w:type="dxa"/>
            <w:gridSpan w:val="8"/>
            <w:tcBorders>
              <w:left w:val="single" w:sz="4" w:space="0" w:color="000000"/>
              <w:bottom w:val="single" w:sz="4" w:space="0" w:color="000000"/>
              <w:right w:val="single" w:sz="4" w:space="0" w:color="000000"/>
            </w:tcBorders>
          </w:tcPr>
          <w:p w14:paraId="7B2243BA" w14:textId="77777777" w:rsidR="00397CED" w:rsidRDefault="007C733A">
            <w:pPr>
              <w:widowControl w:val="0"/>
              <w:jc w:val="both"/>
              <w:rPr>
                <w:b/>
              </w:rPr>
            </w:pPr>
            <w:r>
              <w:rPr>
                <w:b/>
              </w:rPr>
              <w:t>Povinná literatura</w:t>
            </w:r>
          </w:p>
          <w:p w14:paraId="6C8D2696" w14:textId="77777777" w:rsidR="00397CED" w:rsidRDefault="007C733A">
            <w:pPr>
              <w:widowControl w:val="0"/>
              <w:jc w:val="both"/>
            </w:pPr>
            <w:r>
              <w:t xml:space="preserve">FONTANA, D. (2003). </w:t>
            </w:r>
            <w:r>
              <w:rPr>
                <w:i/>
              </w:rPr>
              <w:t>Psychologie ve školní praxi: příručka pro učitele</w:t>
            </w:r>
            <w:r>
              <w:t>. Praha: Portál.</w:t>
            </w:r>
          </w:p>
          <w:p w14:paraId="7E0E379B" w14:textId="77777777" w:rsidR="00397CED" w:rsidRDefault="007C733A">
            <w:pPr>
              <w:widowControl w:val="0"/>
              <w:jc w:val="both"/>
            </w:pPr>
            <w:r>
              <w:t xml:space="preserve">JAROŠOVÁ, E. &amp; LORENCOVÁ, H. (2017). </w:t>
            </w:r>
            <w:r>
              <w:rPr>
                <w:i/>
              </w:rPr>
              <w:t>Rozvoj pedagogických a sociálně psychologických dovedností</w:t>
            </w:r>
            <w:r>
              <w:t>. Praha: Oeconomica.</w:t>
            </w:r>
          </w:p>
          <w:p w14:paraId="027843E7" w14:textId="77777777" w:rsidR="00397CED" w:rsidRDefault="007C733A">
            <w:pPr>
              <w:widowControl w:val="0"/>
              <w:jc w:val="both"/>
            </w:pPr>
            <w:r>
              <w:t xml:space="preserve">JEDLIČKA, R., J. KOŤA, &amp;, SLAVÍK, J.. (2018). </w:t>
            </w:r>
            <w:r>
              <w:rPr>
                <w:i/>
              </w:rPr>
              <w:t>Pedagogická psychologie pro učitele: psychologie ve výchově a vzdělávání</w:t>
            </w:r>
            <w:r>
              <w:t>. Praha: Grada.</w:t>
            </w:r>
          </w:p>
          <w:p w14:paraId="5AD19B81" w14:textId="77777777" w:rsidR="00397CED" w:rsidRDefault="007C733A">
            <w:pPr>
              <w:widowControl w:val="0"/>
              <w:jc w:val="both"/>
            </w:pPr>
            <w:r>
              <w:t xml:space="preserve">MAREŠ, J. (2013). </w:t>
            </w:r>
            <w:r>
              <w:rPr>
                <w:i/>
              </w:rPr>
              <w:t>Pedagogická psychologie</w:t>
            </w:r>
            <w:r>
              <w:t>. Praha: Portál.</w:t>
            </w:r>
          </w:p>
          <w:p w14:paraId="3647929C" w14:textId="77777777" w:rsidR="00397CED" w:rsidRDefault="007C733A">
            <w:pPr>
              <w:widowControl w:val="0"/>
              <w:jc w:val="both"/>
            </w:pPr>
            <w:r>
              <w:t xml:space="preserve">PRŮCHA, J. (2020). </w:t>
            </w:r>
            <w:r>
              <w:rPr>
                <w:i/>
              </w:rPr>
              <w:t>Psychologie učení: Teoretické a výzkumné materiály pro edukační praxi</w:t>
            </w:r>
            <w:r>
              <w:t>. Praha: Grada.</w:t>
            </w:r>
          </w:p>
          <w:p w14:paraId="72D046FB" w14:textId="77777777" w:rsidR="00397CED" w:rsidRDefault="007C733A">
            <w:pPr>
              <w:widowControl w:val="0"/>
              <w:jc w:val="both"/>
              <w:rPr>
                <w:b/>
              </w:rPr>
            </w:pPr>
            <w:r>
              <w:rPr>
                <w:b/>
              </w:rPr>
              <w:t>Doporučená literatura</w:t>
            </w:r>
          </w:p>
          <w:p w14:paraId="3B4002FF" w14:textId="77777777" w:rsidR="00397CED" w:rsidRDefault="007C733A">
            <w:pPr>
              <w:widowControl w:val="0"/>
              <w:jc w:val="both"/>
            </w:pPr>
            <w:r>
              <w:t xml:space="preserve">HRABAL, V.(2003). </w:t>
            </w:r>
            <w:r>
              <w:rPr>
                <w:i/>
              </w:rPr>
              <w:t>Sociální psychologie pro učitele: Vybraná témata</w:t>
            </w:r>
            <w:r>
              <w:t>. Praha: Karolinum.</w:t>
            </w:r>
          </w:p>
          <w:p w14:paraId="21BFB533" w14:textId="77777777" w:rsidR="00397CED" w:rsidRDefault="007C733A">
            <w:pPr>
              <w:widowControl w:val="0"/>
              <w:jc w:val="both"/>
            </w:pPr>
            <w:r>
              <w:t xml:space="preserve">KREJČOVÁ, L. (2013). </w:t>
            </w:r>
            <w:r>
              <w:rPr>
                <w:i/>
              </w:rPr>
              <w:t>Žáci potřebují přemýšlet: co pro to mohou udělat jejich učitelé</w:t>
            </w:r>
            <w:r>
              <w:t>. Praha: Portál.</w:t>
            </w:r>
          </w:p>
          <w:p w14:paraId="529720B8" w14:textId="77777777" w:rsidR="00397CED" w:rsidRDefault="007C733A">
            <w:pPr>
              <w:widowControl w:val="0"/>
              <w:jc w:val="both"/>
            </w:pPr>
            <w:r>
              <w:t xml:space="preserve">KREJČOVÁ, L. &amp; MERTIN, V. (2020). </w:t>
            </w:r>
            <w:r>
              <w:rPr>
                <w:i/>
              </w:rPr>
              <w:t>Výchovné poradenství</w:t>
            </w:r>
            <w:r>
              <w:t>. Praha: Wolters Kluwer.</w:t>
            </w:r>
          </w:p>
          <w:p w14:paraId="0ACF1FB8" w14:textId="77777777" w:rsidR="00397CED" w:rsidRDefault="007C733A">
            <w:pPr>
              <w:widowControl w:val="0"/>
              <w:jc w:val="both"/>
            </w:pPr>
            <w:r>
              <w:t xml:space="preserve">ŠTECH, S., &amp; ZAPLETALOVÁ, J. (2013). </w:t>
            </w:r>
            <w:r>
              <w:rPr>
                <w:i/>
              </w:rPr>
              <w:t>Úvod do školní psychologie</w:t>
            </w:r>
            <w:r>
              <w:t>. Praha: Portál.</w:t>
            </w:r>
          </w:p>
          <w:p w14:paraId="47008666" w14:textId="77777777" w:rsidR="00397CED" w:rsidRDefault="007C733A">
            <w:pPr>
              <w:widowControl w:val="0"/>
              <w:jc w:val="both"/>
            </w:pPr>
            <w:r>
              <w:t xml:space="preserve">VASSALO, S. (2013). </w:t>
            </w:r>
            <w:r>
              <w:rPr>
                <w:i/>
              </w:rPr>
              <w:t>Self-regulated learning an application of critical educational psychology</w:t>
            </w:r>
            <w:r>
              <w:t>. New York:Perer Lang.</w:t>
            </w:r>
          </w:p>
        </w:tc>
      </w:tr>
      <w:tr w:rsidR="00397CED" w14:paraId="2A6DC272"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C15C685" w14:textId="77777777" w:rsidR="00397CED" w:rsidRDefault="007C733A">
            <w:pPr>
              <w:widowControl w:val="0"/>
              <w:jc w:val="center"/>
              <w:rPr>
                <w:b/>
              </w:rPr>
            </w:pPr>
            <w:r>
              <w:rPr>
                <w:b/>
              </w:rPr>
              <w:lastRenderedPageBreak/>
              <w:t>Informace ke kombinované nebo distanční formě</w:t>
            </w:r>
          </w:p>
        </w:tc>
      </w:tr>
      <w:tr w:rsidR="00397CED" w14:paraId="403A15DF"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FC958FE"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7A67F058"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007C6BA4" w14:textId="77777777" w:rsidR="00397CED" w:rsidRDefault="007C733A">
            <w:pPr>
              <w:widowControl w:val="0"/>
              <w:jc w:val="both"/>
              <w:rPr>
                <w:b/>
              </w:rPr>
            </w:pPr>
            <w:r>
              <w:rPr>
                <w:b/>
              </w:rPr>
              <w:t>hodin</w:t>
            </w:r>
          </w:p>
        </w:tc>
      </w:tr>
      <w:tr w:rsidR="00397CED" w14:paraId="509D76F2"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0F65D4B2" w14:textId="77777777" w:rsidR="00397CED" w:rsidRDefault="007C733A">
            <w:pPr>
              <w:widowControl w:val="0"/>
              <w:jc w:val="both"/>
              <w:rPr>
                <w:b/>
              </w:rPr>
            </w:pPr>
            <w:r>
              <w:rPr>
                <w:b/>
              </w:rPr>
              <w:t>Informace o způsobu kontaktu s vyučujícím</w:t>
            </w:r>
          </w:p>
        </w:tc>
      </w:tr>
      <w:tr w:rsidR="00397CED" w14:paraId="5E3C93B2" w14:textId="77777777">
        <w:trPr>
          <w:trHeight w:val="1373"/>
        </w:trPr>
        <w:tc>
          <w:tcPr>
            <w:tcW w:w="9854" w:type="dxa"/>
            <w:gridSpan w:val="8"/>
            <w:tcBorders>
              <w:top w:val="single" w:sz="4" w:space="0" w:color="000000"/>
              <w:left w:val="single" w:sz="4" w:space="0" w:color="000000"/>
              <w:bottom w:val="single" w:sz="4" w:space="0" w:color="000000"/>
              <w:right w:val="single" w:sz="4" w:space="0" w:color="000000"/>
            </w:tcBorders>
          </w:tcPr>
          <w:p w14:paraId="43E90A4A" w14:textId="77777777" w:rsidR="00397CED" w:rsidRDefault="00397CED">
            <w:pPr>
              <w:widowControl w:val="0"/>
              <w:jc w:val="both"/>
            </w:pPr>
          </w:p>
        </w:tc>
      </w:tr>
    </w:tbl>
    <w:p w14:paraId="54FAF332" w14:textId="77777777" w:rsidR="00397CED" w:rsidRDefault="00397CED"/>
    <w:p w14:paraId="3A50B5B5"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509B7687"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4557B3D9" w14:textId="7A1C848F"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270" w:author="Jiří Vojtěšek" w:date="2023-01-24T20:39:00Z">
              <w:r w:rsidR="008A5423">
                <w:rPr>
                  <w:b/>
                </w:rPr>
                <w:t>Abecední seznam</w:t>
              </w:r>
            </w:ins>
            <w:del w:id="1271" w:author="Jiří Vojtěšek" w:date="2023-01-24T20:39:00Z">
              <w:r w:rsidDel="008A5423">
                <w:rPr>
                  <w:rStyle w:val="Odkazintenzivn"/>
                </w:rPr>
                <w:delText>Abecední seznam</w:delText>
              </w:r>
            </w:del>
            <w:r>
              <w:rPr>
                <w:rStyle w:val="Odkazintenzivn"/>
              </w:rPr>
              <w:fldChar w:fldCharType="end"/>
            </w:r>
          </w:p>
        </w:tc>
      </w:tr>
      <w:tr w:rsidR="00397CED" w14:paraId="137B15BC"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71F0C0E"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D1E6E51" w14:textId="77777777" w:rsidR="00397CED" w:rsidRDefault="007C733A">
            <w:pPr>
              <w:widowControl w:val="0"/>
              <w:jc w:val="both"/>
            </w:pPr>
            <w:bookmarkStart w:id="1272" w:name="bSocialniPedagogickaKomunikace"/>
            <w:r>
              <w:t>Sociální a pedagogická komunikace</w:t>
            </w:r>
            <w:bookmarkEnd w:id="1272"/>
          </w:p>
        </w:tc>
      </w:tr>
      <w:tr w:rsidR="00397CED" w14:paraId="47FAFF1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FD8DF5"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613BE6D7"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213A33E"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66A52E5" w14:textId="77777777" w:rsidR="00397CED" w:rsidRDefault="007C733A">
            <w:pPr>
              <w:widowControl w:val="0"/>
              <w:jc w:val="both"/>
            </w:pPr>
            <w:r>
              <w:t>1/ZS</w:t>
            </w:r>
          </w:p>
        </w:tc>
      </w:tr>
      <w:tr w:rsidR="00397CED" w14:paraId="3DDC710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3183441"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2994581"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D0C3FE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39FD64AE"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90C2B2C"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72E10728" w14:textId="77777777" w:rsidR="00397CED" w:rsidRDefault="007C733A">
            <w:pPr>
              <w:widowControl w:val="0"/>
              <w:jc w:val="both"/>
            </w:pPr>
            <w:r>
              <w:t>3</w:t>
            </w:r>
          </w:p>
        </w:tc>
      </w:tr>
      <w:tr w:rsidR="00397CED" w14:paraId="5AF1D34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CE82DB9"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022EDD70" w14:textId="77777777" w:rsidR="00397CED" w:rsidRDefault="00397CED">
            <w:pPr>
              <w:widowControl w:val="0"/>
              <w:jc w:val="both"/>
            </w:pPr>
          </w:p>
        </w:tc>
      </w:tr>
      <w:tr w:rsidR="00397CED" w14:paraId="6823A58C"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42159F"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444374D"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80A43D6"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6CD951CA" w14:textId="77777777" w:rsidR="00397CED" w:rsidRDefault="007C733A">
            <w:pPr>
              <w:widowControl w:val="0"/>
              <w:jc w:val="both"/>
            </w:pPr>
            <w:r>
              <w:t>seminář</w:t>
            </w:r>
          </w:p>
        </w:tc>
      </w:tr>
      <w:tr w:rsidR="00397CED" w14:paraId="320D632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A92CCBE"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2CC5698B" w14:textId="77777777" w:rsidR="00397CED" w:rsidRDefault="007C733A">
            <w:pPr>
              <w:widowControl w:val="0"/>
              <w:jc w:val="both"/>
            </w:pPr>
            <w:r>
              <w:t>Aktivní spolupráce během skupinové i individuální práce v seminářích. Průběžné plnění zadaných úkolů během semestru.</w:t>
            </w:r>
          </w:p>
          <w:p w14:paraId="2C6ECF24" w14:textId="77777777" w:rsidR="00397CED" w:rsidRDefault="007C733A">
            <w:pPr>
              <w:widowControl w:val="0"/>
              <w:jc w:val="both"/>
            </w:pPr>
            <w:r>
              <w:t>Klasifikovaný zápočet – písemné vypracování osobního portfolia a jeho ústní obhajoba.</w:t>
            </w:r>
          </w:p>
        </w:tc>
      </w:tr>
      <w:tr w:rsidR="00397CED" w14:paraId="48A300ED" w14:textId="77777777">
        <w:trPr>
          <w:trHeight w:val="310"/>
        </w:trPr>
        <w:tc>
          <w:tcPr>
            <w:tcW w:w="9854" w:type="dxa"/>
            <w:gridSpan w:val="8"/>
            <w:tcBorders>
              <w:left w:val="single" w:sz="4" w:space="0" w:color="000000"/>
              <w:bottom w:val="single" w:sz="4" w:space="0" w:color="000000"/>
              <w:right w:val="single" w:sz="4" w:space="0" w:color="000000"/>
            </w:tcBorders>
          </w:tcPr>
          <w:p w14:paraId="46A1CF85" w14:textId="77777777" w:rsidR="00397CED" w:rsidRDefault="00397CED">
            <w:pPr>
              <w:widowControl w:val="0"/>
              <w:jc w:val="both"/>
              <w:rPr>
                <w:shd w:val="clear" w:color="auto" w:fill="FFFF00"/>
              </w:rPr>
            </w:pPr>
          </w:p>
        </w:tc>
      </w:tr>
      <w:tr w:rsidR="00397CED" w14:paraId="757F82FE"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3067553F"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073E20DD" w14:textId="77777777" w:rsidR="00397CED" w:rsidRDefault="007C733A">
            <w:pPr>
              <w:widowControl w:val="0"/>
              <w:jc w:val="both"/>
            </w:pPr>
            <w:r>
              <w:t>Mgr. Anna Petr Šafránková, Ph.D.</w:t>
            </w:r>
          </w:p>
        </w:tc>
      </w:tr>
      <w:tr w:rsidR="00397CED" w14:paraId="10D3DB0C"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37D139C4"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70A1F8D4" w14:textId="77777777" w:rsidR="00397CED" w:rsidRDefault="007C733A">
            <w:pPr>
              <w:widowControl w:val="0"/>
              <w:jc w:val="both"/>
            </w:pPr>
            <w:r>
              <w:t>Metodicky, vedení seminářů, klasifikace</w:t>
            </w:r>
          </w:p>
        </w:tc>
      </w:tr>
      <w:tr w:rsidR="00397CED" w14:paraId="21340B9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A8722EB"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1D5356C2" w14:textId="77777777" w:rsidR="00397CED" w:rsidRDefault="007C733A">
            <w:pPr>
              <w:widowControl w:val="0"/>
              <w:jc w:val="both"/>
              <w:rPr>
                <w:b/>
              </w:rPr>
            </w:pPr>
            <w:r>
              <w:rPr>
                <w:b/>
              </w:rPr>
              <w:t>Mgr. Anna Petr Šafránková, Ph.D. (semináře 100 %)</w:t>
            </w:r>
          </w:p>
        </w:tc>
      </w:tr>
      <w:tr w:rsidR="00397CED" w14:paraId="75B0FC4C" w14:textId="77777777">
        <w:trPr>
          <w:trHeight w:val="158"/>
        </w:trPr>
        <w:tc>
          <w:tcPr>
            <w:tcW w:w="9854" w:type="dxa"/>
            <w:gridSpan w:val="8"/>
            <w:tcBorders>
              <w:left w:val="single" w:sz="4" w:space="0" w:color="000000"/>
              <w:bottom w:val="single" w:sz="4" w:space="0" w:color="000000"/>
              <w:right w:val="single" w:sz="4" w:space="0" w:color="000000"/>
            </w:tcBorders>
          </w:tcPr>
          <w:p w14:paraId="64ADAC1F" w14:textId="77777777" w:rsidR="00397CED" w:rsidRDefault="00397CED">
            <w:pPr>
              <w:widowControl w:val="0"/>
              <w:jc w:val="both"/>
            </w:pPr>
          </w:p>
        </w:tc>
      </w:tr>
      <w:tr w:rsidR="00397CED" w14:paraId="4A07361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CBE40D"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25F884B1" w14:textId="77777777" w:rsidR="00397CED" w:rsidRDefault="00397CED">
            <w:pPr>
              <w:widowControl w:val="0"/>
              <w:jc w:val="both"/>
            </w:pPr>
          </w:p>
        </w:tc>
      </w:tr>
      <w:tr w:rsidR="00397CED" w14:paraId="56F0F772" w14:textId="77777777">
        <w:trPr>
          <w:trHeight w:val="3331"/>
        </w:trPr>
        <w:tc>
          <w:tcPr>
            <w:tcW w:w="9854" w:type="dxa"/>
            <w:gridSpan w:val="8"/>
            <w:tcBorders>
              <w:left w:val="single" w:sz="4" w:space="0" w:color="000000"/>
              <w:bottom w:val="single" w:sz="12" w:space="0" w:color="000000"/>
              <w:right w:val="single" w:sz="4" w:space="0" w:color="000000"/>
            </w:tcBorders>
          </w:tcPr>
          <w:p w14:paraId="11B30E9D" w14:textId="77777777" w:rsidR="00397CED" w:rsidRDefault="007C733A">
            <w:pPr>
              <w:widowControl w:val="0"/>
              <w:jc w:val="both"/>
            </w:pPr>
            <w:r>
              <w:t>Cílem předmětu je osvojení vědomostí a praktických dovedností z oblasti sociální a pedagogické komunikace. Studenti jsou vedeni k tomu, aby zvládli specifické problémy v komunikaci v různých situacích se zvláštním zřetelem k etickým principům komunikace. Cílem předmětu je celistvý rozvoj sociálně komunikativní a pedagogicko-komunikativní složky profesního působení studentů. Studenti jsou vedeni k tomu, aby získané vědomosti a dovednosti uměli bezprostředně aplikovat v dovednostním (skupinovém) nácviku nebo aktivním interpersonálním zpracováním zadaných úkolů.</w:t>
            </w:r>
          </w:p>
          <w:p w14:paraId="1D4452FC" w14:textId="77777777" w:rsidR="00397CED" w:rsidRDefault="007C733A">
            <w:pPr>
              <w:widowControl w:val="0"/>
              <w:jc w:val="both"/>
              <w:rPr>
                <w:b/>
              </w:rPr>
            </w:pPr>
            <w:r>
              <w:rPr>
                <w:b/>
              </w:rPr>
              <w:t>Témata:</w:t>
            </w:r>
          </w:p>
          <w:p w14:paraId="61305EFE" w14:textId="77777777" w:rsidR="00397CED" w:rsidRDefault="007C733A">
            <w:pPr>
              <w:pStyle w:val="Odstavecseseznamem"/>
              <w:widowControl w:val="0"/>
              <w:numPr>
                <w:ilvl w:val="0"/>
                <w:numId w:val="20"/>
              </w:numPr>
              <w:suppressAutoHyphens w:val="0"/>
              <w:ind w:left="677"/>
              <w:jc w:val="both"/>
              <w:pPrChange w:id="1273" w:author="Jiri Vojtesek" w:date="2023-01-19T13:14:00Z">
                <w:pPr>
                  <w:pStyle w:val="Odstavecseseznamem"/>
                  <w:widowControl w:val="0"/>
                  <w:numPr>
                    <w:numId w:val="21"/>
                  </w:numPr>
                  <w:tabs>
                    <w:tab w:val="num" w:pos="0"/>
                  </w:tabs>
                  <w:suppressAutoHyphens w:val="0"/>
                  <w:ind w:left="677" w:hanging="360"/>
                  <w:jc w:val="both"/>
                </w:pPr>
              </w:pPrChange>
            </w:pPr>
            <w:r>
              <w:t>Sociální a pedagogická komunikace – vymezení pojmů. Komunikační modely, motivy komunikace a její význam v dnešní společnosti.</w:t>
            </w:r>
          </w:p>
          <w:p w14:paraId="17B92120" w14:textId="77777777" w:rsidR="00397CED" w:rsidRDefault="007C733A">
            <w:pPr>
              <w:pStyle w:val="Odstavecseseznamem"/>
              <w:widowControl w:val="0"/>
              <w:numPr>
                <w:ilvl w:val="0"/>
                <w:numId w:val="20"/>
              </w:numPr>
              <w:suppressAutoHyphens w:val="0"/>
              <w:ind w:left="677"/>
              <w:jc w:val="both"/>
              <w:pPrChange w:id="1274" w:author="Jiri Vojtesek" w:date="2023-01-19T13:14:00Z">
                <w:pPr>
                  <w:pStyle w:val="Odstavecseseznamem"/>
                  <w:widowControl w:val="0"/>
                  <w:numPr>
                    <w:numId w:val="21"/>
                  </w:numPr>
                  <w:tabs>
                    <w:tab w:val="num" w:pos="0"/>
                  </w:tabs>
                  <w:suppressAutoHyphens w:val="0"/>
                  <w:ind w:left="677" w:hanging="360"/>
                  <w:jc w:val="both"/>
                </w:pPr>
              </w:pPrChange>
            </w:pPr>
            <w:r>
              <w:t>Charakteristika a pravidla komunikace. Vztah myšlení a jazyka. Kulturní a genderové aspekty komunikace.</w:t>
            </w:r>
          </w:p>
          <w:p w14:paraId="34387CDA" w14:textId="77777777" w:rsidR="00397CED" w:rsidRDefault="007C733A">
            <w:pPr>
              <w:pStyle w:val="Odstavecseseznamem"/>
              <w:widowControl w:val="0"/>
              <w:numPr>
                <w:ilvl w:val="0"/>
                <w:numId w:val="20"/>
              </w:numPr>
              <w:suppressAutoHyphens w:val="0"/>
              <w:ind w:left="677"/>
              <w:jc w:val="both"/>
              <w:pPrChange w:id="1275" w:author="Jiri Vojtesek" w:date="2023-01-19T13:14:00Z">
                <w:pPr>
                  <w:pStyle w:val="Odstavecseseznamem"/>
                  <w:widowControl w:val="0"/>
                  <w:numPr>
                    <w:numId w:val="21"/>
                  </w:numPr>
                  <w:tabs>
                    <w:tab w:val="num" w:pos="0"/>
                  </w:tabs>
                  <w:suppressAutoHyphens w:val="0"/>
                  <w:ind w:left="677" w:hanging="360"/>
                  <w:jc w:val="both"/>
                </w:pPr>
              </w:pPrChange>
            </w:pPr>
            <w:r>
              <w:t>Verbální komunikace a její analýza.</w:t>
            </w:r>
          </w:p>
          <w:p w14:paraId="761A81D2" w14:textId="77777777" w:rsidR="00397CED" w:rsidRDefault="007C733A">
            <w:pPr>
              <w:pStyle w:val="Odstavecseseznamem"/>
              <w:widowControl w:val="0"/>
              <w:numPr>
                <w:ilvl w:val="0"/>
                <w:numId w:val="20"/>
              </w:numPr>
              <w:suppressAutoHyphens w:val="0"/>
              <w:ind w:left="677"/>
              <w:jc w:val="both"/>
              <w:pPrChange w:id="1276" w:author="Jiri Vojtesek" w:date="2023-01-19T13:14:00Z">
                <w:pPr>
                  <w:pStyle w:val="Odstavecseseznamem"/>
                  <w:widowControl w:val="0"/>
                  <w:numPr>
                    <w:numId w:val="21"/>
                  </w:numPr>
                  <w:tabs>
                    <w:tab w:val="num" w:pos="0"/>
                  </w:tabs>
                  <w:suppressAutoHyphens w:val="0"/>
                  <w:ind w:left="677" w:hanging="360"/>
                  <w:jc w:val="both"/>
                </w:pPr>
              </w:pPrChange>
            </w:pPr>
            <w:r>
              <w:t>Neverbální komunikace, interpretace neverbálních signálů, paralingvistické projevy a jejich dešifrování.</w:t>
            </w:r>
          </w:p>
          <w:p w14:paraId="71F35231" w14:textId="77777777" w:rsidR="00397CED" w:rsidRDefault="007C733A">
            <w:pPr>
              <w:pStyle w:val="Odstavecseseznamem"/>
              <w:widowControl w:val="0"/>
              <w:numPr>
                <w:ilvl w:val="0"/>
                <w:numId w:val="20"/>
              </w:numPr>
              <w:suppressAutoHyphens w:val="0"/>
              <w:ind w:left="677"/>
              <w:jc w:val="both"/>
              <w:pPrChange w:id="1277" w:author="Jiri Vojtesek" w:date="2023-01-19T13:14:00Z">
                <w:pPr>
                  <w:pStyle w:val="Odstavecseseznamem"/>
                  <w:widowControl w:val="0"/>
                  <w:numPr>
                    <w:numId w:val="21"/>
                  </w:numPr>
                  <w:tabs>
                    <w:tab w:val="num" w:pos="0"/>
                  </w:tabs>
                  <w:suppressAutoHyphens w:val="0"/>
                  <w:ind w:left="677" w:hanging="360"/>
                  <w:jc w:val="both"/>
                </w:pPr>
              </w:pPrChange>
            </w:pPr>
            <w:r>
              <w:t>Efektivní komunikace. Zpětná vazba v procesu komunikace.</w:t>
            </w:r>
          </w:p>
          <w:p w14:paraId="1EA51A37" w14:textId="77777777" w:rsidR="00397CED" w:rsidRDefault="007C733A">
            <w:pPr>
              <w:pStyle w:val="Odstavecseseznamem"/>
              <w:widowControl w:val="0"/>
              <w:numPr>
                <w:ilvl w:val="0"/>
                <w:numId w:val="20"/>
              </w:numPr>
              <w:suppressAutoHyphens w:val="0"/>
              <w:ind w:left="677"/>
              <w:jc w:val="both"/>
              <w:pPrChange w:id="1278" w:author="Jiri Vojtesek" w:date="2023-01-19T13:14:00Z">
                <w:pPr>
                  <w:pStyle w:val="Odstavecseseznamem"/>
                  <w:widowControl w:val="0"/>
                  <w:numPr>
                    <w:numId w:val="21"/>
                  </w:numPr>
                  <w:tabs>
                    <w:tab w:val="num" w:pos="0"/>
                  </w:tabs>
                  <w:suppressAutoHyphens w:val="0"/>
                  <w:ind w:left="677" w:hanging="360"/>
                  <w:jc w:val="both"/>
                </w:pPr>
              </w:pPrChange>
            </w:pPr>
            <w:r>
              <w:t>Komunikační styly. Argumentační fauly.</w:t>
            </w:r>
          </w:p>
          <w:p w14:paraId="3EEB5F8F" w14:textId="77777777" w:rsidR="00397CED" w:rsidRDefault="007C733A">
            <w:pPr>
              <w:pStyle w:val="Odstavecseseznamem"/>
              <w:widowControl w:val="0"/>
              <w:numPr>
                <w:ilvl w:val="0"/>
                <w:numId w:val="20"/>
              </w:numPr>
              <w:suppressAutoHyphens w:val="0"/>
              <w:ind w:left="677"/>
              <w:jc w:val="both"/>
              <w:pPrChange w:id="1279" w:author="Jiri Vojtesek" w:date="2023-01-19T13:14:00Z">
                <w:pPr>
                  <w:pStyle w:val="Odstavecseseznamem"/>
                  <w:widowControl w:val="0"/>
                  <w:numPr>
                    <w:numId w:val="21"/>
                  </w:numPr>
                  <w:tabs>
                    <w:tab w:val="num" w:pos="0"/>
                  </w:tabs>
                  <w:suppressAutoHyphens w:val="0"/>
                  <w:ind w:left="677" w:hanging="360"/>
                  <w:jc w:val="both"/>
                </w:pPr>
              </w:pPrChange>
            </w:pPr>
            <w:r>
              <w:t>Základní charakteristika zdravé komunikace. Asertivní komunikace.</w:t>
            </w:r>
          </w:p>
          <w:p w14:paraId="66BDD7E6" w14:textId="77777777" w:rsidR="00397CED" w:rsidRDefault="007C733A">
            <w:pPr>
              <w:pStyle w:val="Odstavecseseznamem"/>
              <w:widowControl w:val="0"/>
              <w:numPr>
                <w:ilvl w:val="0"/>
                <w:numId w:val="20"/>
              </w:numPr>
              <w:suppressAutoHyphens w:val="0"/>
              <w:ind w:left="677"/>
              <w:jc w:val="both"/>
              <w:pPrChange w:id="1280" w:author="Jiri Vojtesek" w:date="2023-01-19T13:14:00Z">
                <w:pPr>
                  <w:pStyle w:val="Odstavecseseznamem"/>
                  <w:widowControl w:val="0"/>
                  <w:numPr>
                    <w:numId w:val="21"/>
                  </w:numPr>
                  <w:tabs>
                    <w:tab w:val="num" w:pos="0"/>
                  </w:tabs>
                  <w:suppressAutoHyphens w:val="0"/>
                  <w:ind w:left="677" w:hanging="360"/>
                  <w:jc w:val="both"/>
                </w:pPr>
              </w:pPrChange>
            </w:pPr>
            <w:r>
              <w:t>Komunikační dovednosti a jejich rozvíjení.</w:t>
            </w:r>
          </w:p>
          <w:p w14:paraId="1C10826D" w14:textId="77777777" w:rsidR="00397CED" w:rsidRDefault="007C733A">
            <w:pPr>
              <w:pStyle w:val="Odstavecseseznamem"/>
              <w:widowControl w:val="0"/>
              <w:numPr>
                <w:ilvl w:val="0"/>
                <w:numId w:val="20"/>
              </w:numPr>
              <w:suppressAutoHyphens w:val="0"/>
              <w:ind w:left="677"/>
              <w:jc w:val="both"/>
              <w:pPrChange w:id="1281" w:author="Jiri Vojtesek" w:date="2023-01-19T13:14:00Z">
                <w:pPr>
                  <w:pStyle w:val="Odstavecseseznamem"/>
                  <w:widowControl w:val="0"/>
                  <w:numPr>
                    <w:numId w:val="21"/>
                  </w:numPr>
                  <w:tabs>
                    <w:tab w:val="num" w:pos="0"/>
                  </w:tabs>
                  <w:suppressAutoHyphens w:val="0"/>
                  <w:ind w:left="677" w:hanging="360"/>
                  <w:jc w:val="both"/>
                </w:pPr>
              </w:pPrChange>
            </w:pPr>
            <w:r>
              <w:t>Komunikace v pomáhajících profesích, komunikace v různých prostředích a skupinách.</w:t>
            </w:r>
          </w:p>
          <w:p w14:paraId="40684A57" w14:textId="77777777" w:rsidR="00397CED" w:rsidRDefault="007C733A">
            <w:pPr>
              <w:pStyle w:val="Odstavecseseznamem"/>
              <w:widowControl w:val="0"/>
              <w:numPr>
                <w:ilvl w:val="0"/>
                <w:numId w:val="20"/>
              </w:numPr>
              <w:suppressAutoHyphens w:val="0"/>
              <w:ind w:left="677"/>
              <w:jc w:val="both"/>
              <w:pPrChange w:id="1282" w:author="Jiri Vojtesek" w:date="2023-01-19T13:14:00Z">
                <w:pPr>
                  <w:pStyle w:val="Odstavecseseznamem"/>
                  <w:widowControl w:val="0"/>
                  <w:numPr>
                    <w:numId w:val="21"/>
                  </w:numPr>
                  <w:tabs>
                    <w:tab w:val="num" w:pos="0"/>
                  </w:tabs>
                  <w:suppressAutoHyphens w:val="0"/>
                  <w:ind w:left="677" w:hanging="360"/>
                  <w:jc w:val="both"/>
                </w:pPr>
              </w:pPrChange>
            </w:pPr>
            <w:r>
              <w:t>Sebepoznání v</w:t>
            </w:r>
            <w:r>
              <w:rPr>
                <w:rFonts w:ascii="Arial" w:hAnsi="Arial" w:cs="Arial"/>
              </w:rPr>
              <w:t> </w:t>
            </w:r>
            <w:r>
              <w:t>oblasti komunikace. Virtuální komunikace.</w:t>
            </w:r>
          </w:p>
          <w:p w14:paraId="7BF8D507" w14:textId="77777777" w:rsidR="00397CED" w:rsidRDefault="007C733A">
            <w:pPr>
              <w:widowControl w:val="0"/>
              <w:jc w:val="both"/>
            </w:pPr>
            <w:r>
              <w:rPr>
                <w:b/>
              </w:rPr>
              <w:t xml:space="preserve">Výstupní znalosti </w:t>
            </w:r>
            <w:r>
              <w:t>(student prokazuje tyto znalosti)</w:t>
            </w:r>
          </w:p>
          <w:p w14:paraId="14115D30" w14:textId="77777777" w:rsidR="00397CED" w:rsidRDefault="007C733A">
            <w:pPr>
              <w:widowControl w:val="0"/>
              <w:numPr>
                <w:ilvl w:val="0"/>
                <w:numId w:val="6"/>
              </w:numPr>
              <w:suppressAutoHyphens w:val="0"/>
              <w:spacing w:after="160" w:line="259" w:lineRule="auto"/>
              <w:contextualSpacing/>
              <w:jc w:val="both"/>
              <w:pPrChange w:id="128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základních pojmů v oblasti sociální a pedagogické komunikace</w:t>
            </w:r>
          </w:p>
          <w:p w14:paraId="7930C6C9" w14:textId="77777777" w:rsidR="00397CED" w:rsidRDefault="007C733A">
            <w:pPr>
              <w:widowControl w:val="0"/>
              <w:numPr>
                <w:ilvl w:val="0"/>
                <w:numId w:val="6"/>
              </w:numPr>
              <w:suppressAutoHyphens w:val="0"/>
              <w:spacing w:after="160" w:line="259" w:lineRule="auto"/>
              <w:contextualSpacing/>
              <w:jc w:val="both"/>
              <w:pPrChange w:id="128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komunikačních stylů, modelů, komunikačního procesu</w:t>
            </w:r>
          </w:p>
          <w:p w14:paraId="5F4710BE" w14:textId="77777777" w:rsidR="00397CED" w:rsidRDefault="007C733A">
            <w:pPr>
              <w:widowControl w:val="0"/>
              <w:numPr>
                <w:ilvl w:val="0"/>
                <w:numId w:val="6"/>
              </w:numPr>
              <w:suppressAutoHyphens w:val="0"/>
              <w:spacing w:after="160" w:line="259" w:lineRule="auto"/>
              <w:contextualSpacing/>
              <w:jc w:val="both"/>
              <w:pPrChange w:id="128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znaků zdravé komunikace</w:t>
            </w:r>
          </w:p>
          <w:p w14:paraId="445A2F73" w14:textId="77777777" w:rsidR="00397CED" w:rsidRDefault="007C733A">
            <w:pPr>
              <w:widowControl w:val="0"/>
              <w:numPr>
                <w:ilvl w:val="0"/>
                <w:numId w:val="6"/>
              </w:numPr>
              <w:suppressAutoHyphens w:val="0"/>
              <w:spacing w:after="160" w:line="259" w:lineRule="auto"/>
              <w:contextualSpacing/>
              <w:jc w:val="both"/>
              <w:pPrChange w:id="128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zásad asertivní komunikace</w:t>
            </w:r>
          </w:p>
          <w:p w14:paraId="52DB343B" w14:textId="77777777" w:rsidR="00397CED" w:rsidRDefault="007C733A">
            <w:pPr>
              <w:widowControl w:val="0"/>
              <w:numPr>
                <w:ilvl w:val="0"/>
                <w:numId w:val="6"/>
              </w:numPr>
              <w:suppressAutoHyphens w:val="0"/>
              <w:spacing w:after="160" w:line="259" w:lineRule="auto"/>
              <w:contextualSpacing/>
              <w:jc w:val="both"/>
              <w:pPrChange w:id="128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významu komunikace v dnešní společnosti</w:t>
            </w:r>
          </w:p>
          <w:p w14:paraId="3E6F9306" w14:textId="77777777" w:rsidR="00397CED" w:rsidRDefault="007C733A">
            <w:pPr>
              <w:widowControl w:val="0"/>
              <w:jc w:val="both"/>
            </w:pPr>
            <w:r>
              <w:rPr>
                <w:b/>
              </w:rPr>
              <w:t xml:space="preserve">Výstupní dovednosti </w:t>
            </w:r>
            <w:r>
              <w:t>(student prokazuje tyto dovednosti)</w:t>
            </w:r>
          </w:p>
          <w:p w14:paraId="596833FB" w14:textId="77777777" w:rsidR="00397CED" w:rsidRDefault="007C733A">
            <w:pPr>
              <w:widowControl w:val="0"/>
              <w:numPr>
                <w:ilvl w:val="0"/>
                <w:numId w:val="7"/>
              </w:numPr>
              <w:suppressAutoHyphens w:val="0"/>
              <w:spacing w:after="160" w:line="259" w:lineRule="auto"/>
              <w:contextualSpacing/>
              <w:jc w:val="both"/>
              <w:pPrChange w:id="128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analyzuje vlastní i cizí řečový projev po stránce verbální i neverbální</w:t>
            </w:r>
          </w:p>
          <w:p w14:paraId="0D9F061E" w14:textId="77777777" w:rsidR="00397CED" w:rsidRDefault="007C733A">
            <w:pPr>
              <w:widowControl w:val="0"/>
              <w:numPr>
                <w:ilvl w:val="0"/>
                <w:numId w:val="7"/>
              </w:numPr>
              <w:suppressAutoHyphens w:val="0"/>
              <w:spacing w:after="160" w:line="259" w:lineRule="auto"/>
              <w:contextualSpacing/>
              <w:jc w:val="both"/>
              <w:pPrChange w:id="128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navrhuje vhodné komunikační strategie v různých situacích a prostředích</w:t>
            </w:r>
          </w:p>
          <w:p w14:paraId="28BA6FE3" w14:textId="77777777" w:rsidR="00397CED" w:rsidRDefault="007C733A">
            <w:pPr>
              <w:widowControl w:val="0"/>
              <w:numPr>
                <w:ilvl w:val="0"/>
                <w:numId w:val="7"/>
              </w:numPr>
              <w:suppressAutoHyphens w:val="0"/>
              <w:spacing w:after="160" w:line="259" w:lineRule="auto"/>
              <w:contextualSpacing/>
              <w:jc w:val="both"/>
              <w:pPrChange w:id="129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vhodně interpretuje neverbální signály druhých a dešifrovat paralingvistické projevy</w:t>
            </w:r>
          </w:p>
          <w:p w14:paraId="136319C8" w14:textId="77777777" w:rsidR="00397CED" w:rsidRDefault="007C733A">
            <w:pPr>
              <w:widowControl w:val="0"/>
              <w:numPr>
                <w:ilvl w:val="0"/>
                <w:numId w:val="7"/>
              </w:numPr>
              <w:suppressAutoHyphens w:val="0"/>
              <w:spacing w:after="160" w:line="259" w:lineRule="auto"/>
              <w:contextualSpacing/>
              <w:jc w:val="both"/>
              <w:pPrChange w:id="129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kriticky zhodnotí vlastní autentický řečový projev</w:t>
            </w:r>
          </w:p>
          <w:p w14:paraId="5BE0B79D" w14:textId="77777777" w:rsidR="00397CED" w:rsidRDefault="007C733A">
            <w:pPr>
              <w:widowControl w:val="0"/>
              <w:numPr>
                <w:ilvl w:val="0"/>
                <w:numId w:val="7"/>
              </w:numPr>
              <w:suppressAutoHyphens w:val="0"/>
              <w:spacing w:after="160" w:line="259" w:lineRule="auto"/>
              <w:contextualSpacing/>
              <w:jc w:val="both"/>
              <w:pPrChange w:id="129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aplikuje osvojené znalosti ve prospěch navýšení vlastních improvizačních schopností a komunikačních kompetencí, včetně aktivního naslouchání a poskytování zpětné vazby na něj</w:t>
            </w:r>
          </w:p>
        </w:tc>
      </w:tr>
      <w:tr w:rsidR="00397CED" w14:paraId="2BFBD1AB"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7551C274"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5C9DC783" w14:textId="77777777" w:rsidR="00397CED" w:rsidRDefault="00397CED">
            <w:pPr>
              <w:widowControl w:val="0"/>
              <w:jc w:val="both"/>
            </w:pPr>
          </w:p>
        </w:tc>
      </w:tr>
      <w:tr w:rsidR="00397CED" w14:paraId="7B6D3CA8" w14:textId="77777777">
        <w:trPr>
          <w:trHeight w:val="1497"/>
        </w:trPr>
        <w:tc>
          <w:tcPr>
            <w:tcW w:w="9854" w:type="dxa"/>
            <w:gridSpan w:val="8"/>
            <w:tcBorders>
              <w:left w:val="single" w:sz="4" w:space="0" w:color="000000"/>
              <w:bottom w:val="single" w:sz="4" w:space="0" w:color="000000"/>
              <w:right w:val="single" w:sz="4" w:space="0" w:color="000000"/>
            </w:tcBorders>
          </w:tcPr>
          <w:p w14:paraId="76A7683B" w14:textId="77777777" w:rsidR="00397CED" w:rsidRDefault="007C733A">
            <w:pPr>
              <w:widowControl w:val="0"/>
              <w:jc w:val="both"/>
              <w:rPr>
                <w:b/>
              </w:rPr>
            </w:pPr>
            <w:r>
              <w:rPr>
                <w:b/>
              </w:rPr>
              <w:t>Povinná literatura</w:t>
            </w:r>
          </w:p>
          <w:p w14:paraId="0F569AD8" w14:textId="77777777" w:rsidR="00397CED" w:rsidRDefault="007C733A">
            <w:pPr>
              <w:widowControl w:val="0"/>
              <w:jc w:val="both"/>
            </w:pPr>
            <w:r>
              <w:t xml:space="preserve">DEVITO, J. A. (2008). </w:t>
            </w:r>
            <w:r>
              <w:rPr>
                <w:i/>
                <w:iCs/>
              </w:rPr>
              <w:t>Základy mezilidské komunikace</w:t>
            </w:r>
            <w:r>
              <w:t>. Praha: Grada.</w:t>
            </w:r>
          </w:p>
          <w:p w14:paraId="087F0A3E" w14:textId="77777777" w:rsidR="00397CED" w:rsidRDefault="007C733A">
            <w:pPr>
              <w:widowControl w:val="0"/>
              <w:jc w:val="both"/>
            </w:pPr>
            <w:r>
              <w:t xml:space="preserve">FONTANA, D. (2017). </w:t>
            </w:r>
            <w:r>
              <w:rPr>
                <w:i/>
                <w:iCs/>
              </w:rPr>
              <w:t>Sociální dovednosti v praxi</w:t>
            </w:r>
            <w:r>
              <w:t>. Praha: Portál.</w:t>
            </w:r>
          </w:p>
          <w:p w14:paraId="0CB8A1BA" w14:textId="77777777" w:rsidR="00397CED" w:rsidRDefault="007C733A">
            <w:pPr>
              <w:widowControl w:val="0"/>
              <w:jc w:val="both"/>
            </w:pPr>
            <w:r>
              <w:t xml:space="preserve">NAVARRO, J. (2019). </w:t>
            </w:r>
            <w:r>
              <w:rPr>
                <w:i/>
                <w:iCs/>
              </w:rPr>
              <w:t>Tajemství řeči těla: gesta, která prozradí více než slova</w:t>
            </w:r>
            <w:r>
              <w:t>. Praha: Grada.</w:t>
            </w:r>
          </w:p>
          <w:p w14:paraId="22210EB3" w14:textId="77777777" w:rsidR="00397CED" w:rsidRDefault="007C733A">
            <w:pPr>
              <w:widowControl w:val="0"/>
              <w:jc w:val="both"/>
            </w:pPr>
            <w:r>
              <w:t xml:space="preserve">ROSENBERG, M. B. (2022). </w:t>
            </w:r>
            <w:r>
              <w:rPr>
                <w:i/>
                <w:iCs/>
              </w:rPr>
              <w:t>Nenásilná komunikace: řeč života</w:t>
            </w:r>
            <w:r>
              <w:t>. Praha: Portál.</w:t>
            </w:r>
          </w:p>
          <w:p w14:paraId="693DB05B" w14:textId="77777777" w:rsidR="00397CED" w:rsidRDefault="007C733A">
            <w:pPr>
              <w:widowControl w:val="0"/>
              <w:jc w:val="both"/>
            </w:pPr>
            <w:r>
              <w:t xml:space="preserve">VYBÍRAL, Z. (2009). </w:t>
            </w:r>
            <w:r>
              <w:rPr>
                <w:i/>
                <w:iCs/>
              </w:rPr>
              <w:t>Psychologie komunikace</w:t>
            </w:r>
            <w:r>
              <w:t>. Praha: Portál.</w:t>
            </w:r>
          </w:p>
          <w:p w14:paraId="7EA39043" w14:textId="77777777" w:rsidR="00397CED" w:rsidRDefault="007C733A">
            <w:pPr>
              <w:widowControl w:val="0"/>
              <w:jc w:val="both"/>
            </w:pPr>
            <w:r>
              <w:t xml:space="preserve">ŽANTOVSKÁ, I. (2015). </w:t>
            </w:r>
            <w:r>
              <w:rPr>
                <w:i/>
                <w:iCs/>
              </w:rPr>
              <w:t>Rétorika a komunikace</w:t>
            </w:r>
            <w:r>
              <w:t>. Praha: Dokořán.</w:t>
            </w:r>
          </w:p>
          <w:p w14:paraId="63E2482F" w14:textId="77777777" w:rsidR="00397CED" w:rsidRDefault="007C733A">
            <w:pPr>
              <w:widowControl w:val="0"/>
              <w:jc w:val="both"/>
              <w:rPr>
                <w:b/>
              </w:rPr>
            </w:pPr>
            <w:r>
              <w:rPr>
                <w:b/>
              </w:rPr>
              <w:t>Doporučená literatura</w:t>
            </w:r>
          </w:p>
          <w:p w14:paraId="7AF81800" w14:textId="77777777" w:rsidR="00397CED" w:rsidRDefault="007C733A">
            <w:pPr>
              <w:widowControl w:val="0"/>
              <w:jc w:val="both"/>
            </w:pPr>
            <w:r>
              <w:t xml:space="preserve">KOHOUT, J. (2021). </w:t>
            </w:r>
            <w:r>
              <w:rPr>
                <w:i/>
                <w:iCs/>
              </w:rPr>
              <w:t>Rétorika: umění mluvit a jednat s lidmi</w:t>
            </w:r>
            <w:r>
              <w:t>. Powerprint.</w:t>
            </w:r>
          </w:p>
          <w:p w14:paraId="1ABDAB8B" w14:textId="77777777" w:rsidR="00397CED" w:rsidRDefault="007C733A">
            <w:pPr>
              <w:widowControl w:val="0"/>
              <w:jc w:val="both"/>
            </w:pPr>
            <w:r>
              <w:t xml:space="preserve">NICHOLS, M. P. (2005). </w:t>
            </w:r>
            <w:r>
              <w:rPr>
                <w:i/>
                <w:iCs/>
              </w:rPr>
              <w:t>Zapomenuté umění naslouchat: (proč naslouchání vztahům prospívá)</w:t>
            </w:r>
            <w:r>
              <w:t>. Praha: Návrat domů.</w:t>
            </w:r>
          </w:p>
          <w:p w14:paraId="796AAA91" w14:textId="77777777" w:rsidR="00397CED" w:rsidRDefault="007C733A">
            <w:pPr>
              <w:widowControl w:val="0"/>
              <w:jc w:val="both"/>
            </w:pPr>
            <w:r>
              <w:t xml:space="preserve">PLAŇAVA, I. (2005). </w:t>
            </w:r>
            <w:r>
              <w:rPr>
                <w:i/>
                <w:iCs/>
              </w:rPr>
              <w:t>Průvodce mezilidskou komunikací: přístupy - dovednosti - poruchy</w:t>
            </w:r>
            <w:r>
              <w:t>. Praha: Grada.</w:t>
            </w:r>
          </w:p>
          <w:p w14:paraId="0C1E69ED" w14:textId="77777777" w:rsidR="00397CED" w:rsidRDefault="007C733A">
            <w:pPr>
              <w:widowControl w:val="0"/>
              <w:jc w:val="both"/>
            </w:pPr>
            <w:r>
              <w:t xml:space="preserve">VYMĚTAL, Š. (2009). </w:t>
            </w:r>
            <w:r>
              <w:rPr>
                <w:i/>
                <w:iCs/>
              </w:rPr>
              <w:t>Krizová komunikace a komunikace rizika</w:t>
            </w:r>
            <w:r>
              <w:t>. Praha: Grada.</w:t>
            </w:r>
          </w:p>
          <w:p w14:paraId="05D25649" w14:textId="77777777" w:rsidR="00397CED" w:rsidRDefault="007C733A">
            <w:pPr>
              <w:widowControl w:val="0"/>
              <w:jc w:val="both"/>
            </w:pPr>
            <w:r>
              <w:t xml:space="preserve">WARREN, J. T., &amp; FASSETT, D. L. (2011). </w:t>
            </w:r>
            <w:r>
              <w:rPr>
                <w:i/>
                <w:iCs/>
              </w:rPr>
              <w:t>Communication: a critical/cultural introduction</w:t>
            </w:r>
            <w:r>
              <w:t>. London: SAGE Publications.</w:t>
            </w:r>
          </w:p>
          <w:p w14:paraId="7144CFEF" w14:textId="77777777" w:rsidR="00397CED" w:rsidRDefault="00397CED">
            <w:pPr>
              <w:widowControl w:val="0"/>
              <w:jc w:val="both"/>
            </w:pPr>
          </w:p>
          <w:p w14:paraId="77EA0479" w14:textId="77777777" w:rsidR="00397CED" w:rsidRDefault="00397CED">
            <w:pPr>
              <w:widowControl w:val="0"/>
              <w:jc w:val="both"/>
            </w:pPr>
          </w:p>
          <w:p w14:paraId="67BA9183" w14:textId="77777777" w:rsidR="00397CED" w:rsidRDefault="00397CED">
            <w:pPr>
              <w:widowControl w:val="0"/>
              <w:jc w:val="both"/>
            </w:pPr>
          </w:p>
        </w:tc>
      </w:tr>
      <w:tr w:rsidR="00397CED" w14:paraId="73B82FB8"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8BCF2B7" w14:textId="77777777" w:rsidR="00397CED" w:rsidRDefault="007C733A">
            <w:pPr>
              <w:widowControl w:val="0"/>
              <w:jc w:val="center"/>
              <w:rPr>
                <w:b/>
              </w:rPr>
            </w:pPr>
            <w:r>
              <w:rPr>
                <w:b/>
              </w:rPr>
              <w:lastRenderedPageBreak/>
              <w:t>Informace ke kombinované nebo distanční formě</w:t>
            </w:r>
          </w:p>
        </w:tc>
      </w:tr>
      <w:tr w:rsidR="00397CED" w14:paraId="3FEDB858"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7C0B8C7E"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6219B848"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0FBF7B66" w14:textId="77777777" w:rsidR="00397CED" w:rsidRDefault="007C733A">
            <w:pPr>
              <w:widowControl w:val="0"/>
              <w:jc w:val="both"/>
              <w:rPr>
                <w:b/>
              </w:rPr>
            </w:pPr>
            <w:r>
              <w:rPr>
                <w:b/>
              </w:rPr>
              <w:t>hodin</w:t>
            </w:r>
          </w:p>
        </w:tc>
      </w:tr>
      <w:tr w:rsidR="00397CED" w14:paraId="4A945DF5"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1DC5DBF7" w14:textId="77777777" w:rsidR="00397CED" w:rsidRDefault="007C733A">
            <w:pPr>
              <w:widowControl w:val="0"/>
              <w:jc w:val="both"/>
              <w:rPr>
                <w:b/>
              </w:rPr>
            </w:pPr>
            <w:r>
              <w:rPr>
                <w:b/>
              </w:rPr>
              <w:t>Informace o způsobu kontaktu s vyučujícím</w:t>
            </w:r>
          </w:p>
        </w:tc>
      </w:tr>
      <w:tr w:rsidR="00397CED" w14:paraId="53D0ECD4" w14:textId="77777777">
        <w:trPr>
          <w:trHeight w:val="456"/>
        </w:trPr>
        <w:tc>
          <w:tcPr>
            <w:tcW w:w="9854" w:type="dxa"/>
            <w:gridSpan w:val="8"/>
            <w:tcBorders>
              <w:top w:val="single" w:sz="4" w:space="0" w:color="000000"/>
              <w:left w:val="single" w:sz="4" w:space="0" w:color="000000"/>
              <w:bottom w:val="single" w:sz="4" w:space="0" w:color="000000"/>
              <w:right w:val="single" w:sz="4" w:space="0" w:color="000000"/>
            </w:tcBorders>
          </w:tcPr>
          <w:p w14:paraId="38E567EE" w14:textId="77777777" w:rsidR="00397CED" w:rsidRDefault="00397CED">
            <w:pPr>
              <w:widowControl w:val="0"/>
              <w:jc w:val="both"/>
            </w:pPr>
          </w:p>
        </w:tc>
      </w:tr>
    </w:tbl>
    <w:p w14:paraId="111A52EA" w14:textId="77777777" w:rsidR="00397CED" w:rsidRDefault="00397CED">
      <w:pPr>
        <w:spacing w:after="160" w:line="259" w:lineRule="auto"/>
        <w:rPr>
          <w:rFonts w:eastAsia="Calibri"/>
          <w:sz w:val="22"/>
          <w:szCs w:val="22"/>
          <w:lang w:eastAsia="en-US"/>
        </w:rPr>
      </w:pPr>
    </w:p>
    <w:p w14:paraId="39EBA2F1" w14:textId="77777777" w:rsidR="00397CED" w:rsidRDefault="00397CED"/>
    <w:p w14:paraId="1FD6B96A"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43AD6B61"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0B93E463" w14:textId="50198B36"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293" w:author="Jiří Vojtěšek" w:date="2023-01-24T20:39:00Z">
              <w:r w:rsidR="008A5423">
                <w:rPr>
                  <w:b/>
                </w:rPr>
                <w:t>Abecední seznam</w:t>
              </w:r>
            </w:ins>
            <w:del w:id="1294" w:author="Jiří Vojtěšek" w:date="2023-01-24T20:39:00Z">
              <w:r w:rsidDel="008A5423">
                <w:rPr>
                  <w:rStyle w:val="Odkazintenzivn"/>
                </w:rPr>
                <w:delText>Abecední seznam</w:delText>
              </w:r>
            </w:del>
            <w:r>
              <w:rPr>
                <w:rStyle w:val="Odkazintenzivn"/>
              </w:rPr>
              <w:fldChar w:fldCharType="end"/>
            </w:r>
          </w:p>
        </w:tc>
      </w:tr>
      <w:tr w:rsidR="00397CED" w14:paraId="4F259C99"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EFD31AA"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02674744" w14:textId="77777777" w:rsidR="00397CED" w:rsidRDefault="007C733A">
            <w:pPr>
              <w:widowControl w:val="0"/>
              <w:jc w:val="both"/>
            </w:pPr>
            <w:bookmarkStart w:id="1295" w:name="bSocialniDiverzita"/>
            <w:r>
              <w:t>Sociální diverzita ve školním prostředí</w:t>
            </w:r>
            <w:bookmarkEnd w:id="1295"/>
          </w:p>
        </w:tc>
      </w:tr>
      <w:tr w:rsidR="00397CED" w14:paraId="609C480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F56975"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11DB901D"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F345D83"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06F42E2E" w14:textId="77777777" w:rsidR="00397CED" w:rsidRDefault="007C733A">
            <w:pPr>
              <w:widowControl w:val="0"/>
              <w:jc w:val="both"/>
            </w:pPr>
            <w:r>
              <w:t>2/ZS</w:t>
            </w:r>
          </w:p>
        </w:tc>
      </w:tr>
      <w:tr w:rsidR="00397CED" w14:paraId="2E246D8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684A3B6"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9897588"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796E91E8"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1E077A1"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B5A2931"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CEAFE24" w14:textId="77777777" w:rsidR="00397CED" w:rsidRDefault="007C733A">
            <w:pPr>
              <w:widowControl w:val="0"/>
              <w:jc w:val="both"/>
            </w:pPr>
            <w:r>
              <w:t>3</w:t>
            </w:r>
          </w:p>
        </w:tc>
      </w:tr>
      <w:tr w:rsidR="00397CED" w14:paraId="516AACE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68B2564"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63265A7F" w14:textId="77777777" w:rsidR="00397CED" w:rsidRDefault="007C733A">
            <w:pPr>
              <w:widowControl w:val="0"/>
              <w:jc w:val="both"/>
            </w:pPr>
            <w:r>
              <w:t>Prerekvizita: Školní pedagogika, Sociální a pedagogická komunikace</w:t>
            </w:r>
          </w:p>
        </w:tc>
      </w:tr>
      <w:tr w:rsidR="00397CED" w14:paraId="3CA3934C"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478E46E"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2CE00BC1"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A2FC30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0558D9AE" w14:textId="77777777" w:rsidR="00397CED" w:rsidRDefault="007C733A">
            <w:pPr>
              <w:widowControl w:val="0"/>
              <w:jc w:val="both"/>
            </w:pPr>
            <w:r>
              <w:t>seminář</w:t>
            </w:r>
          </w:p>
        </w:tc>
      </w:tr>
      <w:tr w:rsidR="00397CED" w14:paraId="77ADAF5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A568F17"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15BC664F" w14:textId="77777777" w:rsidR="00397CED" w:rsidRDefault="007C733A">
            <w:pPr>
              <w:widowControl w:val="0"/>
              <w:jc w:val="both"/>
            </w:pPr>
            <w:r>
              <w:t xml:space="preserve">Klasifikovaný zápočet ústní nebo písemnou formou. Vypracování odborné eseje </w:t>
            </w:r>
            <w:r>
              <w:br/>
              <w:t>na zvolené téma, její prezentace. Předpokládá se aktivní účast na seminářích.</w:t>
            </w:r>
          </w:p>
        </w:tc>
      </w:tr>
      <w:tr w:rsidR="00397CED" w14:paraId="7C0B117E" w14:textId="77777777">
        <w:trPr>
          <w:trHeight w:val="250"/>
        </w:trPr>
        <w:tc>
          <w:tcPr>
            <w:tcW w:w="9854" w:type="dxa"/>
            <w:gridSpan w:val="8"/>
            <w:tcBorders>
              <w:left w:val="single" w:sz="4" w:space="0" w:color="000000"/>
              <w:bottom w:val="single" w:sz="4" w:space="0" w:color="000000"/>
              <w:right w:val="single" w:sz="4" w:space="0" w:color="000000"/>
            </w:tcBorders>
          </w:tcPr>
          <w:p w14:paraId="5D2C000E" w14:textId="77777777" w:rsidR="00397CED" w:rsidRDefault="00397CED">
            <w:pPr>
              <w:widowControl w:val="0"/>
              <w:jc w:val="both"/>
              <w:rPr>
                <w:shd w:val="clear" w:color="auto" w:fill="FFFF00"/>
              </w:rPr>
            </w:pPr>
          </w:p>
        </w:tc>
      </w:tr>
      <w:tr w:rsidR="00397CED" w14:paraId="6729B4B2"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4FAB0B01"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6FD2057E" w14:textId="77777777" w:rsidR="00397CED" w:rsidRDefault="007C733A">
            <w:pPr>
              <w:widowControl w:val="0"/>
              <w:jc w:val="both"/>
            </w:pPr>
            <w:r>
              <w:t>Mgr. Anna Petr Šafránková, Ph.D.</w:t>
            </w:r>
          </w:p>
        </w:tc>
      </w:tr>
      <w:tr w:rsidR="00397CED" w14:paraId="524712ED"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46060FAB"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7193E863" w14:textId="77777777" w:rsidR="00397CED" w:rsidRDefault="007C733A">
            <w:pPr>
              <w:widowControl w:val="0"/>
              <w:jc w:val="both"/>
            </w:pPr>
            <w:r>
              <w:t>Metodicky, vedení seminářů, klasifikace</w:t>
            </w:r>
          </w:p>
        </w:tc>
      </w:tr>
      <w:tr w:rsidR="00397CED" w14:paraId="6222D5EA"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ADFCC5"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2CC6CFE9" w14:textId="77777777" w:rsidR="00397CED" w:rsidRDefault="007C733A">
            <w:pPr>
              <w:widowControl w:val="0"/>
              <w:jc w:val="both"/>
              <w:rPr>
                <w:b/>
              </w:rPr>
            </w:pPr>
            <w:r>
              <w:rPr>
                <w:b/>
              </w:rPr>
              <w:t>Mgr. Anna Petr Šafránková, Ph.D. (semináře 100 %)</w:t>
            </w:r>
          </w:p>
        </w:tc>
      </w:tr>
      <w:tr w:rsidR="00397CED" w14:paraId="4A4A1A37" w14:textId="77777777">
        <w:trPr>
          <w:trHeight w:val="158"/>
        </w:trPr>
        <w:tc>
          <w:tcPr>
            <w:tcW w:w="9854" w:type="dxa"/>
            <w:gridSpan w:val="8"/>
            <w:tcBorders>
              <w:left w:val="single" w:sz="4" w:space="0" w:color="000000"/>
              <w:bottom w:val="single" w:sz="4" w:space="0" w:color="000000"/>
              <w:right w:val="single" w:sz="4" w:space="0" w:color="000000"/>
            </w:tcBorders>
          </w:tcPr>
          <w:p w14:paraId="6D755BA7" w14:textId="77777777" w:rsidR="00397CED" w:rsidRDefault="00397CED">
            <w:pPr>
              <w:widowControl w:val="0"/>
              <w:jc w:val="both"/>
            </w:pPr>
          </w:p>
        </w:tc>
      </w:tr>
      <w:tr w:rsidR="00397CED" w14:paraId="5313769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7DC9643"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047D397F" w14:textId="77777777" w:rsidR="00397CED" w:rsidRDefault="00397CED">
            <w:pPr>
              <w:widowControl w:val="0"/>
              <w:jc w:val="both"/>
            </w:pPr>
          </w:p>
        </w:tc>
      </w:tr>
      <w:tr w:rsidR="00397CED" w14:paraId="6F6ECCD9" w14:textId="77777777">
        <w:trPr>
          <w:trHeight w:val="3331"/>
        </w:trPr>
        <w:tc>
          <w:tcPr>
            <w:tcW w:w="9854" w:type="dxa"/>
            <w:gridSpan w:val="8"/>
            <w:tcBorders>
              <w:left w:val="single" w:sz="4" w:space="0" w:color="000000"/>
              <w:bottom w:val="single" w:sz="12" w:space="0" w:color="000000"/>
              <w:right w:val="single" w:sz="4" w:space="0" w:color="000000"/>
            </w:tcBorders>
          </w:tcPr>
          <w:p w14:paraId="2CB9FE5D" w14:textId="77777777" w:rsidR="00397CED" w:rsidRDefault="007C733A">
            <w:pPr>
              <w:widowControl w:val="0"/>
              <w:jc w:val="both"/>
            </w:pPr>
            <w:r>
              <w:t>Cílem předmětu je seznámit studenty s fundamentálními specifiky sociální diverzity ve školním prostředí v její komplexnosti a multifaktorovosti. Studenti jsou vedeni k hlubšímu pochopení a reflexi rozmanitých příčin, projevů a důsledků sociální diverzity a zároveň k vytváření positivních postojů studentů k tomuto fenoménu. Pozornost je zaměřena na teoretické aspekty ne/rovností ve vzdělávání v kontextu sociální diverzity z hlediska jednotlivých teorií, legislativního a koncepčního rámce, ale také na lokální úrovni v rámci komplementarity školy a rodiny žáků. Na seminářích jsou studenti vedeni k tomu, aby si osvojili základní principy, přístupy a metody práce s heterogenním kolektivem.</w:t>
            </w:r>
          </w:p>
          <w:p w14:paraId="765FF865" w14:textId="77777777" w:rsidR="00397CED" w:rsidRDefault="007C733A">
            <w:pPr>
              <w:widowControl w:val="0"/>
              <w:jc w:val="both"/>
              <w:rPr>
                <w:b/>
              </w:rPr>
            </w:pPr>
            <w:r>
              <w:rPr>
                <w:b/>
              </w:rPr>
              <w:t>Témata:</w:t>
            </w:r>
          </w:p>
          <w:p w14:paraId="5AC926E3" w14:textId="77777777" w:rsidR="00397CED" w:rsidRDefault="007C733A">
            <w:pPr>
              <w:pStyle w:val="Odstavecseseznamem"/>
              <w:widowControl w:val="0"/>
              <w:numPr>
                <w:ilvl w:val="0"/>
                <w:numId w:val="21"/>
              </w:numPr>
              <w:suppressAutoHyphens w:val="0"/>
              <w:jc w:val="both"/>
              <w:pPrChange w:id="1296" w:author="Jiri Vojtesek" w:date="2023-01-19T13:14:00Z">
                <w:pPr>
                  <w:pStyle w:val="Odstavecseseznamem"/>
                  <w:widowControl w:val="0"/>
                  <w:numPr>
                    <w:numId w:val="22"/>
                  </w:numPr>
                  <w:tabs>
                    <w:tab w:val="num" w:pos="0"/>
                  </w:tabs>
                  <w:suppressAutoHyphens w:val="0"/>
                  <w:ind w:hanging="360"/>
                  <w:jc w:val="both"/>
                </w:pPr>
              </w:pPrChange>
            </w:pPr>
            <w:r>
              <w:t>Sociální diverzita jako integrální součást společnosti a její teoretické ukotvení v kontextu vzdělávání.</w:t>
            </w:r>
          </w:p>
          <w:p w14:paraId="71E5B764" w14:textId="77777777" w:rsidR="00397CED" w:rsidRDefault="007C733A">
            <w:pPr>
              <w:pStyle w:val="Odstavecseseznamem"/>
              <w:widowControl w:val="0"/>
              <w:numPr>
                <w:ilvl w:val="0"/>
                <w:numId w:val="21"/>
              </w:numPr>
              <w:suppressAutoHyphens w:val="0"/>
              <w:jc w:val="both"/>
              <w:pPrChange w:id="1297" w:author="Jiri Vojtesek" w:date="2023-01-19T13:14:00Z">
                <w:pPr>
                  <w:pStyle w:val="Odstavecseseznamem"/>
                  <w:widowControl w:val="0"/>
                  <w:numPr>
                    <w:numId w:val="22"/>
                  </w:numPr>
                  <w:tabs>
                    <w:tab w:val="num" w:pos="0"/>
                  </w:tabs>
                  <w:suppressAutoHyphens w:val="0"/>
                  <w:ind w:hanging="360"/>
                  <w:jc w:val="both"/>
                </w:pPr>
              </w:pPrChange>
            </w:pPr>
            <w:r>
              <w:t>Sociální diverzita v kontextu sociální diferenciace a stratifikace.</w:t>
            </w:r>
          </w:p>
          <w:p w14:paraId="14B96ADF" w14:textId="77777777" w:rsidR="00397CED" w:rsidRDefault="007C733A">
            <w:pPr>
              <w:pStyle w:val="Odstavecseseznamem"/>
              <w:widowControl w:val="0"/>
              <w:numPr>
                <w:ilvl w:val="0"/>
                <w:numId w:val="21"/>
              </w:numPr>
              <w:suppressAutoHyphens w:val="0"/>
              <w:jc w:val="both"/>
              <w:pPrChange w:id="1298" w:author="Jiri Vojtesek" w:date="2023-01-19T13:14:00Z">
                <w:pPr>
                  <w:pStyle w:val="Odstavecseseznamem"/>
                  <w:widowControl w:val="0"/>
                  <w:numPr>
                    <w:numId w:val="22"/>
                  </w:numPr>
                  <w:tabs>
                    <w:tab w:val="num" w:pos="0"/>
                  </w:tabs>
                  <w:suppressAutoHyphens w:val="0"/>
                  <w:ind w:hanging="360"/>
                  <w:jc w:val="both"/>
                </w:pPr>
              </w:pPrChange>
            </w:pPr>
            <w:r>
              <w:t>Zdroje sociální diverzity – sociální, etnické, kulturní, náboženské, ekonomické, individuální aj. aspekty sociální diverzity.</w:t>
            </w:r>
          </w:p>
          <w:p w14:paraId="2845A416" w14:textId="77777777" w:rsidR="00397CED" w:rsidRDefault="007C733A">
            <w:pPr>
              <w:pStyle w:val="Odstavecseseznamem"/>
              <w:widowControl w:val="0"/>
              <w:numPr>
                <w:ilvl w:val="0"/>
                <w:numId w:val="21"/>
              </w:numPr>
              <w:suppressAutoHyphens w:val="0"/>
              <w:jc w:val="both"/>
              <w:pPrChange w:id="1299" w:author="Jiri Vojtesek" w:date="2023-01-19T13:14:00Z">
                <w:pPr>
                  <w:pStyle w:val="Odstavecseseznamem"/>
                  <w:widowControl w:val="0"/>
                  <w:numPr>
                    <w:numId w:val="22"/>
                  </w:numPr>
                  <w:tabs>
                    <w:tab w:val="num" w:pos="0"/>
                  </w:tabs>
                  <w:suppressAutoHyphens w:val="0"/>
                  <w:ind w:hanging="360"/>
                  <w:jc w:val="both"/>
                </w:pPr>
              </w:pPrChange>
            </w:pPr>
            <w:r>
              <w:t>Potenciál sociální diverzity pro efektivní vzdělávání všech žáků.</w:t>
            </w:r>
          </w:p>
          <w:p w14:paraId="12B4A6E1" w14:textId="77777777" w:rsidR="00397CED" w:rsidRDefault="007C733A">
            <w:pPr>
              <w:pStyle w:val="Odstavecseseznamem"/>
              <w:widowControl w:val="0"/>
              <w:numPr>
                <w:ilvl w:val="0"/>
                <w:numId w:val="21"/>
              </w:numPr>
              <w:suppressAutoHyphens w:val="0"/>
              <w:jc w:val="both"/>
              <w:pPrChange w:id="1300" w:author="Jiri Vojtesek" w:date="2023-01-19T13:14:00Z">
                <w:pPr>
                  <w:pStyle w:val="Odstavecseseznamem"/>
                  <w:widowControl w:val="0"/>
                  <w:numPr>
                    <w:numId w:val="22"/>
                  </w:numPr>
                  <w:tabs>
                    <w:tab w:val="num" w:pos="0"/>
                  </w:tabs>
                  <w:suppressAutoHyphens w:val="0"/>
                  <w:ind w:hanging="360"/>
                  <w:jc w:val="both"/>
                </w:pPr>
              </w:pPrChange>
            </w:pPr>
            <w:r>
              <w:t>Inkluzivní vzdělávání jako východisko pro práci se sociální diverzitou v českém i mezinárodním kontextu.</w:t>
            </w:r>
          </w:p>
          <w:p w14:paraId="3772B2C5" w14:textId="77777777" w:rsidR="00397CED" w:rsidRDefault="007C733A">
            <w:pPr>
              <w:pStyle w:val="Odstavecseseznamem"/>
              <w:widowControl w:val="0"/>
              <w:numPr>
                <w:ilvl w:val="0"/>
                <w:numId w:val="21"/>
              </w:numPr>
              <w:suppressAutoHyphens w:val="0"/>
              <w:jc w:val="both"/>
              <w:pPrChange w:id="1301" w:author="Jiri Vojtesek" w:date="2023-01-19T13:14:00Z">
                <w:pPr>
                  <w:pStyle w:val="Odstavecseseznamem"/>
                  <w:widowControl w:val="0"/>
                  <w:numPr>
                    <w:numId w:val="22"/>
                  </w:numPr>
                  <w:tabs>
                    <w:tab w:val="num" w:pos="0"/>
                  </w:tabs>
                  <w:suppressAutoHyphens w:val="0"/>
                  <w:ind w:hanging="360"/>
                  <w:jc w:val="both"/>
                </w:pPr>
              </w:pPrChange>
            </w:pPr>
            <w:r>
              <w:t>Principy, přístupy, metody práce se sociální diverzitou ve školním prostředí.</w:t>
            </w:r>
          </w:p>
          <w:p w14:paraId="46410FC6" w14:textId="77777777" w:rsidR="00397CED" w:rsidRDefault="007C733A">
            <w:pPr>
              <w:pStyle w:val="Odstavecseseznamem"/>
              <w:widowControl w:val="0"/>
              <w:numPr>
                <w:ilvl w:val="0"/>
                <w:numId w:val="21"/>
              </w:numPr>
              <w:suppressAutoHyphens w:val="0"/>
              <w:jc w:val="both"/>
              <w:pPrChange w:id="1302" w:author="Jiri Vojtesek" w:date="2023-01-19T13:14:00Z">
                <w:pPr>
                  <w:pStyle w:val="Odstavecseseznamem"/>
                  <w:widowControl w:val="0"/>
                  <w:numPr>
                    <w:numId w:val="22"/>
                  </w:numPr>
                  <w:tabs>
                    <w:tab w:val="num" w:pos="0"/>
                  </w:tabs>
                  <w:suppressAutoHyphens w:val="0"/>
                  <w:ind w:hanging="360"/>
                  <w:jc w:val="both"/>
                </w:pPr>
              </w:pPrChange>
            </w:pPr>
            <w:r>
              <w:t>Role jednotlivých subjektů školního prostředí a komplementarita školy a rodin v kontextu vzdělávání heterogenního kolektivu.</w:t>
            </w:r>
          </w:p>
          <w:p w14:paraId="49070176" w14:textId="77777777" w:rsidR="00397CED" w:rsidRDefault="007C733A">
            <w:pPr>
              <w:widowControl w:val="0"/>
              <w:jc w:val="both"/>
            </w:pPr>
            <w:r>
              <w:rPr>
                <w:b/>
              </w:rPr>
              <w:t xml:space="preserve">Výstupní znalosti </w:t>
            </w:r>
            <w:r>
              <w:t>(student prokazuje tyto znalosti)</w:t>
            </w:r>
          </w:p>
          <w:p w14:paraId="2CCFE03D" w14:textId="77777777" w:rsidR="00397CED" w:rsidRDefault="007C733A">
            <w:pPr>
              <w:widowControl w:val="0"/>
              <w:numPr>
                <w:ilvl w:val="0"/>
                <w:numId w:val="6"/>
              </w:numPr>
              <w:suppressAutoHyphens w:val="0"/>
              <w:spacing w:after="160" w:line="259" w:lineRule="auto"/>
              <w:contextualSpacing/>
              <w:jc w:val="both"/>
              <w:pPrChange w:id="130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mechanismů a teorií vzniku sociální diverzity a sociální stratifikace ve školním prostředí</w:t>
            </w:r>
          </w:p>
          <w:p w14:paraId="3DDA4BDE" w14:textId="77777777" w:rsidR="00397CED" w:rsidRDefault="007C733A">
            <w:pPr>
              <w:widowControl w:val="0"/>
              <w:numPr>
                <w:ilvl w:val="0"/>
                <w:numId w:val="6"/>
              </w:numPr>
              <w:suppressAutoHyphens w:val="0"/>
              <w:spacing w:after="160" w:line="259" w:lineRule="auto"/>
              <w:contextualSpacing/>
              <w:jc w:val="both"/>
              <w:pPrChange w:id="130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faktorů a profilů jednotlivých specifik sociálních rozmanitostí ve školním prostředí</w:t>
            </w:r>
          </w:p>
          <w:p w14:paraId="7A9D56F7" w14:textId="77777777" w:rsidR="00397CED" w:rsidRDefault="007C733A">
            <w:pPr>
              <w:widowControl w:val="0"/>
              <w:numPr>
                <w:ilvl w:val="0"/>
                <w:numId w:val="6"/>
              </w:numPr>
              <w:suppressAutoHyphens w:val="0"/>
              <w:spacing w:after="160" w:line="259" w:lineRule="auto"/>
              <w:contextualSpacing/>
              <w:jc w:val="both"/>
              <w:pPrChange w:id="130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specifik inkluzivního vzdělávání</w:t>
            </w:r>
          </w:p>
          <w:p w14:paraId="011E4156" w14:textId="77777777" w:rsidR="00397CED" w:rsidRDefault="007C733A">
            <w:pPr>
              <w:widowControl w:val="0"/>
              <w:numPr>
                <w:ilvl w:val="0"/>
                <w:numId w:val="6"/>
              </w:numPr>
              <w:suppressAutoHyphens w:val="0"/>
              <w:spacing w:after="160" w:line="259" w:lineRule="auto"/>
              <w:contextualSpacing/>
              <w:jc w:val="both"/>
              <w:pPrChange w:id="130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přístupů, strategií, metod a opatření práce se sociální diverzitou ve školním prostředí</w:t>
            </w:r>
          </w:p>
          <w:p w14:paraId="00BD409C" w14:textId="77777777" w:rsidR="00397CED" w:rsidRDefault="007C733A">
            <w:pPr>
              <w:widowControl w:val="0"/>
              <w:numPr>
                <w:ilvl w:val="0"/>
                <w:numId w:val="6"/>
              </w:numPr>
              <w:suppressAutoHyphens w:val="0"/>
              <w:spacing w:after="160" w:line="259" w:lineRule="auto"/>
              <w:contextualSpacing/>
              <w:jc w:val="both"/>
              <w:pPrChange w:id="130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významu role školního prostředí (včetně všech jejích aktérů) v kontextu dosahování sociální spravedlnosti</w:t>
            </w:r>
          </w:p>
          <w:p w14:paraId="77645545" w14:textId="77777777" w:rsidR="00397CED" w:rsidRDefault="007C733A">
            <w:pPr>
              <w:widowControl w:val="0"/>
              <w:jc w:val="both"/>
            </w:pPr>
            <w:r>
              <w:rPr>
                <w:b/>
              </w:rPr>
              <w:t xml:space="preserve">Výstupní dovednosti </w:t>
            </w:r>
            <w:r>
              <w:t>(student prokazuje tyto dovednosti)</w:t>
            </w:r>
          </w:p>
          <w:p w14:paraId="5F283109" w14:textId="77777777" w:rsidR="00397CED" w:rsidRDefault="007C733A">
            <w:pPr>
              <w:widowControl w:val="0"/>
              <w:numPr>
                <w:ilvl w:val="0"/>
                <w:numId w:val="7"/>
              </w:numPr>
              <w:suppressAutoHyphens w:val="0"/>
              <w:spacing w:after="160" w:line="259" w:lineRule="auto"/>
              <w:contextualSpacing/>
              <w:jc w:val="both"/>
              <w:pPrChange w:id="130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analyzuje a reflektuje mechanismy sociální diverzity (náboženskou, etnickou, kulturní, socioekonomickou aj.)</w:t>
            </w:r>
          </w:p>
          <w:p w14:paraId="23EE0641" w14:textId="77777777" w:rsidR="00397CED" w:rsidRDefault="007C733A">
            <w:pPr>
              <w:widowControl w:val="0"/>
              <w:numPr>
                <w:ilvl w:val="0"/>
                <w:numId w:val="7"/>
              </w:numPr>
              <w:suppressAutoHyphens w:val="0"/>
              <w:spacing w:after="160" w:line="259" w:lineRule="auto"/>
              <w:contextualSpacing/>
              <w:jc w:val="both"/>
              <w:pPrChange w:id="130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aplikuje teoretické vědomosti ku prospěchu vnímání sociální spravedlnosti v kontextu volby a aplikace vhodných přístupů ke všem žákům</w:t>
            </w:r>
          </w:p>
          <w:p w14:paraId="7D72B93C" w14:textId="77777777" w:rsidR="00397CED" w:rsidRDefault="007C733A">
            <w:pPr>
              <w:widowControl w:val="0"/>
              <w:numPr>
                <w:ilvl w:val="0"/>
                <w:numId w:val="7"/>
              </w:numPr>
              <w:suppressAutoHyphens w:val="0"/>
              <w:spacing w:after="160" w:line="259" w:lineRule="auto"/>
              <w:contextualSpacing/>
              <w:jc w:val="both"/>
              <w:pPrChange w:id="131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navrhuje a aplikuje vhodný peer program zaměřený na podporu positivních sociálních vztahů a třídního klimatu; posiluje vzájemné přijetí a citlivost k sociální diverzitě</w:t>
            </w:r>
          </w:p>
          <w:p w14:paraId="353939E5" w14:textId="77777777" w:rsidR="00397CED" w:rsidRDefault="007C733A">
            <w:pPr>
              <w:widowControl w:val="0"/>
              <w:numPr>
                <w:ilvl w:val="0"/>
                <w:numId w:val="7"/>
              </w:numPr>
              <w:suppressAutoHyphens w:val="0"/>
              <w:spacing w:after="160" w:line="259" w:lineRule="auto"/>
              <w:contextualSpacing/>
              <w:jc w:val="both"/>
              <w:pPrChange w:id="131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aplikuje vhodné přístupy práce se stereotypy a předsudky a adekvátně situačně na ně reagovat</w:t>
            </w:r>
          </w:p>
        </w:tc>
      </w:tr>
      <w:tr w:rsidR="00397CED" w14:paraId="5CAB6797"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08B585B0"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6D6774C" w14:textId="77777777" w:rsidR="00397CED" w:rsidRDefault="00397CED">
            <w:pPr>
              <w:widowControl w:val="0"/>
              <w:jc w:val="both"/>
            </w:pPr>
          </w:p>
        </w:tc>
      </w:tr>
      <w:tr w:rsidR="00397CED" w14:paraId="2F59630F" w14:textId="77777777">
        <w:trPr>
          <w:trHeight w:val="1497"/>
        </w:trPr>
        <w:tc>
          <w:tcPr>
            <w:tcW w:w="9854" w:type="dxa"/>
            <w:gridSpan w:val="8"/>
            <w:tcBorders>
              <w:left w:val="single" w:sz="4" w:space="0" w:color="000000"/>
              <w:bottom w:val="single" w:sz="4" w:space="0" w:color="000000"/>
              <w:right w:val="single" w:sz="4" w:space="0" w:color="000000"/>
            </w:tcBorders>
          </w:tcPr>
          <w:p w14:paraId="36B1E28C" w14:textId="77777777" w:rsidR="00397CED" w:rsidRDefault="007C733A">
            <w:pPr>
              <w:widowControl w:val="0"/>
              <w:jc w:val="both"/>
              <w:rPr>
                <w:b/>
              </w:rPr>
            </w:pPr>
            <w:r>
              <w:rPr>
                <w:b/>
              </w:rPr>
              <w:t>Povinná literatura</w:t>
            </w:r>
          </w:p>
          <w:p w14:paraId="614CF4C4" w14:textId="77777777" w:rsidR="00397CED" w:rsidRDefault="007C733A">
            <w:pPr>
              <w:widowControl w:val="0"/>
              <w:jc w:val="both"/>
            </w:pPr>
            <w:r>
              <w:t xml:space="preserve">Jarkovská, L. (2015). </w:t>
            </w:r>
            <w:r>
              <w:rPr>
                <w:i/>
                <w:iCs/>
              </w:rPr>
              <w:t>Etnická rozmanitost ve škole: stejnost v různosti</w:t>
            </w:r>
            <w:r>
              <w:t>. Praha: Portál.</w:t>
            </w:r>
          </w:p>
          <w:p w14:paraId="6056F039" w14:textId="77777777" w:rsidR="00397CED" w:rsidRDefault="007C733A">
            <w:pPr>
              <w:widowControl w:val="0"/>
              <w:jc w:val="both"/>
            </w:pPr>
            <w:r>
              <w:t xml:space="preserve">KASÍKOVÁ, H., &amp; STRAKOVÁ, J. (2011). </w:t>
            </w:r>
            <w:r>
              <w:rPr>
                <w:i/>
                <w:iCs/>
              </w:rPr>
              <w:t>Diverzita a diferenciace v základním vzdělávání</w:t>
            </w:r>
            <w:r>
              <w:t>. Praha: Karolinum.</w:t>
            </w:r>
          </w:p>
          <w:p w14:paraId="024A9F91" w14:textId="77777777" w:rsidR="00397CED" w:rsidRDefault="007C733A">
            <w:pPr>
              <w:widowControl w:val="0"/>
              <w:jc w:val="both"/>
            </w:pPr>
            <w:r>
              <w:t xml:space="preserve">KOSTELECKÁ, Y., BRAUN, R., HASMAN, J., MACHOVCOVÁ, K., PIVARČ, J., HADJ-MOUSSOVÁ, Z., &amp; HÁNA, D. (2019). </w:t>
            </w:r>
            <w:r>
              <w:rPr>
                <w:i/>
                <w:iCs/>
              </w:rPr>
              <w:t>Žáci-cizinci ve školní třídě.</w:t>
            </w:r>
            <w:r>
              <w:t xml:space="preserve"> Praha: Univerzita Karlova, Pedagogická fakulta.</w:t>
            </w:r>
          </w:p>
          <w:p w14:paraId="03D81D86" w14:textId="77777777" w:rsidR="00397CED" w:rsidRDefault="007C733A">
            <w:pPr>
              <w:widowControl w:val="0"/>
              <w:jc w:val="both"/>
            </w:pPr>
            <w:r>
              <w:t xml:space="preserve">MATĚJŮ, P., STRAKOVÁ, J., VESELÝ, A., &amp; BASL, J. (2010). </w:t>
            </w:r>
            <w:r>
              <w:rPr>
                <w:i/>
                <w:iCs/>
              </w:rPr>
              <w:t>Nerovnosti ve vzdělávání: od měření k řešení. Sociologické nakladatelství.</w:t>
            </w:r>
            <w:r>
              <w:t xml:space="preserve"> Praha: Slon.</w:t>
            </w:r>
          </w:p>
          <w:p w14:paraId="14F158BA" w14:textId="77777777" w:rsidR="00397CED" w:rsidRDefault="007C733A">
            <w:pPr>
              <w:widowControl w:val="0"/>
              <w:jc w:val="both"/>
            </w:pPr>
            <w:r>
              <w:t xml:space="preserve">PROKOP, D. (2022). </w:t>
            </w:r>
            <w:r>
              <w:rPr>
                <w:i/>
                <w:iCs/>
              </w:rPr>
              <w:t>Slepé skvrny: o chudobě, vzdělávání, populismu a dalších výzvách české společnosti</w:t>
            </w:r>
            <w:r>
              <w:t>. Brno: Host.</w:t>
            </w:r>
          </w:p>
          <w:p w14:paraId="09E5A723" w14:textId="77777777" w:rsidR="00397CED" w:rsidRDefault="007C733A">
            <w:pPr>
              <w:widowControl w:val="0"/>
              <w:jc w:val="both"/>
            </w:pPr>
            <w:r>
              <w:t xml:space="preserve">WILLIAMS, K. D., &amp; NIDA, S. A., et al. (2017). </w:t>
            </w:r>
            <w:r>
              <w:rPr>
                <w:i/>
                <w:iCs/>
              </w:rPr>
              <w:t>Ostracism, exclusion, and rejection</w:t>
            </w:r>
            <w:r>
              <w:t>. London: Routledge, Taylor &amp; Francis Group.</w:t>
            </w:r>
          </w:p>
          <w:p w14:paraId="4A49B08F" w14:textId="77777777" w:rsidR="00397CED" w:rsidRDefault="007C733A">
            <w:pPr>
              <w:widowControl w:val="0"/>
              <w:jc w:val="both"/>
              <w:rPr>
                <w:b/>
              </w:rPr>
            </w:pPr>
            <w:r>
              <w:rPr>
                <w:b/>
              </w:rPr>
              <w:t>Doporučená literatura</w:t>
            </w:r>
          </w:p>
          <w:p w14:paraId="0807410C" w14:textId="77777777" w:rsidR="00397CED" w:rsidRDefault="007C733A">
            <w:pPr>
              <w:widowControl w:val="0"/>
              <w:jc w:val="both"/>
            </w:pPr>
            <w:r>
              <w:t xml:space="preserve">ALLPORT, G. W. (2004). </w:t>
            </w:r>
            <w:r>
              <w:rPr>
                <w:i/>
                <w:iCs/>
              </w:rPr>
              <w:t>O povaze předsudků</w:t>
            </w:r>
            <w:r>
              <w:t>. Praha: Prostor.</w:t>
            </w:r>
          </w:p>
          <w:p w14:paraId="19571220" w14:textId="77777777" w:rsidR="00397CED" w:rsidRDefault="007C733A">
            <w:pPr>
              <w:widowControl w:val="0"/>
              <w:jc w:val="both"/>
            </w:pPr>
            <w:r>
              <w:t xml:space="preserve">AINSCOW, M., BOOTH, T., &amp; DYSON, A. (2006). </w:t>
            </w:r>
            <w:r>
              <w:rPr>
                <w:i/>
                <w:iCs/>
              </w:rPr>
              <w:t>Improving Schools, Developing Inclusion</w:t>
            </w:r>
            <w:r>
              <w:t>. London: Taylor and Francis.</w:t>
            </w:r>
          </w:p>
          <w:p w14:paraId="3C5F01E8" w14:textId="77777777" w:rsidR="00397CED" w:rsidRDefault="007C733A">
            <w:pPr>
              <w:widowControl w:val="0"/>
              <w:jc w:val="both"/>
            </w:pPr>
            <w:r>
              <w:t xml:space="preserve">DILLER, J. (2018). </w:t>
            </w:r>
            <w:r>
              <w:rPr>
                <w:i/>
                <w:iCs/>
              </w:rPr>
              <w:t>Cultural diversity: a primer for the human service</w:t>
            </w:r>
            <w:r>
              <w:t>s. Stamford: Cengage Learning.</w:t>
            </w:r>
          </w:p>
          <w:p w14:paraId="23D90889" w14:textId="77777777" w:rsidR="00397CED" w:rsidRDefault="007C733A">
            <w:pPr>
              <w:widowControl w:val="0"/>
              <w:jc w:val="both"/>
            </w:pPr>
            <w:r>
              <w:t xml:space="preserve">MORGAN, N. S. (2017). </w:t>
            </w:r>
            <w:r>
              <w:rPr>
                <w:i/>
                <w:iCs/>
              </w:rPr>
              <w:t xml:space="preserve">Engaging families in schools: practical strategies to improve parental involvement. London: </w:t>
            </w:r>
            <w:r>
              <w:t>Routledge, Taylor &amp; Francis Group.</w:t>
            </w:r>
          </w:p>
          <w:p w14:paraId="58292EC8" w14:textId="77777777" w:rsidR="00397CED" w:rsidRDefault="007C733A">
            <w:pPr>
              <w:widowControl w:val="0"/>
              <w:jc w:val="both"/>
            </w:pPr>
            <w:r>
              <w:t xml:space="preserve">ZEZULKOVÁ, E., JANKŮ, K., &amp; ODSTRČILÍKOVÁ, Y. (2021). </w:t>
            </w:r>
            <w:r>
              <w:rPr>
                <w:i/>
                <w:iCs/>
              </w:rPr>
              <w:t>Učitelé versus inkluzivní vzdělávání</w:t>
            </w:r>
            <w:r>
              <w:t>. Opava: Slezská univerzita, Fakulta veřejných politik v Opavě.</w:t>
            </w:r>
          </w:p>
          <w:p w14:paraId="3EF4A5A5" w14:textId="77777777" w:rsidR="00397CED" w:rsidRDefault="00397CED">
            <w:pPr>
              <w:widowControl w:val="0"/>
              <w:jc w:val="both"/>
            </w:pPr>
          </w:p>
          <w:p w14:paraId="4A836F80" w14:textId="77777777" w:rsidR="00397CED" w:rsidRDefault="00397CED">
            <w:pPr>
              <w:widowControl w:val="0"/>
              <w:jc w:val="both"/>
            </w:pPr>
          </w:p>
        </w:tc>
      </w:tr>
      <w:tr w:rsidR="00397CED" w14:paraId="32AA19EC"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339FCF6" w14:textId="77777777" w:rsidR="00397CED" w:rsidRDefault="007C733A">
            <w:pPr>
              <w:widowControl w:val="0"/>
              <w:jc w:val="center"/>
              <w:rPr>
                <w:b/>
              </w:rPr>
            </w:pPr>
            <w:r>
              <w:rPr>
                <w:b/>
              </w:rPr>
              <w:lastRenderedPageBreak/>
              <w:t>Informace ke kombinované nebo distanční formě</w:t>
            </w:r>
          </w:p>
        </w:tc>
      </w:tr>
      <w:tr w:rsidR="00397CED" w14:paraId="334FF3A7"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2B1412F"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251E88BC"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1F7053EA" w14:textId="77777777" w:rsidR="00397CED" w:rsidRDefault="007C733A">
            <w:pPr>
              <w:widowControl w:val="0"/>
              <w:jc w:val="both"/>
              <w:rPr>
                <w:b/>
              </w:rPr>
            </w:pPr>
            <w:r>
              <w:rPr>
                <w:b/>
              </w:rPr>
              <w:t>hodin</w:t>
            </w:r>
          </w:p>
        </w:tc>
      </w:tr>
      <w:tr w:rsidR="00397CED" w14:paraId="31EE1351"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1D4317A0" w14:textId="77777777" w:rsidR="00397CED" w:rsidRDefault="007C733A">
            <w:pPr>
              <w:widowControl w:val="0"/>
              <w:jc w:val="both"/>
              <w:rPr>
                <w:b/>
              </w:rPr>
            </w:pPr>
            <w:r>
              <w:rPr>
                <w:b/>
              </w:rPr>
              <w:t>Informace o způsobu kontaktu s vyučujícím</w:t>
            </w:r>
          </w:p>
        </w:tc>
      </w:tr>
      <w:tr w:rsidR="00397CED" w14:paraId="4C4E2627" w14:textId="77777777">
        <w:trPr>
          <w:trHeight w:val="733"/>
        </w:trPr>
        <w:tc>
          <w:tcPr>
            <w:tcW w:w="9854" w:type="dxa"/>
            <w:gridSpan w:val="8"/>
            <w:tcBorders>
              <w:top w:val="single" w:sz="4" w:space="0" w:color="000000"/>
              <w:left w:val="single" w:sz="4" w:space="0" w:color="000000"/>
              <w:bottom w:val="single" w:sz="4" w:space="0" w:color="000000"/>
              <w:right w:val="single" w:sz="4" w:space="0" w:color="000000"/>
            </w:tcBorders>
          </w:tcPr>
          <w:p w14:paraId="1567DB20" w14:textId="77777777" w:rsidR="00397CED" w:rsidRDefault="00397CED">
            <w:pPr>
              <w:widowControl w:val="0"/>
              <w:jc w:val="both"/>
            </w:pPr>
          </w:p>
        </w:tc>
      </w:tr>
    </w:tbl>
    <w:p w14:paraId="6D1A839A" w14:textId="77777777" w:rsidR="00397CED" w:rsidRDefault="00397CED"/>
    <w:p w14:paraId="2D379831"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3AE151D"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48D66358" w14:textId="2E9EB793"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312" w:author="Jiří Vojtěšek" w:date="2023-01-24T20:39:00Z">
              <w:r w:rsidR="008A5423">
                <w:rPr>
                  <w:b/>
                </w:rPr>
                <w:t>Abecední seznam</w:t>
              </w:r>
            </w:ins>
            <w:del w:id="1313" w:author="Jiří Vojtěšek" w:date="2023-01-24T20:39:00Z">
              <w:r w:rsidDel="008A5423">
                <w:rPr>
                  <w:rStyle w:val="Odkazintenzivn"/>
                </w:rPr>
                <w:delText>Abecední seznam</w:delText>
              </w:r>
            </w:del>
            <w:r>
              <w:rPr>
                <w:rStyle w:val="Odkazintenzivn"/>
              </w:rPr>
              <w:fldChar w:fldCharType="end"/>
            </w:r>
          </w:p>
        </w:tc>
      </w:tr>
      <w:tr w:rsidR="00397CED" w14:paraId="159ADE99"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286CD3D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72071AC5" w14:textId="77777777" w:rsidR="00397CED" w:rsidRDefault="007C733A">
            <w:pPr>
              <w:widowControl w:val="0"/>
              <w:jc w:val="both"/>
            </w:pPr>
            <w:bookmarkStart w:id="1314" w:name="bSkolniPedagogika"/>
            <w:r>
              <w:t>Školní pedagogika</w:t>
            </w:r>
            <w:bookmarkEnd w:id="1314"/>
          </w:p>
        </w:tc>
      </w:tr>
      <w:tr w:rsidR="00397CED" w14:paraId="75A3DCF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15A3DC4"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2E006C29" w14:textId="77777777" w:rsidR="00397CED" w:rsidRDefault="007C733A">
            <w:pPr>
              <w:widowControl w:val="0"/>
              <w:jc w:val="both"/>
            </w:pPr>
            <w:r>
              <w:t>povinný, ZT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142205B"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0E03D7E" w14:textId="77777777" w:rsidR="00397CED" w:rsidRDefault="007C733A">
            <w:pPr>
              <w:widowControl w:val="0"/>
              <w:jc w:val="both"/>
            </w:pPr>
            <w:r>
              <w:t>2/ZS</w:t>
            </w:r>
          </w:p>
        </w:tc>
      </w:tr>
      <w:tr w:rsidR="00397CED" w14:paraId="1F2F7B21"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A60F9E6"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55FC44B" w14:textId="77777777" w:rsidR="00397CED" w:rsidRDefault="007C733A">
            <w:pPr>
              <w:widowControl w:val="0"/>
            </w:pPr>
            <w:r>
              <w:rPr>
                <w:rStyle w:val="contentpasted1"/>
                <w:color w:val="000000"/>
              </w:rPr>
              <w:t>14p + 28s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25FA65FC"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12274E3D"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08F13DE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9E05BD3" w14:textId="77777777" w:rsidR="00397CED" w:rsidRDefault="007C733A">
            <w:pPr>
              <w:widowControl w:val="0"/>
              <w:jc w:val="both"/>
            </w:pPr>
            <w:r>
              <w:t>4</w:t>
            </w:r>
          </w:p>
        </w:tc>
      </w:tr>
      <w:tr w:rsidR="00397CED" w14:paraId="089F9F9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B9373C8"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62CDB4D8" w14:textId="77777777" w:rsidR="00397CED" w:rsidRDefault="00397CED">
            <w:pPr>
              <w:widowControl w:val="0"/>
              <w:jc w:val="both"/>
            </w:pPr>
          </w:p>
        </w:tc>
      </w:tr>
      <w:tr w:rsidR="00397CED" w14:paraId="3C7597E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EBACEAE"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0F97CD18" w14:textId="77777777" w:rsidR="00397CED" w:rsidRDefault="007C733A">
            <w:pPr>
              <w:widowControl w:val="0"/>
              <w:jc w:val="both"/>
            </w:pPr>
            <w:r>
              <w:t>zápočet, zkouška</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4DA3CA24"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F8E984D" w14:textId="77777777" w:rsidR="00397CED" w:rsidRDefault="007C733A">
            <w:pPr>
              <w:widowControl w:val="0"/>
              <w:jc w:val="both"/>
            </w:pPr>
            <w:r>
              <w:t>přednáška, seminář</w:t>
            </w:r>
          </w:p>
        </w:tc>
      </w:tr>
      <w:tr w:rsidR="00397CED" w14:paraId="67237C1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0651D2F7"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0C16F0E0" w14:textId="77777777" w:rsidR="00397CED" w:rsidRDefault="007C733A">
            <w:pPr>
              <w:widowControl w:val="0"/>
              <w:jc w:val="both"/>
            </w:pPr>
            <w:r>
              <w:t>Aktivní účast na semináři (80 % docházky). Případová studie profilu vybrané střední školy z hlediska zaměření (profilace), kurikula a pedagogických přístupů.</w:t>
            </w:r>
          </w:p>
        </w:tc>
      </w:tr>
      <w:tr w:rsidR="00397CED" w14:paraId="37445D6F" w14:textId="77777777">
        <w:trPr>
          <w:trHeight w:val="206"/>
        </w:trPr>
        <w:tc>
          <w:tcPr>
            <w:tcW w:w="9855" w:type="dxa"/>
            <w:gridSpan w:val="8"/>
            <w:tcBorders>
              <w:left w:val="single" w:sz="4" w:space="0" w:color="000000"/>
              <w:bottom w:val="single" w:sz="4" w:space="0" w:color="000000"/>
              <w:right w:val="single" w:sz="4" w:space="0" w:color="000000"/>
            </w:tcBorders>
          </w:tcPr>
          <w:p w14:paraId="575D7452" w14:textId="77777777" w:rsidR="00397CED" w:rsidRDefault="00397CED">
            <w:pPr>
              <w:widowControl w:val="0"/>
            </w:pPr>
          </w:p>
        </w:tc>
      </w:tr>
      <w:tr w:rsidR="00397CED" w14:paraId="17EA94C1"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54C13786" w14:textId="77777777" w:rsidR="00397CED" w:rsidRDefault="007C733A">
            <w:pPr>
              <w:widowControl w:val="0"/>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137C0578" w14:textId="77777777" w:rsidR="00397CED" w:rsidRDefault="007C733A">
            <w:pPr>
              <w:widowControl w:val="0"/>
              <w:jc w:val="both"/>
            </w:pPr>
            <w:r>
              <w:t>doc. PhDr. Marcela Janíková, Ph.D.</w:t>
            </w:r>
          </w:p>
        </w:tc>
      </w:tr>
      <w:tr w:rsidR="00397CED" w14:paraId="76EC43EA"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D596085"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08D88ED5" w14:textId="77777777" w:rsidR="00397CED" w:rsidRDefault="007C733A">
            <w:pPr>
              <w:widowControl w:val="0"/>
              <w:jc w:val="both"/>
            </w:pPr>
            <w:r>
              <w:t>vedení přednášek</w:t>
            </w:r>
          </w:p>
        </w:tc>
      </w:tr>
      <w:tr w:rsidR="00397CED" w14:paraId="73DF158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0F64D3C" w14:textId="77777777" w:rsidR="00397CED" w:rsidRDefault="007C733A">
            <w:pPr>
              <w:widowControl w:val="0"/>
              <w:rPr>
                <w:b/>
              </w:rPr>
            </w:pPr>
            <w:r>
              <w:rPr>
                <w:b/>
              </w:rPr>
              <w:t>Vyučující</w:t>
            </w:r>
          </w:p>
        </w:tc>
        <w:tc>
          <w:tcPr>
            <w:tcW w:w="6771" w:type="dxa"/>
            <w:gridSpan w:val="7"/>
            <w:tcBorders>
              <w:top w:val="single" w:sz="4" w:space="0" w:color="000000"/>
              <w:left w:val="single" w:sz="4" w:space="0" w:color="000000"/>
              <w:right w:val="single" w:sz="4" w:space="0" w:color="000000"/>
            </w:tcBorders>
          </w:tcPr>
          <w:p w14:paraId="63FDDFEB" w14:textId="77777777" w:rsidR="00397CED" w:rsidRDefault="007C733A">
            <w:pPr>
              <w:widowControl w:val="0"/>
            </w:pPr>
            <w:r>
              <w:rPr>
                <w:rStyle w:val="contentpasted1"/>
                <w:b/>
                <w:color w:val="000000"/>
              </w:rPr>
              <w:t>doc. PhDr. Marcela Janíková, Ph.D.</w:t>
            </w:r>
            <w:r>
              <w:rPr>
                <w:rStyle w:val="contentpasted1"/>
                <w:b/>
                <w:bCs/>
                <w:color w:val="000000"/>
              </w:rPr>
              <w:t> </w:t>
            </w:r>
            <w:r>
              <w:rPr>
                <w:rStyle w:val="contentpasted1"/>
                <w:b/>
                <w:color w:val="000000"/>
              </w:rPr>
              <w:t>(přednášky 50 %),</w:t>
            </w:r>
          </w:p>
          <w:p w14:paraId="1D843482" w14:textId="77777777" w:rsidR="00397CED" w:rsidRDefault="007C733A">
            <w:pPr>
              <w:widowControl w:val="0"/>
            </w:pPr>
            <w:r>
              <w:rPr>
                <w:rStyle w:val="contentpasted1"/>
                <w:b/>
                <w:color w:val="000000"/>
              </w:rPr>
              <w:t>doc. PhDr. Martina Fasnerová, Ph.D. </w:t>
            </w:r>
            <w:r>
              <w:rPr>
                <w:b/>
              </w:rPr>
              <w:t xml:space="preserve"> </w:t>
            </w:r>
            <w:r>
              <w:rPr>
                <w:rStyle w:val="contentpasted1"/>
                <w:b/>
                <w:color w:val="000000"/>
              </w:rPr>
              <w:t>(přednášky 50 %),</w:t>
            </w:r>
          </w:p>
        </w:tc>
      </w:tr>
      <w:tr w:rsidR="00397CED" w14:paraId="5788D80C" w14:textId="77777777">
        <w:trPr>
          <w:trHeight w:val="256"/>
        </w:trPr>
        <w:tc>
          <w:tcPr>
            <w:tcW w:w="9855" w:type="dxa"/>
            <w:gridSpan w:val="8"/>
            <w:tcBorders>
              <w:left w:val="single" w:sz="4" w:space="0" w:color="000000"/>
              <w:bottom w:val="single" w:sz="4" w:space="0" w:color="000000"/>
              <w:right w:val="single" w:sz="4" w:space="0" w:color="000000"/>
            </w:tcBorders>
          </w:tcPr>
          <w:p w14:paraId="504A9026" w14:textId="77777777" w:rsidR="00397CED" w:rsidRDefault="007C733A">
            <w:pPr>
              <w:widowControl w:val="0"/>
              <w:ind w:left="3087"/>
            </w:pPr>
            <w:r>
              <w:t>Mgr. Jana Vařachová (seminář 100 %)</w:t>
            </w:r>
          </w:p>
        </w:tc>
      </w:tr>
      <w:tr w:rsidR="00397CED" w14:paraId="1E22641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7D520D2"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0658F7AD" w14:textId="77777777" w:rsidR="00397CED" w:rsidRDefault="00397CED">
            <w:pPr>
              <w:widowControl w:val="0"/>
              <w:jc w:val="both"/>
            </w:pPr>
          </w:p>
        </w:tc>
      </w:tr>
      <w:tr w:rsidR="00397CED" w14:paraId="2122303C" w14:textId="77777777">
        <w:trPr>
          <w:trHeight w:val="3938"/>
        </w:trPr>
        <w:tc>
          <w:tcPr>
            <w:tcW w:w="9855" w:type="dxa"/>
            <w:gridSpan w:val="8"/>
            <w:tcBorders>
              <w:left w:val="single" w:sz="4" w:space="0" w:color="000000"/>
              <w:bottom w:val="single" w:sz="12" w:space="0" w:color="000000"/>
              <w:right w:val="single" w:sz="4" w:space="0" w:color="000000"/>
            </w:tcBorders>
          </w:tcPr>
          <w:p w14:paraId="2866A1B2" w14:textId="77777777" w:rsidR="00397CED" w:rsidRDefault="007C733A">
            <w:pPr>
              <w:widowControl w:val="0"/>
              <w:jc w:val="both"/>
              <w:rPr>
                <w:b/>
              </w:rPr>
            </w:pPr>
            <w:r>
              <w:rPr>
                <w:b/>
              </w:rPr>
              <w:t>Cíl předmětu:</w:t>
            </w:r>
          </w:p>
          <w:p w14:paraId="0455ED41" w14:textId="77777777" w:rsidR="00397CED" w:rsidRDefault="007C733A">
            <w:pPr>
              <w:widowControl w:val="0"/>
              <w:jc w:val="both"/>
            </w:pPr>
            <w:r>
              <w:t>Školní pedagogika integruje poznatky a metodologie ze tří základních oblastí – jsou jimi: teorie školy, teorie kurikula, teorie vyučování a učení. Cílem předmětu je zprostředkovat studentům orientaci v uvedených oblastech a vybavit je základními znalostmi a dovednostmi z předmětné oblasti.</w:t>
            </w:r>
          </w:p>
          <w:p w14:paraId="6F7B83F1" w14:textId="77777777" w:rsidR="00397CED" w:rsidRDefault="007C733A">
            <w:pPr>
              <w:widowControl w:val="0"/>
              <w:jc w:val="both"/>
              <w:rPr>
                <w:b/>
              </w:rPr>
            </w:pPr>
            <w:r>
              <w:rPr>
                <w:b/>
              </w:rPr>
              <w:t>Témata:</w:t>
            </w:r>
          </w:p>
          <w:p w14:paraId="7081B0A1" w14:textId="77777777" w:rsidR="00397CED" w:rsidRDefault="007C733A">
            <w:pPr>
              <w:pStyle w:val="Odstavecseseznamem"/>
              <w:widowControl w:val="0"/>
              <w:numPr>
                <w:ilvl w:val="0"/>
                <w:numId w:val="24"/>
              </w:numPr>
              <w:suppressAutoHyphens w:val="0"/>
              <w:jc w:val="both"/>
              <w:pPrChange w:id="1315" w:author="Jiri Vojtesek" w:date="2023-01-19T13:14:00Z">
                <w:pPr>
                  <w:pStyle w:val="Odstavecseseznamem"/>
                  <w:widowControl w:val="0"/>
                  <w:numPr>
                    <w:numId w:val="25"/>
                  </w:numPr>
                  <w:tabs>
                    <w:tab w:val="num" w:pos="0"/>
                  </w:tabs>
                  <w:suppressAutoHyphens w:val="0"/>
                  <w:ind w:hanging="360"/>
                  <w:jc w:val="both"/>
                </w:pPr>
              </w:pPrChange>
            </w:pPr>
            <w:r>
              <w:t>Školský systém, škola, školní vzdělávání.</w:t>
            </w:r>
          </w:p>
          <w:p w14:paraId="3A6208E6" w14:textId="77777777" w:rsidR="00397CED" w:rsidRDefault="007C733A">
            <w:pPr>
              <w:pStyle w:val="Odstavecseseznamem"/>
              <w:widowControl w:val="0"/>
              <w:numPr>
                <w:ilvl w:val="0"/>
                <w:numId w:val="24"/>
              </w:numPr>
              <w:suppressAutoHyphens w:val="0"/>
              <w:jc w:val="both"/>
              <w:pPrChange w:id="1316" w:author="Jiri Vojtesek" w:date="2023-01-19T13:14:00Z">
                <w:pPr>
                  <w:pStyle w:val="Odstavecseseznamem"/>
                  <w:widowControl w:val="0"/>
                  <w:numPr>
                    <w:numId w:val="25"/>
                  </w:numPr>
                  <w:tabs>
                    <w:tab w:val="num" w:pos="0"/>
                  </w:tabs>
                  <w:suppressAutoHyphens w:val="0"/>
                  <w:ind w:hanging="360"/>
                  <w:jc w:val="both"/>
                </w:pPr>
              </w:pPrChange>
            </w:pPr>
            <w:r>
              <w:t>Škola jako instituce, organizace, pospolitost.</w:t>
            </w:r>
          </w:p>
          <w:p w14:paraId="5DFC357F" w14:textId="77777777" w:rsidR="00397CED" w:rsidRDefault="007C733A">
            <w:pPr>
              <w:pStyle w:val="Odstavecseseznamem"/>
              <w:widowControl w:val="0"/>
              <w:numPr>
                <w:ilvl w:val="0"/>
                <w:numId w:val="24"/>
              </w:numPr>
              <w:suppressAutoHyphens w:val="0"/>
              <w:jc w:val="both"/>
              <w:pPrChange w:id="1317" w:author="Jiri Vojtesek" w:date="2023-01-19T13:14:00Z">
                <w:pPr>
                  <w:pStyle w:val="Odstavecseseznamem"/>
                  <w:widowControl w:val="0"/>
                  <w:numPr>
                    <w:numId w:val="25"/>
                  </w:numPr>
                  <w:tabs>
                    <w:tab w:val="num" w:pos="0"/>
                  </w:tabs>
                  <w:suppressAutoHyphens w:val="0"/>
                  <w:ind w:hanging="360"/>
                  <w:jc w:val="both"/>
                </w:pPr>
              </w:pPrChange>
            </w:pPr>
            <w:r>
              <w:t>Úlohy a funkce školy ve společnosti.</w:t>
            </w:r>
          </w:p>
          <w:p w14:paraId="2F9D3017" w14:textId="77777777" w:rsidR="00397CED" w:rsidRDefault="007C733A">
            <w:pPr>
              <w:pStyle w:val="Odstavecseseznamem"/>
              <w:widowControl w:val="0"/>
              <w:numPr>
                <w:ilvl w:val="0"/>
                <w:numId w:val="24"/>
              </w:numPr>
              <w:suppressAutoHyphens w:val="0"/>
              <w:jc w:val="both"/>
              <w:pPrChange w:id="1318" w:author="Jiri Vojtesek" w:date="2023-01-19T13:14:00Z">
                <w:pPr>
                  <w:pStyle w:val="Odstavecseseznamem"/>
                  <w:widowControl w:val="0"/>
                  <w:numPr>
                    <w:numId w:val="25"/>
                  </w:numPr>
                  <w:tabs>
                    <w:tab w:val="num" w:pos="0"/>
                  </w:tabs>
                  <w:suppressAutoHyphens w:val="0"/>
                  <w:ind w:hanging="360"/>
                  <w:jc w:val="both"/>
                </w:pPr>
              </w:pPrChange>
            </w:pPr>
            <w:r>
              <w:t>Aktéři školního vzdělávání.</w:t>
            </w:r>
          </w:p>
          <w:p w14:paraId="3C4AABDC" w14:textId="77777777" w:rsidR="00397CED" w:rsidRDefault="007C733A">
            <w:pPr>
              <w:pStyle w:val="Odstavecseseznamem"/>
              <w:widowControl w:val="0"/>
              <w:numPr>
                <w:ilvl w:val="0"/>
                <w:numId w:val="24"/>
              </w:numPr>
              <w:suppressAutoHyphens w:val="0"/>
              <w:jc w:val="both"/>
              <w:pPrChange w:id="1319" w:author="Jiri Vojtesek" w:date="2023-01-19T13:14:00Z">
                <w:pPr>
                  <w:pStyle w:val="Odstavecseseznamem"/>
                  <w:widowControl w:val="0"/>
                  <w:numPr>
                    <w:numId w:val="25"/>
                  </w:numPr>
                  <w:tabs>
                    <w:tab w:val="num" w:pos="0"/>
                  </w:tabs>
                  <w:suppressAutoHyphens w:val="0"/>
                  <w:ind w:hanging="360"/>
                  <w:jc w:val="both"/>
                </w:pPr>
              </w:pPrChange>
            </w:pPr>
            <w:r>
              <w:t>Kurikulum jako cílově-obsahový program školy.</w:t>
            </w:r>
          </w:p>
          <w:p w14:paraId="17AFF808" w14:textId="77777777" w:rsidR="00397CED" w:rsidRDefault="007C733A">
            <w:pPr>
              <w:pStyle w:val="Odstavecseseznamem"/>
              <w:widowControl w:val="0"/>
              <w:numPr>
                <w:ilvl w:val="0"/>
                <w:numId w:val="24"/>
              </w:numPr>
              <w:suppressAutoHyphens w:val="0"/>
              <w:jc w:val="both"/>
              <w:pPrChange w:id="1320" w:author="Jiri Vojtesek" w:date="2023-01-19T13:14:00Z">
                <w:pPr>
                  <w:pStyle w:val="Odstavecseseznamem"/>
                  <w:widowControl w:val="0"/>
                  <w:numPr>
                    <w:numId w:val="25"/>
                  </w:numPr>
                  <w:tabs>
                    <w:tab w:val="num" w:pos="0"/>
                  </w:tabs>
                  <w:suppressAutoHyphens w:val="0"/>
                  <w:ind w:hanging="360"/>
                  <w:jc w:val="both"/>
                </w:pPr>
              </w:pPrChange>
            </w:pPr>
            <w:r>
              <w:t>Kurikulum jako prostředek rozvoje školy.</w:t>
            </w:r>
          </w:p>
          <w:p w14:paraId="54CB0DF7" w14:textId="77777777" w:rsidR="00397CED" w:rsidRDefault="007C733A">
            <w:pPr>
              <w:pStyle w:val="Odstavecseseznamem"/>
              <w:widowControl w:val="0"/>
              <w:numPr>
                <w:ilvl w:val="0"/>
                <w:numId w:val="24"/>
              </w:numPr>
              <w:suppressAutoHyphens w:val="0"/>
              <w:jc w:val="both"/>
              <w:pPrChange w:id="1321" w:author="Jiri Vojtesek" w:date="2023-01-19T13:14:00Z">
                <w:pPr>
                  <w:pStyle w:val="Odstavecseseznamem"/>
                  <w:widowControl w:val="0"/>
                  <w:numPr>
                    <w:numId w:val="25"/>
                  </w:numPr>
                  <w:tabs>
                    <w:tab w:val="num" w:pos="0"/>
                  </w:tabs>
                  <w:suppressAutoHyphens w:val="0"/>
                  <w:ind w:hanging="360"/>
                  <w:jc w:val="both"/>
                </w:pPr>
              </w:pPrChange>
            </w:pPr>
            <w:r>
              <w:t>Formy existence kurikula a kurikulární procesy.</w:t>
            </w:r>
          </w:p>
          <w:p w14:paraId="0CE3AC61" w14:textId="77777777" w:rsidR="00397CED" w:rsidRDefault="007C733A">
            <w:pPr>
              <w:pStyle w:val="Odstavecseseznamem"/>
              <w:widowControl w:val="0"/>
              <w:numPr>
                <w:ilvl w:val="0"/>
                <w:numId w:val="24"/>
              </w:numPr>
              <w:suppressAutoHyphens w:val="0"/>
              <w:jc w:val="both"/>
              <w:pPrChange w:id="1322" w:author="Jiri Vojtesek" w:date="2023-01-19T13:14:00Z">
                <w:pPr>
                  <w:pStyle w:val="Odstavecseseznamem"/>
                  <w:widowControl w:val="0"/>
                  <w:numPr>
                    <w:numId w:val="25"/>
                  </w:numPr>
                  <w:tabs>
                    <w:tab w:val="num" w:pos="0"/>
                  </w:tabs>
                  <w:suppressAutoHyphens w:val="0"/>
                  <w:ind w:hanging="360"/>
                  <w:jc w:val="both"/>
                </w:pPr>
              </w:pPrChange>
            </w:pPr>
            <w:r>
              <w:t>Vyučování a učení.</w:t>
            </w:r>
          </w:p>
          <w:p w14:paraId="1558AB14" w14:textId="77777777" w:rsidR="00397CED" w:rsidRDefault="007C733A">
            <w:pPr>
              <w:pStyle w:val="Odstavecseseznamem"/>
              <w:widowControl w:val="0"/>
              <w:numPr>
                <w:ilvl w:val="0"/>
                <w:numId w:val="24"/>
              </w:numPr>
              <w:suppressAutoHyphens w:val="0"/>
              <w:jc w:val="both"/>
              <w:pPrChange w:id="1323" w:author="Jiri Vojtesek" w:date="2023-01-19T13:14:00Z">
                <w:pPr>
                  <w:pStyle w:val="Odstavecseseznamem"/>
                  <w:widowControl w:val="0"/>
                  <w:numPr>
                    <w:numId w:val="25"/>
                  </w:numPr>
                  <w:tabs>
                    <w:tab w:val="num" w:pos="0"/>
                  </w:tabs>
                  <w:suppressAutoHyphens w:val="0"/>
                  <w:ind w:hanging="360"/>
                  <w:jc w:val="both"/>
                </w:pPr>
              </w:pPrChange>
            </w:pPr>
            <w:r>
              <w:t>Učivo a učební úlohy.</w:t>
            </w:r>
          </w:p>
          <w:p w14:paraId="05A7EDB2" w14:textId="77777777" w:rsidR="00397CED" w:rsidRDefault="007C733A">
            <w:pPr>
              <w:pStyle w:val="Odstavecseseznamem"/>
              <w:widowControl w:val="0"/>
              <w:numPr>
                <w:ilvl w:val="0"/>
                <w:numId w:val="24"/>
              </w:numPr>
              <w:suppressAutoHyphens w:val="0"/>
              <w:jc w:val="both"/>
              <w:pPrChange w:id="1324" w:author="Jiri Vojtesek" w:date="2023-01-19T13:14:00Z">
                <w:pPr>
                  <w:pStyle w:val="Odstavecseseznamem"/>
                  <w:widowControl w:val="0"/>
                  <w:numPr>
                    <w:numId w:val="25"/>
                  </w:numPr>
                  <w:tabs>
                    <w:tab w:val="num" w:pos="0"/>
                  </w:tabs>
                  <w:suppressAutoHyphens w:val="0"/>
                  <w:ind w:hanging="360"/>
                  <w:jc w:val="both"/>
                </w:pPr>
              </w:pPrChange>
            </w:pPr>
            <w:r>
              <w:t>Plánování, realizace a reflexe výuky.</w:t>
            </w:r>
          </w:p>
          <w:p w14:paraId="16566776" w14:textId="77777777" w:rsidR="00397CED" w:rsidRDefault="007C733A">
            <w:pPr>
              <w:pStyle w:val="Odstavecseseznamem"/>
              <w:widowControl w:val="0"/>
              <w:numPr>
                <w:ilvl w:val="0"/>
                <w:numId w:val="24"/>
              </w:numPr>
              <w:suppressAutoHyphens w:val="0"/>
              <w:jc w:val="both"/>
              <w:pPrChange w:id="1325" w:author="Jiri Vojtesek" w:date="2023-01-19T13:14:00Z">
                <w:pPr>
                  <w:pStyle w:val="Odstavecseseznamem"/>
                  <w:widowControl w:val="0"/>
                  <w:numPr>
                    <w:numId w:val="25"/>
                  </w:numPr>
                  <w:tabs>
                    <w:tab w:val="num" w:pos="0"/>
                  </w:tabs>
                  <w:suppressAutoHyphens w:val="0"/>
                  <w:ind w:hanging="360"/>
                  <w:jc w:val="both"/>
                </w:pPr>
              </w:pPrChange>
            </w:pPr>
            <w:r>
              <w:t>Výzkum školního vzdělávání jako nejvyšší forma profesní reflexe školního vzdělávání.</w:t>
            </w:r>
          </w:p>
          <w:p w14:paraId="0BCBCA46" w14:textId="77777777" w:rsidR="00397CED" w:rsidRDefault="007C733A">
            <w:pPr>
              <w:widowControl w:val="0"/>
              <w:jc w:val="both"/>
            </w:pPr>
            <w:r>
              <w:rPr>
                <w:b/>
              </w:rPr>
              <w:t xml:space="preserve">Výstupní znalosti </w:t>
            </w:r>
            <w:r>
              <w:t>(student prokazuje tyto znalosti)</w:t>
            </w:r>
          </w:p>
          <w:p w14:paraId="241B9FF2" w14:textId="77777777" w:rsidR="00397CED" w:rsidRDefault="007C733A">
            <w:pPr>
              <w:pStyle w:val="Odstavecseseznamem"/>
              <w:widowControl w:val="0"/>
              <w:numPr>
                <w:ilvl w:val="0"/>
                <w:numId w:val="7"/>
              </w:numPr>
              <w:suppressAutoHyphens w:val="0"/>
              <w:jc w:val="both"/>
              <w:pPrChange w:id="1326" w:author="Jiri Vojtesek" w:date="2023-01-19T13:14:00Z">
                <w:pPr>
                  <w:pStyle w:val="Odstavecseseznamem"/>
                  <w:widowControl w:val="0"/>
                  <w:numPr>
                    <w:numId w:val="8"/>
                  </w:numPr>
                  <w:tabs>
                    <w:tab w:val="num" w:pos="0"/>
                  </w:tabs>
                  <w:suppressAutoHyphens w:val="0"/>
                  <w:ind w:hanging="360"/>
                  <w:jc w:val="both"/>
                </w:pPr>
              </w:pPrChange>
            </w:pPr>
            <w:r>
              <w:t>základní kategorie školní pedagogiky,</w:t>
            </w:r>
          </w:p>
          <w:p w14:paraId="52D3C973" w14:textId="77777777" w:rsidR="00397CED" w:rsidRDefault="007C733A">
            <w:pPr>
              <w:pStyle w:val="Odstavecseseznamem"/>
              <w:widowControl w:val="0"/>
              <w:numPr>
                <w:ilvl w:val="0"/>
                <w:numId w:val="7"/>
              </w:numPr>
              <w:suppressAutoHyphens w:val="0"/>
              <w:jc w:val="both"/>
              <w:pPrChange w:id="1327" w:author="Jiri Vojtesek" w:date="2023-01-19T13:14:00Z">
                <w:pPr>
                  <w:pStyle w:val="Odstavecseseznamem"/>
                  <w:widowControl w:val="0"/>
                  <w:numPr>
                    <w:numId w:val="8"/>
                  </w:numPr>
                  <w:tabs>
                    <w:tab w:val="num" w:pos="0"/>
                  </w:tabs>
                  <w:suppressAutoHyphens w:val="0"/>
                  <w:ind w:hanging="360"/>
                  <w:jc w:val="both"/>
                </w:pPr>
              </w:pPrChange>
            </w:pPr>
            <w:r>
              <w:t>principy tvorby kurikula,</w:t>
            </w:r>
          </w:p>
          <w:p w14:paraId="21E42602" w14:textId="77777777" w:rsidR="00397CED" w:rsidRDefault="007C733A">
            <w:pPr>
              <w:widowControl w:val="0"/>
              <w:numPr>
                <w:ilvl w:val="0"/>
                <w:numId w:val="7"/>
              </w:numPr>
              <w:suppressAutoHyphens w:val="0"/>
              <w:spacing w:after="160" w:line="259" w:lineRule="auto"/>
              <w:contextualSpacing/>
              <w:jc w:val="both"/>
              <w:pPrChange w:id="132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organizační a metodické postupy výuky</w:t>
            </w:r>
          </w:p>
          <w:p w14:paraId="4892DD6A" w14:textId="77777777" w:rsidR="00397CED" w:rsidRDefault="007C733A">
            <w:pPr>
              <w:widowControl w:val="0"/>
              <w:jc w:val="both"/>
            </w:pPr>
            <w:r>
              <w:rPr>
                <w:b/>
              </w:rPr>
              <w:t xml:space="preserve">Výstupní dovednosti </w:t>
            </w:r>
            <w:r>
              <w:t>(student prokazuje tyto dovednosti)</w:t>
            </w:r>
          </w:p>
          <w:p w14:paraId="4544F84F" w14:textId="77777777" w:rsidR="00397CED" w:rsidRDefault="007C733A">
            <w:pPr>
              <w:pStyle w:val="Odstavecseseznamem"/>
              <w:widowControl w:val="0"/>
              <w:numPr>
                <w:ilvl w:val="0"/>
                <w:numId w:val="7"/>
              </w:numPr>
              <w:suppressAutoHyphens w:val="0"/>
              <w:jc w:val="both"/>
              <w:pPrChange w:id="1329" w:author="Jiri Vojtesek" w:date="2023-01-19T13:14:00Z">
                <w:pPr>
                  <w:pStyle w:val="Odstavecseseznamem"/>
                  <w:widowControl w:val="0"/>
                  <w:numPr>
                    <w:numId w:val="8"/>
                  </w:numPr>
                  <w:tabs>
                    <w:tab w:val="num" w:pos="0"/>
                  </w:tabs>
                  <w:suppressAutoHyphens w:val="0"/>
                  <w:ind w:hanging="360"/>
                  <w:jc w:val="both"/>
                </w:pPr>
              </w:pPrChange>
            </w:pPr>
            <w:r>
              <w:t>vystihnout podstatu jednotlivých funkcí školy,</w:t>
            </w:r>
          </w:p>
          <w:p w14:paraId="01F6CF83" w14:textId="77777777" w:rsidR="00397CED" w:rsidRDefault="007C733A">
            <w:pPr>
              <w:pStyle w:val="Odstavecseseznamem"/>
              <w:widowControl w:val="0"/>
              <w:numPr>
                <w:ilvl w:val="0"/>
                <w:numId w:val="7"/>
              </w:numPr>
              <w:suppressAutoHyphens w:val="0"/>
              <w:jc w:val="both"/>
              <w:pPrChange w:id="1330" w:author="Jiri Vojtesek" w:date="2023-01-19T13:14:00Z">
                <w:pPr>
                  <w:pStyle w:val="Odstavecseseznamem"/>
                  <w:widowControl w:val="0"/>
                  <w:numPr>
                    <w:numId w:val="8"/>
                  </w:numPr>
                  <w:tabs>
                    <w:tab w:val="num" w:pos="0"/>
                  </w:tabs>
                  <w:suppressAutoHyphens w:val="0"/>
                  <w:ind w:hanging="360"/>
                  <w:jc w:val="both"/>
                </w:pPr>
              </w:pPrChange>
            </w:pPr>
            <w:r>
              <w:t>zhodnotit profil absolventky,</w:t>
            </w:r>
          </w:p>
          <w:p w14:paraId="74837BC6" w14:textId="77777777" w:rsidR="00397CED" w:rsidRDefault="007C733A">
            <w:pPr>
              <w:pStyle w:val="Odstavecseseznamem"/>
              <w:widowControl w:val="0"/>
              <w:numPr>
                <w:ilvl w:val="0"/>
                <w:numId w:val="7"/>
              </w:numPr>
              <w:suppressAutoHyphens w:val="0"/>
              <w:jc w:val="both"/>
              <w:pPrChange w:id="1331" w:author="Jiri Vojtesek" w:date="2023-01-19T13:14:00Z">
                <w:pPr>
                  <w:pStyle w:val="Odstavecseseznamem"/>
                  <w:widowControl w:val="0"/>
                  <w:numPr>
                    <w:numId w:val="8"/>
                  </w:numPr>
                  <w:tabs>
                    <w:tab w:val="num" w:pos="0"/>
                  </w:tabs>
                  <w:suppressAutoHyphens w:val="0"/>
                  <w:ind w:hanging="360"/>
                  <w:jc w:val="both"/>
                </w:pPr>
              </w:pPrChange>
            </w:pPr>
            <w:r>
              <w:t>analyzovat kurikulum ve vztahu k cílům a obsahům vzdělávání,</w:t>
            </w:r>
          </w:p>
          <w:p w14:paraId="73305B0E" w14:textId="77777777" w:rsidR="00397CED" w:rsidRDefault="007C733A">
            <w:pPr>
              <w:pStyle w:val="Odstavecseseznamem"/>
              <w:widowControl w:val="0"/>
              <w:numPr>
                <w:ilvl w:val="0"/>
                <w:numId w:val="7"/>
              </w:numPr>
              <w:suppressAutoHyphens w:val="0"/>
              <w:jc w:val="both"/>
              <w:pPrChange w:id="1332" w:author="Jiri Vojtesek" w:date="2023-01-19T13:14:00Z">
                <w:pPr>
                  <w:pStyle w:val="Odstavecseseznamem"/>
                  <w:widowControl w:val="0"/>
                  <w:numPr>
                    <w:numId w:val="8"/>
                  </w:numPr>
                  <w:tabs>
                    <w:tab w:val="num" w:pos="0"/>
                  </w:tabs>
                  <w:suppressAutoHyphens w:val="0"/>
                  <w:ind w:hanging="360"/>
                  <w:jc w:val="both"/>
                </w:pPr>
              </w:pPrChange>
            </w:pPr>
            <w:r>
              <w:t>naplánovat výuku, realizovat ji a reflektovat ji.</w:t>
            </w:r>
          </w:p>
        </w:tc>
      </w:tr>
      <w:tr w:rsidR="00397CED" w14:paraId="242F746E"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37A122EC"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BC58942" w14:textId="77777777" w:rsidR="00397CED" w:rsidRDefault="00397CED">
            <w:pPr>
              <w:widowControl w:val="0"/>
              <w:jc w:val="both"/>
            </w:pPr>
          </w:p>
        </w:tc>
      </w:tr>
      <w:tr w:rsidR="00397CED" w14:paraId="00A05CE2" w14:textId="77777777">
        <w:trPr>
          <w:trHeight w:val="1120"/>
        </w:trPr>
        <w:tc>
          <w:tcPr>
            <w:tcW w:w="9855" w:type="dxa"/>
            <w:gridSpan w:val="8"/>
            <w:tcBorders>
              <w:left w:val="single" w:sz="4" w:space="0" w:color="000000"/>
              <w:bottom w:val="single" w:sz="4" w:space="0" w:color="000000"/>
              <w:right w:val="single" w:sz="4" w:space="0" w:color="000000"/>
            </w:tcBorders>
          </w:tcPr>
          <w:p w14:paraId="4B92766E" w14:textId="77777777" w:rsidR="00397CED" w:rsidRDefault="007C733A">
            <w:pPr>
              <w:widowControl w:val="0"/>
            </w:pPr>
            <w:r>
              <w:rPr>
                <w:b/>
                <w:bCs/>
              </w:rPr>
              <w:t>Základní</w:t>
            </w:r>
            <w:r>
              <w:t>:</w:t>
            </w:r>
          </w:p>
          <w:p w14:paraId="4CD624F7" w14:textId="77777777" w:rsidR="00397CED" w:rsidRDefault="007C733A">
            <w:pPr>
              <w:widowControl w:val="0"/>
            </w:pPr>
            <w:r>
              <w:t xml:space="preserve">JANÍK, T., MAŇÁK, J., &amp; KNECHT, P. (2009). </w:t>
            </w:r>
            <w:r>
              <w:rPr>
                <w:i/>
              </w:rPr>
              <w:t>Cíle a obsahy školního vzdělávání a metodologie jejich utváření.</w:t>
            </w:r>
            <w:r>
              <w:t xml:space="preserve"> Brno: Paido.</w:t>
            </w:r>
          </w:p>
          <w:p w14:paraId="4E54EAC0" w14:textId="77777777" w:rsidR="00397CED" w:rsidRDefault="007C733A">
            <w:pPr>
              <w:widowControl w:val="0"/>
            </w:pPr>
            <w:r>
              <w:t xml:space="preserve">JANÍKOVÁ, M., HLOUŠKOVÁ, L., JANÍK, T. JŮVA, V., LUKAS, J., MAŇÁK, J., NAJVAROVÁ, V., &amp; VAŠŤATKOVÁ, J. (2009). </w:t>
            </w:r>
            <w:r>
              <w:rPr>
                <w:i/>
              </w:rPr>
              <w:t xml:space="preserve">Základy školní pedagogiky. </w:t>
            </w:r>
            <w:r>
              <w:t>Brno: Paido.</w:t>
            </w:r>
          </w:p>
          <w:p w14:paraId="2ABEAB7B" w14:textId="77777777" w:rsidR="00397CED" w:rsidRDefault="007C733A">
            <w:pPr>
              <w:widowControl w:val="0"/>
            </w:pPr>
            <w:r>
              <w:t xml:space="preserve">POL, M. (2007). </w:t>
            </w:r>
            <w:r>
              <w:rPr>
                <w:i/>
              </w:rPr>
              <w:t>Škola v proměnách.</w:t>
            </w:r>
            <w:r>
              <w:t xml:space="preserve"> Brno: Masarykova univerzita.</w:t>
            </w:r>
          </w:p>
          <w:p w14:paraId="6FC55E74" w14:textId="77777777" w:rsidR="00397CED" w:rsidRDefault="007C733A">
            <w:pPr>
              <w:widowControl w:val="0"/>
            </w:pPr>
            <w:r>
              <w:t xml:space="preserve">SLAVÍK, J., JANÍK, T., NAJVAR, P., &amp; KNECHT, P. (2017). </w:t>
            </w:r>
            <w:r>
              <w:rPr>
                <w:i/>
              </w:rPr>
              <w:t>Transdisciplinární didaktika: o učitelském sdílení znalostí a zvyšování kvality výuky napříč obory.</w:t>
            </w:r>
            <w:r>
              <w:t xml:space="preserve"> Brno: Masarykova univerzita.</w:t>
            </w:r>
          </w:p>
          <w:p w14:paraId="01C58101" w14:textId="77777777" w:rsidR="00397CED" w:rsidRDefault="007C733A">
            <w:pPr>
              <w:widowControl w:val="0"/>
            </w:pPr>
            <w:r>
              <w:t xml:space="preserve">WALTEROVÁ, E. (2004). </w:t>
            </w:r>
            <w:r>
              <w:rPr>
                <w:i/>
              </w:rPr>
              <w:t>Úloha školy v rozvoji vzdělanosti. 1. a 2. díl.</w:t>
            </w:r>
            <w:r>
              <w:t xml:space="preserve"> Brno: Paido.</w:t>
            </w:r>
          </w:p>
          <w:p w14:paraId="10F2B665" w14:textId="77777777" w:rsidR="00397CED" w:rsidRDefault="007C733A">
            <w:pPr>
              <w:widowControl w:val="0"/>
            </w:pPr>
            <w:r>
              <w:rPr>
                <w:b/>
                <w:bCs/>
              </w:rPr>
              <w:t>Doporučená</w:t>
            </w:r>
            <w:r>
              <w:t>:</w:t>
            </w:r>
          </w:p>
          <w:p w14:paraId="4A4BE88E" w14:textId="77777777" w:rsidR="00397CED" w:rsidRDefault="007C733A">
            <w:pPr>
              <w:widowControl w:val="0"/>
            </w:pPr>
            <w:r>
              <w:t xml:space="preserve">ANDERSON, L. W. (2005). </w:t>
            </w:r>
            <w:r>
              <w:rPr>
                <w:i/>
              </w:rPr>
              <w:t>International encyclopedia of teaching and teacher education.</w:t>
            </w:r>
            <w:r>
              <w:t xml:space="preserve"> Oxford: Pergamon.</w:t>
            </w:r>
          </w:p>
          <w:p w14:paraId="5D257257" w14:textId="77777777" w:rsidR="00397CED" w:rsidRDefault="007C733A">
            <w:pPr>
              <w:widowControl w:val="0"/>
            </w:pPr>
            <w:r>
              <w:t xml:space="preserve">PRŮCHA, J. (2012). </w:t>
            </w:r>
            <w:r>
              <w:rPr>
                <w:i/>
              </w:rPr>
              <w:t>Moderní pedagogika.</w:t>
            </w:r>
            <w:r>
              <w:t xml:space="preserve"> Praha: Portál.</w:t>
            </w:r>
          </w:p>
        </w:tc>
      </w:tr>
      <w:tr w:rsidR="00397CED" w14:paraId="6B95BADB"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3180572" w14:textId="77777777" w:rsidR="00397CED" w:rsidRDefault="007C733A">
            <w:pPr>
              <w:widowControl w:val="0"/>
              <w:jc w:val="center"/>
              <w:rPr>
                <w:b/>
              </w:rPr>
            </w:pPr>
            <w:r>
              <w:rPr>
                <w:b/>
              </w:rPr>
              <w:t>Informace ke kombinované nebo distanční formě</w:t>
            </w:r>
          </w:p>
        </w:tc>
      </w:tr>
      <w:tr w:rsidR="00397CED" w14:paraId="0AB92445"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6A2E6419"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10C2F0F8"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21A3246D" w14:textId="77777777" w:rsidR="00397CED" w:rsidRDefault="007C733A">
            <w:pPr>
              <w:widowControl w:val="0"/>
              <w:jc w:val="both"/>
              <w:rPr>
                <w:b/>
              </w:rPr>
            </w:pPr>
            <w:r>
              <w:rPr>
                <w:b/>
              </w:rPr>
              <w:t>hodin</w:t>
            </w:r>
          </w:p>
        </w:tc>
      </w:tr>
      <w:tr w:rsidR="00397CED" w14:paraId="56381D4B"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B12728" w14:textId="77777777" w:rsidR="00397CED" w:rsidRDefault="007C733A">
            <w:pPr>
              <w:widowControl w:val="0"/>
              <w:jc w:val="both"/>
              <w:rPr>
                <w:b/>
              </w:rPr>
            </w:pPr>
            <w:r>
              <w:rPr>
                <w:b/>
              </w:rPr>
              <w:t>Informace o způsobu kontaktu s vyučujícím</w:t>
            </w:r>
          </w:p>
        </w:tc>
      </w:tr>
      <w:tr w:rsidR="00397CED" w14:paraId="1C1A1CF4" w14:textId="77777777">
        <w:trPr>
          <w:trHeight w:val="56"/>
        </w:trPr>
        <w:tc>
          <w:tcPr>
            <w:tcW w:w="9855" w:type="dxa"/>
            <w:gridSpan w:val="8"/>
            <w:tcBorders>
              <w:top w:val="single" w:sz="4" w:space="0" w:color="000000"/>
              <w:left w:val="single" w:sz="4" w:space="0" w:color="000000"/>
              <w:bottom w:val="single" w:sz="4" w:space="0" w:color="000000"/>
              <w:right w:val="single" w:sz="4" w:space="0" w:color="000000"/>
            </w:tcBorders>
          </w:tcPr>
          <w:p w14:paraId="41C8B883" w14:textId="77777777" w:rsidR="00397CED" w:rsidRDefault="00397CED">
            <w:pPr>
              <w:widowControl w:val="0"/>
              <w:jc w:val="both"/>
            </w:pPr>
          </w:p>
          <w:p w14:paraId="4C5B5381" w14:textId="77777777" w:rsidR="00397CED" w:rsidRDefault="00397CED">
            <w:pPr>
              <w:widowControl w:val="0"/>
              <w:jc w:val="both"/>
            </w:pPr>
          </w:p>
          <w:p w14:paraId="669F5480" w14:textId="77777777" w:rsidR="00397CED" w:rsidRDefault="00397CED">
            <w:pPr>
              <w:widowControl w:val="0"/>
              <w:jc w:val="both"/>
            </w:pPr>
          </w:p>
          <w:p w14:paraId="0979AE23" w14:textId="77777777" w:rsidR="00397CED" w:rsidRDefault="00397CED">
            <w:pPr>
              <w:widowControl w:val="0"/>
              <w:jc w:val="both"/>
            </w:pPr>
          </w:p>
        </w:tc>
      </w:tr>
    </w:tbl>
    <w:p w14:paraId="30D584DF" w14:textId="77777777" w:rsidR="00397CED" w:rsidRDefault="00397CED"/>
    <w:p w14:paraId="0A573CC0"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6C3CA45A"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4FC24E24" w14:textId="419242BE"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333" w:author="Jiří Vojtěšek" w:date="2023-01-24T20:39:00Z">
              <w:r w:rsidR="008A5423">
                <w:rPr>
                  <w:b/>
                </w:rPr>
                <w:t>Abecední seznam</w:t>
              </w:r>
            </w:ins>
            <w:del w:id="1334" w:author="Jiří Vojtěšek" w:date="2023-01-24T20:39:00Z">
              <w:r w:rsidDel="008A5423">
                <w:rPr>
                  <w:rStyle w:val="Odkazintenzivn"/>
                </w:rPr>
                <w:delText>Abecední seznam</w:delText>
              </w:r>
            </w:del>
            <w:r>
              <w:rPr>
                <w:rStyle w:val="Odkazintenzivn"/>
              </w:rPr>
              <w:fldChar w:fldCharType="end"/>
            </w:r>
          </w:p>
        </w:tc>
      </w:tr>
      <w:tr w:rsidR="00397CED" w14:paraId="30CD4609"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D79F266"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7A552DDC" w14:textId="77777777" w:rsidR="00397CED" w:rsidRDefault="007C733A">
            <w:pPr>
              <w:widowControl w:val="0"/>
              <w:jc w:val="both"/>
            </w:pPr>
            <w:bookmarkStart w:id="1335" w:name="bSkolskyManagement"/>
            <w:r>
              <w:t>Školský management</w:t>
            </w:r>
            <w:bookmarkEnd w:id="1335"/>
          </w:p>
        </w:tc>
      </w:tr>
      <w:tr w:rsidR="00397CED" w14:paraId="4245B8D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E049D83"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221B870E"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518DD1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75E73769" w14:textId="77777777" w:rsidR="00397CED" w:rsidRDefault="007C733A">
            <w:pPr>
              <w:widowControl w:val="0"/>
              <w:jc w:val="both"/>
            </w:pPr>
            <w:r>
              <w:t>2/ZS</w:t>
            </w:r>
          </w:p>
        </w:tc>
      </w:tr>
      <w:tr w:rsidR="00397CED" w14:paraId="1657418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7D1207F"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7CD85C6F"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135F064A"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3F80F104"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0AAFFC4"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4B22EFD3" w14:textId="77777777" w:rsidR="00397CED" w:rsidRDefault="007C733A">
            <w:pPr>
              <w:widowControl w:val="0"/>
              <w:jc w:val="both"/>
            </w:pPr>
            <w:r>
              <w:t>3</w:t>
            </w:r>
          </w:p>
        </w:tc>
      </w:tr>
      <w:tr w:rsidR="00397CED" w14:paraId="63107A17"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C79A3A6"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5187D558" w14:textId="77777777" w:rsidR="00397CED" w:rsidRDefault="00397CED">
            <w:pPr>
              <w:widowControl w:val="0"/>
              <w:jc w:val="both"/>
            </w:pPr>
          </w:p>
        </w:tc>
      </w:tr>
      <w:tr w:rsidR="00397CED" w14:paraId="7B2E2BA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28BE7E"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58209E18"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65DF301"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0D4069F9" w14:textId="77777777" w:rsidR="00397CED" w:rsidRDefault="007C733A">
            <w:pPr>
              <w:widowControl w:val="0"/>
              <w:jc w:val="both"/>
            </w:pPr>
            <w:r>
              <w:t>seminář</w:t>
            </w:r>
          </w:p>
        </w:tc>
      </w:tr>
      <w:tr w:rsidR="00397CED" w14:paraId="35CCC74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4CA5D7"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588307BD" w14:textId="77777777" w:rsidR="00397CED" w:rsidRDefault="007C733A">
            <w:pPr>
              <w:widowControl w:val="0"/>
              <w:jc w:val="both"/>
            </w:pPr>
            <w:r>
              <w:t xml:space="preserve">Aktivní účast na seminářích. Spolupráce během skupinové i individuální práce </w:t>
            </w:r>
            <w:r>
              <w:br/>
              <w:t>v seminářích. Průběžné plnění zadaných úkolů během semestru. Písemná analýza vybrané situace v oblasti řízení školy nebo třídy s návrhem jejího řešení.</w:t>
            </w:r>
          </w:p>
        </w:tc>
      </w:tr>
      <w:tr w:rsidR="00397CED" w14:paraId="0393674F" w14:textId="77777777">
        <w:trPr>
          <w:trHeight w:val="250"/>
        </w:trPr>
        <w:tc>
          <w:tcPr>
            <w:tcW w:w="9854" w:type="dxa"/>
            <w:gridSpan w:val="8"/>
            <w:tcBorders>
              <w:left w:val="single" w:sz="4" w:space="0" w:color="000000"/>
              <w:bottom w:val="single" w:sz="4" w:space="0" w:color="000000"/>
              <w:right w:val="single" w:sz="4" w:space="0" w:color="000000"/>
            </w:tcBorders>
          </w:tcPr>
          <w:p w14:paraId="0C06FFE3" w14:textId="77777777" w:rsidR="00397CED" w:rsidRDefault="00397CED">
            <w:pPr>
              <w:widowControl w:val="0"/>
              <w:jc w:val="both"/>
              <w:rPr>
                <w:shd w:val="clear" w:color="auto" w:fill="FFFF00"/>
              </w:rPr>
            </w:pPr>
          </w:p>
        </w:tc>
      </w:tr>
      <w:tr w:rsidR="00397CED" w14:paraId="67ECFBC3"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48EEEBE2"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10DC210F" w14:textId="77777777" w:rsidR="00397CED" w:rsidRDefault="007C733A">
            <w:pPr>
              <w:widowControl w:val="0"/>
              <w:jc w:val="both"/>
              <w:rPr>
                <w:i/>
              </w:rPr>
            </w:pPr>
            <w:r>
              <w:rPr>
                <w:i/>
              </w:rPr>
              <w:t>Předmět má pro zaměření SP doplňující charakter</w:t>
            </w:r>
          </w:p>
        </w:tc>
      </w:tr>
      <w:tr w:rsidR="00397CED" w14:paraId="5EAF9344"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09835457"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0E4741AF" w14:textId="77777777" w:rsidR="00397CED" w:rsidRDefault="00397CED">
            <w:pPr>
              <w:widowControl w:val="0"/>
              <w:jc w:val="both"/>
            </w:pPr>
          </w:p>
        </w:tc>
      </w:tr>
      <w:tr w:rsidR="00397CED" w14:paraId="4DD69EC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0B1767E"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031B6AA3" w14:textId="77777777" w:rsidR="00397CED" w:rsidRDefault="007C733A">
            <w:pPr>
              <w:widowControl w:val="0"/>
              <w:jc w:val="both"/>
              <w:rPr>
                <w:b/>
              </w:rPr>
            </w:pPr>
            <w:ins w:id="1336" w:author="Jiri Vojtesek" w:date="2023-01-09T22:32:00Z">
              <w:r>
                <w:rPr>
                  <w:i/>
                </w:rPr>
                <w:t>Neuvádí se, předmět má pro zaměření SP doplňující charakter</w:t>
              </w:r>
            </w:ins>
            <w:del w:id="1337" w:author="Jiri Vojtesek" w:date="2023-01-09T22:32:00Z">
              <w:r>
                <w:rPr>
                  <w:b/>
                  <w:i/>
                </w:rPr>
                <w:delText>PhDr. Iva Staňková, Ph.D. (semináře 100 %)</w:delText>
              </w:r>
            </w:del>
          </w:p>
        </w:tc>
      </w:tr>
      <w:tr w:rsidR="00397CED" w14:paraId="5A388B89" w14:textId="77777777">
        <w:trPr>
          <w:trHeight w:val="158"/>
        </w:trPr>
        <w:tc>
          <w:tcPr>
            <w:tcW w:w="9854" w:type="dxa"/>
            <w:gridSpan w:val="8"/>
            <w:tcBorders>
              <w:left w:val="single" w:sz="4" w:space="0" w:color="000000"/>
              <w:bottom w:val="single" w:sz="4" w:space="0" w:color="000000"/>
              <w:right w:val="single" w:sz="4" w:space="0" w:color="000000"/>
            </w:tcBorders>
          </w:tcPr>
          <w:p w14:paraId="3D96B8B3" w14:textId="77777777" w:rsidR="00397CED" w:rsidRDefault="00397CED">
            <w:pPr>
              <w:widowControl w:val="0"/>
              <w:jc w:val="both"/>
            </w:pPr>
          </w:p>
        </w:tc>
      </w:tr>
      <w:tr w:rsidR="00397CED" w14:paraId="519725F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64DDECF"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34699573" w14:textId="77777777" w:rsidR="00397CED" w:rsidRDefault="00397CED">
            <w:pPr>
              <w:widowControl w:val="0"/>
              <w:jc w:val="both"/>
            </w:pPr>
          </w:p>
        </w:tc>
      </w:tr>
      <w:tr w:rsidR="00397CED" w14:paraId="44E0AC58" w14:textId="77777777">
        <w:trPr>
          <w:trHeight w:val="3331"/>
        </w:trPr>
        <w:tc>
          <w:tcPr>
            <w:tcW w:w="9854" w:type="dxa"/>
            <w:gridSpan w:val="8"/>
            <w:tcBorders>
              <w:left w:val="single" w:sz="4" w:space="0" w:color="000000"/>
              <w:bottom w:val="single" w:sz="12" w:space="0" w:color="000000"/>
              <w:right w:val="single" w:sz="4" w:space="0" w:color="000000"/>
            </w:tcBorders>
          </w:tcPr>
          <w:p w14:paraId="2E98F9C8" w14:textId="77777777" w:rsidR="00397CED" w:rsidRDefault="007C733A">
            <w:pPr>
              <w:widowControl w:val="0"/>
              <w:jc w:val="both"/>
            </w:pPr>
            <w:r>
              <w:t xml:space="preserve">Cílem předmětu je prohloubit znalosti a dovednosti studentů v oblasti školského managementu, managementu školy </w:t>
            </w:r>
            <w:r>
              <w:br/>
              <w:t>a třídy, představit manažerské funkce aplikované v konkrétních činnostech klíčových osob ve školním prostředí. Dále představit základními principy a funkční strategie řízení školy a třídy, pravidla komunikace s vnitřními i vnějšími subjekty, včetně zákonných zástupců žáků.</w:t>
            </w:r>
          </w:p>
          <w:p w14:paraId="3DB34134" w14:textId="77777777" w:rsidR="00397CED" w:rsidRDefault="007C733A">
            <w:pPr>
              <w:widowControl w:val="0"/>
              <w:jc w:val="both"/>
              <w:rPr>
                <w:b/>
              </w:rPr>
            </w:pPr>
            <w:r>
              <w:rPr>
                <w:b/>
              </w:rPr>
              <w:t>Témata:</w:t>
            </w:r>
          </w:p>
          <w:p w14:paraId="20D92FAD" w14:textId="77777777" w:rsidR="00397CED" w:rsidRDefault="007C733A">
            <w:pPr>
              <w:pStyle w:val="Odstavecseseznamem"/>
              <w:widowControl w:val="0"/>
              <w:numPr>
                <w:ilvl w:val="0"/>
                <w:numId w:val="25"/>
              </w:numPr>
              <w:suppressAutoHyphens w:val="0"/>
              <w:jc w:val="both"/>
              <w:pPrChange w:id="1338" w:author="Jiri Vojtesek" w:date="2023-01-19T13:14:00Z">
                <w:pPr>
                  <w:pStyle w:val="Odstavecseseznamem"/>
                  <w:widowControl w:val="0"/>
                  <w:numPr>
                    <w:numId w:val="26"/>
                  </w:numPr>
                  <w:tabs>
                    <w:tab w:val="num" w:pos="0"/>
                  </w:tabs>
                  <w:suppressAutoHyphens w:val="0"/>
                  <w:ind w:hanging="360"/>
                  <w:jc w:val="both"/>
                </w:pPr>
              </w:pPrChange>
            </w:pPr>
            <w:r>
              <w:t>Školský management, management školy – pojmosloví, vývoj teorie řízení, moderní management ve školství.</w:t>
            </w:r>
          </w:p>
          <w:p w14:paraId="4706B3C6" w14:textId="77777777" w:rsidR="00397CED" w:rsidRDefault="007C733A">
            <w:pPr>
              <w:pStyle w:val="Odstavecseseznamem"/>
              <w:widowControl w:val="0"/>
              <w:numPr>
                <w:ilvl w:val="0"/>
                <w:numId w:val="25"/>
              </w:numPr>
              <w:suppressAutoHyphens w:val="0"/>
              <w:jc w:val="both"/>
              <w:pPrChange w:id="1339" w:author="Jiri Vojtesek" w:date="2023-01-19T13:14:00Z">
                <w:pPr>
                  <w:pStyle w:val="Odstavecseseznamem"/>
                  <w:widowControl w:val="0"/>
                  <w:numPr>
                    <w:numId w:val="26"/>
                  </w:numPr>
                  <w:tabs>
                    <w:tab w:val="num" w:pos="0"/>
                  </w:tabs>
                  <w:suppressAutoHyphens w:val="0"/>
                  <w:ind w:hanging="360"/>
                  <w:jc w:val="both"/>
                </w:pPr>
              </w:pPrChange>
            </w:pPr>
            <w:r>
              <w:t>Víceúrovňový systém řízení a organizace školství.</w:t>
            </w:r>
          </w:p>
          <w:p w14:paraId="672B880C" w14:textId="77777777" w:rsidR="00397CED" w:rsidRDefault="007C733A">
            <w:pPr>
              <w:pStyle w:val="Odstavecseseznamem"/>
              <w:widowControl w:val="0"/>
              <w:numPr>
                <w:ilvl w:val="0"/>
                <w:numId w:val="25"/>
              </w:numPr>
              <w:suppressAutoHyphens w:val="0"/>
              <w:jc w:val="both"/>
              <w:pPrChange w:id="1340" w:author="Jiri Vojtesek" w:date="2023-01-19T13:14:00Z">
                <w:pPr>
                  <w:pStyle w:val="Odstavecseseznamem"/>
                  <w:widowControl w:val="0"/>
                  <w:numPr>
                    <w:numId w:val="26"/>
                  </w:numPr>
                  <w:tabs>
                    <w:tab w:val="num" w:pos="0"/>
                  </w:tabs>
                  <w:suppressAutoHyphens w:val="0"/>
                  <w:ind w:hanging="360"/>
                  <w:jc w:val="both"/>
                </w:pPr>
              </w:pPrChange>
            </w:pPr>
            <w:r>
              <w:t>Manažerské funkce ve školském prostředí (plánování, organizování, rozhodování, vedení, kontrolování, hodnocení, delegování, koučování).</w:t>
            </w:r>
          </w:p>
          <w:p w14:paraId="0C0F1B64" w14:textId="77777777" w:rsidR="00397CED" w:rsidRDefault="007C733A">
            <w:pPr>
              <w:pStyle w:val="Odstavecseseznamem"/>
              <w:widowControl w:val="0"/>
              <w:numPr>
                <w:ilvl w:val="0"/>
                <w:numId w:val="25"/>
              </w:numPr>
              <w:suppressAutoHyphens w:val="0"/>
              <w:jc w:val="both"/>
              <w:pPrChange w:id="1341" w:author="Jiri Vojtesek" w:date="2023-01-19T13:14:00Z">
                <w:pPr>
                  <w:pStyle w:val="Odstavecseseznamem"/>
                  <w:widowControl w:val="0"/>
                  <w:numPr>
                    <w:numId w:val="26"/>
                  </w:numPr>
                  <w:tabs>
                    <w:tab w:val="num" w:pos="0"/>
                  </w:tabs>
                  <w:suppressAutoHyphens w:val="0"/>
                  <w:ind w:hanging="360"/>
                  <w:jc w:val="both"/>
                </w:pPr>
              </w:pPrChange>
            </w:pPr>
            <w:r>
              <w:t>Škola jako systém.</w:t>
            </w:r>
          </w:p>
          <w:p w14:paraId="3A9A7570" w14:textId="77777777" w:rsidR="00397CED" w:rsidRDefault="007C733A">
            <w:pPr>
              <w:pStyle w:val="Odstavecseseznamem"/>
              <w:widowControl w:val="0"/>
              <w:numPr>
                <w:ilvl w:val="0"/>
                <w:numId w:val="25"/>
              </w:numPr>
              <w:suppressAutoHyphens w:val="0"/>
              <w:jc w:val="both"/>
              <w:pPrChange w:id="1342" w:author="Jiri Vojtesek" w:date="2023-01-19T13:14:00Z">
                <w:pPr>
                  <w:pStyle w:val="Odstavecseseznamem"/>
                  <w:widowControl w:val="0"/>
                  <w:numPr>
                    <w:numId w:val="26"/>
                  </w:numPr>
                  <w:tabs>
                    <w:tab w:val="num" w:pos="0"/>
                  </w:tabs>
                  <w:suppressAutoHyphens w:val="0"/>
                  <w:ind w:hanging="360"/>
                  <w:jc w:val="both"/>
                </w:pPr>
              </w:pPrChange>
            </w:pPr>
            <w:r>
              <w:t>Vedoucí pracovník školy, jeho poslání, kvalifikační profil, odpovědnost a etika řízení.</w:t>
            </w:r>
          </w:p>
          <w:p w14:paraId="529826AC" w14:textId="77777777" w:rsidR="00397CED" w:rsidRDefault="007C733A">
            <w:pPr>
              <w:pStyle w:val="Odstavecseseznamem"/>
              <w:widowControl w:val="0"/>
              <w:numPr>
                <w:ilvl w:val="0"/>
                <w:numId w:val="25"/>
              </w:numPr>
              <w:suppressAutoHyphens w:val="0"/>
              <w:jc w:val="both"/>
              <w:pPrChange w:id="1343" w:author="Jiri Vojtesek" w:date="2023-01-19T13:14:00Z">
                <w:pPr>
                  <w:pStyle w:val="Odstavecseseznamem"/>
                  <w:widowControl w:val="0"/>
                  <w:numPr>
                    <w:numId w:val="26"/>
                  </w:numPr>
                  <w:tabs>
                    <w:tab w:val="num" w:pos="0"/>
                  </w:tabs>
                  <w:suppressAutoHyphens w:val="0"/>
                  <w:ind w:hanging="360"/>
                  <w:jc w:val="both"/>
                </w:pPr>
              </w:pPrChange>
            </w:pPr>
            <w:r>
              <w:t>Řízení lidských zdrojů, formování pracovních postojů, motivace a vytváření klimatu školy.</w:t>
            </w:r>
          </w:p>
          <w:p w14:paraId="32107E49" w14:textId="77777777" w:rsidR="00397CED" w:rsidRDefault="007C733A">
            <w:pPr>
              <w:pStyle w:val="Odstavecseseznamem"/>
              <w:widowControl w:val="0"/>
              <w:numPr>
                <w:ilvl w:val="0"/>
                <w:numId w:val="25"/>
              </w:numPr>
              <w:suppressAutoHyphens w:val="0"/>
              <w:jc w:val="both"/>
              <w:pPrChange w:id="1344" w:author="Jiri Vojtesek" w:date="2023-01-19T13:14:00Z">
                <w:pPr>
                  <w:pStyle w:val="Odstavecseseznamem"/>
                  <w:widowControl w:val="0"/>
                  <w:numPr>
                    <w:numId w:val="26"/>
                  </w:numPr>
                  <w:tabs>
                    <w:tab w:val="num" w:pos="0"/>
                  </w:tabs>
                  <w:suppressAutoHyphens w:val="0"/>
                  <w:ind w:hanging="360"/>
                  <w:jc w:val="both"/>
                </w:pPr>
              </w:pPrChange>
            </w:pPr>
            <w:r>
              <w:t>Komunikace školy a vztahy školy k okolí.</w:t>
            </w:r>
          </w:p>
          <w:p w14:paraId="3DC97C47" w14:textId="77777777" w:rsidR="00397CED" w:rsidRDefault="007C733A">
            <w:pPr>
              <w:pStyle w:val="Odstavecseseznamem"/>
              <w:widowControl w:val="0"/>
              <w:numPr>
                <w:ilvl w:val="0"/>
                <w:numId w:val="25"/>
              </w:numPr>
              <w:suppressAutoHyphens w:val="0"/>
              <w:jc w:val="both"/>
              <w:pPrChange w:id="1345" w:author="Jiri Vojtesek" w:date="2023-01-19T13:14:00Z">
                <w:pPr>
                  <w:pStyle w:val="Odstavecseseznamem"/>
                  <w:widowControl w:val="0"/>
                  <w:numPr>
                    <w:numId w:val="26"/>
                  </w:numPr>
                  <w:tabs>
                    <w:tab w:val="num" w:pos="0"/>
                  </w:tabs>
                  <w:suppressAutoHyphens w:val="0"/>
                  <w:ind w:hanging="360"/>
                  <w:jc w:val="both"/>
                </w:pPr>
              </w:pPrChange>
            </w:pPr>
            <w:r>
              <w:t>Kvalita školy, vnitřní a vnější evaluace.</w:t>
            </w:r>
          </w:p>
          <w:p w14:paraId="75B18DC0" w14:textId="77777777" w:rsidR="00397CED" w:rsidRDefault="007C733A">
            <w:pPr>
              <w:pStyle w:val="Odstavecseseznamem"/>
              <w:widowControl w:val="0"/>
              <w:numPr>
                <w:ilvl w:val="0"/>
                <w:numId w:val="25"/>
              </w:numPr>
              <w:suppressAutoHyphens w:val="0"/>
              <w:jc w:val="both"/>
              <w:pPrChange w:id="1346" w:author="Jiri Vojtesek" w:date="2023-01-19T13:14:00Z">
                <w:pPr>
                  <w:pStyle w:val="Odstavecseseznamem"/>
                  <w:widowControl w:val="0"/>
                  <w:numPr>
                    <w:numId w:val="26"/>
                  </w:numPr>
                  <w:tabs>
                    <w:tab w:val="num" w:pos="0"/>
                  </w:tabs>
                  <w:suppressAutoHyphens w:val="0"/>
                  <w:ind w:hanging="360"/>
                  <w:jc w:val="both"/>
                </w:pPr>
              </w:pPrChange>
            </w:pPr>
            <w:r>
              <w:t>Učitel jako manažer a leader třídy.</w:t>
            </w:r>
          </w:p>
          <w:p w14:paraId="3797F669" w14:textId="77777777" w:rsidR="00397CED" w:rsidRDefault="007C733A">
            <w:pPr>
              <w:pStyle w:val="Odstavecseseznamem"/>
              <w:widowControl w:val="0"/>
              <w:numPr>
                <w:ilvl w:val="0"/>
                <w:numId w:val="25"/>
              </w:numPr>
              <w:suppressAutoHyphens w:val="0"/>
              <w:jc w:val="both"/>
              <w:pPrChange w:id="1347" w:author="Jiri Vojtesek" w:date="2023-01-19T13:14:00Z">
                <w:pPr>
                  <w:pStyle w:val="Odstavecseseznamem"/>
                  <w:widowControl w:val="0"/>
                  <w:numPr>
                    <w:numId w:val="26"/>
                  </w:numPr>
                  <w:tabs>
                    <w:tab w:val="num" w:pos="0"/>
                  </w:tabs>
                  <w:suppressAutoHyphens w:val="0"/>
                  <w:ind w:hanging="360"/>
                  <w:jc w:val="both"/>
                </w:pPr>
              </w:pPrChange>
            </w:pPr>
            <w:r>
              <w:t>Strategie řízení třídy, řešení kázně ve třídě, třídní klima.</w:t>
            </w:r>
          </w:p>
          <w:p w14:paraId="5BD4F721" w14:textId="77777777" w:rsidR="00397CED" w:rsidRDefault="007C733A">
            <w:pPr>
              <w:pStyle w:val="Odstavecseseznamem"/>
              <w:widowControl w:val="0"/>
              <w:numPr>
                <w:ilvl w:val="0"/>
                <w:numId w:val="25"/>
              </w:numPr>
              <w:suppressAutoHyphens w:val="0"/>
              <w:jc w:val="both"/>
              <w:pPrChange w:id="1348" w:author="Jiri Vojtesek" w:date="2023-01-19T13:14:00Z">
                <w:pPr>
                  <w:pStyle w:val="Odstavecseseznamem"/>
                  <w:widowControl w:val="0"/>
                  <w:numPr>
                    <w:numId w:val="26"/>
                  </w:numPr>
                  <w:tabs>
                    <w:tab w:val="num" w:pos="0"/>
                  </w:tabs>
                  <w:suppressAutoHyphens w:val="0"/>
                  <w:ind w:hanging="360"/>
                  <w:jc w:val="both"/>
                </w:pPr>
              </w:pPrChange>
            </w:pPr>
            <w:r>
              <w:t>Vybrané oblasti třídního managementu - plánování učitele před a na začátku školního roku, administrativní činnost učitele, povinná dokumentace třídního učitele, organizace třídy/učebny, tvorba pravidel třídy, výchovná opatření a řešení problémových situací ve třídě.</w:t>
            </w:r>
          </w:p>
          <w:p w14:paraId="141996CA" w14:textId="77777777" w:rsidR="00397CED" w:rsidRDefault="007C733A">
            <w:pPr>
              <w:pStyle w:val="Odstavecseseznamem"/>
              <w:widowControl w:val="0"/>
              <w:numPr>
                <w:ilvl w:val="0"/>
                <w:numId w:val="25"/>
              </w:numPr>
              <w:suppressAutoHyphens w:val="0"/>
              <w:jc w:val="both"/>
              <w:pPrChange w:id="1349" w:author="Jiri Vojtesek" w:date="2023-01-19T13:14:00Z">
                <w:pPr>
                  <w:pStyle w:val="Odstavecseseznamem"/>
                  <w:widowControl w:val="0"/>
                  <w:numPr>
                    <w:numId w:val="26"/>
                  </w:numPr>
                  <w:tabs>
                    <w:tab w:val="num" w:pos="0"/>
                  </w:tabs>
                  <w:suppressAutoHyphens w:val="0"/>
                  <w:ind w:hanging="360"/>
                  <w:jc w:val="both"/>
                </w:pPr>
              </w:pPrChange>
            </w:pPr>
            <w:r>
              <w:t>Sociální pedagog ve škole v roli manažera.</w:t>
            </w:r>
          </w:p>
          <w:p w14:paraId="34BA8924" w14:textId="77777777" w:rsidR="00397CED" w:rsidRDefault="007C733A">
            <w:pPr>
              <w:widowControl w:val="0"/>
              <w:jc w:val="both"/>
            </w:pPr>
            <w:r>
              <w:rPr>
                <w:b/>
              </w:rPr>
              <w:t xml:space="preserve">Výstupní znalosti </w:t>
            </w:r>
            <w:r>
              <w:t>(student prokazuje tyto znalosti)</w:t>
            </w:r>
          </w:p>
          <w:p w14:paraId="732C0809" w14:textId="77777777" w:rsidR="00397CED" w:rsidRDefault="007C733A">
            <w:pPr>
              <w:widowControl w:val="0"/>
              <w:numPr>
                <w:ilvl w:val="0"/>
                <w:numId w:val="22"/>
              </w:numPr>
              <w:suppressAutoHyphens w:val="0"/>
              <w:spacing w:after="160" w:line="259" w:lineRule="auto"/>
              <w:contextualSpacing/>
              <w:jc w:val="both"/>
              <w:pPrChange w:id="1350"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vysvětlí podstatu školního managementu, managementu školy a třídy</w:t>
            </w:r>
          </w:p>
          <w:p w14:paraId="7B3D38ED" w14:textId="77777777" w:rsidR="00397CED" w:rsidRDefault="007C733A">
            <w:pPr>
              <w:widowControl w:val="0"/>
              <w:numPr>
                <w:ilvl w:val="0"/>
                <w:numId w:val="6"/>
              </w:numPr>
              <w:suppressAutoHyphens w:val="0"/>
              <w:spacing w:after="160" w:line="259" w:lineRule="auto"/>
              <w:contextualSpacing/>
              <w:jc w:val="both"/>
              <w:pPrChange w:id="135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vysvětlí vzájemnou provázanost školy jako systému z pohledu managementu</w:t>
            </w:r>
          </w:p>
          <w:p w14:paraId="76BDDF72" w14:textId="77777777" w:rsidR="00397CED" w:rsidRDefault="007C733A">
            <w:pPr>
              <w:widowControl w:val="0"/>
              <w:numPr>
                <w:ilvl w:val="0"/>
                <w:numId w:val="6"/>
              </w:numPr>
              <w:suppressAutoHyphens w:val="0"/>
              <w:spacing w:after="160" w:line="259" w:lineRule="auto"/>
              <w:contextualSpacing/>
              <w:jc w:val="both"/>
              <w:pPrChange w:id="135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popisuje cíle, metody, prostředky a strategie řízení školy</w:t>
            </w:r>
          </w:p>
          <w:p w14:paraId="6D320249" w14:textId="77777777" w:rsidR="00397CED" w:rsidRDefault="007C733A">
            <w:pPr>
              <w:widowControl w:val="0"/>
              <w:numPr>
                <w:ilvl w:val="0"/>
                <w:numId w:val="6"/>
              </w:numPr>
              <w:suppressAutoHyphens w:val="0"/>
              <w:spacing w:after="160" w:line="259" w:lineRule="auto"/>
              <w:contextualSpacing/>
              <w:jc w:val="both"/>
              <w:pPrChange w:id="135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vysvětlí roli učitele jako manažera třídy</w:t>
            </w:r>
          </w:p>
          <w:p w14:paraId="328E9DAF" w14:textId="77777777" w:rsidR="00397CED" w:rsidRDefault="007C733A">
            <w:pPr>
              <w:widowControl w:val="0"/>
              <w:numPr>
                <w:ilvl w:val="0"/>
                <w:numId w:val="6"/>
              </w:numPr>
              <w:suppressAutoHyphens w:val="0"/>
              <w:spacing w:after="160" w:line="259" w:lineRule="auto"/>
              <w:contextualSpacing/>
              <w:jc w:val="both"/>
              <w:pPrChange w:id="135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popisuje manažerské dovednosti sociálního pedagoga ve školním prostředí</w:t>
            </w:r>
          </w:p>
          <w:p w14:paraId="24442375" w14:textId="77777777" w:rsidR="00397CED" w:rsidRDefault="007C733A">
            <w:pPr>
              <w:widowControl w:val="0"/>
              <w:jc w:val="both"/>
            </w:pPr>
            <w:r>
              <w:rPr>
                <w:b/>
              </w:rPr>
              <w:t xml:space="preserve">Výstupní dovednosti </w:t>
            </w:r>
            <w:r>
              <w:t>(student prokazuje tyto dovednosti)</w:t>
            </w:r>
          </w:p>
          <w:p w14:paraId="65111405" w14:textId="77777777" w:rsidR="00397CED" w:rsidRDefault="007C733A">
            <w:pPr>
              <w:widowControl w:val="0"/>
              <w:numPr>
                <w:ilvl w:val="0"/>
                <w:numId w:val="7"/>
              </w:numPr>
              <w:suppressAutoHyphens w:val="0"/>
              <w:spacing w:after="160" w:line="259" w:lineRule="auto"/>
              <w:contextualSpacing/>
              <w:jc w:val="both"/>
              <w:pPrChange w:id="135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analyzuje dokumentaci týkající se řízení školy</w:t>
            </w:r>
          </w:p>
          <w:p w14:paraId="5B39FFD2" w14:textId="77777777" w:rsidR="00397CED" w:rsidRDefault="007C733A">
            <w:pPr>
              <w:widowControl w:val="0"/>
              <w:numPr>
                <w:ilvl w:val="0"/>
                <w:numId w:val="7"/>
              </w:numPr>
              <w:suppressAutoHyphens w:val="0"/>
              <w:spacing w:after="160" w:line="259" w:lineRule="auto"/>
              <w:contextualSpacing/>
              <w:jc w:val="both"/>
              <w:pPrChange w:id="135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vyřeší konkrétní modelové situace týkající se plánování, organizování, rozhodování, vedení, kontrolování, hodnocení, delegování a koučování ve školním prostředí</w:t>
            </w:r>
          </w:p>
          <w:p w14:paraId="5B180CBB" w14:textId="77777777" w:rsidR="00397CED" w:rsidRDefault="007C733A">
            <w:pPr>
              <w:widowControl w:val="0"/>
              <w:numPr>
                <w:ilvl w:val="0"/>
                <w:numId w:val="7"/>
              </w:numPr>
              <w:suppressAutoHyphens w:val="0"/>
              <w:spacing w:after="160" w:line="259" w:lineRule="auto"/>
              <w:contextualSpacing/>
              <w:jc w:val="both"/>
              <w:pPrChange w:id="1357" w:author="Jiri Vojtesek" w:date="2023-01-19T13:14:00Z">
                <w:pPr>
                  <w:widowControl w:val="0"/>
                  <w:numPr>
                    <w:numId w:val="8"/>
                  </w:numPr>
                  <w:tabs>
                    <w:tab w:val="num" w:pos="0"/>
                  </w:tabs>
                  <w:suppressAutoHyphens w:val="0"/>
                  <w:spacing w:after="160" w:line="259" w:lineRule="auto"/>
                  <w:ind w:left="720" w:hanging="360"/>
                  <w:contextualSpacing/>
                  <w:jc w:val="both"/>
                </w:pPr>
              </w:pPrChange>
            </w:pPr>
            <w:proofErr w:type="gramStart"/>
            <w:r>
              <w:t>navrhuje</w:t>
            </w:r>
            <w:proofErr w:type="gramEnd"/>
            <w:r>
              <w:t xml:space="preserve"> vhodné prostředky v rámci řízení třídy </w:t>
            </w:r>
            <w:proofErr w:type="gramStart"/>
            <w:r>
              <w:t>nastavuje</w:t>
            </w:r>
            <w:proofErr w:type="gramEnd"/>
            <w:r>
              <w:t xml:space="preserve"> vhodná pravidla pomáhající udržet kázeň ve třídě</w:t>
            </w:r>
          </w:p>
          <w:p w14:paraId="44AD3BEC" w14:textId="77777777" w:rsidR="00397CED" w:rsidRDefault="007C733A">
            <w:pPr>
              <w:widowControl w:val="0"/>
              <w:numPr>
                <w:ilvl w:val="0"/>
                <w:numId w:val="7"/>
              </w:numPr>
              <w:suppressAutoHyphens w:val="0"/>
              <w:spacing w:after="160" w:line="259" w:lineRule="auto"/>
              <w:contextualSpacing/>
              <w:jc w:val="both"/>
              <w:pPrChange w:id="135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navrhuje plán řešení konkrétních situací v oblasti řízení školy a třídy</w:t>
            </w:r>
          </w:p>
        </w:tc>
      </w:tr>
      <w:tr w:rsidR="00397CED" w14:paraId="5DD0743C"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7A407D1D"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70CB6E0" w14:textId="77777777" w:rsidR="00397CED" w:rsidRDefault="00397CED">
            <w:pPr>
              <w:widowControl w:val="0"/>
              <w:jc w:val="both"/>
            </w:pPr>
          </w:p>
        </w:tc>
      </w:tr>
      <w:tr w:rsidR="00397CED" w14:paraId="39D42152" w14:textId="77777777">
        <w:trPr>
          <w:trHeight w:val="2969"/>
        </w:trPr>
        <w:tc>
          <w:tcPr>
            <w:tcW w:w="9854" w:type="dxa"/>
            <w:gridSpan w:val="8"/>
            <w:tcBorders>
              <w:left w:val="single" w:sz="4" w:space="0" w:color="000000"/>
              <w:bottom w:val="single" w:sz="4" w:space="0" w:color="000000"/>
              <w:right w:val="single" w:sz="4" w:space="0" w:color="000000"/>
            </w:tcBorders>
          </w:tcPr>
          <w:p w14:paraId="2107F8DE" w14:textId="77777777" w:rsidR="00397CED" w:rsidRDefault="007C733A">
            <w:pPr>
              <w:widowControl w:val="0"/>
              <w:jc w:val="both"/>
              <w:rPr>
                <w:b/>
              </w:rPr>
            </w:pPr>
            <w:r>
              <w:rPr>
                <w:b/>
              </w:rPr>
              <w:t>Povinná literatura</w:t>
            </w:r>
          </w:p>
          <w:p w14:paraId="49E312AC" w14:textId="77777777" w:rsidR="00397CED" w:rsidRDefault="007C733A">
            <w:pPr>
              <w:widowControl w:val="0"/>
            </w:pPr>
            <w:r>
              <w:rPr>
                <w:sz w:val="18"/>
                <w:lang w:val="en-GB" w:eastAsia="en-GB"/>
              </w:rPr>
              <w:t xml:space="preserve">BUSH, T., </w:t>
            </w:r>
            <w:r>
              <w:rPr>
                <w:sz w:val="18"/>
                <w:lang w:val="en-GB"/>
              </w:rPr>
              <w:t xml:space="preserve">&amp; </w:t>
            </w:r>
            <w:r>
              <w:rPr>
                <w:sz w:val="18"/>
                <w:lang w:val="en-GB" w:eastAsia="en-GB"/>
              </w:rPr>
              <w:t xml:space="preserve">COLEMAN, M. (2000). </w:t>
            </w:r>
            <w:r>
              <w:rPr>
                <w:i/>
                <w:iCs/>
                <w:sz w:val="18"/>
                <w:lang w:val="en-GB" w:eastAsia="en-GB"/>
              </w:rPr>
              <w:t>Leadership and Strategic Management in Education</w:t>
            </w:r>
            <w:r>
              <w:rPr>
                <w:sz w:val="18"/>
                <w:lang w:val="en-GB" w:eastAsia="en-GB"/>
              </w:rPr>
              <w:t>. London: Paul Chapman.</w:t>
            </w:r>
          </w:p>
          <w:p w14:paraId="275028E7" w14:textId="77777777" w:rsidR="00397CED" w:rsidRDefault="007C733A">
            <w:pPr>
              <w:widowControl w:val="0"/>
            </w:pPr>
            <w:r>
              <w:rPr>
                <w:sz w:val="18"/>
                <w:lang w:val="en-GB" w:eastAsia="en-GB"/>
              </w:rPr>
              <w:t xml:space="preserve">OBST, O. (2006). </w:t>
            </w:r>
            <w:r>
              <w:rPr>
                <w:i/>
                <w:iCs/>
                <w:sz w:val="18"/>
                <w:lang w:val="en-GB" w:eastAsia="en-GB"/>
              </w:rPr>
              <w:t>Manažerské minimum pro učitele</w:t>
            </w:r>
            <w:r>
              <w:rPr>
                <w:sz w:val="18"/>
                <w:lang w:val="en-GB" w:eastAsia="en-GB"/>
              </w:rPr>
              <w:t>. Olomouc: Univerzita Palackého v Olomouci.</w:t>
            </w:r>
          </w:p>
          <w:p w14:paraId="493DE648" w14:textId="77777777" w:rsidR="00397CED" w:rsidRDefault="007C733A">
            <w:pPr>
              <w:widowControl w:val="0"/>
            </w:pPr>
            <w:r>
              <w:rPr>
                <w:sz w:val="18"/>
                <w:szCs w:val="24"/>
                <w:lang w:val="en-GB" w:eastAsia="en-GB"/>
              </w:rPr>
              <w:t xml:space="preserve">SOLFRONK, J. (2002). </w:t>
            </w:r>
            <w:r>
              <w:rPr>
                <w:i/>
                <w:iCs/>
                <w:sz w:val="18"/>
                <w:szCs w:val="24"/>
                <w:lang w:val="en-GB" w:eastAsia="en-GB"/>
              </w:rPr>
              <w:t>Kapitoly ze školského managementu</w:t>
            </w:r>
            <w:r>
              <w:rPr>
                <w:sz w:val="18"/>
                <w:szCs w:val="24"/>
                <w:lang w:val="en-GB" w:eastAsia="en-GB"/>
              </w:rPr>
              <w:t>. Liberec: Technická univerzita v Liberci.</w:t>
            </w:r>
          </w:p>
          <w:p w14:paraId="66B8331E" w14:textId="77777777" w:rsidR="00397CED" w:rsidRDefault="007C733A">
            <w:pPr>
              <w:widowControl w:val="0"/>
              <w:jc w:val="both"/>
            </w:pPr>
            <w:r>
              <w:rPr>
                <w:sz w:val="18"/>
                <w:szCs w:val="24"/>
                <w:lang w:val="en-GB" w:eastAsia="en-GB"/>
              </w:rPr>
              <w:t xml:space="preserve">STOLL, L., </w:t>
            </w:r>
            <w:r>
              <w:rPr>
                <w:sz w:val="18"/>
                <w:lang w:val="en-GB"/>
              </w:rPr>
              <w:t xml:space="preserve">&amp; </w:t>
            </w:r>
            <w:r>
              <w:rPr>
                <w:sz w:val="18"/>
                <w:szCs w:val="24"/>
                <w:lang w:val="en-GB" w:eastAsia="en-GB"/>
              </w:rPr>
              <w:t xml:space="preserve">FINK, D. (1999). </w:t>
            </w:r>
            <w:r>
              <w:rPr>
                <w:i/>
                <w:iCs/>
                <w:sz w:val="18"/>
                <w:szCs w:val="24"/>
                <w:lang w:val="en-GB" w:eastAsia="en-GB"/>
              </w:rPr>
              <w:t>Changing Our school</w:t>
            </w:r>
            <w:r>
              <w:rPr>
                <w:sz w:val="18"/>
                <w:szCs w:val="24"/>
                <w:lang w:val="en-GB" w:eastAsia="en-GB"/>
              </w:rPr>
              <w:t>. Buckingham: Open University Press.</w:t>
            </w:r>
          </w:p>
          <w:p w14:paraId="438DF35E" w14:textId="77777777" w:rsidR="00397CED" w:rsidRDefault="007C733A">
            <w:pPr>
              <w:widowControl w:val="0"/>
            </w:pPr>
            <w:r>
              <w:rPr>
                <w:sz w:val="18"/>
                <w:szCs w:val="24"/>
                <w:lang w:val="en-GB" w:eastAsia="en-GB"/>
              </w:rPr>
              <w:t xml:space="preserve">VÁCLAVÍK, M. (2018). </w:t>
            </w:r>
            <w:r>
              <w:rPr>
                <w:i/>
                <w:iCs/>
                <w:sz w:val="18"/>
                <w:szCs w:val="24"/>
                <w:lang w:val="en-GB" w:eastAsia="en-GB"/>
              </w:rPr>
              <w:t>Management třídy a školy</w:t>
            </w:r>
            <w:r>
              <w:rPr>
                <w:sz w:val="18"/>
                <w:szCs w:val="24"/>
                <w:lang w:val="en-GB" w:eastAsia="en-GB"/>
              </w:rPr>
              <w:t>. Ostrava: Ostravská univerzita, Pedagogická fakulta.</w:t>
            </w:r>
          </w:p>
          <w:p w14:paraId="37BE4573" w14:textId="77777777" w:rsidR="00397CED" w:rsidRDefault="007C733A">
            <w:pPr>
              <w:widowControl w:val="0"/>
              <w:jc w:val="both"/>
              <w:rPr>
                <w:b/>
              </w:rPr>
            </w:pPr>
            <w:r>
              <w:rPr>
                <w:b/>
              </w:rPr>
              <w:t>Doporučená literatura</w:t>
            </w:r>
          </w:p>
          <w:p w14:paraId="197B20A0" w14:textId="77777777" w:rsidR="00397CED" w:rsidRDefault="007C733A">
            <w:pPr>
              <w:widowControl w:val="0"/>
            </w:pPr>
            <w:r>
              <w:rPr>
                <w:sz w:val="18"/>
                <w:szCs w:val="24"/>
                <w:lang w:val="en-GB" w:eastAsia="en-GB"/>
              </w:rPr>
              <w:t xml:space="preserve">CANGELOSI, J. S. (2009). </w:t>
            </w:r>
            <w:r>
              <w:rPr>
                <w:i/>
                <w:iCs/>
                <w:sz w:val="18"/>
                <w:szCs w:val="24"/>
                <w:lang w:val="en-GB" w:eastAsia="en-GB"/>
              </w:rPr>
              <w:t>Strategie řízení třídy: jak získat a udržet spolupráci žáků při výuce</w:t>
            </w:r>
            <w:r>
              <w:rPr>
                <w:sz w:val="18"/>
                <w:szCs w:val="24"/>
                <w:lang w:val="en-GB" w:eastAsia="en-GB"/>
              </w:rPr>
              <w:t>. Praha: Portál.</w:t>
            </w:r>
          </w:p>
          <w:p w14:paraId="239F576B" w14:textId="77777777" w:rsidR="00397CED" w:rsidRDefault="007C733A">
            <w:pPr>
              <w:widowControl w:val="0"/>
              <w:spacing w:line="259" w:lineRule="auto"/>
            </w:pPr>
            <w:r>
              <w:rPr>
                <w:rFonts w:eastAsia="Calibri"/>
                <w:sz w:val="18"/>
                <w:lang w:eastAsia="en-US"/>
              </w:rPr>
              <w:t xml:space="preserve">EGER, L. (1998). </w:t>
            </w:r>
            <w:r>
              <w:rPr>
                <w:rFonts w:eastAsia="Calibri"/>
                <w:i/>
                <w:iCs/>
                <w:sz w:val="18"/>
                <w:lang w:eastAsia="en-US"/>
              </w:rPr>
              <w:t>Efektivní školský management</w:t>
            </w:r>
            <w:r>
              <w:rPr>
                <w:rFonts w:eastAsia="Calibri"/>
                <w:sz w:val="18"/>
                <w:lang w:eastAsia="en-US"/>
              </w:rPr>
              <w:t>. Plzeň: Západočeská univerzita.</w:t>
            </w:r>
          </w:p>
          <w:p w14:paraId="32E96DAD" w14:textId="77777777" w:rsidR="00397CED" w:rsidRDefault="007C733A">
            <w:pPr>
              <w:widowControl w:val="0"/>
            </w:pPr>
            <w:r>
              <w:rPr>
                <w:sz w:val="18"/>
                <w:szCs w:val="24"/>
                <w:lang w:val="en-GB" w:eastAsia="en-GB"/>
              </w:rPr>
              <w:t xml:space="preserve">LUKAS, J., &amp; LOJDOVÁ, K. (2018). </w:t>
            </w:r>
            <w:r>
              <w:rPr>
                <w:i/>
                <w:iCs/>
                <w:sz w:val="18"/>
                <w:szCs w:val="24"/>
                <w:lang w:val="en-GB" w:eastAsia="en-GB"/>
              </w:rPr>
              <w:t>Řízení třídy: přístupy, oblasti, strategie</w:t>
            </w:r>
            <w:r>
              <w:rPr>
                <w:sz w:val="18"/>
                <w:szCs w:val="24"/>
                <w:lang w:val="en-GB" w:eastAsia="en-GB"/>
              </w:rPr>
              <w:t>. Pedagogika, 68(2).</w:t>
            </w:r>
          </w:p>
          <w:p w14:paraId="40215C77" w14:textId="77777777" w:rsidR="00397CED" w:rsidRDefault="007C733A">
            <w:pPr>
              <w:widowControl w:val="0"/>
            </w:pPr>
            <w:r>
              <w:rPr>
                <w:sz w:val="18"/>
                <w:szCs w:val="24"/>
                <w:lang w:val="en-GB" w:eastAsia="en-GB"/>
              </w:rPr>
              <w:t xml:space="preserve">POL, M. (2007). </w:t>
            </w:r>
            <w:r>
              <w:rPr>
                <w:i/>
                <w:iCs/>
                <w:sz w:val="18"/>
                <w:szCs w:val="24"/>
                <w:lang w:val="en-GB" w:eastAsia="en-GB"/>
              </w:rPr>
              <w:t>Škola v proměnách</w:t>
            </w:r>
            <w:r>
              <w:rPr>
                <w:sz w:val="18"/>
                <w:szCs w:val="24"/>
                <w:lang w:val="en-GB" w:eastAsia="en-GB"/>
              </w:rPr>
              <w:t>. Brno: Masarykova univerzita.</w:t>
            </w:r>
          </w:p>
          <w:p w14:paraId="5AE51A2B" w14:textId="77777777" w:rsidR="00397CED" w:rsidRDefault="007C733A">
            <w:pPr>
              <w:widowControl w:val="0"/>
            </w:pPr>
            <w:r>
              <w:rPr>
                <w:sz w:val="18"/>
                <w:szCs w:val="24"/>
                <w:lang w:val="en-GB" w:eastAsia="en-GB"/>
              </w:rPr>
              <w:t xml:space="preserve">POL, M., &amp; LAZAROVÁ, B. (1999). </w:t>
            </w:r>
            <w:r>
              <w:rPr>
                <w:i/>
                <w:iCs/>
                <w:sz w:val="18"/>
                <w:szCs w:val="24"/>
                <w:lang w:val="en-GB" w:eastAsia="en-GB"/>
              </w:rPr>
              <w:t>Spolupráce učitelů - podmínka rozvoje školy: řízení spolupráce, konkrétní formy a nástroje</w:t>
            </w:r>
            <w:r>
              <w:rPr>
                <w:sz w:val="18"/>
                <w:szCs w:val="24"/>
                <w:lang w:val="en-GB" w:eastAsia="en-GB"/>
              </w:rPr>
              <w:t>. Praha: Agentura Strom.</w:t>
            </w:r>
          </w:p>
          <w:p w14:paraId="2229D4C4" w14:textId="77777777" w:rsidR="00397CED" w:rsidRDefault="007C733A">
            <w:pPr>
              <w:widowControl w:val="0"/>
            </w:pPr>
            <w:r>
              <w:rPr>
                <w:sz w:val="18"/>
                <w:lang w:val="en-GB" w:eastAsia="en-GB"/>
              </w:rPr>
              <w:t xml:space="preserve">TROJAN, V., TROJANOVÁ, I., &amp; TRUNDA, J. (2016). </w:t>
            </w:r>
            <w:r>
              <w:rPr>
                <w:i/>
                <w:iCs/>
                <w:sz w:val="18"/>
                <w:lang w:val="en-GB" w:eastAsia="en-GB"/>
              </w:rPr>
              <w:t>Vybrané kapitoly ze školského managementu pro učitele</w:t>
            </w:r>
            <w:r>
              <w:rPr>
                <w:sz w:val="18"/>
                <w:lang w:val="en-GB" w:eastAsia="en-GB"/>
              </w:rPr>
              <w:t xml:space="preserve">. Praha: Univerzita Karlova, </w:t>
            </w:r>
            <w:r>
              <w:rPr>
                <w:sz w:val="18"/>
                <w:lang w:val="en-GB" w:eastAsia="en-GB"/>
              </w:rPr>
              <w:lastRenderedPageBreak/>
              <w:t>Pedagogická fakulta.</w:t>
            </w:r>
          </w:p>
        </w:tc>
      </w:tr>
      <w:tr w:rsidR="00397CED" w14:paraId="4EF98DF7"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A0F1085" w14:textId="77777777" w:rsidR="00397CED" w:rsidRDefault="007C733A">
            <w:pPr>
              <w:widowControl w:val="0"/>
              <w:jc w:val="center"/>
              <w:rPr>
                <w:b/>
              </w:rPr>
            </w:pPr>
            <w:r>
              <w:rPr>
                <w:b/>
              </w:rPr>
              <w:lastRenderedPageBreak/>
              <w:t>Informace ke kombinované nebo distanční formě</w:t>
            </w:r>
          </w:p>
        </w:tc>
      </w:tr>
      <w:tr w:rsidR="00397CED" w14:paraId="59DF352B"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6C819CA"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55924B26"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6859D8CE" w14:textId="77777777" w:rsidR="00397CED" w:rsidRDefault="007C733A">
            <w:pPr>
              <w:widowControl w:val="0"/>
              <w:jc w:val="both"/>
              <w:rPr>
                <w:b/>
              </w:rPr>
            </w:pPr>
            <w:r>
              <w:rPr>
                <w:b/>
              </w:rPr>
              <w:t>hodin</w:t>
            </w:r>
          </w:p>
        </w:tc>
      </w:tr>
      <w:tr w:rsidR="00397CED" w14:paraId="37954F26"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6307A6C2" w14:textId="77777777" w:rsidR="00397CED" w:rsidRDefault="007C733A">
            <w:pPr>
              <w:widowControl w:val="0"/>
              <w:jc w:val="both"/>
              <w:rPr>
                <w:b/>
              </w:rPr>
            </w:pPr>
            <w:r>
              <w:rPr>
                <w:b/>
              </w:rPr>
              <w:t>Informace o způsobu kontaktu s vyučujícím</w:t>
            </w:r>
          </w:p>
        </w:tc>
      </w:tr>
      <w:tr w:rsidR="00397CED" w14:paraId="7DF32113"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760A2324" w14:textId="77777777" w:rsidR="00397CED" w:rsidRDefault="00397CED">
            <w:pPr>
              <w:widowControl w:val="0"/>
              <w:jc w:val="both"/>
            </w:pPr>
          </w:p>
        </w:tc>
      </w:tr>
    </w:tbl>
    <w:p w14:paraId="7348BFA0" w14:textId="77777777" w:rsidR="00397CED" w:rsidRDefault="00397CED"/>
    <w:p w14:paraId="48EC425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4AFACF0F"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ABA5FD2" w14:textId="727E60E9" w:rsidR="00397CED" w:rsidRDefault="007C733A">
            <w:pPr>
              <w:pageBreakBefore/>
              <w:widowControl w:val="0"/>
              <w:tabs>
                <w:tab w:val="right" w:pos="9553"/>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359" w:author="Jiří Vojtěšek" w:date="2023-01-24T20:39:00Z">
              <w:r w:rsidR="008A5423">
                <w:rPr>
                  <w:b/>
                </w:rPr>
                <w:t>Abecední seznam</w:t>
              </w:r>
            </w:ins>
            <w:del w:id="1360" w:author="Jiří Vojtěšek" w:date="2023-01-24T20:39:00Z">
              <w:r w:rsidDel="008A5423">
                <w:rPr>
                  <w:rStyle w:val="Odkazintenzivn"/>
                </w:rPr>
                <w:delText>Abecední seznam</w:delText>
              </w:r>
            </w:del>
            <w:r>
              <w:rPr>
                <w:rStyle w:val="Odkazintenzivn"/>
              </w:rPr>
              <w:fldChar w:fldCharType="end"/>
            </w:r>
          </w:p>
        </w:tc>
      </w:tr>
      <w:tr w:rsidR="00397CED" w14:paraId="6EA2CCD1"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12E64F23"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2876BFA4" w14:textId="77777777" w:rsidR="00397CED" w:rsidRDefault="007C733A">
            <w:pPr>
              <w:widowControl w:val="0"/>
              <w:jc w:val="both"/>
            </w:pPr>
            <w:bookmarkStart w:id="1361" w:name="bWeboveTechnologie"/>
            <w:r>
              <w:t>Webové technologie pro učitele informatiky</w:t>
            </w:r>
            <w:bookmarkEnd w:id="1361"/>
          </w:p>
        </w:tc>
      </w:tr>
      <w:tr w:rsidR="00397CED" w14:paraId="1091FADA"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9870BF"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512A5548" w14:textId="77777777" w:rsidR="00397CED" w:rsidRDefault="007C733A">
            <w:pPr>
              <w:widowControl w:val="0"/>
              <w:jc w:val="both"/>
            </w:pPr>
            <w:r>
              <w:t>Povinný, PZ</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60169BC6"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E62D4FE" w14:textId="77777777" w:rsidR="00397CED" w:rsidRDefault="007C733A">
            <w:pPr>
              <w:widowControl w:val="0"/>
              <w:jc w:val="both"/>
            </w:pPr>
            <w:r>
              <w:t>1/LS</w:t>
            </w:r>
          </w:p>
        </w:tc>
      </w:tr>
      <w:tr w:rsidR="00397CED" w14:paraId="3892E79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B514A39"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08993C0F" w14:textId="77777777" w:rsidR="00397CED" w:rsidRDefault="007C733A">
            <w:pPr>
              <w:widowControl w:val="0"/>
              <w:jc w:val="both"/>
            </w:pPr>
            <w:r>
              <w:t>14p + 28c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79A1CCA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4F34641A" w14:textId="77777777" w:rsidR="00397CED" w:rsidRDefault="007C733A">
            <w:pPr>
              <w:widowControl w:val="0"/>
              <w:jc w:val="both"/>
            </w:pPr>
            <w:r>
              <w:t>42</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27F12006"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8665334" w14:textId="77777777" w:rsidR="00397CED" w:rsidRDefault="007C733A">
            <w:pPr>
              <w:widowControl w:val="0"/>
              <w:jc w:val="both"/>
            </w:pPr>
            <w:r>
              <w:t>4</w:t>
            </w:r>
          </w:p>
        </w:tc>
      </w:tr>
      <w:tr w:rsidR="00397CED" w14:paraId="1A3AD9C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6CBE67E"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07567107" w14:textId="77777777" w:rsidR="00397CED" w:rsidRDefault="00397CED">
            <w:pPr>
              <w:widowControl w:val="0"/>
              <w:jc w:val="both"/>
            </w:pPr>
          </w:p>
        </w:tc>
      </w:tr>
      <w:tr w:rsidR="00397CED" w14:paraId="06A9DCB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EC0B480"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21D98837"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14B672B"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34C1B783" w14:textId="77777777" w:rsidR="00397CED" w:rsidRDefault="007C733A">
            <w:pPr>
              <w:widowControl w:val="0"/>
              <w:jc w:val="both"/>
            </w:pPr>
            <w:r>
              <w:t>Přednášky, cvičení</w:t>
            </w:r>
          </w:p>
        </w:tc>
      </w:tr>
      <w:tr w:rsidR="00397CED" w14:paraId="30FE0403"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D85B7FE"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4DF05EBE" w14:textId="77777777" w:rsidR="00397CED" w:rsidRDefault="007C733A">
            <w:pPr>
              <w:widowControl w:val="0"/>
              <w:jc w:val="both"/>
            </w:pPr>
            <w:r>
              <w:t>Pro udělení klasifikovaného zápočtu je požadováno:</w:t>
            </w:r>
          </w:p>
          <w:p w14:paraId="196F8634" w14:textId="77777777" w:rsidR="00397CED" w:rsidRDefault="007C733A">
            <w:pPr>
              <w:widowControl w:val="0"/>
              <w:jc w:val="both"/>
            </w:pPr>
            <w:r>
              <w:t>- aktivní účast ve výuce</w:t>
            </w:r>
          </w:p>
          <w:p w14:paraId="667C30EF" w14:textId="77777777" w:rsidR="00397CED" w:rsidRDefault="007C733A">
            <w:pPr>
              <w:widowControl w:val="0"/>
              <w:jc w:val="both"/>
            </w:pPr>
            <w:r>
              <w:t>- vypracování průběžně zadaných úkolů</w:t>
            </w:r>
          </w:p>
          <w:p w14:paraId="456E3BEE" w14:textId="77777777" w:rsidR="00397CED" w:rsidRDefault="007C733A">
            <w:pPr>
              <w:widowControl w:val="0"/>
              <w:jc w:val="both"/>
            </w:pPr>
            <w:r>
              <w:t>- prezentace závěrečného projektu v rámci termínů obhajob vypsaných ve zkouškovém období</w:t>
            </w:r>
          </w:p>
        </w:tc>
      </w:tr>
      <w:tr w:rsidR="00397CED" w14:paraId="60A1AAF2" w14:textId="77777777">
        <w:trPr>
          <w:trHeight w:val="554"/>
        </w:trPr>
        <w:tc>
          <w:tcPr>
            <w:tcW w:w="9855" w:type="dxa"/>
            <w:gridSpan w:val="8"/>
            <w:tcBorders>
              <w:left w:val="single" w:sz="4" w:space="0" w:color="000000"/>
              <w:bottom w:val="single" w:sz="4" w:space="0" w:color="000000"/>
              <w:right w:val="single" w:sz="4" w:space="0" w:color="000000"/>
            </w:tcBorders>
          </w:tcPr>
          <w:p w14:paraId="1BECA5CF" w14:textId="77777777" w:rsidR="00397CED" w:rsidRDefault="00397CED">
            <w:pPr>
              <w:widowControl w:val="0"/>
              <w:jc w:val="both"/>
            </w:pPr>
          </w:p>
        </w:tc>
      </w:tr>
      <w:tr w:rsidR="00397CED" w14:paraId="338D076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35280152"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AC786D9" w14:textId="77777777" w:rsidR="00397CED" w:rsidRDefault="007C733A">
            <w:pPr>
              <w:widowControl w:val="0"/>
              <w:jc w:val="both"/>
            </w:pPr>
            <w:r>
              <w:t>Ing. Petr Žáček, Ph.D.</w:t>
            </w:r>
          </w:p>
        </w:tc>
      </w:tr>
      <w:tr w:rsidR="00397CED" w14:paraId="24BAECC5"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4462BD36"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1B018794" w14:textId="77777777" w:rsidR="00397CED" w:rsidRDefault="007C733A">
            <w:pPr>
              <w:widowControl w:val="0"/>
              <w:jc w:val="both"/>
            </w:pPr>
            <w:r>
              <w:t>Metodicky, vedení přednášek a cvičení, klasifikace</w:t>
            </w:r>
          </w:p>
        </w:tc>
      </w:tr>
      <w:tr w:rsidR="00397CED" w14:paraId="4C947A3B"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219F74B"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2930B4CA" w14:textId="77777777" w:rsidR="00397CED" w:rsidRDefault="007C733A">
            <w:pPr>
              <w:widowControl w:val="0"/>
              <w:jc w:val="both"/>
              <w:rPr>
                <w:b/>
              </w:rPr>
            </w:pPr>
            <w:r>
              <w:rPr>
                <w:b/>
              </w:rPr>
              <w:t>Ing. Petr Žáček, Ph.D. (přednášky, cvičení 100 %)</w:t>
            </w:r>
          </w:p>
        </w:tc>
      </w:tr>
      <w:tr w:rsidR="00397CED" w14:paraId="6ED606BF" w14:textId="77777777">
        <w:trPr>
          <w:trHeight w:val="151"/>
        </w:trPr>
        <w:tc>
          <w:tcPr>
            <w:tcW w:w="9855" w:type="dxa"/>
            <w:gridSpan w:val="8"/>
            <w:tcBorders>
              <w:left w:val="single" w:sz="4" w:space="0" w:color="000000"/>
              <w:bottom w:val="single" w:sz="4" w:space="0" w:color="000000"/>
              <w:right w:val="single" w:sz="4" w:space="0" w:color="000000"/>
            </w:tcBorders>
          </w:tcPr>
          <w:p w14:paraId="772202E5" w14:textId="77777777" w:rsidR="00397CED" w:rsidRDefault="00397CED">
            <w:pPr>
              <w:widowControl w:val="0"/>
              <w:jc w:val="both"/>
            </w:pPr>
          </w:p>
        </w:tc>
      </w:tr>
      <w:tr w:rsidR="00397CED" w14:paraId="7B4F39C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3CDBB75"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269D4AE7" w14:textId="77777777" w:rsidR="00397CED" w:rsidRDefault="00397CED">
            <w:pPr>
              <w:widowControl w:val="0"/>
              <w:jc w:val="both"/>
            </w:pPr>
          </w:p>
        </w:tc>
      </w:tr>
      <w:tr w:rsidR="00397CED" w14:paraId="0ACE99D4" w14:textId="77777777">
        <w:trPr>
          <w:trHeight w:val="3938"/>
        </w:trPr>
        <w:tc>
          <w:tcPr>
            <w:tcW w:w="9855" w:type="dxa"/>
            <w:gridSpan w:val="8"/>
            <w:tcBorders>
              <w:left w:val="single" w:sz="4" w:space="0" w:color="000000"/>
              <w:bottom w:val="single" w:sz="12" w:space="0" w:color="000000"/>
              <w:right w:val="single" w:sz="4" w:space="0" w:color="000000"/>
            </w:tcBorders>
          </w:tcPr>
          <w:p w14:paraId="2967D05F" w14:textId="77777777" w:rsidR="00397CED" w:rsidRDefault="007C733A">
            <w:pPr>
              <w:widowControl w:val="0"/>
              <w:jc w:val="both"/>
              <w:rPr>
                <w:rFonts w:cs="Arial"/>
              </w:rPr>
            </w:pPr>
            <w:r>
              <w:rPr>
                <w:rFonts w:cs="Arial"/>
              </w:rPr>
              <w:t>Cílem předmětu je zvládnutí některých technologií, na kterých je založen dnešní World Wide Web. Jde především o pochopení principu protokolu HTTP a dále značkovacího jazyka HTML, jazyka kaskádových stylů CSS a technologie pro klientské skriptování JavaScript a jQuery. Studenti budou seznámeni se základními principy a budou jim představeny vhodné výukové zdroje. Dále jsou představeny vývojové frameworky dílčích webových technologií, usnadňující vývoj webových aplikací. V oblasti serverových technologií je představen jazyk PHP a na příkladu open source CMS systému Wordpress je realizován příkladový webový portál.</w:t>
            </w:r>
          </w:p>
          <w:p w14:paraId="0EB1A0F6" w14:textId="77777777" w:rsidR="00397CED" w:rsidRDefault="007C733A">
            <w:pPr>
              <w:widowControl w:val="0"/>
              <w:jc w:val="both"/>
              <w:rPr>
                <w:rFonts w:cs="Arial"/>
                <w:b/>
              </w:rPr>
            </w:pPr>
            <w:r>
              <w:rPr>
                <w:rFonts w:cs="Arial"/>
                <w:b/>
              </w:rPr>
              <w:t>Témata:</w:t>
            </w:r>
          </w:p>
          <w:p w14:paraId="4F78A5AE" w14:textId="77777777" w:rsidR="00397CED" w:rsidRDefault="007C733A">
            <w:pPr>
              <w:pStyle w:val="Odstavecseseznamem"/>
              <w:widowControl w:val="0"/>
              <w:numPr>
                <w:ilvl w:val="0"/>
                <w:numId w:val="26"/>
              </w:numPr>
              <w:suppressAutoHyphens w:val="0"/>
              <w:jc w:val="both"/>
              <w:pPrChange w:id="1362" w:author="Jiri Vojtesek" w:date="2023-01-19T13:14:00Z">
                <w:pPr>
                  <w:pStyle w:val="Odstavecseseznamem"/>
                  <w:widowControl w:val="0"/>
                  <w:numPr>
                    <w:numId w:val="27"/>
                  </w:numPr>
                  <w:tabs>
                    <w:tab w:val="num" w:pos="0"/>
                  </w:tabs>
                  <w:suppressAutoHyphens w:val="0"/>
                  <w:ind w:hanging="360"/>
                  <w:jc w:val="both"/>
                </w:pPr>
              </w:pPrChange>
            </w:pPr>
            <w:r>
              <w:t>Úvod do technologií WWW, základní pojmy</w:t>
            </w:r>
          </w:p>
          <w:p w14:paraId="6278D369" w14:textId="77777777" w:rsidR="00397CED" w:rsidRDefault="007C733A">
            <w:pPr>
              <w:pStyle w:val="Odstavecseseznamem"/>
              <w:widowControl w:val="0"/>
              <w:numPr>
                <w:ilvl w:val="0"/>
                <w:numId w:val="26"/>
              </w:numPr>
              <w:suppressAutoHyphens w:val="0"/>
              <w:jc w:val="both"/>
              <w:pPrChange w:id="1363" w:author="Jiri Vojtesek" w:date="2023-01-19T13:14:00Z">
                <w:pPr>
                  <w:pStyle w:val="Odstavecseseznamem"/>
                  <w:widowControl w:val="0"/>
                  <w:numPr>
                    <w:numId w:val="27"/>
                  </w:numPr>
                  <w:tabs>
                    <w:tab w:val="num" w:pos="0"/>
                  </w:tabs>
                  <w:suppressAutoHyphens w:val="0"/>
                  <w:ind w:hanging="360"/>
                  <w:jc w:val="both"/>
                </w:pPr>
              </w:pPrChange>
            </w:pPr>
            <w:r>
              <w:t xml:space="preserve">Princip protokolu HTTP3.HTML, </w:t>
            </w:r>
            <w:proofErr w:type="gramStart"/>
            <w:r>
              <w:t>HTML(5) - sémantické</w:t>
            </w:r>
            <w:proofErr w:type="gramEnd"/>
            <w:r>
              <w:t xml:space="preserve"> značky a novinky, výukové zdroje</w:t>
            </w:r>
          </w:p>
          <w:p w14:paraId="50533CC2" w14:textId="77777777" w:rsidR="00397CED" w:rsidRDefault="007C733A">
            <w:pPr>
              <w:pStyle w:val="Odstavecseseznamem"/>
              <w:widowControl w:val="0"/>
              <w:numPr>
                <w:ilvl w:val="0"/>
                <w:numId w:val="26"/>
              </w:numPr>
              <w:suppressAutoHyphens w:val="0"/>
              <w:jc w:val="both"/>
              <w:pPrChange w:id="1364" w:author="Jiri Vojtesek" w:date="2023-01-19T13:14:00Z">
                <w:pPr>
                  <w:pStyle w:val="Odstavecseseznamem"/>
                  <w:widowControl w:val="0"/>
                  <w:numPr>
                    <w:numId w:val="27"/>
                  </w:numPr>
                  <w:tabs>
                    <w:tab w:val="num" w:pos="0"/>
                  </w:tabs>
                  <w:suppressAutoHyphens w:val="0"/>
                  <w:ind w:hanging="360"/>
                  <w:jc w:val="both"/>
                </w:pPr>
              </w:pPrChange>
            </w:pPr>
            <w:r>
              <w:t>CSS, CSS3, syntaxe, formátování, kompatibilita prohlížečů, výukové zdroje</w:t>
            </w:r>
          </w:p>
          <w:p w14:paraId="244EC19C" w14:textId="77777777" w:rsidR="00397CED" w:rsidRDefault="007C733A">
            <w:pPr>
              <w:pStyle w:val="Odstavecseseznamem"/>
              <w:widowControl w:val="0"/>
              <w:numPr>
                <w:ilvl w:val="0"/>
                <w:numId w:val="26"/>
              </w:numPr>
              <w:suppressAutoHyphens w:val="0"/>
              <w:jc w:val="both"/>
              <w:pPrChange w:id="1365" w:author="Jiri Vojtesek" w:date="2023-01-19T13:14:00Z">
                <w:pPr>
                  <w:pStyle w:val="Odstavecseseznamem"/>
                  <w:widowControl w:val="0"/>
                  <w:numPr>
                    <w:numId w:val="27"/>
                  </w:numPr>
                  <w:tabs>
                    <w:tab w:val="num" w:pos="0"/>
                  </w:tabs>
                  <w:suppressAutoHyphens w:val="0"/>
                  <w:ind w:hanging="360"/>
                  <w:jc w:val="both"/>
                </w:pPr>
              </w:pPrChange>
            </w:pPr>
            <w:r>
              <w:t>JavaScript – syntaxe, selektory, obsluhy událostí, výukové zdroje</w:t>
            </w:r>
          </w:p>
          <w:p w14:paraId="7C663D0F" w14:textId="77777777" w:rsidR="00397CED" w:rsidRDefault="007C733A">
            <w:pPr>
              <w:pStyle w:val="Odstavecseseznamem"/>
              <w:widowControl w:val="0"/>
              <w:numPr>
                <w:ilvl w:val="0"/>
                <w:numId w:val="26"/>
              </w:numPr>
              <w:suppressAutoHyphens w:val="0"/>
              <w:jc w:val="both"/>
              <w:pPrChange w:id="1366" w:author="Jiri Vojtesek" w:date="2023-01-19T13:14:00Z">
                <w:pPr>
                  <w:pStyle w:val="Odstavecseseznamem"/>
                  <w:widowControl w:val="0"/>
                  <w:numPr>
                    <w:numId w:val="27"/>
                  </w:numPr>
                  <w:tabs>
                    <w:tab w:val="num" w:pos="0"/>
                  </w:tabs>
                  <w:suppressAutoHyphens w:val="0"/>
                  <w:ind w:hanging="360"/>
                  <w:jc w:val="both"/>
                </w:pPr>
              </w:pPrChange>
            </w:pPr>
            <w:r>
              <w:t>jQuery – syntaxe, selektory, obsluhy událostí, výukové zdroje</w:t>
            </w:r>
          </w:p>
          <w:p w14:paraId="79415BE9" w14:textId="77777777" w:rsidR="00397CED" w:rsidRDefault="007C733A">
            <w:pPr>
              <w:pStyle w:val="Odstavecseseznamem"/>
              <w:widowControl w:val="0"/>
              <w:numPr>
                <w:ilvl w:val="0"/>
                <w:numId w:val="26"/>
              </w:numPr>
              <w:suppressAutoHyphens w:val="0"/>
              <w:jc w:val="both"/>
              <w:pPrChange w:id="1367" w:author="Jiri Vojtesek" w:date="2023-01-19T13:14:00Z">
                <w:pPr>
                  <w:pStyle w:val="Odstavecseseznamem"/>
                  <w:widowControl w:val="0"/>
                  <w:numPr>
                    <w:numId w:val="27"/>
                  </w:numPr>
                  <w:tabs>
                    <w:tab w:val="num" w:pos="0"/>
                  </w:tabs>
                  <w:suppressAutoHyphens w:val="0"/>
                  <w:ind w:hanging="360"/>
                  <w:jc w:val="both"/>
                </w:pPr>
              </w:pPrChange>
            </w:pPr>
            <w:r>
              <w:t>HTML5 Boilerplate – šablona webového projektu, přestavení, použití</w:t>
            </w:r>
          </w:p>
          <w:p w14:paraId="5B6FF666" w14:textId="77777777" w:rsidR="00397CED" w:rsidRDefault="007C733A">
            <w:pPr>
              <w:pStyle w:val="Odstavecseseznamem"/>
              <w:widowControl w:val="0"/>
              <w:numPr>
                <w:ilvl w:val="0"/>
                <w:numId w:val="26"/>
              </w:numPr>
              <w:suppressAutoHyphens w:val="0"/>
              <w:jc w:val="both"/>
              <w:pPrChange w:id="1368" w:author="Jiri Vojtesek" w:date="2023-01-19T13:14:00Z">
                <w:pPr>
                  <w:pStyle w:val="Odstavecseseznamem"/>
                  <w:widowControl w:val="0"/>
                  <w:numPr>
                    <w:numId w:val="27"/>
                  </w:numPr>
                  <w:tabs>
                    <w:tab w:val="num" w:pos="0"/>
                  </w:tabs>
                  <w:suppressAutoHyphens w:val="0"/>
                  <w:ind w:hanging="360"/>
                  <w:jc w:val="both"/>
                </w:pPr>
              </w:pPrChange>
            </w:pPr>
            <w:r>
              <w:t>Asynchronní načítání AJAX – praktické použití pomocí jQuery</w:t>
            </w:r>
          </w:p>
          <w:p w14:paraId="714C9186" w14:textId="77777777" w:rsidR="00397CED" w:rsidRDefault="007C733A">
            <w:pPr>
              <w:pStyle w:val="Odstavecseseznamem"/>
              <w:widowControl w:val="0"/>
              <w:numPr>
                <w:ilvl w:val="0"/>
                <w:numId w:val="26"/>
              </w:numPr>
              <w:suppressAutoHyphens w:val="0"/>
              <w:jc w:val="both"/>
              <w:pPrChange w:id="1369" w:author="Jiri Vojtesek" w:date="2023-01-19T13:14:00Z">
                <w:pPr>
                  <w:pStyle w:val="Odstavecseseznamem"/>
                  <w:widowControl w:val="0"/>
                  <w:numPr>
                    <w:numId w:val="27"/>
                  </w:numPr>
                  <w:tabs>
                    <w:tab w:val="num" w:pos="0"/>
                  </w:tabs>
                  <w:suppressAutoHyphens w:val="0"/>
                  <w:ind w:hanging="360"/>
                  <w:jc w:val="both"/>
                </w:pPr>
              </w:pPrChange>
            </w:pPr>
            <w:r>
              <w:t>PHP – představení, syntaxe, použití v rámci ostatních WWW technologií</w:t>
            </w:r>
          </w:p>
          <w:p w14:paraId="2177C628" w14:textId="77777777" w:rsidR="00397CED" w:rsidRDefault="007C733A">
            <w:pPr>
              <w:pStyle w:val="Odstavecseseznamem"/>
              <w:widowControl w:val="0"/>
              <w:numPr>
                <w:ilvl w:val="0"/>
                <w:numId w:val="26"/>
              </w:numPr>
              <w:suppressAutoHyphens w:val="0"/>
              <w:jc w:val="both"/>
              <w:pPrChange w:id="1370" w:author="Jiri Vojtesek" w:date="2023-01-19T13:14:00Z">
                <w:pPr>
                  <w:pStyle w:val="Odstavecseseznamem"/>
                  <w:widowControl w:val="0"/>
                  <w:numPr>
                    <w:numId w:val="27"/>
                  </w:numPr>
                  <w:tabs>
                    <w:tab w:val="num" w:pos="0"/>
                  </w:tabs>
                  <w:suppressAutoHyphens w:val="0"/>
                  <w:ind w:hanging="360"/>
                  <w:jc w:val="both"/>
                </w:pPr>
              </w:pPrChange>
            </w:pPr>
            <w:r>
              <w:t>PHP, PDO, ORM – připojení k databázi a tvorba ORM tříd</w:t>
            </w:r>
          </w:p>
          <w:p w14:paraId="0AF9A568" w14:textId="77777777" w:rsidR="00397CED" w:rsidRDefault="007C733A">
            <w:pPr>
              <w:pStyle w:val="Odstavecseseznamem"/>
              <w:widowControl w:val="0"/>
              <w:numPr>
                <w:ilvl w:val="0"/>
                <w:numId w:val="26"/>
              </w:numPr>
              <w:suppressAutoHyphens w:val="0"/>
              <w:jc w:val="both"/>
              <w:pPrChange w:id="1371" w:author="Jiri Vojtesek" w:date="2023-01-19T13:14:00Z">
                <w:pPr>
                  <w:pStyle w:val="Odstavecseseznamem"/>
                  <w:widowControl w:val="0"/>
                  <w:numPr>
                    <w:numId w:val="27"/>
                  </w:numPr>
                  <w:tabs>
                    <w:tab w:val="num" w:pos="0"/>
                  </w:tabs>
                  <w:suppressAutoHyphens w:val="0"/>
                  <w:ind w:hanging="360"/>
                  <w:jc w:val="both"/>
                </w:pPr>
              </w:pPrChange>
            </w:pPr>
            <w:r>
              <w:t>Open source redakční systém Wordpress – instalace, nastavení</w:t>
            </w:r>
          </w:p>
          <w:p w14:paraId="264B3517" w14:textId="77777777" w:rsidR="00397CED" w:rsidRDefault="007C733A">
            <w:pPr>
              <w:pStyle w:val="Odstavecseseznamem"/>
              <w:widowControl w:val="0"/>
              <w:numPr>
                <w:ilvl w:val="0"/>
                <w:numId w:val="26"/>
              </w:numPr>
              <w:suppressAutoHyphens w:val="0"/>
              <w:jc w:val="both"/>
              <w:pPrChange w:id="1372" w:author="Jiri Vojtesek" w:date="2023-01-19T13:14:00Z">
                <w:pPr>
                  <w:pStyle w:val="Odstavecseseznamem"/>
                  <w:widowControl w:val="0"/>
                  <w:numPr>
                    <w:numId w:val="27"/>
                  </w:numPr>
                  <w:tabs>
                    <w:tab w:val="num" w:pos="0"/>
                  </w:tabs>
                  <w:suppressAutoHyphens w:val="0"/>
                  <w:ind w:hanging="360"/>
                  <w:jc w:val="both"/>
                </w:pPr>
              </w:pPrChange>
            </w:pPr>
            <w:r>
              <w:t>Wordpress, Child Themes – úprava vzhledu na úrovni odvozených témat</w:t>
            </w:r>
          </w:p>
          <w:p w14:paraId="2E407093" w14:textId="77777777" w:rsidR="00397CED" w:rsidRDefault="007C733A">
            <w:pPr>
              <w:pStyle w:val="Odstavecseseznamem"/>
              <w:widowControl w:val="0"/>
              <w:numPr>
                <w:ilvl w:val="0"/>
                <w:numId w:val="26"/>
              </w:numPr>
              <w:suppressAutoHyphens w:val="0"/>
              <w:jc w:val="both"/>
              <w:pPrChange w:id="1373" w:author="Jiri Vojtesek" w:date="2023-01-19T13:14:00Z">
                <w:pPr>
                  <w:pStyle w:val="Odstavecseseznamem"/>
                  <w:widowControl w:val="0"/>
                  <w:numPr>
                    <w:numId w:val="27"/>
                  </w:numPr>
                  <w:tabs>
                    <w:tab w:val="num" w:pos="0"/>
                  </w:tabs>
                  <w:suppressAutoHyphens w:val="0"/>
                  <w:ind w:hanging="360"/>
                  <w:jc w:val="both"/>
                </w:pPr>
              </w:pPrChange>
            </w:pPr>
            <w:r>
              <w:t>Wordpress Pluginy – použití pluginŧ třetích stran pro rozšíření funkcionality</w:t>
            </w:r>
          </w:p>
          <w:p w14:paraId="792B7A3C" w14:textId="77777777" w:rsidR="00397CED" w:rsidRDefault="007C733A">
            <w:pPr>
              <w:pStyle w:val="Odstavecseseznamem"/>
              <w:widowControl w:val="0"/>
              <w:numPr>
                <w:ilvl w:val="0"/>
                <w:numId w:val="26"/>
              </w:numPr>
              <w:suppressAutoHyphens w:val="0"/>
              <w:jc w:val="both"/>
              <w:pPrChange w:id="1374" w:author="Jiri Vojtesek" w:date="2023-01-19T13:14:00Z">
                <w:pPr>
                  <w:pStyle w:val="Odstavecseseznamem"/>
                  <w:widowControl w:val="0"/>
                  <w:numPr>
                    <w:numId w:val="27"/>
                  </w:numPr>
                  <w:tabs>
                    <w:tab w:val="num" w:pos="0"/>
                  </w:tabs>
                  <w:suppressAutoHyphens w:val="0"/>
                  <w:ind w:hanging="360"/>
                  <w:jc w:val="both"/>
                </w:pPr>
              </w:pPrChange>
            </w:pPr>
            <w:r>
              <w:t>Reálný webový portál pomocí CMS Wordpress</w:t>
            </w:r>
          </w:p>
          <w:p w14:paraId="13FD50E7" w14:textId="77777777" w:rsidR="00397CED" w:rsidRDefault="007C733A">
            <w:pPr>
              <w:widowControl w:val="0"/>
              <w:jc w:val="both"/>
            </w:pPr>
            <w:r>
              <w:rPr>
                <w:b/>
              </w:rPr>
              <w:t xml:space="preserve">Výstupní znalosti </w:t>
            </w:r>
            <w:r>
              <w:t>(student prokazuje tyto znalosti)</w:t>
            </w:r>
          </w:p>
          <w:p w14:paraId="78156031" w14:textId="77777777" w:rsidR="00397CED" w:rsidRDefault="007C733A">
            <w:pPr>
              <w:widowControl w:val="0"/>
              <w:numPr>
                <w:ilvl w:val="0"/>
                <w:numId w:val="6"/>
              </w:numPr>
              <w:suppressAutoHyphens w:val="0"/>
              <w:spacing w:after="160" w:line="259" w:lineRule="auto"/>
              <w:contextualSpacing/>
              <w:jc w:val="both"/>
              <w:pPrChange w:id="137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nejčastějších technologií WWW</w:t>
            </w:r>
          </w:p>
          <w:p w14:paraId="6718336E" w14:textId="77777777" w:rsidR="00397CED" w:rsidRDefault="007C733A">
            <w:pPr>
              <w:widowControl w:val="0"/>
              <w:numPr>
                <w:ilvl w:val="0"/>
                <w:numId w:val="6"/>
              </w:numPr>
              <w:suppressAutoHyphens w:val="0"/>
              <w:spacing w:after="160" w:line="259" w:lineRule="auto"/>
              <w:contextualSpacing/>
              <w:jc w:val="both"/>
              <w:pPrChange w:id="1376"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principů HTML a CSS</w:t>
            </w:r>
          </w:p>
          <w:p w14:paraId="2679F813" w14:textId="77777777" w:rsidR="00397CED" w:rsidRDefault="007C733A">
            <w:pPr>
              <w:widowControl w:val="0"/>
              <w:numPr>
                <w:ilvl w:val="0"/>
                <w:numId w:val="6"/>
              </w:numPr>
              <w:suppressAutoHyphens w:val="0"/>
              <w:spacing w:after="160" w:line="259" w:lineRule="auto"/>
              <w:contextualSpacing/>
              <w:jc w:val="both"/>
              <w:pPrChange w:id="1377"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základů JavaScriptu a jQuery</w:t>
            </w:r>
          </w:p>
          <w:p w14:paraId="302EC712" w14:textId="77777777" w:rsidR="00397CED" w:rsidRDefault="007C733A">
            <w:pPr>
              <w:widowControl w:val="0"/>
              <w:numPr>
                <w:ilvl w:val="0"/>
                <w:numId w:val="6"/>
              </w:numPr>
              <w:suppressAutoHyphens w:val="0"/>
              <w:spacing w:after="160" w:line="259" w:lineRule="auto"/>
              <w:contextualSpacing/>
              <w:jc w:val="both"/>
              <w:pPrChange w:id="1378"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dynamické tvorby WWW stránek pomocí PHP jazyka</w:t>
            </w:r>
          </w:p>
          <w:p w14:paraId="0D97D309" w14:textId="77777777" w:rsidR="00397CED" w:rsidRDefault="007C733A">
            <w:pPr>
              <w:widowControl w:val="0"/>
              <w:numPr>
                <w:ilvl w:val="0"/>
                <w:numId w:val="6"/>
              </w:numPr>
              <w:suppressAutoHyphens w:val="0"/>
              <w:spacing w:after="160" w:line="259" w:lineRule="auto"/>
              <w:contextualSpacing/>
              <w:jc w:val="both"/>
              <w:pPrChange w:id="137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CMS systémů pro tvorbu webových prezentací</w:t>
            </w:r>
          </w:p>
          <w:p w14:paraId="1487BD6A" w14:textId="77777777" w:rsidR="00397CED" w:rsidRDefault="007C733A">
            <w:pPr>
              <w:widowControl w:val="0"/>
              <w:jc w:val="both"/>
            </w:pPr>
            <w:r>
              <w:rPr>
                <w:b/>
              </w:rPr>
              <w:t xml:space="preserve">Výstupní dovednosti </w:t>
            </w:r>
            <w:r>
              <w:t>(student prokazuje tyto dovednosti)</w:t>
            </w:r>
          </w:p>
          <w:p w14:paraId="367A4760" w14:textId="77777777" w:rsidR="00397CED" w:rsidRDefault="007C733A">
            <w:pPr>
              <w:widowControl w:val="0"/>
              <w:numPr>
                <w:ilvl w:val="0"/>
                <w:numId w:val="7"/>
              </w:numPr>
              <w:suppressAutoHyphens w:val="0"/>
              <w:spacing w:after="160" w:line="259" w:lineRule="auto"/>
              <w:contextualSpacing/>
              <w:jc w:val="both"/>
              <w:pPrChange w:id="138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HTML syntaxe a tvorby WWW stránek pomocí HTML</w:t>
            </w:r>
          </w:p>
          <w:p w14:paraId="0C110CBD" w14:textId="77777777" w:rsidR="00397CED" w:rsidRDefault="007C733A">
            <w:pPr>
              <w:widowControl w:val="0"/>
              <w:numPr>
                <w:ilvl w:val="0"/>
                <w:numId w:val="7"/>
              </w:numPr>
              <w:suppressAutoHyphens w:val="0"/>
              <w:spacing w:after="160" w:line="259" w:lineRule="auto"/>
              <w:contextualSpacing/>
              <w:jc w:val="both"/>
              <w:pPrChange w:id="1381"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využití CSS pro stylování dokumentu</w:t>
            </w:r>
          </w:p>
          <w:p w14:paraId="0522607E" w14:textId="77777777" w:rsidR="00397CED" w:rsidRDefault="007C733A">
            <w:pPr>
              <w:widowControl w:val="0"/>
              <w:numPr>
                <w:ilvl w:val="0"/>
                <w:numId w:val="7"/>
              </w:numPr>
              <w:suppressAutoHyphens w:val="0"/>
              <w:spacing w:after="160" w:line="259" w:lineRule="auto"/>
              <w:contextualSpacing/>
              <w:jc w:val="both"/>
              <w:pPrChange w:id="1382"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aplikace JavaScriptu na webové prezentaci</w:t>
            </w:r>
          </w:p>
          <w:p w14:paraId="12DC6D3C" w14:textId="77777777" w:rsidR="00397CED" w:rsidRDefault="007C733A">
            <w:pPr>
              <w:widowControl w:val="0"/>
              <w:numPr>
                <w:ilvl w:val="0"/>
                <w:numId w:val="7"/>
              </w:numPr>
              <w:suppressAutoHyphens w:val="0"/>
              <w:spacing w:after="160" w:line="259" w:lineRule="auto"/>
              <w:contextualSpacing/>
              <w:jc w:val="both"/>
              <w:pPrChange w:id="138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využití PHP jazyka při tvorbě dynamické WWW stránky</w:t>
            </w:r>
          </w:p>
          <w:p w14:paraId="2D5757C3" w14:textId="77777777" w:rsidR="00397CED" w:rsidRDefault="007C733A">
            <w:pPr>
              <w:widowControl w:val="0"/>
              <w:numPr>
                <w:ilvl w:val="0"/>
                <w:numId w:val="7"/>
              </w:numPr>
              <w:suppressAutoHyphens w:val="0"/>
              <w:spacing w:after="160" w:line="259" w:lineRule="auto"/>
              <w:contextualSpacing/>
              <w:jc w:val="both"/>
              <w:pPrChange w:id="138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realizace webové prezentace pomocí CMS Wordpress</w:t>
            </w:r>
          </w:p>
        </w:tc>
      </w:tr>
      <w:tr w:rsidR="00397CED" w14:paraId="68518A43"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32F00028"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3C42C377" w14:textId="77777777" w:rsidR="00397CED" w:rsidRDefault="00397CED">
            <w:pPr>
              <w:widowControl w:val="0"/>
              <w:jc w:val="both"/>
            </w:pPr>
          </w:p>
        </w:tc>
      </w:tr>
      <w:tr w:rsidR="00397CED" w14:paraId="1441D6B7" w14:textId="77777777">
        <w:trPr>
          <w:trHeight w:val="1497"/>
        </w:trPr>
        <w:tc>
          <w:tcPr>
            <w:tcW w:w="9855" w:type="dxa"/>
            <w:gridSpan w:val="8"/>
            <w:tcBorders>
              <w:left w:val="single" w:sz="4" w:space="0" w:color="000000"/>
              <w:bottom w:val="single" w:sz="4" w:space="0" w:color="000000"/>
              <w:right w:val="single" w:sz="4" w:space="0" w:color="000000"/>
            </w:tcBorders>
          </w:tcPr>
          <w:p w14:paraId="1B322AF9" w14:textId="77777777" w:rsidR="00397CED" w:rsidRDefault="007C733A">
            <w:pPr>
              <w:widowControl w:val="0"/>
              <w:jc w:val="both"/>
              <w:rPr>
                <w:rFonts w:cs="Arial"/>
                <w:b/>
              </w:rPr>
            </w:pPr>
            <w:r>
              <w:rPr>
                <w:rFonts w:cs="Arial"/>
                <w:b/>
              </w:rPr>
              <w:t>Povinná literatura:</w:t>
            </w:r>
          </w:p>
          <w:p w14:paraId="6EA744E2" w14:textId="77777777" w:rsidR="00397CED" w:rsidRDefault="007C733A">
            <w:pPr>
              <w:widowControl w:val="0"/>
              <w:jc w:val="both"/>
              <w:rPr>
                <w:rFonts w:cs="Arial"/>
              </w:rPr>
            </w:pPr>
            <w:r>
              <w:rPr>
                <w:rFonts w:cs="Arial"/>
              </w:rPr>
              <w:t xml:space="preserve">SCHAFER, S. M.:HTML, XHTML a CSS: bible [pro tvorbu WWW stránek] : 4. </w:t>
            </w:r>
            <w:proofErr w:type="gramStart"/>
            <w:r>
              <w:rPr>
                <w:rFonts w:cs="Arial"/>
              </w:rPr>
              <w:t>vydání.Grada</w:t>
            </w:r>
            <w:proofErr w:type="gramEnd"/>
            <w:r>
              <w:rPr>
                <w:rFonts w:cs="Arial"/>
              </w:rPr>
              <w:t>, 2009. ISBN 9788024728506.</w:t>
            </w:r>
          </w:p>
          <w:p w14:paraId="220A754F" w14:textId="77777777" w:rsidR="00397CED" w:rsidRDefault="007C733A">
            <w:pPr>
              <w:widowControl w:val="0"/>
              <w:jc w:val="both"/>
              <w:rPr>
                <w:rFonts w:cs="Arial"/>
              </w:rPr>
            </w:pPr>
            <w:r>
              <w:rPr>
                <w:rFonts w:cs="Arial"/>
              </w:rPr>
              <w:t>MAGAZINE, S.:Mastering HTML5.Smashing Magazine, 2012. ISBN 9783943075359.</w:t>
            </w:r>
          </w:p>
          <w:p w14:paraId="06431E10" w14:textId="77777777" w:rsidR="00397CED" w:rsidRDefault="007C733A">
            <w:pPr>
              <w:widowControl w:val="0"/>
              <w:jc w:val="both"/>
              <w:rPr>
                <w:rFonts w:cs="Arial"/>
                <w:b/>
              </w:rPr>
            </w:pPr>
            <w:r>
              <w:rPr>
                <w:rFonts w:cs="Arial"/>
                <w:b/>
              </w:rPr>
              <w:t>Doporučená literatura:</w:t>
            </w:r>
          </w:p>
          <w:p w14:paraId="57E4EE6E" w14:textId="77777777" w:rsidR="00397CED" w:rsidRDefault="007C733A">
            <w:pPr>
              <w:widowControl w:val="0"/>
              <w:jc w:val="both"/>
            </w:pPr>
            <w:r>
              <w:rPr>
                <w:rFonts w:cs="Arial"/>
              </w:rPr>
              <w:t>BUREŠ, M., A. MORÁVEK a I. JELÍNEK</w:t>
            </w:r>
            <w:r>
              <w:rPr>
                <w:rFonts w:cs="Arial"/>
                <w:i/>
              </w:rPr>
              <w:t>. Nová generace webových technologií: informace v 21. století: nové koncepce a technologie, které začínají utvářet budoucí podobu internetu</w:t>
            </w:r>
            <w:r>
              <w:rPr>
                <w:rFonts w:cs="Arial"/>
              </w:rPr>
              <w:t>. Praha: VOX, 2005, 264 s. Webové technologie. ISBN 808632446X.</w:t>
            </w:r>
          </w:p>
          <w:p w14:paraId="049BC8A8" w14:textId="77777777" w:rsidR="00397CED" w:rsidRDefault="007C733A">
            <w:pPr>
              <w:widowControl w:val="0"/>
              <w:jc w:val="both"/>
              <w:rPr>
                <w:rFonts w:cs="Arial"/>
              </w:rPr>
            </w:pPr>
            <w:r>
              <w:rPr>
                <w:rFonts w:cs="Arial"/>
              </w:rPr>
              <w:t xml:space="preserve">FLANAGAN, D.:JavaScript: The Definitive </w:t>
            </w:r>
            <w:proofErr w:type="gramStart"/>
            <w:r>
              <w:rPr>
                <w:rFonts w:cs="Arial"/>
              </w:rPr>
              <w:t>Guide.O'Reilly</w:t>
            </w:r>
            <w:proofErr w:type="gramEnd"/>
            <w:r>
              <w:rPr>
                <w:rFonts w:cs="Arial"/>
              </w:rPr>
              <w:t xml:space="preserve"> Media, 2011. ISBN 9780596805524.</w:t>
            </w:r>
          </w:p>
          <w:p w14:paraId="676D8E93" w14:textId="77777777" w:rsidR="00397CED" w:rsidRDefault="007C733A">
            <w:pPr>
              <w:widowControl w:val="0"/>
              <w:jc w:val="both"/>
            </w:pPr>
            <w:r>
              <w:rPr>
                <w:rFonts w:cs="Arial"/>
              </w:rPr>
              <w:t xml:space="preserve">BRÁZA, J.:PHP 5: začínáme programovat. Grada, 2005. ISBN 9788024711461.W3Schools. W3Schools Online Web Tutorials [online]. [cit. 2016-03-17]. Dostupné z: </w:t>
            </w:r>
            <w:hyperlink r:id="rId17">
              <w:r>
                <w:rPr>
                  <w:rStyle w:val="Hypertextovodkaz"/>
                  <w:rFonts w:cs="Arial"/>
                </w:rPr>
                <w:t>http://www.w3schools.com/</w:t>
              </w:r>
            </w:hyperlink>
          </w:p>
          <w:p w14:paraId="71038A6C" w14:textId="77777777" w:rsidR="00397CED" w:rsidRDefault="007C733A">
            <w:pPr>
              <w:widowControl w:val="0"/>
              <w:jc w:val="both"/>
            </w:pPr>
            <w:r>
              <w:rPr>
                <w:rFonts w:cs="Arial"/>
              </w:rPr>
              <w:t xml:space="preserve">JQuery. JQuery API Documentation [online]. [cit. 2016-03-17]. Dostupné z: </w:t>
            </w:r>
            <w:hyperlink r:id="rId18">
              <w:r>
                <w:rPr>
                  <w:rStyle w:val="Hypertextovodkaz"/>
                  <w:rFonts w:cs="Arial"/>
                </w:rPr>
                <w:t>http://api.jquery.com/</w:t>
              </w:r>
            </w:hyperlink>
          </w:p>
          <w:p w14:paraId="2FE23617" w14:textId="77777777" w:rsidR="00397CED" w:rsidRDefault="00397CED">
            <w:pPr>
              <w:widowControl w:val="0"/>
              <w:jc w:val="both"/>
            </w:pPr>
          </w:p>
        </w:tc>
      </w:tr>
      <w:tr w:rsidR="00397CED" w14:paraId="1D46CC90"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CD6F376" w14:textId="77777777" w:rsidR="00397CED" w:rsidRDefault="007C733A">
            <w:pPr>
              <w:widowControl w:val="0"/>
              <w:jc w:val="center"/>
              <w:rPr>
                <w:b/>
              </w:rPr>
            </w:pPr>
            <w:r>
              <w:rPr>
                <w:b/>
              </w:rPr>
              <w:lastRenderedPageBreak/>
              <w:t>Informace ke kombinované nebo distanční formě</w:t>
            </w:r>
          </w:p>
        </w:tc>
      </w:tr>
      <w:tr w:rsidR="00397CED" w14:paraId="37725EF9"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402269DC"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343E395"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5E7E899E" w14:textId="77777777" w:rsidR="00397CED" w:rsidRDefault="007C733A">
            <w:pPr>
              <w:widowControl w:val="0"/>
              <w:jc w:val="both"/>
              <w:rPr>
                <w:b/>
              </w:rPr>
            </w:pPr>
            <w:r>
              <w:rPr>
                <w:b/>
              </w:rPr>
              <w:t>hodin</w:t>
            </w:r>
          </w:p>
        </w:tc>
      </w:tr>
      <w:tr w:rsidR="00397CED" w14:paraId="079452BC"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39B24881" w14:textId="77777777" w:rsidR="00397CED" w:rsidRDefault="007C733A">
            <w:pPr>
              <w:widowControl w:val="0"/>
              <w:jc w:val="both"/>
              <w:rPr>
                <w:b/>
              </w:rPr>
            </w:pPr>
            <w:r>
              <w:rPr>
                <w:b/>
              </w:rPr>
              <w:t>Informace o způsobu kontaktu s vyučujícím</w:t>
            </w:r>
          </w:p>
        </w:tc>
      </w:tr>
      <w:tr w:rsidR="00397CED" w14:paraId="2D079800" w14:textId="77777777">
        <w:trPr>
          <w:trHeight w:val="1373"/>
        </w:trPr>
        <w:tc>
          <w:tcPr>
            <w:tcW w:w="9855" w:type="dxa"/>
            <w:gridSpan w:val="8"/>
            <w:tcBorders>
              <w:top w:val="single" w:sz="4" w:space="0" w:color="000000"/>
              <w:left w:val="single" w:sz="4" w:space="0" w:color="000000"/>
              <w:bottom w:val="single" w:sz="4" w:space="0" w:color="000000"/>
              <w:right w:val="single" w:sz="4" w:space="0" w:color="000000"/>
            </w:tcBorders>
          </w:tcPr>
          <w:p w14:paraId="6036AFEA" w14:textId="77777777" w:rsidR="00397CED" w:rsidRDefault="00397CED">
            <w:pPr>
              <w:widowControl w:val="0"/>
              <w:jc w:val="both"/>
            </w:pPr>
          </w:p>
        </w:tc>
      </w:tr>
    </w:tbl>
    <w:p w14:paraId="175EF25F" w14:textId="77777777" w:rsidR="00397CED" w:rsidRDefault="00397CED"/>
    <w:p w14:paraId="3084ED18" w14:textId="77777777" w:rsidR="00397CED" w:rsidRDefault="00397CED">
      <w:pPr>
        <w:spacing w:after="160" w:line="259" w:lineRule="auto"/>
      </w:pPr>
    </w:p>
    <w:p w14:paraId="76888F9A"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39E093F"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FF9F7A3" w14:textId="75C198AD"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385" w:author="Jiří Vojtěšek" w:date="2023-01-24T20:39:00Z">
              <w:r w:rsidR="008A5423">
                <w:rPr>
                  <w:b/>
                </w:rPr>
                <w:t>Abecední seznam</w:t>
              </w:r>
            </w:ins>
            <w:del w:id="1386" w:author="Jiří Vojtěšek" w:date="2023-01-24T20:39:00Z">
              <w:r w:rsidDel="008A5423">
                <w:rPr>
                  <w:rStyle w:val="Odkazintenzivn"/>
                </w:rPr>
                <w:delText>Abecední seznam</w:delText>
              </w:r>
            </w:del>
            <w:r>
              <w:rPr>
                <w:rStyle w:val="Odkazintenzivn"/>
              </w:rPr>
              <w:fldChar w:fldCharType="end"/>
            </w:r>
          </w:p>
        </w:tc>
      </w:tr>
      <w:tr w:rsidR="00397CED" w14:paraId="3E4CB33B"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40D5986B" w14:textId="77777777" w:rsidR="00397CED" w:rsidRDefault="007C733A">
            <w:pPr>
              <w:widowControl w:val="0"/>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5D45153D" w14:textId="77777777" w:rsidR="00397CED" w:rsidRDefault="007C733A">
            <w:pPr>
              <w:widowControl w:val="0"/>
              <w:jc w:val="both"/>
            </w:pPr>
            <w:bookmarkStart w:id="1387" w:name="bUvodDoUcitelskeProfese"/>
            <w:r>
              <w:t>Úvod do učitelské profese</w:t>
            </w:r>
            <w:bookmarkEnd w:id="1387"/>
          </w:p>
        </w:tc>
      </w:tr>
      <w:tr w:rsidR="00397CED" w14:paraId="3CE9B8D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F84B1C2" w14:textId="77777777" w:rsidR="00397CED" w:rsidRDefault="007C733A">
            <w:pPr>
              <w:widowControl w:val="0"/>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40A4125A" w14:textId="77777777" w:rsidR="00397CED" w:rsidRDefault="007C733A">
            <w:pPr>
              <w:widowControl w:val="0"/>
              <w:jc w:val="both"/>
            </w:pPr>
            <w:r>
              <w:t>Povinný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7160ED58"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E7E4354" w14:textId="77777777" w:rsidR="00397CED" w:rsidRDefault="007C733A">
            <w:pPr>
              <w:widowControl w:val="0"/>
              <w:jc w:val="both"/>
            </w:pPr>
            <w:r>
              <w:t>1/ZS</w:t>
            </w:r>
          </w:p>
        </w:tc>
      </w:tr>
      <w:tr w:rsidR="00397CED" w14:paraId="62E2692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D6418D1" w14:textId="77777777" w:rsidR="00397CED" w:rsidRDefault="007C733A">
            <w:pPr>
              <w:widowControl w:val="0"/>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34190389" w14:textId="77777777" w:rsidR="00397CED" w:rsidRDefault="007C733A">
            <w:pPr>
              <w:widowControl w:val="0"/>
              <w:jc w:val="both"/>
            </w:pPr>
            <w:r>
              <w:t>28c</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3EA9711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05655748" w14:textId="77777777" w:rsidR="00397CED" w:rsidRDefault="007C733A">
            <w:pPr>
              <w:widowControl w:val="0"/>
              <w:jc w:val="both"/>
            </w:pPr>
            <w:r>
              <w:t>28</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1BD20E4B"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647B225E" w14:textId="77777777" w:rsidR="00397CED" w:rsidRDefault="007C733A">
            <w:pPr>
              <w:widowControl w:val="0"/>
              <w:jc w:val="both"/>
            </w:pPr>
            <w:r>
              <w:t>3</w:t>
            </w:r>
          </w:p>
        </w:tc>
      </w:tr>
      <w:tr w:rsidR="00397CED" w14:paraId="41EFA9E5"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2E90AC9" w14:textId="77777777" w:rsidR="00397CED" w:rsidRDefault="007C733A">
            <w:pPr>
              <w:widowControl w:val="0"/>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614F8008" w14:textId="77777777" w:rsidR="00397CED" w:rsidRDefault="00397CED">
            <w:pPr>
              <w:widowControl w:val="0"/>
              <w:jc w:val="both"/>
            </w:pPr>
          </w:p>
        </w:tc>
      </w:tr>
      <w:tr w:rsidR="00397CED" w14:paraId="7FB3306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2557AC1" w14:textId="77777777" w:rsidR="00397CED" w:rsidRDefault="007C733A">
            <w:pPr>
              <w:widowControl w:val="0"/>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4452F94F"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3E331235"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484E522C" w14:textId="77777777" w:rsidR="00397CED" w:rsidRDefault="007C733A">
            <w:pPr>
              <w:widowControl w:val="0"/>
              <w:jc w:val="both"/>
            </w:pPr>
            <w:r>
              <w:t>Cvičení</w:t>
            </w:r>
          </w:p>
        </w:tc>
      </w:tr>
      <w:tr w:rsidR="00397CED" w14:paraId="17A6FEA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1855F2FC" w14:textId="77777777" w:rsidR="00397CED" w:rsidRDefault="007C733A">
            <w:pPr>
              <w:widowControl w:val="0"/>
              <w:rPr>
                <w:b/>
              </w:rPr>
            </w:pPr>
            <w:r>
              <w:rPr>
                <w:b/>
              </w:rPr>
              <w:t>Forma způsobu ověření studijních výsledků a další požadavky na studenta</w:t>
            </w:r>
          </w:p>
        </w:tc>
        <w:tc>
          <w:tcPr>
            <w:tcW w:w="6771" w:type="dxa"/>
            <w:gridSpan w:val="7"/>
            <w:tcBorders>
              <w:top w:val="single" w:sz="4" w:space="0" w:color="000000"/>
              <w:left w:val="single" w:sz="4" w:space="0" w:color="000000"/>
              <w:right w:val="single" w:sz="4" w:space="0" w:color="000000"/>
            </w:tcBorders>
          </w:tcPr>
          <w:p w14:paraId="34576D50" w14:textId="77777777" w:rsidR="00397CED" w:rsidRDefault="007C733A">
            <w:pPr>
              <w:widowControl w:val="0"/>
              <w:jc w:val="both"/>
            </w:pPr>
            <w:r>
              <w:t>Zápočtová práce – příprava učitele do výuky informatiky, test teoretických znalostí.</w:t>
            </w:r>
          </w:p>
          <w:p w14:paraId="19095FA5" w14:textId="77777777" w:rsidR="00397CED" w:rsidRDefault="007C733A">
            <w:pPr>
              <w:widowControl w:val="0"/>
              <w:jc w:val="both"/>
            </w:pPr>
            <w:r>
              <w:t>V průběhu semestru budou studenti demonstrovat ve výuce vybrané metody výuky na zvoleném tematickém celku nové informatiky.</w:t>
            </w:r>
          </w:p>
        </w:tc>
      </w:tr>
      <w:tr w:rsidR="00397CED" w14:paraId="767DE71C" w14:textId="77777777">
        <w:trPr>
          <w:trHeight w:val="554"/>
        </w:trPr>
        <w:tc>
          <w:tcPr>
            <w:tcW w:w="9855" w:type="dxa"/>
            <w:gridSpan w:val="8"/>
            <w:tcBorders>
              <w:left w:val="single" w:sz="4" w:space="0" w:color="000000"/>
              <w:bottom w:val="single" w:sz="4" w:space="0" w:color="000000"/>
              <w:right w:val="single" w:sz="4" w:space="0" w:color="000000"/>
            </w:tcBorders>
          </w:tcPr>
          <w:p w14:paraId="7C8431F8" w14:textId="77777777" w:rsidR="00397CED" w:rsidRDefault="00397CED">
            <w:pPr>
              <w:widowControl w:val="0"/>
              <w:jc w:val="both"/>
            </w:pPr>
          </w:p>
        </w:tc>
      </w:tr>
      <w:tr w:rsidR="00397CED" w14:paraId="19600E0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57180C4A"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509C5B1B" w14:textId="77777777" w:rsidR="00397CED" w:rsidRDefault="007C733A">
            <w:pPr>
              <w:widowControl w:val="0"/>
              <w:jc w:val="both"/>
            </w:pPr>
            <w:r>
              <w:t>Ing. Mgr. Michal Sedláček, Ph.D.</w:t>
            </w:r>
          </w:p>
        </w:tc>
      </w:tr>
      <w:tr w:rsidR="00397CED" w14:paraId="170EE795"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507CA23" w14:textId="77777777" w:rsidR="00397CED" w:rsidRDefault="007C733A">
            <w:pPr>
              <w:widowControl w:val="0"/>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66E26A24" w14:textId="77777777" w:rsidR="00397CED" w:rsidRDefault="007C733A">
            <w:pPr>
              <w:widowControl w:val="0"/>
              <w:jc w:val="both"/>
            </w:pPr>
            <w:r>
              <w:t>Metodicky, vedení cvičení, klasifikace</w:t>
            </w:r>
          </w:p>
        </w:tc>
      </w:tr>
      <w:tr w:rsidR="00397CED" w14:paraId="7BB140D0"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1D70650"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2119F3F8" w14:textId="77777777" w:rsidR="00397CED" w:rsidRDefault="007C733A">
            <w:pPr>
              <w:widowControl w:val="0"/>
              <w:jc w:val="both"/>
              <w:rPr>
                <w:b/>
              </w:rPr>
            </w:pPr>
            <w:r>
              <w:rPr>
                <w:b/>
              </w:rPr>
              <w:t>Ing. Mgr. Michal Sedláček, Ph.D. (cvičení 100 %)</w:t>
            </w:r>
          </w:p>
        </w:tc>
      </w:tr>
      <w:tr w:rsidR="00397CED" w14:paraId="4489FE5D" w14:textId="77777777">
        <w:trPr>
          <w:trHeight w:val="554"/>
        </w:trPr>
        <w:tc>
          <w:tcPr>
            <w:tcW w:w="9855" w:type="dxa"/>
            <w:gridSpan w:val="8"/>
            <w:tcBorders>
              <w:left w:val="single" w:sz="4" w:space="0" w:color="000000"/>
              <w:bottom w:val="single" w:sz="4" w:space="0" w:color="000000"/>
              <w:right w:val="single" w:sz="4" w:space="0" w:color="000000"/>
            </w:tcBorders>
          </w:tcPr>
          <w:p w14:paraId="5A1075F4" w14:textId="77777777" w:rsidR="00397CED" w:rsidRDefault="00397CED">
            <w:pPr>
              <w:widowControl w:val="0"/>
              <w:jc w:val="both"/>
            </w:pPr>
          </w:p>
        </w:tc>
      </w:tr>
      <w:tr w:rsidR="00397CED" w14:paraId="0656E02E"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CEFFEC3"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1E0D7BE6" w14:textId="77777777" w:rsidR="00397CED" w:rsidRDefault="00397CED">
            <w:pPr>
              <w:widowControl w:val="0"/>
              <w:jc w:val="both"/>
            </w:pPr>
          </w:p>
        </w:tc>
      </w:tr>
      <w:tr w:rsidR="00397CED" w14:paraId="15C21A9A" w14:textId="77777777">
        <w:trPr>
          <w:trHeight w:val="3938"/>
        </w:trPr>
        <w:tc>
          <w:tcPr>
            <w:tcW w:w="9855" w:type="dxa"/>
            <w:gridSpan w:val="8"/>
            <w:tcBorders>
              <w:left w:val="single" w:sz="4" w:space="0" w:color="000000"/>
              <w:bottom w:val="single" w:sz="12" w:space="0" w:color="000000"/>
              <w:right w:val="single" w:sz="4" w:space="0" w:color="000000"/>
            </w:tcBorders>
          </w:tcPr>
          <w:p w14:paraId="4DE2EBF9" w14:textId="77777777" w:rsidR="00397CED" w:rsidRDefault="007C733A">
            <w:pPr>
              <w:widowControl w:val="0"/>
              <w:jc w:val="both"/>
            </w:pPr>
            <w:r>
              <w:t>Cílem předmětu Úvod do učitelské profese je příprava studentů na profesi učitele informatiky. Studenti si v předmětu osvojí nejen poznatky teoretického základu pedagogiky, zabývající se činnostmi učitele ve výchovně vzdělávacím procesu školy s ohledem na formy a metody výuky, tak i problematikou pedagogických dovedností a reflexe. Cílem praktické části předmětu je řešení modelových pedagogických situací a sestavení prekonceptu vyučovací hodiny učitele.</w:t>
            </w:r>
          </w:p>
          <w:p w14:paraId="15839031" w14:textId="77777777" w:rsidR="00397CED" w:rsidRDefault="00397CED">
            <w:pPr>
              <w:widowControl w:val="0"/>
            </w:pPr>
          </w:p>
          <w:p w14:paraId="733F6E61" w14:textId="77777777" w:rsidR="00397CED" w:rsidRDefault="007C733A">
            <w:pPr>
              <w:widowControl w:val="0"/>
              <w:rPr>
                <w:b/>
              </w:rPr>
            </w:pPr>
            <w:r>
              <w:rPr>
                <w:b/>
              </w:rPr>
              <w:t>Témata:</w:t>
            </w:r>
          </w:p>
          <w:p w14:paraId="637A837C" w14:textId="77777777" w:rsidR="00397CED" w:rsidRDefault="007C733A">
            <w:pPr>
              <w:widowControl w:val="0"/>
              <w:numPr>
                <w:ilvl w:val="0"/>
                <w:numId w:val="27"/>
              </w:numPr>
              <w:suppressAutoHyphens w:val="0"/>
              <w:jc w:val="both"/>
              <w:pPrChange w:id="1388" w:author="Jiri Vojtesek" w:date="2023-01-19T13:14:00Z">
                <w:pPr>
                  <w:widowControl w:val="0"/>
                  <w:numPr>
                    <w:numId w:val="28"/>
                  </w:numPr>
                  <w:tabs>
                    <w:tab w:val="num" w:pos="0"/>
                  </w:tabs>
                  <w:suppressAutoHyphens w:val="0"/>
                  <w:ind w:left="720" w:hanging="360"/>
                  <w:jc w:val="both"/>
                </w:pPr>
              </w:pPrChange>
            </w:pPr>
            <w:r>
              <w:t>Učitelská profese - vymezení, pojmy, školský zákon a zákon o pedagogických pracovnících.</w:t>
            </w:r>
          </w:p>
          <w:p w14:paraId="6E131CD0" w14:textId="77777777" w:rsidR="00397CED" w:rsidRDefault="007C733A">
            <w:pPr>
              <w:widowControl w:val="0"/>
              <w:numPr>
                <w:ilvl w:val="0"/>
                <w:numId w:val="27"/>
              </w:numPr>
              <w:suppressAutoHyphens w:val="0"/>
              <w:jc w:val="both"/>
              <w:pPrChange w:id="1389" w:author="Jiri Vojtesek" w:date="2023-01-19T13:14:00Z">
                <w:pPr>
                  <w:widowControl w:val="0"/>
                  <w:numPr>
                    <w:numId w:val="28"/>
                  </w:numPr>
                  <w:tabs>
                    <w:tab w:val="num" w:pos="0"/>
                  </w:tabs>
                  <w:suppressAutoHyphens w:val="0"/>
                  <w:ind w:left="720" w:hanging="360"/>
                  <w:jc w:val="both"/>
                </w:pPr>
              </w:pPrChange>
            </w:pPr>
            <w:r>
              <w:t>Typologie učitelů, pedagogičtí a nepedagogičtí pracovníci, vývoj učitelské profese ve světě a českých zemích, učitelé v mezinárodním srovnání, repertoár učitelských činností, pracovní zátěž a zdraví učitelů.</w:t>
            </w:r>
          </w:p>
          <w:p w14:paraId="6E453F8F" w14:textId="77777777" w:rsidR="00397CED" w:rsidRDefault="007C733A">
            <w:pPr>
              <w:widowControl w:val="0"/>
              <w:numPr>
                <w:ilvl w:val="0"/>
                <w:numId w:val="27"/>
              </w:numPr>
              <w:suppressAutoHyphens w:val="0"/>
              <w:jc w:val="both"/>
              <w:pPrChange w:id="1390" w:author="Jiri Vojtesek" w:date="2023-01-19T13:14:00Z">
                <w:pPr>
                  <w:widowControl w:val="0"/>
                  <w:numPr>
                    <w:numId w:val="28"/>
                  </w:numPr>
                  <w:tabs>
                    <w:tab w:val="num" w:pos="0"/>
                  </w:tabs>
                  <w:suppressAutoHyphens w:val="0"/>
                  <w:ind w:left="720" w:hanging="360"/>
                  <w:jc w:val="both"/>
                </w:pPr>
              </w:pPrChange>
            </w:pPr>
            <w:r>
              <w:t>Rámcový vzdělávací program a školní vzdělávací program se zaměřením na výuku informatiky.</w:t>
            </w:r>
          </w:p>
          <w:p w14:paraId="71A455A5" w14:textId="77777777" w:rsidR="00397CED" w:rsidRDefault="007C733A">
            <w:pPr>
              <w:widowControl w:val="0"/>
              <w:numPr>
                <w:ilvl w:val="0"/>
                <w:numId w:val="27"/>
              </w:numPr>
              <w:suppressAutoHyphens w:val="0"/>
              <w:jc w:val="both"/>
              <w:pPrChange w:id="1391" w:author="Jiri Vojtesek" w:date="2023-01-19T13:14:00Z">
                <w:pPr>
                  <w:widowControl w:val="0"/>
                  <w:numPr>
                    <w:numId w:val="28"/>
                  </w:numPr>
                  <w:tabs>
                    <w:tab w:val="num" w:pos="0"/>
                  </w:tabs>
                  <w:suppressAutoHyphens w:val="0"/>
                  <w:ind w:left="720" w:hanging="360"/>
                  <w:jc w:val="both"/>
                </w:pPr>
              </w:pPrChange>
            </w:pPr>
            <w:r>
              <w:t>Klíčové kompetence a jejích rozvíjení u žáků, digitální kompetence.</w:t>
            </w:r>
          </w:p>
          <w:p w14:paraId="48768F28" w14:textId="77777777" w:rsidR="00397CED" w:rsidRDefault="007C733A">
            <w:pPr>
              <w:widowControl w:val="0"/>
              <w:numPr>
                <w:ilvl w:val="0"/>
                <w:numId w:val="27"/>
              </w:numPr>
              <w:suppressAutoHyphens w:val="0"/>
              <w:jc w:val="both"/>
              <w:pPrChange w:id="1392" w:author="Jiri Vojtesek" w:date="2023-01-19T13:14:00Z">
                <w:pPr>
                  <w:widowControl w:val="0"/>
                  <w:numPr>
                    <w:numId w:val="28"/>
                  </w:numPr>
                  <w:tabs>
                    <w:tab w:val="num" w:pos="0"/>
                  </w:tabs>
                  <w:suppressAutoHyphens w:val="0"/>
                  <w:ind w:left="720" w:hanging="360"/>
                  <w:jc w:val="both"/>
                </w:pPr>
              </w:pPrChange>
            </w:pPr>
            <w:r>
              <w:t>Nová informatika a rozvoj informatického myšlení u žáků.</w:t>
            </w:r>
          </w:p>
          <w:p w14:paraId="075EC0E2" w14:textId="77777777" w:rsidR="00397CED" w:rsidRDefault="007C733A">
            <w:pPr>
              <w:widowControl w:val="0"/>
              <w:numPr>
                <w:ilvl w:val="0"/>
                <w:numId w:val="27"/>
              </w:numPr>
              <w:suppressAutoHyphens w:val="0"/>
              <w:jc w:val="both"/>
              <w:pPrChange w:id="1393" w:author="Jiri Vojtesek" w:date="2023-01-19T13:14:00Z">
                <w:pPr>
                  <w:widowControl w:val="0"/>
                  <w:numPr>
                    <w:numId w:val="28"/>
                  </w:numPr>
                  <w:tabs>
                    <w:tab w:val="num" w:pos="0"/>
                  </w:tabs>
                  <w:suppressAutoHyphens w:val="0"/>
                  <w:ind w:left="720" w:hanging="360"/>
                  <w:jc w:val="both"/>
                </w:pPr>
              </w:pPrChange>
            </w:pPr>
            <w:r>
              <w:t>Vyučovací proces, interakce učitele a žáka, struktura vyučování, metody a formy výuky.</w:t>
            </w:r>
          </w:p>
          <w:p w14:paraId="591A5F4A" w14:textId="77777777" w:rsidR="00397CED" w:rsidRDefault="007C733A">
            <w:pPr>
              <w:widowControl w:val="0"/>
              <w:numPr>
                <w:ilvl w:val="0"/>
                <w:numId w:val="27"/>
              </w:numPr>
              <w:suppressAutoHyphens w:val="0"/>
              <w:jc w:val="both"/>
              <w:pPrChange w:id="1394" w:author="Jiri Vojtesek" w:date="2023-01-19T13:14:00Z">
                <w:pPr>
                  <w:widowControl w:val="0"/>
                  <w:numPr>
                    <w:numId w:val="28"/>
                  </w:numPr>
                  <w:tabs>
                    <w:tab w:val="num" w:pos="0"/>
                  </w:tabs>
                  <w:suppressAutoHyphens w:val="0"/>
                  <w:ind w:left="720" w:hanging="360"/>
                  <w:jc w:val="both"/>
                </w:pPr>
              </w:pPrChange>
            </w:pPr>
            <w:r>
              <w:t>Motivace žáků ve výuce nové informatiky.</w:t>
            </w:r>
          </w:p>
          <w:p w14:paraId="63C674C5" w14:textId="77777777" w:rsidR="00397CED" w:rsidRDefault="007C733A">
            <w:pPr>
              <w:widowControl w:val="0"/>
              <w:numPr>
                <w:ilvl w:val="0"/>
                <w:numId w:val="27"/>
              </w:numPr>
              <w:suppressAutoHyphens w:val="0"/>
              <w:jc w:val="both"/>
              <w:pPrChange w:id="1395" w:author="Jiri Vojtesek" w:date="2023-01-19T13:14:00Z">
                <w:pPr>
                  <w:widowControl w:val="0"/>
                  <w:numPr>
                    <w:numId w:val="28"/>
                  </w:numPr>
                  <w:tabs>
                    <w:tab w:val="num" w:pos="0"/>
                  </w:tabs>
                  <w:suppressAutoHyphens w:val="0"/>
                  <w:ind w:left="720" w:hanging="360"/>
                  <w:jc w:val="both"/>
                </w:pPr>
              </w:pPrChange>
            </w:pPr>
            <w:r>
              <w:t>Progresivní metody výuky a jejich aplikace ve výuce nové informatiky.</w:t>
            </w:r>
          </w:p>
          <w:p w14:paraId="4F7A9011" w14:textId="77777777" w:rsidR="00397CED" w:rsidRDefault="007C733A">
            <w:pPr>
              <w:widowControl w:val="0"/>
              <w:numPr>
                <w:ilvl w:val="0"/>
                <w:numId w:val="27"/>
              </w:numPr>
              <w:suppressAutoHyphens w:val="0"/>
              <w:jc w:val="both"/>
              <w:pPrChange w:id="1396" w:author="Jiri Vojtesek" w:date="2023-01-19T13:14:00Z">
                <w:pPr>
                  <w:widowControl w:val="0"/>
                  <w:numPr>
                    <w:numId w:val="28"/>
                  </w:numPr>
                  <w:tabs>
                    <w:tab w:val="num" w:pos="0"/>
                  </w:tabs>
                  <w:suppressAutoHyphens w:val="0"/>
                  <w:ind w:left="720" w:hanging="360"/>
                  <w:jc w:val="both"/>
                </w:pPr>
              </w:pPrChange>
            </w:pPr>
            <w:r>
              <w:t>Příprava učitele na výuku informatiky, stanovení cílů výuky.</w:t>
            </w:r>
          </w:p>
          <w:p w14:paraId="2BF5C899" w14:textId="77777777" w:rsidR="00397CED" w:rsidRDefault="007C733A">
            <w:pPr>
              <w:widowControl w:val="0"/>
              <w:numPr>
                <w:ilvl w:val="0"/>
                <w:numId w:val="27"/>
              </w:numPr>
              <w:suppressAutoHyphens w:val="0"/>
              <w:jc w:val="both"/>
              <w:pPrChange w:id="1397" w:author="Jiri Vojtesek" w:date="2023-01-19T13:14:00Z">
                <w:pPr>
                  <w:widowControl w:val="0"/>
                  <w:numPr>
                    <w:numId w:val="28"/>
                  </w:numPr>
                  <w:tabs>
                    <w:tab w:val="num" w:pos="0"/>
                  </w:tabs>
                  <w:suppressAutoHyphens w:val="0"/>
                  <w:ind w:left="720" w:hanging="360"/>
                  <w:jc w:val="both"/>
                </w:pPr>
              </w:pPrChange>
            </w:pPr>
            <w:r>
              <w:t>Pedagogické dovednosti - charakteristika, rozvoj pedagogických dovedností, standardy výkonu učitelské profese.</w:t>
            </w:r>
          </w:p>
          <w:p w14:paraId="0F1D690E" w14:textId="77777777" w:rsidR="00397CED" w:rsidRDefault="007C733A">
            <w:pPr>
              <w:widowControl w:val="0"/>
              <w:numPr>
                <w:ilvl w:val="0"/>
                <w:numId w:val="27"/>
              </w:numPr>
              <w:suppressAutoHyphens w:val="0"/>
              <w:jc w:val="both"/>
              <w:pPrChange w:id="1398" w:author="Jiri Vojtesek" w:date="2023-01-19T13:14:00Z">
                <w:pPr>
                  <w:widowControl w:val="0"/>
                  <w:numPr>
                    <w:numId w:val="28"/>
                  </w:numPr>
                  <w:tabs>
                    <w:tab w:val="num" w:pos="0"/>
                  </w:tabs>
                  <w:suppressAutoHyphens w:val="0"/>
                  <w:ind w:left="720" w:hanging="360"/>
                  <w:jc w:val="both"/>
                </w:pPr>
              </w:pPrChange>
            </w:pPr>
            <w:r>
              <w:t>Reflexe a evaluace pedagogické činnosti učitele, metody a techniky sebereflexe, sociometrie.</w:t>
            </w:r>
          </w:p>
          <w:p w14:paraId="7653FEE5" w14:textId="77777777" w:rsidR="00397CED" w:rsidRDefault="007C733A">
            <w:pPr>
              <w:widowControl w:val="0"/>
              <w:numPr>
                <w:ilvl w:val="0"/>
                <w:numId w:val="27"/>
              </w:numPr>
              <w:suppressAutoHyphens w:val="0"/>
              <w:jc w:val="both"/>
              <w:pPrChange w:id="1399" w:author="Jiri Vojtesek" w:date="2023-01-19T13:14:00Z">
                <w:pPr>
                  <w:widowControl w:val="0"/>
                  <w:numPr>
                    <w:numId w:val="28"/>
                  </w:numPr>
                  <w:tabs>
                    <w:tab w:val="num" w:pos="0"/>
                  </w:tabs>
                  <w:suppressAutoHyphens w:val="0"/>
                  <w:ind w:left="720" w:hanging="360"/>
                  <w:jc w:val="both"/>
                </w:pPr>
              </w:pPrChange>
            </w:pPr>
            <w:r>
              <w:t>Klima třídy – tvorba pozitivního klimatu třídy, zvyšování sebeúcty žáků, autorita učitele, strategie získání a udržení kázně.</w:t>
            </w:r>
          </w:p>
          <w:p w14:paraId="0F669BF8" w14:textId="77777777" w:rsidR="00397CED" w:rsidRDefault="007C733A">
            <w:pPr>
              <w:widowControl w:val="0"/>
              <w:numPr>
                <w:ilvl w:val="0"/>
                <w:numId w:val="27"/>
              </w:numPr>
              <w:suppressAutoHyphens w:val="0"/>
              <w:jc w:val="both"/>
              <w:pPrChange w:id="1400" w:author="Jiri Vojtesek" w:date="2023-01-19T13:14:00Z">
                <w:pPr>
                  <w:widowControl w:val="0"/>
                  <w:numPr>
                    <w:numId w:val="28"/>
                  </w:numPr>
                  <w:tabs>
                    <w:tab w:val="num" w:pos="0"/>
                  </w:tabs>
                  <w:suppressAutoHyphens w:val="0"/>
                  <w:ind w:left="720" w:hanging="360"/>
                  <w:jc w:val="both"/>
                </w:pPr>
              </w:pPrChange>
            </w:pPr>
            <w:r>
              <w:t>Požadavky na výkon učitelské profese, vývoj profesní dráhy učitelů, učitel začátečník, expert, vyhasínající učitel, rozhodování v pedagogické praxi.</w:t>
            </w:r>
          </w:p>
          <w:p w14:paraId="6E7A2779" w14:textId="77777777" w:rsidR="00397CED" w:rsidRDefault="007C733A">
            <w:pPr>
              <w:widowControl w:val="0"/>
              <w:jc w:val="both"/>
            </w:pPr>
            <w:r>
              <w:rPr>
                <w:b/>
              </w:rPr>
              <w:t xml:space="preserve">Výstupní znalosti </w:t>
            </w:r>
            <w:r>
              <w:t>(student prokazuje tyto znalosti)</w:t>
            </w:r>
          </w:p>
          <w:p w14:paraId="5F493781" w14:textId="77777777" w:rsidR="00397CED" w:rsidRDefault="007C733A">
            <w:pPr>
              <w:widowControl w:val="0"/>
              <w:numPr>
                <w:ilvl w:val="0"/>
                <w:numId w:val="6"/>
              </w:numPr>
              <w:suppressAutoHyphens w:val="0"/>
              <w:spacing w:after="160" w:line="259" w:lineRule="auto"/>
              <w:contextualSpacing/>
              <w:jc w:val="both"/>
              <w:pPrChange w:id="140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vymezí základní pojmy učitelské profese</w:t>
            </w:r>
          </w:p>
          <w:p w14:paraId="16E33518" w14:textId="77777777" w:rsidR="00397CED" w:rsidRDefault="007C733A">
            <w:pPr>
              <w:widowControl w:val="0"/>
              <w:numPr>
                <w:ilvl w:val="0"/>
                <w:numId w:val="6"/>
              </w:numPr>
              <w:suppressAutoHyphens w:val="0"/>
              <w:spacing w:after="160" w:line="259" w:lineRule="auto"/>
              <w:contextualSpacing/>
              <w:jc w:val="both"/>
              <w:pPrChange w:id="140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školského zákona a další legislativy spojené s vyučováním na základní a střední škole</w:t>
            </w:r>
          </w:p>
          <w:p w14:paraId="25789C68" w14:textId="77777777" w:rsidR="00397CED" w:rsidRDefault="007C733A">
            <w:pPr>
              <w:widowControl w:val="0"/>
              <w:numPr>
                <w:ilvl w:val="0"/>
                <w:numId w:val="6"/>
              </w:numPr>
              <w:suppressAutoHyphens w:val="0"/>
              <w:spacing w:after="160" w:line="259" w:lineRule="auto"/>
              <w:contextualSpacing/>
              <w:jc w:val="both"/>
              <w:pPrChange w:id="1403"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Rámcového a Školního vzdělávacího programu pro základní a střední školy</w:t>
            </w:r>
          </w:p>
          <w:p w14:paraId="1F150E96" w14:textId="77777777" w:rsidR="00397CED" w:rsidRDefault="007C733A">
            <w:pPr>
              <w:widowControl w:val="0"/>
              <w:numPr>
                <w:ilvl w:val="0"/>
                <w:numId w:val="6"/>
              </w:numPr>
              <w:suppressAutoHyphens w:val="0"/>
              <w:spacing w:after="160" w:line="259" w:lineRule="auto"/>
              <w:contextualSpacing/>
              <w:jc w:val="both"/>
              <w:pPrChange w:id="1404"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metod motivace studentů při výuce</w:t>
            </w:r>
          </w:p>
          <w:p w14:paraId="05DD4AF1" w14:textId="77777777" w:rsidR="00397CED" w:rsidRDefault="007C733A">
            <w:pPr>
              <w:widowControl w:val="0"/>
              <w:numPr>
                <w:ilvl w:val="0"/>
                <w:numId w:val="6"/>
              </w:numPr>
              <w:suppressAutoHyphens w:val="0"/>
              <w:spacing w:after="160" w:line="259" w:lineRule="auto"/>
              <w:contextualSpacing/>
              <w:jc w:val="both"/>
              <w:pPrChange w:id="1405"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požadavků na výkon učitelské profese</w:t>
            </w:r>
          </w:p>
          <w:p w14:paraId="1590A6BE" w14:textId="77777777" w:rsidR="00397CED" w:rsidRDefault="007C733A">
            <w:pPr>
              <w:widowControl w:val="0"/>
              <w:jc w:val="both"/>
            </w:pPr>
            <w:r>
              <w:rPr>
                <w:b/>
              </w:rPr>
              <w:t xml:space="preserve">Výstupní dovednosti </w:t>
            </w:r>
            <w:r>
              <w:t>(student prokazuje tyto dovednosti)</w:t>
            </w:r>
          </w:p>
          <w:p w14:paraId="69597A6C" w14:textId="77777777" w:rsidR="00397CED" w:rsidRDefault="007C733A">
            <w:pPr>
              <w:widowControl w:val="0"/>
              <w:numPr>
                <w:ilvl w:val="0"/>
                <w:numId w:val="7"/>
              </w:numPr>
              <w:suppressAutoHyphens w:val="0"/>
              <w:spacing w:after="160" w:line="259" w:lineRule="auto"/>
              <w:contextualSpacing/>
              <w:jc w:val="both"/>
              <w:pPrChange w:id="140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zná a realizuje RVP a ŠVP na základní a střední škole</w:t>
            </w:r>
          </w:p>
          <w:p w14:paraId="28BA724E" w14:textId="77777777" w:rsidR="00397CED" w:rsidRDefault="007C733A">
            <w:pPr>
              <w:widowControl w:val="0"/>
              <w:numPr>
                <w:ilvl w:val="0"/>
                <w:numId w:val="7"/>
              </w:numPr>
              <w:suppressAutoHyphens w:val="0"/>
              <w:spacing w:after="160" w:line="259" w:lineRule="auto"/>
              <w:contextualSpacing/>
              <w:jc w:val="both"/>
              <w:pPrChange w:id="140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definuje klíčové digitální a IT kompetence žáků</w:t>
            </w:r>
          </w:p>
          <w:p w14:paraId="13BFD17C" w14:textId="77777777" w:rsidR="00397CED" w:rsidRDefault="007C733A">
            <w:pPr>
              <w:widowControl w:val="0"/>
              <w:numPr>
                <w:ilvl w:val="0"/>
                <w:numId w:val="7"/>
              </w:numPr>
              <w:suppressAutoHyphens w:val="0"/>
              <w:spacing w:after="160" w:line="259" w:lineRule="auto"/>
              <w:contextualSpacing/>
              <w:jc w:val="both"/>
              <w:pPrChange w:id="140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dovede motivovat studenty při výuce</w:t>
            </w:r>
          </w:p>
          <w:p w14:paraId="40D44FE6" w14:textId="77777777" w:rsidR="00397CED" w:rsidRDefault="007C733A">
            <w:pPr>
              <w:widowControl w:val="0"/>
              <w:numPr>
                <w:ilvl w:val="0"/>
                <w:numId w:val="7"/>
              </w:numPr>
              <w:suppressAutoHyphens w:val="0"/>
              <w:spacing w:after="160" w:line="259" w:lineRule="auto"/>
              <w:contextualSpacing/>
              <w:jc w:val="both"/>
              <w:pPrChange w:id="140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realizuje přípravu na výuku informatických předmětů včetně stanovení cílů</w:t>
            </w:r>
          </w:p>
          <w:p w14:paraId="2C09F9D5" w14:textId="77777777" w:rsidR="00397CED" w:rsidRDefault="007C733A">
            <w:pPr>
              <w:widowControl w:val="0"/>
              <w:numPr>
                <w:ilvl w:val="0"/>
                <w:numId w:val="7"/>
              </w:numPr>
              <w:suppressAutoHyphens w:val="0"/>
              <w:spacing w:after="160" w:line="259" w:lineRule="auto"/>
              <w:contextualSpacing/>
              <w:jc w:val="both"/>
              <w:pPrChange w:id="141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provést evaluaci pedagogické činnosti učitele</w:t>
            </w:r>
          </w:p>
        </w:tc>
      </w:tr>
      <w:tr w:rsidR="00397CED" w14:paraId="2CCFE921"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52833E97"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10050CFC" w14:textId="77777777" w:rsidR="00397CED" w:rsidRDefault="00397CED">
            <w:pPr>
              <w:widowControl w:val="0"/>
              <w:jc w:val="both"/>
            </w:pPr>
          </w:p>
        </w:tc>
      </w:tr>
      <w:tr w:rsidR="00397CED" w14:paraId="52E21CCB" w14:textId="77777777">
        <w:trPr>
          <w:trHeight w:val="1497"/>
        </w:trPr>
        <w:tc>
          <w:tcPr>
            <w:tcW w:w="9855" w:type="dxa"/>
            <w:gridSpan w:val="8"/>
            <w:tcBorders>
              <w:left w:val="single" w:sz="4" w:space="0" w:color="000000"/>
              <w:bottom w:val="single" w:sz="4" w:space="0" w:color="000000"/>
              <w:right w:val="single" w:sz="4" w:space="0" w:color="000000"/>
            </w:tcBorders>
          </w:tcPr>
          <w:p w14:paraId="3F2F58B3" w14:textId="77777777" w:rsidR="00397CED" w:rsidRDefault="007C733A">
            <w:pPr>
              <w:widowControl w:val="0"/>
              <w:ind w:left="180" w:hanging="180"/>
              <w:rPr>
                <w:rFonts w:cs="Open Sans"/>
                <w:b/>
                <w:color w:val="212529"/>
                <w:shd w:val="clear" w:color="auto" w:fill="FFFFFF"/>
              </w:rPr>
            </w:pPr>
            <w:r>
              <w:rPr>
                <w:rFonts w:cs="Open Sans"/>
                <w:b/>
                <w:color w:val="212529"/>
                <w:shd w:val="clear" w:color="auto" w:fill="FFFFFF"/>
              </w:rPr>
              <w:t>Povinná literatura:</w:t>
            </w:r>
          </w:p>
          <w:p w14:paraId="166AB055" w14:textId="77777777" w:rsidR="00397CED" w:rsidRDefault="007C733A">
            <w:pPr>
              <w:widowControl w:val="0"/>
              <w:ind w:left="180" w:hanging="180"/>
            </w:pPr>
            <w:r>
              <w:rPr>
                <w:rFonts w:cs="Open Sans"/>
                <w:color w:val="212529"/>
                <w:shd w:val="clear" w:color="auto" w:fill="FFFFFF"/>
              </w:rPr>
              <w:t>PRŮCHA, J.</w:t>
            </w:r>
            <w:r>
              <w:rPr>
                <w:rStyle w:val="apple-converted-space"/>
                <w:rFonts w:cs="Open Sans"/>
                <w:color w:val="212529"/>
                <w:shd w:val="clear" w:color="auto" w:fill="FFFFFF"/>
              </w:rPr>
              <w:t> </w:t>
            </w:r>
            <w:r>
              <w:rPr>
                <w:rFonts w:cs="Open Sans"/>
                <w:i/>
                <w:iCs/>
                <w:color w:val="212529"/>
              </w:rPr>
              <w:t>Moderní pedagogika</w:t>
            </w:r>
            <w:r>
              <w:rPr>
                <w:rFonts w:cs="Open Sans"/>
                <w:color w:val="212529"/>
                <w:shd w:val="clear" w:color="auto" w:fill="FFFFFF"/>
              </w:rPr>
              <w:t>. Šesté, aktualizované a doplněné vydání. Praha: Portál, 2017. ISBN isbn978-80-262-1228-7.</w:t>
            </w:r>
          </w:p>
          <w:p w14:paraId="15FB7689" w14:textId="77777777" w:rsidR="00397CED" w:rsidRDefault="007C733A">
            <w:pPr>
              <w:widowControl w:val="0"/>
              <w:ind w:left="180" w:hanging="180"/>
            </w:pPr>
            <w:r>
              <w:rPr>
                <w:rFonts w:cs="Open Sans"/>
                <w:color w:val="212529"/>
                <w:shd w:val="clear" w:color="auto" w:fill="FFFFFF"/>
              </w:rPr>
              <w:t>DYTRTOVÁ, R. a M. KRHUTOVÁ.</w:t>
            </w:r>
            <w:r>
              <w:rPr>
                <w:rStyle w:val="apple-converted-space"/>
                <w:rFonts w:cs="Open Sans"/>
                <w:color w:val="212529"/>
                <w:shd w:val="clear" w:color="auto" w:fill="FFFFFF"/>
              </w:rPr>
              <w:t> </w:t>
            </w:r>
            <w:r>
              <w:rPr>
                <w:rFonts w:cs="Open Sans"/>
                <w:i/>
                <w:iCs/>
                <w:color w:val="212529"/>
              </w:rPr>
              <w:t>Učitel: příprava na profesi</w:t>
            </w:r>
            <w:r>
              <w:rPr>
                <w:rFonts w:cs="Open Sans"/>
                <w:color w:val="212529"/>
                <w:shd w:val="clear" w:color="auto" w:fill="FFFFFF"/>
              </w:rPr>
              <w:t>. Praha: Grada, 2009. Pedagogika (Grada). ISBN isbn978-80-247-2863-6.</w:t>
            </w:r>
          </w:p>
          <w:p w14:paraId="6AFF2E73" w14:textId="77777777" w:rsidR="00397CED" w:rsidRDefault="007C733A">
            <w:pPr>
              <w:widowControl w:val="0"/>
              <w:ind w:left="180" w:hanging="180"/>
            </w:pPr>
            <w:proofErr w:type="gramStart"/>
            <w:r>
              <w:rPr>
                <w:rFonts w:cs="Open Sans"/>
                <w:color w:val="212529"/>
                <w:shd w:val="clear" w:color="auto" w:fill="FFFFFF"/>
              </w:rPr>
              <w:t>CHUDÝ, Š. a P.</w:t>
            </w:r>
            <w:proofErr w:type="gramEnd"/>
            <w:r>
              <w:rPr>
                <w:rFonts w:cs="Open Sans"/>
                <w:color w:val="212529"/>
                <w:shd w:val="clear" w:color="auto" w:fill="FFFFFF"/>
              </w:rPr>
              <w:t xml:space="preserve"> NEUMEISTER.</w:t>
            </w:r>
            <w:r>
              <w:rPr>
                <w:rStyle w:val="apple-converted-space"/>
                <w:rFonts w:cs="Open Sans"/>
                <w:color w:val="212529"/>
                <w:shd w:val="clear" w:color="auto" w:fill="FFFFFF"/>
              </w:rPr>
              <w:t> </w:t>
            </w:r>
            <w:r>
              <w:rPr>
                <w:rFonts w:cs="Open Sans"/>
                <w:i/>
                <w:iCs/>
                <w:color w:val="212529"/>
              </w:rPr>
              <w:t xml:space="preserve">Začínajúci učiteľ a zvládanie disciplíny v </w:t>
            </w:r>
            <w:proofErr w:type="gramStart"/>
            <w:r>
              <w:rPr>
                <w:rFonts w:cs="Open Sans"/>
                <w:i/>
                <w:iCs/>
                <w:color w:val="212529"/>
              </w:rPr>
              <w:t>kontexte</w:t>
            </w:r>
            <w:proofErr w:type="gramEnd"/>
            <w:r>
              <w:rPr>
                <w:rFonts w:cs="Open Sans"/>
                <w:i/>
                <w:iCs/>
                <w:color w:val="212529"/>
              </w:rPr>
              <w:t xml:space="preserve"> 2. stupňa základnej školy</w:t>
            </w:r>
            <w:r>
              <w:rPr>
                <w:rFonts w:cs="Open Sans"/>
                <w:color w:val="212529"/>
                <w:shd w:val="clear" w:color="auto" w:fill="FFFFFF"/>
              </w:rPr>
              <w:t>. Brno: Paido, 2014. ISBN 978-80-7315-250-5.</w:t>
            </w:r>
          </w:p>
          <w:p w14:paraId="5AA5D2F5" w14:textId="77777777" w:rsidR="00397CED" w:rsidRDefault="007C733A">
            <w:pPr>
              <w:widowControl w:val="0"/>
              <w:rPr>
                <w:rFonts w:cs="Open Sans"/>
                <w:b/>
                <w:color w:val="212529"/>
                <w:shd w:val="clear" w:color="auto" w:fill="FFFFFF"/>
              </w:rPr>
            </w:pPr>
            <w:r>
              <w:rPr>
                <w:rFonts w:cs="Open Sans"/>
                <w:b/>
                <w:color w:val="212529"/>
                <w:shd w:val="clear" w:color="auto" w:fill="FFFFFF"/>
              </w:rPr>
              <w:t>Doporučená literatura:</w:t>
            </w:r>
          </w:p>
          <w:p w14:paraId="269AF179" w14:textId="77777777" w:rsidR="00397CED" w:rsidRDefault="007C733A">
            <w:pPr>
              <w:widowControl w:val="0"/>
            </w:pPr>
            <w:r>
              <w:rPr>
                <w:rFonts w:cs="Open Sans"/>
                <w:color w:val="212529"/>
                <w:shd w:val="clear" w:color="auto" w:fill="FFFFFF"/>
              </w:rPr>
              <w:t>JANÍK, T., J. SLAVÍK, V. LOKAJÍČKOVÁ, et al.</w:t>
            </w:r>
            <w:r>
              <w:rPr>
                <w:rStyle w:val="apple-converted-space"/>
                <w:rFonts w:cs="Open Sans"/>
                <w:color w:val="212529"/>
                <w:shd w:val="clear" w:color="auto" w:fill="FFFFFF"/>
              </w:rPr>
              <w:t> </w:t>
            </w:r>
            <w:r>
              <w:rPr>
                <w:rFonts w:cs="Open Sans"/>
                <w:i/>
                <w:iCs/>
                <w:color w:val="212529"/>
              </w:rPr>
              <w:t>Školní vzdělávání: učitel - vyučování, žák - učení</w:t>
            </w:r>
            <w:r>
              <w:rPr>
                <w:rFonts w:cs="Open Sans"/>
                <w:color w:val="212529"/>
                <w:shd w:val="clear" w:color="auto" w:fill="FFFFFF"/>
              </w:rPr>
              <w:t>. Brno: Masarykova univerzita, 2014. Pedagogický výzkum v teorii a praxi. ISBN isbn978-80-210-7569-6.</w:t>
            </w:r>
          </w:p>
          <w:p w14:paraId="212E7B16" w14:textId="77777777" w:rsidR="00397CED" w:rsidRDefault="007C733A">
            <w:pPr>
              <w:widowControl w:val="0"/>
              <w:ind w:left="180" w:hanging="180"/>
            </w:pPr>
            <w:r>
              <w:rPr>
                <w:rFonts w:cs="Open Sans"/>
                <w:color w:val="212529"/>
                <w:shd w:val="clear" w:color="auto" w:fill="FFFFFF"/>
              </w:rPr>
              <w:t>KURELOVÁ, M.</w:t>
            </w:r>
            <w:r>
              <w:rPr>
                <w:rStyle w:val="apple-converted-space"/>
                <w:rFonts w:cs="Open Sans"/>
                <w:color w:val="212529"/>
                <w:shd w:val="clear" w:color="auto" w:fill="FFFFFF"/>
              </w:rPr>
              <w:t> </w:t>
            </w:r>
            <w:r>
              <w:rPr>
                <w:rFonts w:cs="Open Sans"/>
                <w:i/>
                <w:iCs/>
                <w:color w:val="212529"/>
              </w:rPr>
              <w:t>Učitelská profese v teorii a v praxi: aplikace profesiografické metody při výzkumu pedagogické činnosti</w:t>
            </w:r>
            <w:r>
              <w:rPr>
                <w:rFonts w:cs="Open Sans"/>
                <w:color w:val="212529"/>
                <w:shd w:val="clear" w:color="auto" w:fill="FFFFFF"/>
              </w:rPr>
              <w:t xml:space="preserve">. Ostrava: </w:t>
            </w:r>
            <w:r>
              <w:rPr>
                <w:rFonts w:cs="Open Sans"/>
                <w:color w:val="212529"/>
                <w:shd w:val="clear" w:color="auto" w:fill="FFFFFF"/>
              </w:rPr>
              <w:lastRenderedPageBreak/>
              <w:t>Ostravská univerzita, 1998. ISBN isbn80-704-2138-x.</w:t>
            </w:r>
          </w:p>
          <w:p w14:paraId="0F34C373" w14:textId="77777777" w:rsidR="00397CED" w:rsidRDefault="007C733A">
            <w:pPr>
              <w:widowControl w:val="0"/>
              <w:ind w:left="180" w:hanging="180"/>
            </w:pPr>
            <w:r>
              <w:rPr>
                <w:rFonts w:cs="Open Sans"/>
                <w:color w:val="212529"/>
                <w:shd w:val="clear" w:color="auto" w:fill="FFFFFF"/>
              </w:rPr>
              <w:t>KYRIACOU, Ch.</w:t>
            </w:r>
            <w:r>
              <w:rPr>
                <w:rStyle w:val="apple-converted-space"/>
                <w:rFonts w:cs="Open Sans"/>
                <w:color w:val="212529"/>
                <w:shd w:val="clear" w:color="auto" w:fill="FFFFFF"/>
              </w:rPr>
              <w:t> </w:t>
            </w:r>
            <w:r>
              <w:rPr>
                <w:rFonts w:cs="Open Sans"/>
                <w:i/>
                <w:iCs/>
                <w:color w:val="212529"/>
              </w:rPr>
              <w:t>Klíčové dovednosti učitele: cesty k lepšímu vyučování</w:t>
            </w:r>
            <w:r>
              <w:rPr>
                <w:rFonts w:cs="Open Sans"/>
                <w:color w:val="212529"/>
                <w:shd w:val="clear" w:color="auto" w:fill="FFFFFF"/>
              </w:rPr>
              <w:t>. Vyd. 4. Přeložil Dominik DVOŘÁK, přeložil Milan KOLDINSKÝ. Praha: Portál, 2012. ISBN isbn978-80-262-0052-9.</w:t>
            </w:r>
          </w:p>
          <w:p w14:paraId="763ADF0D" w14:textId="77777777" w:rsidR="00397CED" w:rsidRDefault="007C733A">
            <w:pPr>
              <w:widowControl w:val="0"/>
              <w:ind w:left="180" w:hanging="180"/>
            </w:pPr>
            <w:r>
              <w:rPr>
                <w:rFonts w:cs="Open Sans"/>
                <w:color w:val="212529"/>
                <w:shd w:val="clear" w:color="auto" w:fill="FFFFFF"/>
              </w:rPr>
              <w:t>MAREŠ, J.</w:t>
            </w:r>
            <w:r>
              <w:rPr>
                <w:rStyle w:val="apple-converted-space"/>
                <w:rFonts w:cs="Open Sans"/>
                <w:color w:val="212529"/>
                <w:shd w:val="clear" w:color="auto" w:fill="FFFFFF"/>
              </w:rPr>
              <w:t> </w:t>
            </w:r>
            <w:r>
              <w:rPr>
                <w:rFonts w:cs="Open Sans"/>
                <w:i/>
                <w:iCs/>
                <w:color w:val="212529"/>
              </w:rPr>
              <w:t>Styly učení žáků a studentů</w:t>
            </w:r>
            <w:r>
              <w:rPr>
                <w:rFonts w:cs="Open Sans"/>
                <w:color w:val="212529"/>
                <w:shd w:val="clear" w:color="auto" w:fill="FFFFFF"/>
              </w:rPr>
              <w:t>. Praha: Portál, 1998. Studium (Portál). ISBN isbn80-717-8246-7.</w:t>
            </w:r>
          </w:p>
          <w:p w14:paraId="4B8BF27A" w14:textId="77777777" w:rsidR="00397CED" w:rsidRDefault="007C733A">
            <w:pPr>
              <w:widowControl w:val="0"/>
              <w:ind w:left="180" w:hanging="180"/>
            </w:pPr>
            <w:r>
              <w:rPr>
                <w:rFonts w:cs="Open Sans"/>
                <w:color w:val="212529"/>
                <w:shd w:val="clear" w:color="auto" w:fill="FFFFFF"/>
              </w:rPr>
              <w:t>PRŮCHA, J., E. WALTEROVÁ a J. MAREŠ.</w:t>
            </w:r>
            <w:r>
              <w:rPr>
                <w:rStyle w:val="apple-converted-space"/>
                <w:rFonts w:cs="Open Sans"/>
                <w:color w:val="212529"/>
                <w:shd w:val="clear" w:color="auto" w:fill="FFFFFF"/>
              </w:rPr>
              <w:t> </w:t>
            </w:r>
            <w:r>
              <w:rPr>
                <w:rFonts w:cs="Open Sans"/>
                <w:i/>
                <w:iCs/>
                <w:color w:val="212529"/>
              </w:rPr>
              <w:t>Pedagogický slovník</w:t>
            </w:r>
            <w:r>
              <w:rPr>
                <w:rFonts w:cs="Open Sans"/>
                <w:color w:val="212529"/>
                <w:shd w:val="clear" w:color="auto" w:fill="FFFFFF"/>
              </w:rPr>
              <w:t>. 4., aktualiz. vyd. [</w:t>
            </w:r>
            <w:proofErr w:type="gramStart"/>
            <w:r>
              <w:rPr>
                <w:rFonts w:cs="Open Sans"/>
                <w:color w:val="212529"/>
                <w:shd w:val="clear" w:color="auto" w:fill="FFFFFF"/>
              </w:rPr>
              <w:t>i.e.</w:t>
            </w:r>
            <w:proofErr w:type="gramEnd"/>
            <w:r>
              <w:rPr>
                <w:rFonts w:cs="Open Sans"/>
                <w:color w:val="212529"/>
                <w:shd w:val="clear" w:color="auto" w:fill="FFFFFF"/>
              </w:rPr>
              <w:t xml:space="preserve"> Vyd. 5.]. Praha: Portál, 2008. ISBN isbn978-80-7367-416-8.</w:t>
            </w:r>
          </w:p>
        </w:tc>
      </w:tr>
      <w:tr w:rsidR="00397CED" w14:paraId="4CF131CB"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77775DB" w14:textId="77777777" w:rsidR="00397CED" w:rsidRDefault="007C733A">
            <w:pPr>
              <w:widowControl w:val="0"/>
              <w:jc w:val="center"/>
              <w:rPr>
                <w:b/>
              </w:rPr>
            </w:pPr>
            <w:r>
              <w:rPr>
                <w:b/>
              </w:rPr>
              <w:lastRenderedPageBreak/>
              <w:t>Informace ke kombinované nebo distanční formě</w:t>
            </w:r>
          </w:p>
        </w:tc>
      </w:tr>
      <w:tr w:rsidR="00397CED" w14:paraId="27132A8A"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C100D6A"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6EDF7F16"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0F1B5832" w14:textId="77777777" w:rsidR="00397CED" w:rsidRDefault="007C733A">
            <w:pPr>
              <w:widowControl w:val="0"/>
              <w:jc w:val="both"/>
              <w:rPr>
                <w:b/>
              </w:rPr>
            </w:pPr>
            <w:r>
              <w:rPr>
                <w:b/>
              </w:rPr>
              <w:t>hodin</w:t>
            </w:r>
          </w:p>
        </w:tc>
      </w:tr>
      <w:tr w:rsidR="00397CED" w14:paraId="1A474954"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2553C8B3" w14:textId="77777777" w:rsidR="00397CED" w:rsidRDefault="007C733A">
            <w:pPr>
              <w:widowControl w:val="0"/>
              <w:jc w:val="both"/>
              <w:rPr>
                <w:b/>
              </w:rPr>
            </w:pPr>
            <w:r>
              <w:rPr>
                <w:b/>
              </w:rPr>
              <w:t>Informace o způsobu kontaktu s vyučujícím</w:t>
            </w:r>
          </w:p>
        </w:tc>
      </w:tr>
      <w:tr w:rsidR="00397CED" w14:paraId="72C46203" w14:textId="77777777">
        <w:trPr>
          <w:trHeight w:val="1373"/>
        </w:trPr>
        <w:tc>
          <w:tcPr>
            <w:tcW w:w="9855" w:type="dxa"/>
            <w:gridSpan w:val="8"/>
            <w:tcBorders>
              <w:top w:val="single" w:sz="4" w:space="0" w:color="000000"/>
              <w:left w:val="single" w:sz="4" w:space="0" w:color="000000"/>
              <w:bottom w:val="single" w:sz="4" w:space="0" w:color="000000"/>
              <w:right w:val="single" w:sz="4" w:space="0" w:color="000000"/>
            </w:tcBorders>
          </w:tcPr>
          <w:p w14:paraId="3BD4EE3D" w14:textId="77777777" w:rsidR="00397CED" w:rsidRDefault="00397CED">
            <w:pPr>
              <w:widowControl w:val="0"/>
              <w:jc w:val="both"/>
            </w:pPr>
          </w:p>
        </w:tc>
      </w:tr>
    </w:tbl>
    <w:p w14:paraId="72F114B5" w14:textId="77777777" w:rsidR="00397CED" w:rsidRDefault="00397CED"/>
    <w:p w14:paraId="25B45B44" w14:textId="77777777" w:rsidR="00397CED" w:rsidRDefault="00397CED">
      <w:pPr>
        <w:spacing w:after="160" w:line="259" w:lineRule="auto"/>
      </w:pPr>
    </w:p>
    <w:p w14:paraId="131E0EC1"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4F6BA9C1"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0328CDCB" w14:textId="02FAF4AF"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411" w:author="Jiří Vojtěšek" w:date="2023-01-24T20:39:00Z">
              <w:r w:rsidR="008A5423">
                <w:rPr>
                  <w:b/>
                </w:rPr>
                <w:t>Abecední seznam</w:t>
              </w:r>
            </w:ins>
            <w:del w:id="1412" w:author="Jiří Vojtěšek" w:date="2023-01-24T20:39:00Z">
              <w:r w:rsidDel="008A5423">
                <w:rPr>
                  <w:rStyle w:val="Odkazintenzivn"/>
                </w:rPr>
                <w:delText>Abecední seznam</w:delText>
              </w:r>
            </w:del>
            <w:r>
              <w:rPr>
                <w:rStyle w:val="Odkazintenzivn"/>
              </w:rPr>
              <w:fldChar w:fldCharType="end"/>
            </w:r>
          </w:p>
        </w:tc>
      </w:tr>
      <w:tr w:rsidR="00397CED" w14:paraId="1C62849C"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05C361E"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1C95080C" w14:textId="77777777" w:rsidR="00397CED" w:rsidRDefault="007C733A">
            <w:pPr>
              <w:widowControl w:val="0"/>
              <w:jc w:val="both"/>
            </w:pPr>
            <w:bookmarkStart w:id="1413" w:name="bVyzkumneMetody"/>
            <w:r>
              <w:t>Výzkumné a diagnostické metody ve školním prostředí</w:t>
            </w:r>
            <w:bookmarkEnd w:id="1413"/>
          </w:p>
        </w:tc>
      </w:tr>
      <w:tr w:rsidR="00397CED" w14:paraId="6B8F9A3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861CC2"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5609E7E9"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512C0A4"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4B753C1A" w14:textId="77777777" w:rsidR="00397CED" w:rsidRDefault="007C733A">
            <w:pPr>
              <w:widowControl w:val="0"/>
              <w:jc w:val="both"/>
            </w:pPr>
            <w:r>
              <w:t>1/LS</w:t>
            </w:r>
          </w:p>
        </w:tc>
      </w:tr>
      <w:tr w:rsidR="00397CED" w14:paraId="7668A75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F1B4774"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54911E82" w14:textId="77777777" w:rsidR="00397CED" w:rsidRDefault="007C733A">
            <w:pPr>
              <w:widowControl w:val="0"/>
              <w:jc w:val="both"/>
            </w:pPr>
            <w:r>
              <w:t>28s</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5E4C3452"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2C80187D" w14:textId="77777777" w:rsidR="00397CED" w:rsidRDefault="007C733A">
            <w:pPr>
              <w:widowControl w:val="0"/>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9384010"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DFE78B0" w14:textId="77777777" w:rsidR="00397CED" w:rsidRDefault="007C733A">
            <w:pPr>
              <w:widowControl w:val="0"/>
              <w:jc w:val="both"/>
            </w:pPr>
            <w:r>
              <w:t>3</w:t>
            </w:r>
          </w:p>
        </w:tc>
      </w:tr>
      <w:tr w:rsidR="00397CED" w14:paraId="7A6879B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7E99A2A"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7CC0F01" w14:textId="77777777" w:rsidR="00397CED" w:rsidRDefault="00397CED">
            <w:pPr>
              <w:widowControl w:val="0"/>
              <w:jc w:val="both"/>
            </w:pPr>
          </w:p>
        </w:tc>
      </w:tr>
      <w:tr w:rsidR="00397CED" w14:paraId="040DE4AD"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5127850"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009E6145" w14:textId="77777777" w:rsidR="00397CED" w:rsidRDefault="007C733A">
            <w:pPr>
              <w:widowControl w:val="0"/>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7063D20"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2563E326" w14:textId="77777777" w:rsidR="00397CED" w:rsidRDefault="007C733A">
            <w:pPr>
              <w:widowControl w:val="0"/>
              <w:jc w:val="both"/>
            </w:pPr>
            <w:r>
              <w:t>seminář</w:t>
            </w:r>
          </w:p>
        </w:tc>
      </w:tr>
      <w:tr w:rsidR="00397CED" w14:paraId="1F45DFB8"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0A7958"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40DDFD29" w14:textId="77777777" w:rsidR="00397CED" w:rsidRDefault="007C733A">
            <w:pPr>
              <w:widowControl w:val="0"/>
              <w:spacing w:after="160" w:line="259" w:lineRule="auto"/>
              <w:jc w:val="both"/>
              <w:rPr>
                <w:rFonts w:eastAsia="Calibri"/>
                <w:color w:val="000000"/>
                <w:shd w:val="clear" w:color="auto" w:fill="FFFFFF"/>
                <w:lang w:eastAsia="en-US"/>
              </w:rPr>
            </w:pPr>
            <w:r>
              <w:rPr>
                <w:rFonts w:eastAsia="Calibri"/>
                <w:color w:val="000000"/>
                <w:shd w:val="clear" w:color="auto" w:fill="FFFFFF"/>
                <w:lang w:eastAsia="en-US"/>
              </w:rPr>
              <w:t>Na základě studia předmětu student navrhne a zpracuje metodologický design výzkumu ve školním prostředí, čímž prokáže znalosti a orientaci v oblasti výzkumu v instituci školy. Při ústní rozpravě student zhodnotí limity a přínosy předkládaného designu a obhájí vybrané výzkumné a diagnostické metody.</w:t>
            </w:r>
          </w:p>
        </w:tc>
      </w:tr>
      <w:tr w:rsidR="00397CED" w14:paraId="79A3092E" w14:textId="77777777">
        <w:trPr>
          <w:trHeight w:val="228"/>
        </w:trPr>
        <w:tc>
          <w:tcPr>
            <w:tcW w:w="9854" w:type="dxa"/>
            <w:gridSpan w:val="8"/>
            <w:tcBorders>
              <w:left w:val="single" w:sz="4" w:space="0" w:color="000000"/>
              <w:bottom w:val="single" w:sz="4" w:space="0" w:color="000000"/>
              <w:right w:val="single" w:sz="4" w:space="0" w:color="000000"/>
            </w:tcBorders>
          </w:tcPr>
          <w:p w14:paraId="56A456CE" w14:textId="77777777" w:rsidR="00397CED" w:rsidRDefault="00397CED">
            <w:pPr>
              <w:widowControl w:val="0"/>
              <w:jc w:val="both"/>
              <w:rPr>
                <w:shd w:val="clear" w:color="auto" w:fill="FFFF00"/>
              </w:rPr>
            </w:pPr>
          </w:p>
        </w:tc>
      </w:tr>
      <w:tr w:rsidR="00397CED" w14:paraId="224E7703"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7EA41C93"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78E91EC5" w14:textId="77777777" w:rsidR="00397CED" w:rsidRDefault="007C733A">
            <w:pPr>
              <w:widowControl w:val="0"/>
              <w:jc w:val="both"/>
            </w:pPr>
            <w:r>
              <w:t>PhDr. Denisa Denglerová, Ph.D.</w:t>
            </w:r>
          </w:p>
        </w:tc>
      </w:tr>
      <w:tr w:rsidR="00397CED" w14:paraId="3243A6C1"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373862EA"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09378706" w14:textId="77777777" w:rsidR="00397CED" w:rsidRDefault="007C733A">
            <w:pPr>
              <w:widowControl w:val="0"/>
              <w:jc w:val="both"/>
            </w:pPr>
            <w:r>
              <w:t>Metodicky, vedení seminářů, klasifikace</w:t>
            </w:r>
          </w:p>
        </w:tc>
      </w:tr>
      <w:tr w:rsidR="00397CED" w14:paraId="1CF37890"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8610F14"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6E8C71B7" w14:textId="77777777" w:rsidR="00397CED" w:rsidRDefault="007C733A">
            <w:pPr>
              <w:widowControl w:val="0"/>
              <w:jc w:val="both"/>
              <w:rPr>
                <w:b/>
              </w:rPr>
            </w:pPr>
            <w:r>
              <w:rPr>
                <w:b/>
              </w:rPr>
              <w:t>PhDr. Denisa Denglerová, Ph.D. (semináře 100%)</w:t>
            </w:r>
          </w:p>
        </w:tc>
      </w:tr>
      <w:tr w:rsidR="00397CED" w14:paraId="104615EB" w14:textId="77777777">
        <w:trPr>
          <w:trHeight w:val="158"/>
        </w:trPr>
        <w:tc>
          <w:tcPr>
            <w:tcW w:w="9854" w:type="dxa"/>
            <w:gridSpan w:val="8"/>
            <w:tcBorders>
              <w:left w:val="single" w:sz="4" w:space="0" w:color="000000"/>
              <w:bottom w:val="single" w:sz="4" w:space="0" w:color="000000"/>
              <w:right w:val="single" w:sz="4" w:space="0" w:color="000000"/>
            </w:tcBorders>
          </w:tcPr>
          <w:p w14:paraId="4364E230" w14:textId="77777777" w:rsidR="00397CED" w:rsidRDefault="00397CED">
            <w:pPr>
              <w:widowControl w:val="0"/>
              <w:jc w:val="both"/>
            </w:pPr>
          </w:p>
        </w:tc>
      </w:tr>
      <w:tr w:rsidR="00397CED" w14:paraId="5E14346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BC3A0F9"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4B037109" w14:textId="77777777" w:rsidR="00397CED" w:rsidRDefault="00397CED">
            <w:pPr>
              <w:widowControl w:val="0"/>
              <w:jc w:val="both"/>
            </w:pPr>
          </w:p>
        </w:tc>
      </w:tr>
      <w:tr w:rsidR="00397CED" w14:paraId="3D18956F" w14:textId="77777777">
        <w:trPr>
          <w:trHeight w:val="5870"/>
        </w:trPr>
        <w:tc>
          <w:tcPr>
            <w:tcW w:w="9854" w:type="dxa"/>
            <w:gridSpan w:val="8"/>
            <w:tcBorders>
              <w:left w:val="single" w:sz="4" w:space="0" w:color="000000"/>
              <w:bottom w:val="single" w:sz="12" w:space="0" w:color="000000"/>
              <w:right w:val="single" w:sz="4" w:space="0" w:color="000000"/>
            </w:tcBorders>
          </w:tcPr>
          <w:p w14:paraId="482BD805" w14:textId="77777777" w:rsidR="00397CED" w:rsidRDefault="007C733A">
            <w:pPr>
              <w:widowControl w:val="0"/>
              <w:spacing w:after="160"/>
              <w:contextualSpacing/>
              <w:jc w:val="both"/>
              <w:rPr>
                <w:rFonts w:eastAsia="Calibri"/>
                <w:color w:val="000000"/>
                <w:shd w:val="clear" w:color="auto" w:fill="FFFFFF"/>
                <w:lang w:eastAsia="en-US"/>
              </w:rPr>
            </w:pPr>
            <w:r>
              <w:rPr>
                <w:rFonts w:eastAsia="Calibri"/>
                <w:color w:val="000000"/>
                <w:shd w:val="clear" w:color="auto" w:fill="FFFFFF"/>
                <w:lang w:eastAsia="en-US"/>
              </w:rPr>
              <w:t xml:space="preserve">Cílem předmětu je seznámit studenty s možnostmi vhodných výzkumných a diagnostických metod ve školním prostředí </w:t>
            </w:r>
            <w:r>
              <w:rPr>
                <w:rFonts w:eastAsia="Calibri"/>
                <w:color w:val="000000"/>
                <w:shd w:val="clear" w:color="auto" w:fill="FFFFFF"/>
                <w:lang w:eastAsia="en-US"/>
              </w:rPr>
              <w:br/>
              <w:t>a navrhnout adekvátní výzkumný design vzhledem ke konkrétní výzkumné otázce. V předmětu se student seznámí s méně rozšířenými metodami sběru a analýzy dat v instituci školy, ať již za účelem výzkumu či terapeutické a pedagogické intervence.</w:t>
            </w:r>
          </w:p>
          <w:p w14:paraId="550B07EA" w14:textId="77777777" w:rsidR="00397CED" w:rsidRDefault="007C733A">
            <w:pPr>
              <w:widowControl w:val="0"/>
              <w:spacing w:after="160"/>
              <w:contextualSpacing/>
              <w:jc w:val="both"/>
              <w:rPr>
                <w:rFonts w:eastAsia="Calibri"/>
                <w:b/>
                <w:bCs/>
                <w:color w:val="000000"/>
                <w:shd w:val="clear" w:color="auto" w:fill="FFFFFF"/>
                <w:lang w:eastAsia="en-US"/>
              </w:rPr>
            </w:pPr>
            <w:r>
              <w:rPr>
                <w:rFonts w:eastAsia="Calibri"/>
                <w:b/>
                <w:bCs/>
                <w:color w:val="000000"/>
                <w:shd w:val="clear" w:color="auto" w:fill="FFFFFF"/>
                <w:lang w:eastAsia="en-US"/>
              </w:rPr>
              <w:t>Témata:</w:t>
            </w:r>
          </w:p>
          <w:p w14:paraId="233B7C84"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14"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Úvod - individuální x interakční pohled na dění ve škole.</w:t>
            </w:r>
          </w:p>
          <w:p w14:paraId="3C24ABFF"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15"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Limity dotazníkového šetření v prostředí školy. Od dotazníku k významu.</w:t>
            </w:r>
          </w:p>
          <w:p w14:paraId="65E71985"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16"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Q-metodologie jako možnost porozumět preferencím zkoumaných osob.</w:t>
            </w:r>
          </w:p>
          <w:p w14:paraId="6DCAF2E2"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17"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Etnografie v prostředí školy. Pražská skupina školní etnografie. A co subjektivita výzkumníka?</w:t>
            </w:r>
          </w:p>
          <w:p w14:paraId="1DD4B3B3"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18"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Projektivní principy a jejich využití v diagnostice i ve výzkumu.</w:t>
            </w:r>
          </w:p>
          <w:p w14:paraId="03FEAD94"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19"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Analýza dostupných dokumentů včetně virtuálního prostředí školy.</w:t>
            </w:r>
          </w:p>
          <w:p w14:paraId="5C55A82F"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20"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Principy a přínosy dynamické diagnostiky.</w:t>
            </w:r>
          </w:p>
          <w:p w14:paraId="5D21ED5D" w14:textId="77777777" w:rsidR="00397CED" w:rsidRDefault="007C733A">
            <w:pPr>
              <w:pStyle w:val="Odstavecseseznamem"/>
              <w:widowControl w:val="0"/>
              <w:numPr>
                <w:ilvl w:val="0"/>
                <w:numId w:val="30"/>
              </w:numPr>
              <w:suppressAutoHyphens w:val="0"/>
              <w:jc w:val="both"/>
              <w:rPr>
                <w:rFonts w:eastAsia="Calibri"/>
                <w:color w:val="000000"/>
                <w:shd w:val="clear" w:color="auto" w:fill="FFFFFF"/>
                <w:lang w:eastAsia="en-US"/>
              </w:rPr>
              <w:pPrChange w:id="1421" w:author="Jiri Vojtesek" w:date="2023-01-19T13:14:00Z">
                <w:pPr>
                  <w:pStyle w:val="Odstavecseseznamem"/>
                  <w:widowControl w:val="0"/>
                  <w:numPr>
                    <w:numId w:val="31"/>
                  </w:numPr>
                  <w:tabs>
                    <w:tab w:val="num" w:pos="0"/>
                  </w:tabs>
                  <w:suppressAutoHyphens w:val="0"/>
                  <w:ind w:hanging="360"/>
                  <w:jc w:val="both"/>
                </w:pPr>
              </w:pPrChange>
            </w:pPr>
            <w:r>
              <w:rPr>
                <w:rFonts w:eastAsia="Calibri"/>
                <w:color w:val="000000"/>
                <w:shd w:val="clear" w:color="auto" w:fill="FFFFFF"/>
                <w:lang w:eastAsia="en-US"/>
              </w:rPr>
              <w:t>Podpůrná opatření jako prvek přispívající k tvorbě proinkluzivního prostředí ve škole.</w:t>
            </w:r>
          </w:p>
          <w:p w14:paraId="799BDDE7" w14:textId="77777777" w:rsidR="00397CED" w:rsidRDefault="007C733A">
            <w:pPr>
              <w:widowControl w:val="0"/>
              <w:contextualSpacing/>
              <w:jc w:val="both"/>
            </w:pPr>
            <w:r>
              <w:rPr>
                <w:rFonts w:eastAsia="Calibri"/>
                <w:b/>
                <w:bCs/>
                <w:color w:val="000000"/>
                <w:shd w:val="clear" w:color="auto" w:fill="FFFFFF"/>
                <w:lang w:eastAsia="en-US"/>
              </w:rPr>
              <w:t>Výstupní znalosti</w:t>
            </w:r>
            <w:r>
              <w:rPr>
                <w:rFonts w:eastAsia="Calibri"/>
                <w:color w:val="000000"/>
                <w:shd w:val="clear" w:color="auto" w:fill="FFFFFF"/>
                <w:lang w:eastAsia="en-US"/>
              </w:rPr>
              <w:t xml:space="preserve"> (student prokazuje tyto znalosti)</w:t>
            </w:r>
          </w:p>
          <w:p w14:paraId="6B9CCDF1" w14:textId="77777777" w:rsidR="00397CED" w:rsidRDefault="007C733A">
            <w:pPr>
              <w:widowControl w:val="0"/>
              <w:numPr>
                <w:ilvl w:val="0"/>
                <w:numId w:val="29"/>
              </w:numPr>
              <w:suppressAutoHyphens w:val="0"/>
              <w:spacing w:after="160" w:line="259" w:lineRule="auto"/>
              <w:contextualSpacing/>
              <w:rPr>
                <w:rFonts w:eastAsia="Calibri"/>
                <w:lang w:eastAsia="en-US"/>
              </w:rPr>
              <w:pPrChange w:id="1422" w:author="Jiri Vojtesek" w:date="2023-01-19T13:14:00Z">
                <w:pPr>
                  <w:widowControl w:val="0"/>
                  <w:numPr>
                    <w:numId w:val="30"/>
                  </w:numPr>
                  <w:tabs>
                    <w:tab w:val="num" w:pos="0"/>
                  </w:tabs>
                  <w:suppressAutoHyphens w:val="0"/>
                  <w:spacing w:after="160" w:line="259" w:lineRule="auto"/>
                  <w:ind w:left="720" w:hanging="360"/>
                  <w:contextualSpacing/>
                </w:pPr>
              </w:pPrChange>
            </w:pPr>
            <w:r>
              <w:rPr>
                <w:rFonts w:eastAsia="Calibri"/>
                <w:lang w:eastAsia="en-US"/>
              </w:rPr>
              <w:t>různé přístupy ke sběru dat v prostředí školy</w:t>
            </w:r>
          </w:p>
          <w:p w14:paraId="79958D75" w14:textId="77777777" w:rsidR="00397CED" w:rsidRDefault="007C733A">
            <w:pPr>
              <w:widowControl w:val="0"/>
              <w:numPr>
                <w:ilvl w:val="0"/>
                <w:numId w:val="29"/>
              </w:numPr>
              <w:suppressAutoHyphens w:val="0"/>
              <w:spacing w:after="160" w:line="259" w:lineRule="auto"/>
              <w:contextualSpacing/>
              <w:rPr>
                <w:rFonts w:eastAsia="Calibri"/>
                <w:lang w:eastAsia="en-US"/>
              </w:rPr>
              <w:pPrChange w:id="1423" w:author="Jiri Vojtesek" w:date="2023-01-19T13:14:00Z">
                <w:pPr>
                  <w:widowControl w:val="0"/>
                  <w:numPr>
                    <w:numId w:val="30"/>
                  </w:numPr>
                  <w:tabs>
                    <w:tab w:val="num" w:pos="0"/>
                  </w:tabs>
                  <w:suppressAutoHyphens w:val="0"/>
                  <w:spacing w:after="160" w:line="259" w:lineRule="auto"/>
                  <w:ind w:left="720" w:hanging="360"/>
                  <w:contextualSpacing/>
                </w:pPr>
              </w:pPrChange>
            </w:pPr>
            <w:r>
              <w:rPr>
                <w:rFonts w:eastAsia="Calibri"/>
                <w:lang w:eastAsia="en-US"/>
              </w:rPr>
              <w:t>důležité teorie vědeckého poznání a současná vědecká paradigmata</w:t>
            </w:r>
          </w:p>
          <w:p w14:paraId="7960CBE5" w14:textId="77777777" w:rsidR="00397CED" w:rsidRDefault="007C733A">
            <w:pPr>
              <w:widowControl w:val="0"/>
              <w:numPr>
                <w:ilvl w:val="0"/>
                <w:numId w:val="29"/>
              </w:numPr>
              <w:suppressAutoHyphens w:val="0"/>
              <w:spacing w:after="160" w:line="259" w:lineRule="auto"/>
              <w:contextualSpacing/>
              <w:rPr>
                <w:rFonts w:eastAsia="Calibri"/>
                <w:lang w:eastAsia="en-US"/>
              </w:rPr>
              <w:pPrChange w:id="1424" w:author="Jiri Vojtesek" w:date="2023-01-19T13:14:00Z">
                <w:pPr>
                  <w:widowControl w:val="0"/>
                  <w:numPr>
                    <w:numId w:val="30"/>
                  </w:numPr>
                  <w:tabs>
                    <w:tab w:val="num" w:pos="0"/>
                  </w:tabs>
                  <w:suppressAutoHyphens w:val="0"/>
                  <w:spacing w:after="160" w:line="259" w:lineRule="auto"/>
                  <w:ind w:left="720" w:hanging="360"/>
                  <w:contextualSpacing/>
                </w:pPr>
              </w:pPrChange>
            </w:pPr>
            <w:r>
              <w:rPr>
                <w:rFonts w:eastAsia="Calibri"/>
                <w:lang w:eastAsia="en-US"/>
              </w:rPr>
              <w:t>různé principy analýzy získaných dat</w:t>
            </w:r>
          </w:p>
          <w:p w14:paraId="117AFCEA" w14:textId="77777777" w:rsidR="00397CED" w:rsidRDefault="007C733A">
            <w:pPr>
              <w:widowControl w:val="0"/>
              <w:numPr>
                <w:ilvl w:val="0"/>
                <w:numId w:val="29"/>
              </w:numPr>
              <w:suppressAutoHyphens w:val="0"/>
              <w:spacing w:after="160" w:line="259" w:lineRule="auto"/>
              <w:contextualSpacing/>
              <w:rPr>
                <w:rFonts w:eastAsia="Calibri"/>
                <w:lang w:eastAsia="en-US"/>
              </w:rPr>
              <w:pPrChange w:id="1425" w:author="Jiri Vojtesek" w:date="2023-01-19T13:14:00Z">
                <w:pPr>
                  <w:widowControl w:val="0"/>
                  <w:numPr>
                    <w:numId w:val="30"/>
                  </w:numPr>
                  <w:tabs>
                    <w:tab w:val="num" w:pos="0"/>
                  </w:tabs>
                  <w:suppressAutoHyphens w:val="0"/>
                  <w:spacing w:after="160" w:line="259" w:lineRule="auto"/>
                  <w:ind w:left="720" w:hanging="360"/>
                  <w:contextualSpacing/>
                </w:pPr>
              </w:pPrChange>
            </w:pPr>
            <w:r>
              <w:rPr>
                <w:rFonts w:eastAsia="Calibri"/>
                <w:lang w:eastAsia="en-US"/>
              </w:rPr>
              <w:t>principy dynamické diagnostiky a limity jejího využití</w:t>
            </w:r>
          </w:p>
          <w:p w14:paraId="36456610" w14:textId="77777777" w:rsidR="00397CED" w:rsidRDefault="007C733A">
            <w:pPr>
              <w:widowControl w:val="0"/>
              <w:numPr>
                <w:ilvl w:val="0"/>
                <w:numId w:val="29"/>
              </w:numPr>
              <w:suppressAutoHyphens w:val="0"/>
              <w:spacing w:after="160" w:line="259" w:lineRule="auto"/>
              <w:contextualSpacing/>
              <w:rPr>
                <w:rFonts w:eastAsia="Calibri"/>
                <w:lang w:eastAsia="en-US"/>
              </w:rPr>
              <w:pPrChange w:id="1426" w:author="Jiri Vojtesek" w:date="2023-01-19T13:14:00Z">
                <w:pPr>
                  <w:widowControl w:val="0"/>
                  <w:numPr>
                    <w:numId w:val="30"/>
                  </w:numPr>
                  <w:tabs>
                    <w:tab w:val="num" w:pos="0"/>
                  </w:tabs>
                  <w:suppressAutoHyphens w:val="0"/>
                  <w:spacing w:after="160" w:line="259" w:lineRule="auto"/>
                  <w:ind w:left="720" w:hanging="360"/>
                  <w:contextualSpacing/>
                </w:pPr>
              </w:pPrChange>
            </w:pPr>
            <w:r>
              <w:rPr>
                <w:rFonts w:eastAsia="Calibri"/>
                <w:lang w:eastAsia="en-US"/>
              </w:rPr>
              <w:t>možnosti sebe jako výzkumníka</w:t>
            </w:r>
          </w:p>
          <w:p w14:paraId="1F69517A" w14:textId="77777777" w:rsidR="00397CED" w:rsidRDefault="007C733A">
            <w:pPr>
              <w:widowControl w:val="0"/>
            </w:pPr>
            <w:r>
              <w:rPr>
                <w:rFonts w:eastAsia="Calibri"/>
                <w:b/>
                <w:bCs/>
                <w:lang w:eastAsia="en-US"/>
              </w:rPr>
              <w:t>Výstupní dovednosti</w:t>
            </w:r>
            <w:r>
              <w:rPr>
                <w:rFonts w:eastAsia="Calibri"/>
                <w:lang w:eastAsia="en-US"/>
              </w:rPr>
              <w:t xml:space="preserve"> (student prokazuje tyto dovednosti)</w:t>
            </w:r>
          </w:p>
          <w:p w14:paraId="26676ABF" w14:textId="77777777" w:rsidR="00397CED" w:rsidRDefault="007C733A">
            <w:pPr>
              <w:widowControl w:val="0"/>
              <w:numPr>
                <w:ilvl w:val="0"/>
                <w:numId w:val="28"/>
              </w:numPr>
              <w:suppressAutoHyphens w:val="0"/>
              <w:spacing w:after="160" w:line="259" w:lineRule="auto"/>
              <w:contextualSpacing/>
              <w:jc w:val="both"/>
              <w:rPr>
                <w:rFonts w:eastAsia="Calibri"/>
                <w:lang w:eastAsia="en-US"/>
              </w:rPr>
              <w:pPrChange w:id="1427" w:author="Jiri Vojtesek" w:date="2023-01-19T13:14:00Z">
                <w:pPr>
                  <w:widowControl w:val="0"/>
                  <w:numPr>
                    <w:numId w:val="29"/>
                  </w:numPr>
                  <w:tabs>
                    <w:tab w:val="num" w:pos="0"/>
                  </w:tabs>
                  <w:suppressAutoHyphens w:val="0"/>
                  <w:spacing w:after="160" w:line="259" w:lineRule="auto"/>
                  <w:ind w:left="720" w:hanging="360"/>
                  <w:contextualSpacing/>
                  <w:jc w:val="both"/>
                </w:pPr>
              </w:pPrChange>
            </w:pPr>
            <w:r>
              <w:rPr>
                <w:rFonts w:eastAsia="Calibri"/>
                <w:lang w:eastAsia="en-US"/>
              </w:rPr>
              <w:t>zformuluje výzkumný cíl a výzkumnou otázku</w:t>
            </w:r>
          </w:p>
          <w:p w14:paraId="6876E86B" w14:textId="77777777" w:rsidR="00397CED" w:rsidRDefault="007C733A">
            <w:pPr>
              <w:widowControl w:val="0"/>
              <w:numPr>
                <w:ilvl w:val="0"/>
                <w:numId w:val="28"/>
              </w:numPr>
              <w:suppressAutoHyphens w:val="0"/>
              <w:spacing w:after="160" w:line="259" w:lineRule="auto"/>
              <w:contextualSpacing/>
              <w:jc w:val="both"/>
              <w:rPr>
                <w:rFonts w:eastAsia="Calibri"/>
                <w:lang w:eastAsia="en-US"/>
              </w:rPr>
              <w:pPrChange w:id="1428" w:author="Jiri Vojtesek" w:date="2023-01-19T13:14:00Z">
                <w:pPr>
                  <w:widowControl w:val="0"/>
                  <w:numPr>
                    <w:numId w:val="29"/>
                  </w:numPr>
                  <w:tabs>
                    <w:tab w:val="num" w:pos="0"/>
                  </w:tabs>
                  <w:suppressAutoHyphens w:val="0"/>
                  <w:spacing w:after="160" w:line="259" w:lineRule="auto"/>
                  <w:ind w:left="720" w:hanging="360"/>
                  <w:contextualSpacing/>
                  <w:jc w:val="both"/>
                </w:pPr>
              </w:pPrChange>
            </w:pPr>
            <w:r>
              <w:rPr>
                <w:rFonts w:eastAsia="Calibri"/>
                <w:lang w:eastAsia="en-US"/>
              </w:rPr>
              <w:t>zformuluje diagnostickou otázku a určuje cíl diagnostického vyšetření</w:t>
            </w:r>
          </w:p>
          <w:p w14:paraId="34BF3234" w14:textId="77777777" w:rsidR="00397CED" w:rsidRDefault="007C733A">
            <w:pPr>
              <w:widowControl w:val="0"/>
              <w:numPr>
                <w:ilvl w:val="0"/>
                <w:numId w:val="28"/>
              </w:numPr>
              <w:suppressAutoHyphens w:val="0"/>
              <w:spacing w:after="160" w:line="259" w:lineRule="auto"/>
              <w:contextualSpacing/>
              <w:jc w:val="both"/>
              <w:rPr>
                <w:rFonts w:eastAsia="Calibri"/>
                <w:lang w:eastAsia="en-US"/>
              </w:rPr>
              <w:pPrChange w:id="1429" w:author="Jiri Vojtesek" w:date="2023-01-19T13:14:00Z">
                <w:pPr>
                  <w:widowControl w:val="0"/>
                  <w:numPr>
                    <w:numId w:val="29"/>
                  </w:numPr>
                  <w:tabs>
                    <w:tab w:val="num" w:pos="0"/>
                  </w:tabs>
                  <w:suppressAutoHyphens w:val="0"/>
                  <w:spacing w:after="160" w:line="259" w:lineRule="auto"/>
                  <w:ind w:left="720" w:hanging="360"/>
                  <w:contextualSpacing/>
                  <w:jc w:val="both"/>
                </w:pPr>
              </w:pPrChange>
            </w:pPr>
            <w:r>
              <w:rPr>
                <w:rFonts w:eastAsia="Calibri"/>
                <w:lang w:eastAsia="en-US"/>
              </w:rPr>
              <w:t>vzhledem k cíli vybírá vhodné metodologické postupy sběru dat a jejich analýzy</w:t>
            </w:r>
          </w:p>
          <w:p w14:paraId="25F5CCDC" w14:textId="77777777" w:rsidR="00397CED" w:rsidRDefault="007C733A">
            <w:pPr>
              <w:widowControl w:val="0"/>
              <w:numPr>
                <w:ilvl w:val="0"/>
                <w:numId w:val="28"/>
              </w:numPr>
              <w:suppressAutoHyphens w:val="0"/>
              <w:spacing w:after="160" w:line="259" w:lineRule="auto"/>
              <w:contextualSpacing/>
              <w:jc w:val="both"/>
              <w:rPr>
                <w:rFonts w:eastAsia="Calibri"/>
                <w:lang w:eastAsia="en-US"/>
              </w:rPr>
              <w:pPrChange w:id="1430" w:author="Jiri Vojtesek" w:date="2023-01-19T13:14:00Z">
                <w:pPr>
                  <w:widowControl w:val="0"/>
                  <w:numPr>
                    <w:numId w:val="29"/>
                  </w:numPr>
                  <w:tabs>
                    <w:tab w:val="num" w:pos="0"/>
                  </w:tabs>
                  <w:suppressAutoHyphens w:val="0"/>
                  <w:spacing w:after="160" w:line="259" w:lineRule="auto"/>
                  <w:ind w:left="720" w:hanging="360"/>
                  <w:contextualSpacing/>
                  <w:jc w:val="both"/>
                </w:pPr>
              </w:pPrChange>
            </w:pPr>
            <w:r>
              <w:rPr>
                <w:rFonts w:eastAsia="Calibri"/>
                <w:lang w:eastAsia="en-US"/>
              </w:rPr>
              <w:t>navrhuje adekvátní design výzkumu či adekvátní diagnostický postup</w:t>
            </w:r>
          </w:p>
          <w:p w14:paraId="61C0D0D6" w14:textId="77777777" w:rsidR="00397CED" w:rsidRDefault="007C733A">
            <w:pPr>
              <w:widowControl w:val="0"/>
              <w:numPr>
                <w:ilvl w:val="0"/>
                <w:numId w:val="28"/>
              </w:numPr>
              <w:suppressAutoHyphens w:val="0"/>
              <w:spacing w:after="160" w:line="259" w:lineRule="auto"/>
              <w:contextualSpacing/>
              <w:jc w:val="both"/>
              <w:rPr>
                <w:rFonts w:eastAsia="Calibri"/>
                <w:lang w:eastAsia="en-US"/>
              </w:rPr>
              <w:pPrChange w:id="1431" w:author="Jiri Vojtesek" w:date="2023-01-19T13:14:00Z">
                <w:pPr>
                  <w:widowControl w:val="0"/>
                  <w:numPr>
                    <w:numId w:val="29"/>
                  </w:numPr>
                  <w:tabs>
                    <w:tab w:val="num" w:pos="0"/>
                  </w:tabs>
                  <w:suppressAutoHyphens w:val="0"/>
                  <w:spacing w:after="160" w:line="259" w:lineRule="auto"/>
                  <w:ind w:left="720" w:hanging="360"/>
                  <w:contextualSpacing/>
                  <w:jc w:val="both"/>
                </w:pPr>
              </w:pPrChange>
            </w:pPr>
            <w:r>
              <w:rPr>
                <w:rFonts w:eastAsia="Calibri"/>
                <w:lang w:eastAsia="en-US"/>
              </w:rPr>
              <w:t>rozpozná limity a omezení zvolených metod</w:t>
            </w:r>
          </w:p>
        </w:tc>
      </w:tr>
      <w:tr w:rsidR="00397CED" w14:paraId="71DB239D"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7329882E"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1B5A4A25" w14:textId="77777777" w:rsidR="00397CED" w:rsidRDefault="00397CED">
            <w:pPr>
              <w:widowControl w:val="0"/>
              <w:jc w:val="both"/>
            </w:pPr>
          </w:p>
        </w:tc>
      </w:tr>
      <w:tr w:rsidR="00397CED" w14:paraId="177D9D92" w14:textId="77777777">
        <w:trPr>
          <w:trHeight w:val="983"/>
        </w:trPr>
        <w:tc>
          <w:tcPr>
            <w:tcW w:w="9854" w:type="dxa"/>
            <w:gridSpan w:val="8"/>
            <w:tcBorders>
              <w:left w:val="single" w:sz="4" w:space="0" w:color="000000"/>
              <w:bottom w:val="single" w:sz="4" w:space="0" w:color="000000"/>
              <w:right w:val="single" w:sz="4" w:space="0" w:color="000000"/>
            </w:tcBorders>
          </w:tcPr>
          <w:p w14:paraId="7EF22462" w14:textId="77777777" w:rsidR="00397CED" w:rsidRDefault="007C733A">
            <w:pPr>
              <w:widowControl w:val="0"/>
              <w:spacing w:after="160" w:line="259" w:lineRule="auto"/>
              <w:contextualSpacing/>
              <w:jc w:val="both"/>
              <w:rPr>
                <w:rFonts w:eastAsia="Calibri"/>
                <w:b/>
                <w:lang w:eastAsia="en-US"/>
              </w:rPr>
            </w:pPr>
            <w:r>
              <w:rPr>
                <w:rFonts w:eastAsia="Calibri"/>
                <w:b/>
                <w:lang w:eastAsia="en-US"/>
              </w:rPr>
              <w:t>Povinná literatura</w:t>
            </w:r>
          </w:p>
          <w:p w14:paraId="2A6AC89A" w14:textId="77777777" w:rsidR="00397CED" w:rsidRDefault="007C733A">
            <w:pPr>
              <w:widowControl w:val="0"/>
              <w:spacing w:after="160" w:line="259" w:lineRule="auto"/>
              <w:contextualSpacing/>
              <w:jc w:val="both"/>
            </w:pPr>
            <w:r>
              <w:rPr>
                <w:rFonts w:eastAsia="Calibri"/>
                <w:lang w:eastAsia="en-US"/>
              </w:rPr>
              <w:t xml:space="preserve">BITTNEROVÁ, D., DOUBEK, D., &amp; LEVÍNSKÁ, M. (2011). </w:t>
            </w:r>
            <w:r>
              <w:rPr>
                <w:rFonts w:eastAsia="Calibri"/>
                <w:i/>
                <w:lang w:eastAsia="en-US"/>
              </w:rPr>
              <w:t>Funkce kulturních modelů ve vzdělávání.</w:t>
            </w:r>
            <w:r>
              <w:rPr>
                <w:rFonts w:eastAsia="Calibri"/>
                <w:lang w:eastAsia="en-US"/>
              </w:rPr>
              <w:t xml:space="preserve"> Praha: FHS UK.</w:t>
            </w:r>
          </w:p>
          <w:p w14:paraId="5D9E7F4E" w14:textId="77777777" w:rsidR="00397CED" w:rsidRDefault="007C733A">
            <w:pPr>
              <w:widowControl w:val="0"/>
              <w:spacing w:after="160" w:line="259" w:lineRule="auto"/>
              <w:contextualSpacing/>
              <w:jc w:val="both"/>
            </w:pPr>
            <w:r>
              <w:rPr>
                <w:rFonts w:eastAsia="Calibri"/>
                <w:lang w:eastAsia="en-US"/>
              </w:rPr>
              <w:t xml:space="preserve">FEUERSTEIN, R. (2014). </w:t>
            </w:r>
            <w:r>
              <w:rPr>
                <w:rFonts w:eastAsia="Calibri"/>
                <w:i/>
                <w:lang w:eastAsia="en-US"/>
              </w:rPr>
              <w:t>Vytváření a zvyšování kognitivní modifikovatelnosti: Feuersteinův program instrumentálního obohacení</w:t>
            </w:r>
            <w:r>
              <w:rPr>
                <w:rFonts w:eastAsia="Calibri"/>
                <w:lang w:eastAsia="en-US"/>
              </w:rPr>
              <w:t>. Praha: Karolinum.</w:t>
            </w:r>
          </w:p>
          <w:p w14:paraId="2486B87E" w14:textId="77777777" w:rsidR="00397CED" w:rsidRDefault="007C733A">
            <w:pPr>
              <w:widowControl w:val="0"/>
              <w:spacing w:after="160" w:line="259" w:lineRule="auto"/>
              <w:contextualSpacing/>
              <w:jc w:val="both"/>
            </w:pPr>
            <w:r>
              <w:rPr>
                <w:rFonts w:eastAsia="Calibri"/>
                <w:lang w:eastAsia="en-US"/>
              </w:rPr>
              <w:t xml:space="preserve">MILLS, D., &amp; MORTON, M. (2013). </w:t>
            </w:r>
            <w:r>
              <w:rPr>
                <w:rFonts w:eastAsia="Calibri"/>
                <w:i/>
                <w:iCs/>
                <w:lang w:eastAsia="en-US"/>
              </w:rPr>
              <w:t>Ethnography in Education</w:t>
            </w:r>
            <w:r>
              <w:rPr>
                <w:rFonts w:eastAsia="Calibri"/>
                <w:lang w:eastAsia="en-US"/>
              </w:rPr>
              <w:t>. London: SAGE.</w:t>
            </w:r>
          </w:p>
          <w:p w14:paraId="5F60757D" w14:textId="77777777" w:rsidR="00397CED" w:rsidRDefault="007C733A">
            <w:pPr>
              <w:widowControl w:val="0"/>
              <w:spacing w:after="160" w:line="259" w:lineRule="auto"/>
              <w:contextualSpacing/>
              <w:jc w:val="both"/>
            </w:pPr>
            <w:r>
              <w:rPr>
                <w:rFonts w:eastAsia="Calibri"/>
                <w:lang w:eastAsia="en-US"/>
              </w:rPr>
              <w:t xml:space="preserve">Pražská skupina školní etnografie. (2005). </w:t>
            </w:r>
            <w:r>
              <w:rPr>
                <w:rFonts w:eastAsia="Calibri"/>
                <w:i/>
                <w:lang w:eastAsia="en-US"/>
              </w:rPr>
              <w:t>Psychický vývoj dítěte: od 1. do 5. třídy.</w:t>
            </w:r>
            <w:r>
              <w:rPr>
                <w:rFonts w:eastAsia="Calibri"/>
                <w:lang w:eastAsia="en-US"/>
              </w:rPr>
              <w:t xml:space="preserve"> Praha: Karolinum.</w:t>
            </w:r>
          </w:p>
          <w:p w14:paraId="128833B3" w14:textId="77777777" w:rsidR="00397CED" w:rsidRDefault="007C733A">
            <w:pPr>
              <w:widowControl w:val="0"/>
              <w:spacing w:after="160" w:line="259" w:lineRule="auto"/>
              <w:contextualSpacing/>
              <w:jc w:val="both"/>
            </w:pPr>
            <w:r>
              <w:rPr>
                <w:rFonts w:eastAsia="Calibri"/>
                <w:lang w:eastAsia="en-US"/>
              </w:rPr>
              <w:t xml:space="preserve">ŠÍP, R., &amp; DENGLEROVÁ, D., et al. (2022). </w:t>
            </w:r>
            <w:r>
              <w:rPr>
                <w:rFonts w:eastAsia="Calibri"/>
                <w:i/>
                <w:lang w:eastAsia="en-US"/>
              </w:rPr>
              <w:t xml:space="preserve">Na cestě k inkluzivní škole. Interakce a norma. </w:t>
            </w:r>
            <w:r>
              <w:rPr>
                <w:rFonts w:eastAsia="Calibri"/>
                <w:lang w:eastAsia="en-US"/>
              </w:rPr>
              <w:t>Brno: MUNIPress.</w:t>
            </w:r>
          </w:p>
          <w:p w14:paraId="0E34141A" w14:textId="77777777" w:rsidR="00397CED" w:rsidRDefault="007C733A">
            <w:pPr>
              <w:widowControl w:val="0"/>
              <w:spacing w:after="160" w:line="259" w:lineRule="auto"/>
              <w:contextualSpacing/>
              <w:jc w:val="both"/>
              <w:rPr>
                <w:rFonts w:eastAsia="Calibri"/>
                <w:b/>
                <w:lang w:eastAsia="en-US"/>
              </w:rPr>
            </w:pPr>
            <w:r>
              <w:rPr>
                <w:rFonts w:eastAsia="Calibri"/>
                <w:b/>
                <w:lang w:eastAsia="en-US"/>
              </w:rPr>
              <w:t>Doporučená literatura</w:t>
            </w:r>
          </w:p>
          <w:p w14:paraId="7EF3D427" w14:textId="77777777" w:rsidR="00397CED" w:rsidRDefault="007C733A">
            <w:pPr>
              <w:widowControl w:val="0"/>
              <w:spacing w:after="160" w:line="259" w:lineRule="auto"/>
              <w:contextualSpacing/>
              <w:jc w:val="both"/>
            </w:pPr>
            <w:r>
              <w:rPr>
                <w:rFonts w:eastAsia="Calibri"/>
                <w:lang w:eastAsia="en-US"/>
              </w:rPr>
              <w:t xml:space="preserve">BEACH, D., BAGLEY, C., &amp; MARQUES DA SILVA, S. (2018). </w:t>
            </w:r>
            <w:r>
              <w:rPr>
                <w:rFonts w:eastAsia="Calibri"/>
                <w:i/>
                <w:iCs/>
                <w:lang w:eastAsia="en-US"/>
              </w:rPr>
              <w:t>The Wiley Handbook of Ethnography of Education</w:t>
            </w:r>
            <w:r>
              <w:rPr>
                <w:rFonts w:eastAsia="Calibri"/>
                <w:lang w:eastAsia="en-US"/>
              </w:rPr>
              <w:t>. Oxford: Wiley-Blackwell.</w:t>
            </w:r>
          </w:p>
          <w:p w14:paraId="6B1ECA89" w14:textId="77777777" w:rsidR="00397CED" w:rsidRDefault="007C733A">
            <w:pPr>
              <w:widowControl w:val="0"/>
              <w:spacing w:after="160" w:line="259" w:lineRule="auto"/>
              <w:contextualSpacing/>
              <w:jc w:val="both"/>
            </w:pPr>
            <w:r>
              <w:rPr>
                <w:rFonts w:eastAsia="Calibri"/>
                <w:lang w:eastAsia="en-US"/>
              </w:rPr>
              <w:t xml:space="preserve">BUDIL, I. (2003). </w:t>
            </w:r>
            <w:r>
              <w:rPr>
                <w:rFonts w:eastAsia="Calibri"/>
                <w:i/>
                <w:lang w:eastAsia="en-US"/>
              </w:rPr>
              <w:t>Mýtus, jazyk a kulturní antropologie.</w:t>
            </w:r>
            <w:r>
              <w:rPr>
                <w:rFonts w:eastAsia="Calibri"/>
                <w:lang w:eastAsia="en-US"/>
              </w:rPr>
              <w:t xml:space="preserve"> Praha: Triton.</w:t>
            </w:r>
          </w:p>
          <w:p w14:paraId="174CD90A" w14:textId="77777777" w:rsidR="00397CED" w:rsidRDefault="007C733A">
            <w:pPr>
              <w:widowControl w:val="0"/>
              <w:spacing w:after="160" w:line="259" w:lineRule="auto"/>
              <w:contextualSpacing/>
              <w:jc w:val="both"/>
            </w:pPr>
            <w:r>
              <w:rPr>
                <w:rFonts w:eastAsia="Calibri"/>
                <w:lang w:eastAsia="en-US"/>
              </w:rPr>
              <w:t xml:space="preserve">GILLIAN, R. (2016). </w:t>
            </w:r>
            <w:r>
              <w:rPr>
                <w:rFonts w:eastAsia="Calibri"/>
                <w:i/>
                <w:lang w:eastAsia="en-US"/>
              </w:rPr>
              <w:t>Visual Methodologies</w:t>
            </w:r>
            <w:r>
              <w:rPr>
                <w:rFonts w:eastAsia="Calibri"/>
                <w:lang w:eastAsia="en-US"/>
              </w:rPr>
              <w:t>. London: SAGE.</w:t>
            </w:r>
          </w:p>
          <w:p w14:paraId="7A2F246E" w14:textId="77777777" w:rsidR="00397CED" w:rsidRDefault="007C733A">
            <w:pPr>
              <w:widowControl w:val="0"/>
              <w:spacing w:after="160" w:line="259" w:lineRule="auto"/>
              <w:contextualSpacing/>
              <w:jc w:val="both"/>
            </w:pPr>
            <w:r>
              <w:rPr>
                <w:rFonts w:eastAsia="Calibri"/>
                <w:lang w:eastAsia="en-US"/>
              </w:rPr>
              <w:t xml:space="preserve">MARKEE, N. (2015). </w:t>
            </w:r>
            <w:r>
              <w:rPr>
                <w:rFonts w:eastAsia="Calibri"/>
                <w:i/>
                <w:lang w:eastAsia="en-US"/>
              </w:rPr>
              <w:t>The handbook of classroom discourse and interaction.</w:t>
            </w:r>
            <w:r>
              <w:rPr>
                <w:rFonts w:eastAsia="Calibri"/>
                <w:lang w:eastAsia="en-US"/>
              </w:rPr>
              <w:t xml:space="preserve"> Chichester: John Wiley &amp; Sons.</w:t>
            </w:r>
          </w:p>
          <w:p w14:paraId="7D957AF5" w14:textId="77777777" w:rsidR="00397CED" w:rsidRDefault="007C733A">
            <w:pPr>
              <w:widowControl w:val="0"/>
              <w:spacing w:after="160" w:line="259" w:lineRule="auto"/>
              <w:contextualSpacing/>
              <w:jc w:val="both"/>
            </w:pPr>
            <w:r>
              <w:rPr>
                <w:rFonts w:eastAsia="Calibri"/>
                <w:lang w:eastAsia="en-US"/>
              </w:rPr>
              <w:t xml:space="preserve">MOSS, J., &amp; PINI B. (2016). </w:t>
            </w:r>
            <w:r>
              <w:rPr>
                <w:rFonts w:eastAsia="Calibri"/>
                <w:i/>
                <w:lang w:eastAsia="en-US"/>
              </w:rPr>
              <w:t>Visual research methods in educational research.</w:t>
            </w:r>
            <w:r>
              <w:rPr>
                <w:rFonts w:eastAsia="Calibri"/>
                <w:lang w:eastAsia="en-US"/>
              </w:rPr>
              <w:t xml:space="preserve"> New York: Palgrave Macmillan.</w:t>
            </w:r>
          </w:p>
          <w:p w14:paraId="6A9AF187" w14:textId="77777777" w:rsidR="00397CED" w:rsidRDefault="007C733A">
            <w:pPr>
              <w:widowControl w:val="0"/>
              <w:spacing w:after="160" w:line="259" w:lineRule="auto"/>
              <w:contextualSpacing/>
              <w:jc w:val="both"/>
            </w:pPr>
            <w:r>
              <w:rPr>
                <w:rFonts w:eastAsia="Calibri"/>
                <w:lang w:eastAsia="en-US"/>
              </w:rPr>
              <w:t xml:space="preserve">PINK, S. (2007). </w:t>
            </w:r>
            <w:r>
              <w:rPr>
                <w:rFonts w:eastAsia="Calibri"/>
                <w:i/>
                <w:iCs/>
                <w:lang w:eastAsia="en-US"/>
              </w:rPr>
              <w:t>Doing visual ethnography: Images, media and representation in research</w:t>
            </w:r>
            <w:r>
              <w:rPr>
                <w:rFonts w:eastAsia="Calibri"/>
                <w:lang w:eastAsia="en-US"/>
              </w:rPr>
              <w:t>. London: SAGE Publications.</w:t>
            </w:r>
          </w:p>
          <w:p w14:paraId="5530B0DE" w14:textId="77777777" w:rsidR="00397CED" w:rsidRDefault="007C733A">
            <w:pPr>
              <w:widowControl w:val="0"/>
              <w:spacing w:after="160" w:line="259" w:lineRule="auto"/>
              <w:contextualSpacing/>
              <w:jc w:val="both"/>
            </w:pPr>
            <w:r>
              <w:rPr>
                <w:rFonts w:eastAsia="Calibri"/>
                <w:lang w:eastAsia="en-US"/>
              </w:rPr>
              <w:t xml:space="preserve">PINK, S., et al. (2015). </w:t>
            </w:r>
            <w:r>
              <w:rPr>
                <w:rFonts w:eastAsia="Calibri"/>
                <w:i/>
                <w:iCs/>
                <w:lang w:eastAsia="en-US"/>
              </w:rPr>
              <w:t>Digital Ethnography: Principles and Practice</w:t>
            </w:r>
            <w:r>
              <w:rPr>
                <w:rFonts w:eastAsia="Calibri"/>
                <w:lang w:eastAsia="en-US"/>
              </w:rPr>
              <w:t>. London: SAGE Publications.</w:t>
            </w:r>
          </w:p>
          <w:p w14:paraId="47FE12E8" w14:textId="77777777" w:rsidR="00397CED" w:rsidRDefault="007C733A">
            <w:pPr>
              <w:widowControl w:val="0"/>
              <w:spacing w:after="160" w:line="259" w:lineRule="auto"/>
              <w:contextualSpacing/>
              <w:jc w:val="both"/>
            </w:pPr>
            <w:r>
              <w:rPr>
                <w:rFonts w:eastAsia="Calibri"/>
                <w:lang w:eastAsia="en-US"/>
              </w:rPr>
              <w:t xml:space="preserve">ŠTECH, S. (2021). </w:t>
            </w:r>
            <w:r>
              <w:rPr>
                <w:rFonts w:eastAsia="Calibri"/>
                <w:i/>
                <w:iCs/>
                <w:lang w:eastAsia="en-US"/>
              </w:rPr>
              <w:t>Výzkum, experti a politici – podivuhodný život ideje inkluzivního vzdělávání v ČR</w:t>
            </w:r>
            <w:r>
              <w:rPr>
                <w:rFonts w:eastAsia="Calibri"/>
                <w:lang w:eastAsia="en-US"/>
              </w:rPr>
              <w:t xml:space="preserve">. </w:t>
            </w:r>
            <w:r>
              <w:rPr>
                <w:rFonts w:eastAsia="Calibri"/>
                <w:i/>
                <w:lang w:eastAsia="en-US"/>
              </w:rPr>
              <w:t xml:space="preserve">Pedagogika </w:t>
            </w:r>
            <w:r>
              <w:rPr>
                <w:rFonts w:eastAsia="Calibri"/>
                <w:lang w:eastAsia="en-US"/>
              </w:rPr>
              <w:t>71(3), 403–427.</w:t>
            </w:r>
          </w:p>
          <w:p w14:paraId="79283B73" w14:textId="77777777" w:rsidR="00397CED" w:rsidRDefault="00397CED">
            <w:pPr>
              <w:widowControl w:val="0"/>
              <w:spacing w:after="160" w:line="259" w:lineRule="auto"/>
              <w:contextualSpacing/>
              <w:jc w:val="both"/>
              <w:rPr>
                <w:rFonts w:eastAsia="Calibri"/>
                <w:lang w:eastAsia="en-US"/>
              </w:rPr>
            </w:pPr>
          </w:p>
        </w:tc>
      </w:tr>
      <w:tr w:rsidR="00397CED" w14:paraId="6BC41084"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912A801" w14:textId="77777777" w:rsidR="00397CED" w:rsidRDefault="007C733A">
            <w:pPr>
              <w:widowControl w:val="0"/>
              <w:jc w:val="center"/>
              <w:rPr>
                <w:b/>
              </w:rPr>
            </w:pPr>
            <w:r>
              <w:rPr>
                <w:b/>
              </w:rPr>
              <w:lastRenderedPageBreak/>
              <w:t>Informace ke kombinované nebo distanční formě</w:t>
            </w:r>
          </w:p>
        </w:tc>
      </w:tr>
      <w:tr w:rsidR="00397CED" w14:paraId="492FB900"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BA9635"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20214BA5"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385FAAFF" w14:textId="77777777" w:rsidR="00397CED" w:rsidRDefault="007C733A">
            <w:pPr>
              <w:widowControl w:val="0"/>
              <w:jc w:val="both"/>
              <w:rPr>
                <w:b/>
              </w:rPr>
            </w:pPr>
            <w:r>
              <w:rPr>
                <w:b/>
              </w:rPr>
              <w:t>hodin</w:t>
            </w:r>
          </w:p>
        </w:tc>
      </w:tr>
      <w:tr w:rsidR="00397CED" w14:paraId="10463DD7"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46D90FF6" w14:textId="77777777" w:rsidR="00397CED" w:rsidRDefault="007C733A">
            <w:pPr>
              <w:widowControl w:val="0"/>
              <w:jc w:val="both"/>
              <w:rPr>
                <w:b/>
              </w:rPr>
            </w:pPr>
            <w:r>
              <w:rPr>
                <w:b/>
              </w:rPr>
              <w:t>Informace o způsobu kontaktu s vyučujícím</w:t>
            </w:r>
          </w:p>
        </w:tc>
      </w:tr>
      <w:tr w:rsidR="00397CED" w14:paraId="4CB030D7" w14:textId="77777777">
        <w:trPr>
          <w:trHeight w:val="359"/>
        </w:trPr>
        <w:tc>
          <w:tcPr>
            <w:tcW w:w="9854" w:type="dxa"/>
            <w:gridSpan w:val="8"/>
            <w:tcBorders>
              <w:top w:val="single" w:sz="4" w:space="0" w:color="000000"/>
              <w:left w:val="single" w:sz="4" w:space="0" w:color="000000"/>
              <w:bottom w:val="single" w:sz="4" w:space="0" w:color="000000"/>
              <w:right w:val="single" w:sz="4" w:space="0" w:color="000000"/>
            </w:tcBorders>
          </w:tcPr>
          <w:p w14:paraId="71BF230A" w14:textId="77777777" w:rsidR="00397CED" w:rsidRDefault="00397CED">
            <w:pPr>
              <w:widowControl w:val="0"/>
              <w:jc w:val="both"/>
            </w:pPr>
          </w:p>
        </w:tc>
      </w:tr>
    </w:tbl>
    <w:p w14:paraId="1E4E8BD6" w14:textId="77777777" w:rsidR="00397CED" w:rsidRDefault="00397CED"/>
    <w:p w14:paraId="46576184" w14:textId="77777777" w:rsidR="00397CED" w:rsidRDefault="007C733A">
      <w:r>
        <w:br w:type="page"/>
      </w:r>
    </w:p>
    <w:tbl>
      <w:tblPr>
        <w:tblW w:w="9855" w:type="dxa"/>
        <w:tblInd w:w="-113" w:type="dxa"/>
        <w:tblLayout w:type="fixed"/>
        <w:tblCellMar>
          <w:left w:w="70" w:type="dxa"/>
          <w:right w:w="70" w:type="dxa"/>
        </w:tblCellMar>
        <w:tblLook w:val="0000" w:firstRow="0" w:lastRow="0" w:firstColumn="0" w:lastColumn="0" w:noHBand="0" w:noVBand="0"/>
      </w:tblPr>
      <w:tblGrid>
        <w:gridCol w:w="3084"/>
        <w:gridCol w:w="570"/>
        <w:gridCol w:w="1131"/>
        <w:gridCol w:w="892"/>
        <w:gridCol w:w="816"/>
        <w:gridCol w:w="2153"/>
        <w:gridCol w:w="539"/>
        <w:gridCol w:w="670"/>
      </w:tblGrid>
      <w:tr w:rsidR="00397CED" w14:paraId="690A3017" w14:textId="77777777">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144D774" w14:textId="04302273"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432" w:author="Jiří Vojtěšek" w:date="2023-01-24T20:39:00Z">
              <w:r w:rsidR="008A5423">
                <w:rPr>
                  <w:b/>
                </w:rPr>
                <w:t>Abecední seznam</w:t>
              </w:r>
            </w:ins>
            <w:del w:id="1433" w:author="Jiří Vojtěšek" w:date="2023-01-24T20:39:00Z">
              <w:r w:rsidDel="008A5423">
                <w:rPr>
                  <w:rStyle w:val="Odkazintenzivn"/>
                </w:rPr>
                <w:delText>Abecední seznam</w:delText>
              </w:r>
            </w:del>
            <w:r>
              <w:rPr>
                <w:rStyle w:val="Odkazintenzivn"/>
              </w:rPr>
              <w:fldChar w:fldCharType="end"/>
            </w:r>
          </w:p>
        </w:tc>
      </w:tr>
      <w:tr w:rsidR="00397CED" w14:paraId="3C7F6D44" w14:textId="77777777">
        <w:tc>
          <w:tcPr>
            <w:tcW w:w="3084" w:type="dxa"/>
            <w:tcBorders>
              <w:top w:val="double" w:sz="4" w:space="0" w:color="000000"/>
              <w:left w:val="single" w:sz="4" w:space="0" w:color="000000"/>
              <w:bottom w:val="single" w:sz="4" w:space="0" w:color="000000"/>
              <w:right w:val="single" w:sz="4" w:space="0" w:color="000000"/>
            </w:tcBorders>
            <w:shd w:val="clear" w:color="auto" w:fill="F7CAAC"/>
          </w:tcPr>
          <w:p w14:paraId="46E3CFFA" w14:textId="77777777" w:rsidR="00397CED" w:rsidRDefault="007C733A">
            <w:pPr>
              <w:widowControl w:val="0"/>
              <w:jc w:val="both"/>
              <w:rPr>
                <w:b/>
              </w:rPr>
            </w:pPr>
            <w:r>
              <w:rPr>
                <w:b/>
              </w:rPr>
              <w:t>Název studijního předmětu</w:t>
            </w:r>
          </w:p>
        </w:tc>
        <w:tc>
          <w:tcPr>
            <w:tcW w:w="6771" w:type="dxa"/>
            <w:gridSpan w:val="7"/>
            <w:tcBorders>
              <w:top w:val="double" w:sz="4" w:space="0" w:color="000000"/>
              <w:left w:val="single" w:sz="4" w:space="0" w:color="000000"/>
              <w:bottom w:val="single" w:sz="4" w:space="0" w:color="000000"/>
              <w:right w:val="single" w:sz="4" w:space="0" w:color="000000"/>
            </w:tcBorders>
          </w:tcPr>
          <w:p w14:paraId="2CAE79B2" w14:textId="77777777" w:rsidR="00397CED" w:rsidRDefault="007C733A">
            <w:pPr>
              <w:widowControl w:val="0"/>
              <w:jc w:val="both"/>
            </w:pPr>
            <w:bookmarkStart w:id="1434" w:name="bZakladyPodnikatelstvi"/>
            <w:bookmarkStart w:id="1435" w:name="zakladyPodnikatelstvi"/>
            <w:r>
              <w:t>Základy podnikatelství</w:t>
            </w:r>
            <w:bookmarkEnd w:id="1434"/>
            <w:bookmarkEnd w:id="1435"/>
          </w:p>
        </w:tc>
      </w:tr>
      <w:tr w:rsidR="00397CED" w14:paraId="6322C919"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7F8FAE1A" w14:textId="77777777" w:rsidR="00397CED" w:rsidRDefault="007C733A">
            <w:pPr>
              <w:widowControl w:val="0"/>
              <w:jc w:val="both"/>
              <w:rPr>
                <w:b/>
              </w:rPr>
            </w:pPr>
            <w:r>
              <w:rPr>
                <w:b/>
              </w:rPr>
              <w:t>Typ předmětu</w:t>
            </w:r>
          </w:p>
        </w:tc>
        <w:tc>
          <w:tcPr>
            <w:tcW w:w="3409" w:type="dxa"/>
            <w:gridSpan w:val="4"/>
            <w:tcBorders>
              <w:top w:val="single" w:sz="4" w:space="0" w:color="000000"/>
              <w:left w:val="single" w:sz="4" w:space="0" w:color="000000"/>
              <w:bottom w:val="single" w:sz="4" w:space="0" w:color="000000"/>
              <w:right w:val="single" w:sz="4" w:space="0" w:color="000000"/>
            </w:tcBorders>
          </w:tcPr>
          <w:p w14:paraId="46172AEF" w14:textId="77777777" w:rsidR="00397CED" w:rsidRDefault="007C733A">
            <w:pPr>
              <w:widowControl w:val="0"/>
            </w:pPr>
            <w:r>
              <w:t>volitelný</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1D6E6AC"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2C5C11C7" w14:textId="77777777" w:rsidR="00397CED" w:rsidRDefault="007C733A">
            <w:pPr>
              <w:widowControl w:val="0"/>
              <w:jc w:val="both"/>
            </w:pPr>
            <w:r>
              <w:t>2/LS</w:t>
            </w:r>
          </w:p>
        </w:tc>
      </w:tr>
      <w:tr w:rsidR="00397CED" w14:paraId="1A955D1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889B1B4"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65731643" w14:textId="77777777" w:rsidR="00397CED" w:rsidRDefault="007C733A">
            <w:pPr>
              <w:widowControl w:val="0"/>
              <w:jc w:val="both"/>
            </w:pPr>
            <w:r>
              <w:t>24p + 12s</w:t>
            </w:r>
          </w:p>
        </w:tc>
        <w:tc>
          <w:tcPr>
            <w:tcW w:w="892" w:type="dxa"/>
            <w:tcBorders>
              <w:top w:val="single" w:sz="4" w:space="0" w:color="000000"/>
              <w:left w:val="single" w:sz="4" w:space="0" w:color="000000"/>
              <w:bottom w:val="single" w:sz="4" w:space="0" w:color="000000"/>
              <w:right w:val="single" w:sz="4" w:space="0" w:color="000000"/>
            </w:tcBorders>
            <w:shd w:val="clear" w:color="auto" w:fill="F7CAAC"/>
          </w:tcPr>
          <w:p w14:paraId="0B29FA4F"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47466BD" w14:textId="77777777" w:rsidR="00397CED" w:rsidRDefault="007C733A">
            <w:pPr>
              <w:widowControl w:val="0"/>
              <w:jc w:val="both"/>
            </w:pPr>
            <w:r>
              <w:t>36</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09649C8"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009977CB" w14:textId="77777777" w:rsidR="00397CED" w:rsidRDefault="007C733A">
            <w:pPr>
              <w:widowControl w:val="0"/>
              <w:jc w:val="both"/>
            </w:pPr>
            <w:r>
              <w:t>2</w:t>
            </w:r>
          </w:p>
        </w:tc>
      </w:tr>
      <w:tr w:rsidR="00397CED" w14:paraId="119CAAAF"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6F204977" w14:textId="77777777" w:rsidR="00397CED" w:rsidRDefault="007C733A">
            <w:pPr>
              <w:widowControl w:val="0"/>
              <w:jc w:val="both"/>
              <w:rPr>
                <w:b/>
              </w:rPr>
            </w:pPr>
            <w:r>
              <w:rPr>
                <w:b/>
              </w:rPr>
              <w:t>Prerekvizity, korekvizity, ekvivalence</w:t>
            </w:r>
          </w:p>
        </w:tc>
        <w:tc>
          <w:tcPr>
            <w:tcW w:w="6771" w:type="dxa"/>
            <w:gridSpan w:val="7"/>
            <w:tcBorders>
              <w:top w:val="single" w:sz="4" w:space="0" w:color="000000"/>
              <w:left w:val="single" w:sz="4" w:space="0" w:color="000000"/>
              <w:bottom w:val="single" w:sz="4" w:space="0" w:color="000000"/>
              <w:right w:val="single" w:sz="4" w:space="0" w:color="000000"/>
            </w:tcBorders>
          </w:tcPr>
          <w:p w14:paraId="44AF3BF9" w14:textId="77777777" w:rsidR="00397CED" w:rsidRDefault="00397CED">
            <w:pPr>
              <w:widowControl w:val="0"/>
              <w:jc w:val="both"/>
            </w:pPr>
          </w:p>
        </w:tc>
      </w:tr>
      <w:tr w:rsidR="00397CED" w14:paraId="463E52B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424CAC47" w14:textId="77777777" w:rsidR="00397CED" w:rsidRDefault="007C733A">
            <w:pPr>
              <w:widowControl w:val="0"/>
              <w:jc w:val="both"/>
              <w:rPr>
                <w:b/>
              </w:rPr>
            </w:pPr>
            <w:r>
              <w:rPr>
                <w:b/>
              </w:rPr>
              <w:t>Způsob ověření studijních výsledků</w:t>
            </w:r>
          </w:p>
        </w:tc>
        <w:tc>
          <w:tcPr>
            <w:tcW w:w="3409" w:type="dxa"/>
            <w:gridSpan w:val="4"/>
            <w:tcBorders>
              <w:top w:val="single" w:sz="4" w:space="0" w:color="000000"/>
              <w:left w:val="single" w:sz="4" w:space="0" w:color="000000"/>
              <w:bottom w:val="single" w:sz="4" w:space="0" w:color="000000"/>
              <w:right w:val="single" w:sz="4" w:space="0" w:color="000000"/>
            </w:tcBorders>
          </w:tcPr>
          <w:p w14:paraId="1279FC2F" w14:textId="77777777" w:rsidR="00397CED" w:rsidRDefault="007C733A">
            <w:pPr>
              <w:widowControl w:val="0"/>
              <w:jc w:val="both"/>
            </w:pPr>
            <w:r>
              <w:t>Klasifikovaný zápočet</w:t>
            </w:r>
          </w:p>
        </w:tc>
        <w:tc>
          <w:tcPr>
            <w:tcW w:w="2153" w:type="dxa"/>
            <w:tcBorders>
              <w:top w:val="single" w:sz="4" w:space="0" w:color="000000"/>
              <w:left w:val="single" w:sz="4" w:space="0" w:color="000000"/>
              <w:bottom w:val="single" w:sz="4" w:space="0" w:color="000000"/>
              <w:right w:val="single" w:sz="4" w:space="0" w:color="000000"/>
            </w:tcBorders>
            <w:shd w:val="clear" w:color="auto" w:fill="F7CAAC"/>
          </w:tcPr>
          <w:p w14:paraId="6CCC4920"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741E3759" w14:textId="77777777" w:rsidR="00397CED" w:rsidRDefault="007C733A">
            <w:pPr>
              <w:widowControl w:val="0"/>
              <w:jc w:val="both"/>
            </w:pPr>
            <w:r>
              <w:t>přednáška, seminář</w:t>
            </w:r>
          </w:p>
        </w:tc>
      </w:tr>
      <w:tr w:rsidR="00397CED" w14:paraId="39C5B392"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5FF8C472" w14:textId="77777777" w:rsidR="00397CED" w:rsidRDefault="007C733A">
            <w:pPr>
              <w:widowControl w:val="0"/>
              <w:jc w:val="both"/>
              <w:rPr>
                <w:b/>
              </w:rPr>
            </w:pPr>
            <w:r>
              <w:rPr>
                <w:b/>
              </w:rPr>
              <w:t>Forma způsobu ověření studijních výsledků a další požadavky na studenta</w:t>
            </w:r>
          </w:p>
        </w:tc>
        <w:tc>
          <w:tcPr>
            <w:tcW w:w="6771" w:type="dxa"/>
            <w:gridSpan w:val="7"/>
            <w:tcBorders>
              <w:top w:val="single" w:sz="4" w:space="0" w:color="000000"/>
              <w:left w:val="single" w:sz="4" w:space="0" w:color="000000"/>
              <w:bottom w:val="single" w:sz="4" w:space="0" w:color="000000"/>
              <w:right w:val="single" w:sz="4" w:space="0" w:color="000000"/>
            </w:tcBorders>
          </w:tcPr>
          <w:p w14:paraId="6595348F" w14:textId="77777777" w:rsidR="00397CED" w:rsidRDefault="007C733A">
            <w:pPr>
              <w:widowControl w:val="0"/>
              <w:jc w:val="both"/>
            </w:pPr>
            <w:r>
              <w:t>Pásemná i ústní forma</w:t>
            </w:r>
          </w:p>
          <w:p w14:paraId="280E486A" w14:textId="77777777" w:rsidR="00397CED" w:rsidRDefault="007C733A">
            <w:pPr>
              <w:widowControl w:val="0"/>
              <w:jc w:val="both"/>
            </w:pPr>
            <w:r>
              <w:t>1. Povinná a aktivní účast na jednotlivých cvičeních (80% účast na cvičení).</w:t>
            </w:r>
          </w:p>
          <w:p w14:paraId="46FCC4A7" w14:textId="77777777" w:rsidR="00397CED" w:rsidRDefault="007C733A">
            <w:pPr>
              <w:widowControl w:val="0"/>
              <w:jc w:val="both"/>
            </w:pPr>
            <w:r>
              <w:t>2. Teoretické a praktické zvládnutí základní problematiky a jednotlivých témat.</w:t>
            </w:r>
          </w:p>
          <w:p w14:paraId="6A1112B5" w14:textId="77777777" w:rsidR="00397CED" w:rsidRDefault="007C733A">
            <w:pPr>
              <w:widowControl w:val="0"/>
              <w:jc w:val="both"/>
            </w:pPr>
            <w:r>
              <w:t>3. Úspěšné a samostatné vypracování všech zadaných úloh v průběhu semestru.</w:t>
            </w:r>
          </w:p>
          <w:p w14:paraId="2C079401" w14:textId="77777777" w:rsidR="00397CED" w:rsidRDefault="007C733A">
            <w:pPr>
              <w:widowControl w:val="0"/>
              <w:jc w:val="both"/>
            </w:pPr>
            <w:r>
              <w:t>4. Prokázání úspěšného zvládnutí probírané tématiky při ústním pohovoru s vyučujícím.</w:t>
            </w:r>
          </w:p>
        </w:tc>
      </w:tr>
      <w:tr w:rsidR="00397CED" w14:paraId="79B229F9" w14:textId="77777777">
        <w:trPr>
          <w:trHeight w:val="191"/>
        </w:trPr>
        <w:tc>
          <w:tcPr>
            <w:tcW w:w="9855" w:type="dxa"/>
            <w:gridSpan w:val="8"/>
            <w:tcBorders>
              <w:left w:val="single" w:sz="4" w:space="0" w:color="000000"/>
              <w:bottom w:val="single" w:sz="4" w:space="0" w:color="000000"/>
              <w:right w:val="single" w:sz="4" w:space="0" w:color="000000"/>
            </w:tcBorders>
          </w:tcPr>
          <w:p w14:paraId="7086AD45" w14:textId="77777777" w:rsidR="00397CED" w:rsidRDefault="00397CED">
            <w:pPr>
              <w:widowControl w:val="0"/>
              <w:jc w:val="both"/>
            </w:pPr>
          </w:p>
        </w:tc>
      </w:tr>
      <w:tr w:rsidR="00397CED" w14:paraId="4A7C0DAD" w14:textId="77777777">
        <w:trPr>
          <w:trHeight w:val="197"/>
        </w:trPr>
        <w:tc>
          <w:tcPr>
            <w:tcW w:w="3084" w:type="dxa"/>
            <w:tcBorders>
              <w:left w:val="single" w:sz="4" w:space="0" w:color="000000"/>
              <w:bottom w:val="single" w:sz="4" w:space="0" w:color="000000"/>
              <w:right w:val="single" w:sz="4" w:space="0" w:color="000000"/>
            </w:tcBorders>
            <w:shd w:val="clear" w:color="auto" w:fill="F7CAAC"/>
          </w:tcPr>
          <w:p w14:paraId="430123AD" w14:textId="77777777" w:rsidR="00397CED" w:rsidRDefault="007C733A">
            <w:pPr>
              <w:widowControl w:val="0"/>
              <w:jc w:val="both"/>
              <w:rPr>
                <w:b/>
              </w:rPr>
            </w:pPr>
            <w:r>
              <w:rPr>
                <w:b/>
              </w:rPr>
              <w:t>Garant předmětu</w:t>
            </w:r>
          </w:p>
        </w:tc>
        <w:tc>
          <w:tcPr>
            <w:tcW w:w="6771" w:type="dxa"/>
            <w:gridSpan w:val="7"/>
            <w:tcBorders>
              <w:left w:val="single" w:sz="4" w:space="0" w:color="000000"/>
              <w:bottom w:val="single" w:sz="4" w:space="0" w:color="000000"/>
              <w:right w:val="single" w:sz="4" w:space="0" w:color="000000"/>
            </w:tcBorders>
          </w:tcPr>
          <w:p w14:paraId="1DC2852F" w14:textId="77777777" w:rsidR="00397CED" w:rsidRDefault="007C733A">
            <w:pPr>
              <w:widowControl w:val="0"/>
              <w:jc w:val="both"/>
            </w:pPr>
            <w:r>
              <w:t>doc. Ing. Petr Novák, Ph.D.</w:t>
            </w:r>
          </w:p>
        </w:tc>
      </w:tr>
      <w:tr w:rsidR="00397CED" w14:paraId="5182DC49" w14:textId="77777777">
        <w:trPr>
          <w:trHeight w:val="243"/>
        </w:trPr>
        <w:tc>
          <w:tcPr>
            <w:tcW w:w="3084" w:type="dxa"/>
            <w:tcBorders>
              <w:left w:val="single" w:sz="4" w:space="0" w:color="000000"/>
              <w:bottom w:val="single" w:sz="4" w:space="0" w:color="000000"/>
              <w:right w:val="single" w:sz="4" w:space="0" w:color="000000"/>
            </w:tcBorders>
            <w:shd w:val="clear" w:color="auto" w:fill="F7CAAC"/>
          </w:tcPr>
          <w:p w14:paraId="14258921" w14:textId="77777777" w:rsidR="00397CED" w:rsidRDefault="007C733A">
            <w:pPr>
              <w:widowControl w:val="0"/>
              <w:jc w:val="both"/>
              <w:rPr>
                <w:b/>
              </w:rPr>
            </w:pPr>
            <w:r>
              <w:rPr>
                <w:b/>
              </w:rPr>
              <w:t>Zapojení garanta do výuky předmětu</w:t>
            </w:r>
          </w:p>
        </w:tc>
        <w:tc>
          <w:tcPr>
            <w:tcW w:w="6771" w:type="dxa"/>
            <w:gridSpan w:val="7"/>
            <w:tcBorders>
              <w:left w:val="single" w:sz="4" w:space="0" w:color="000000"/>
              <w:bottom w:val="single" w:sz="4" w:space="0" w:color="000000"/>
              <w:right w:val="single" w:sz="4" w:space="0" w:color="000000"/>
            </w:tcBorders>
          </w:tcPr>
          <w:p w14:paraId="7F0A8450" w14:textId="77777777" w:rsidR="00397CED" w:rsidRDefault="007C733A">
            <w:pPr>
              <w:widowControl w:val="0"/>
              <w:jc w:val="both"/>
            </w:pPr>
            <w:r>
              <w:t>Metodicky, vedení přednášek, koncepce seminářů, kontrola úrovně zpracovaných semestrálních projektů a ověření znalostí formou ústní zkoušky.</w:t>
            </w:r>
          </w:p>
        </w:tc>
      </w:tr>
      <w:tr w:rsidR="00397CED" w14:paraId="1813C30C"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2449B3AA" w14:textId="77777777" w:rsidR="00397CED" w:rsidRDefault="007C733A">
            <w:pPr>
              <w:widowControl w:val="0"/>
              <w:jc w:val="both"/>
              <w:rPr>
                <w:b/>
              </w:rPr>
            </w:pPr>
            <w:r>
              <w:rPr>
                <w:b/>
              </w:rPr>
              <w:t>Vyučující</w:t>
            </w:r>
          </w:p>
        </w:tc>
        <w:tc>
          <w:tcPr>
            <w:tcW w:w="6771" w:type="dxa"/>
            <w:gridSpan w:val="7"/>
            <w:tcBorders>
              <w:top w:val="single" w:sz="4" w:space="0" w:color="000000"/>
              <w:left w:val="single" w:sz="4" w:space="0" w:color="000000"/>
              <w:right w:val="single" w:sz="4" w:space="0" w:color="000000"/>
            </w:tcBorders>
          </w:tcPr>
          <w:p w14:paraId="3A7E3DC0" w14:textId="77777777" w:rsidR="00397CED" w:rsidRDefault="007C733A">
            <w:pPr>
              <w:widowControl w:val="0"/>
              <w:jc w:val="both"/>
              <w:rPr>
                <w:b/>
              </w:rPr>
            </w:pPr>
            <w:r>
              <w:rPr>
                <w:b/>
              </w:rPr>
              <w:t>doc. Ing. Petr Novák, Ph.D. (přednášky 100 %)</w:t>
            </w:r>
          </w:p>
        </w:tc>
      </w:tr>
      <w:tr w:rsidR="00397CED" w14:paraId="13C2EA87" w14:textId="77777777">
        <w:trPr>
          <w:trHeight w:val="182"/>
        </w:trPr>
        <w:tc>
          <w:tcPr>
            <w:tcW w:w="9855" w:type="dxa"/>
            <w:gridSpan w:val="8"/>
            <w:tcBorders>
              <w:left w:val="single" w:sz="4" w:space="0" w:color="000000"/>
              <w:bottom w:val="single" w:sz="4" w:space="0" w:color="000000"/>
              <w:right w:val="single" w:sz="4" w:space="0" w:color="000000"/>
            </w:tcBorders>
          </w:tcPr>
          <w:p w14:paraId="492E6419" w14:textId="77777777" w:rsidR="00397CED" w:rsidRDefault="007C733A">
            <w:pPr>
              <w:widowControl w:val="0"/>
              <w:ind w:left="3085"/>
              <w:jc w:val="both"/>
            </w:pPr>
            <w:r>
              <w:t>Ing. Zuzana Vaculčíková, Ph.D. (semináře 100 %)</w:t>
            </w:r>
          </w:p>
        </w:tc>
      </w:tr>
      <w:tr w:rsidR="00397CED" w14:paraId="6F0E35B8" w14:textId="77777777">
        <w:tc>
          <w:tcPr>
            <w:tcW w:w="3084" w:type="dxa"/>
            <w:tcBorders>
              <w:top w:val="single" w:sz="4" w:space="0" w:color="000000"/>
              <w:left w:val="single" w:sz="4" w:space="0" w:color="000000"/>
              <w:bottom w:val="single" w:sz="4" w:space="0" w:color="000000"/>
              <w:right w:val="single" w:sz="4" w:space="0" w:color="000000"/>
            </w:tcBorders>
            <w:shd w:val="clear" w:color="auto" w:fill="F7CAAC"/>
          </w:tcPr>
          <w:p w14:paraId="37ABEF8C" w14:textId="77777777" w:rsidR="00397CED" w:rsidRDefault="007C733A">
            <w:pPr>
              <w:widowControl w:val="0"/>
              <w:jc w:val="both"/>
              <w:rPr>
                <w:b/>
              </w:rPr>
            </w:pPr>
            <w:r>
              <w:rPr>
                <w:b/>
              </w:rPr>
              <w:t>Stručná anotace předmětu</w:t>
            </w:r>
          </w:p>
        </w:tc>
        <w:tc>
          <w:tcPr>
            <w:tcW w:w="6771" w:type="dxa"/>
            <w:gridSpan w:val="7"/>
            <w:tcBorders>
              <w:top w:val="single" w:sz="4" w:space="0" w:color="000000"/>
              <w:left w:val="single" w:sz="4" w:space="0" w:color="000000"/>
              <w:right w:val="single" w:sz="4" w:space="0" w:color="000000"/>
            </w:tcBorders>
          </w:tcPr>
          <w:p w14:paraId="5A1191AB" w14:textId="77777777" w:rsidR="00397CED" w:rsidRDefault="00397CED">
            <w:pPr>
              <w:widowControl w:val="0"/>
              <w:jc w:val="both"/>
            </w:pPr>
          </w:p>
        </w:tc>
      </w:tr>
      <w:tr w:rsidR="00397CED" w14:paraId="7EB8ED3B" w14:textId="77777777">
        <w:trPr>
          <w:trHeight w:val="3938"/>
        </w:trPr>
        <w:tc>
          <w:tcPr>
            <w:tcW w:w="9855" w:type="dxa"/>
            <w:gridSpan w:val="8"/>
            <w:tcBorders>
              <w:left w:val="single" w:sz="4" w:space="0" w:color="000000"/>
              <w:bottom w:val="single" w:sz="12" w:space="0" w:color="000000"/>
              <w:right w:val="single" w:sz="4" w:space="0" w:color="000000"/>
            </w:tcBorders>
          </w:tcPr>
          <w:p w14:paraId="0F2FC391" w14:textId="77777777" w:rsidR="00397CED" w:rsidRDefault="007C733A">
            <w:pPr>
              <w:widowControl w:val="0"/>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založit vlastní podnikatelský subjekt a spočítat jeho ekonomickou efektivnost.</w:t>
            </w:r>
          </w:p>
          <w:p w14:paraId="366E3E8F" w14:textId="77777777" w:rsidR="00397CED" w:rsidRDefault="007C733A">
            <w:pPr>
              <w:widowControl w:val="0"/>
              <w:jc w:val="both"/>
              <w:rPr>
                <w:b/>
              </w:rPr>
            </w:pPr>
            <w:r>
              <w:rPr>
                <w:b/>
              </w:rPr>
              <w:t>Témata:</w:t>
            </w:r>
          </w:p>
          <w:p w14:paraId="3E62C639" w14:textId="77777777" w:rsidR="00397CED" w:rsidRDefault="007C733A">
            <w:pPr>
              <w:pStyle w:val="Odstavecseseznamem"/>
              <w:widowControl w:val="0"/>
              <w:numPr>
                <w:ilvl w:val="0"/>
                <w:numId w:val="31"/>
              </w:numPr>
              <w:suppressAutoHyphens w:val="0"/>
              <w:jc w:val="both"/>
              <w:pPrChange w:id="1436" w:author="Jiri Vojtesek" w:date="2023-01-19T13:14:00Z">
                <w:pPr>
                  <w:pStyle w:val="Odstavecseseznamem"/>
                  <w:widowControl w:val="0"/>
                  <w:numPr>
                    <w:numId w:val="32"/>
                  </w:numPr>
                  <w:tabs>
                    <w:tab w:val="num" w:pos="0"/>
                  </w:tabs>
                  <w:suppressAutoHyphens w:val="0"/>
                  <w:ind w:hanging="360"/>
                  <w:jc w:val="both"/>
                </w:pPr>
              </w:pPrChange>
            </w:pPr>
            <w:r>
              <w:t>Úvod do podnikání, podnikatelské prostředí</w:t>
            </w:r>
          </w:p>
          <w:p w14:paraId="6E5B3D1D" w14:textId="77777777" w:rsidR="00397CED" w:rsidRDefault="007C733A">
            <w:pPr>
              <w:pStyle w:val="Odstavecseseznamem"/>
              <w:widowControl w:val="0"/>
              <w:numPr>
                <w:ilvl w:val="0"/>
                <w:numId w:val="31"/>
              </w:numPr>
              <w:suppressAutoHyphens w:val="0"/>
              <w:jc w:val="both"/>
              <w:pPrChange w:id="1437" w:author="Jiri Vojtesek" w:date="2023-01-19T13:14:00Z">
                <w:pPr>
                  <w:pStyle w:val="Odstavecseseznamem"/>
                  <w:widowControl w:val="0"/>
                  <w:numPr>
                    <w:numId w:val="32"/>
                  </w:numPr>
                  <w:tabs>
                    <w:tab w:val="num" w:pos="0"/>
                  </w:tabs>
                  <w:suppressAutoHyphens w:val="0"/>
                  <w:ind w:hanging="360"/>
                  <w:jc w:val="both"/>
                </w:pPr>
              </w:pPrChange>
            </w:pPr>
            <w:r>
              <w:t>Právní aspekty podnikání a právní formy podnikání v ČR</w:t>
            </w:r>
          </w:p>
          <w:p w14:paraId="3D447B85" w14:textId="77777777" w:rsidR="00397CED" w:rsidRDefault="007C733A">
            <w:pPr>
              <w:pStyle w:val="Odstavecseseznamem"/>
              <w:widowControl w:val="0"/>
              <w:numPr>
                <w:ilvl w:val="0"/>
                <w:numId w:val="31"/>
              </w:numPr>
              <w:suppressAutoHyphens w:val="0"/>
              <w:jc w:val="both"/>
              <w:pPrChange w:id="1438" w:author="Jiri Vojtesek" w:date="2023-01-19T13:14:00Z">
                <w:pPr>
                  <w:pStyle w:val="Odstavecseseznamem"/>
                  <w:widowControl w:val="0"/>
                  <w:numPr>
                    <w:numId w:val="32"/>
                  </w:numPr>
                  <w:tabs>
                    <w:tab w:val="num" w:pos="0"/>
                  </w:tabs>
                  <w:suppressAutoHyphens w:val="0"/>
                  <w:ind w:hanging="360"/>
                  <w:jc w:val="both"/>
                </w:pPr>
              </w:pPrChange>
            </w:pPr>
            <w:r>
              <w:t>Živnostenské právo</w:t>
            </w:r>
          </w:p>
          <w:p w14:paraId="07436C12" w14:textId="77777777" w:rsidR="00397CED" w:rsidRDefault="007C733A">
            <w:pPr>
              <w:pStyle w:val="Odstavecseseznamem"/>
              <w:widowControl w:val="0"/>
              <w:numPr>
                <w:ilvl w:val="0"/>
                <w:numId w:val="31"/>
              </w:numPr>
              <w:suppressAutoHyphens w:val="0"/>
              <w:jc w:val="both"/>
              <w:pPrChange w:id="1439" w:author="Jiri Vojtesek" w:date="2023-01-19T13:14:00Z">
                <w:pPr>
                  <w:pStyle w:val="Odstavecseseznamem"/>
                  <w:widowControl w:val="0"/>
                  <w:numPr>
                    <w:numId w:val="32"/>
                  </w:numPr>
                  <w:tabs>
                    <w:tab w:val="num" w:pos="0"/>
                  </w:tabs>
                  <w:suppressAutoHyphens w:val="0"/>
                  <w:ind w:hanging="360"/>
                  <w:jc w:val="both"/>
                </w:pPr>
              </w:pPrChange>
            </w:pPr>
            <w:r>
              <w:t>Životní cyklus podniku, vznik a zánik podniku</w:t>
            </w:r>
          </w:p>
          <w:p w14:paraId="40959E58" w14:textId="77777777" w:rsidR="00397CED" w:rsidRDefault="007C733A">
            <w:pPr>
              <w:pStyle w:val="Odstavecseseznamem"/>
              <w:widowControl w:val="0"/>
              <w:numPr>
                <w:ilvl w:val="0"/>
                <w:numId w:val="31"/>
              </w:numPr>
              <w:suppressAutoHyphens w:val="0"/>
              <w:jc w:val="both"/>
              <w:pPrChange w:id="1440" w:author="Jiri Vojtesek" w:date="2023-01-19T13:14:00Z">
                <w:pPr>
                  <w:pStyle w:val="Odstavecseseznamem"/>
                  <w:widowControl w:val="0"/>
                  <w:numPr>
                    <w:numId w:val="32"/>
                  </w:numPr>
                  <w:tabs>
                    <w:tab w:val="num" w:pos="0"/>
                  </w:tabs>
                  <w:suppressAutoHyphens w:val="0"/>
                  <w:ind w:hanging="360"/>
                  <w:jc w:val="both"/>
                </w:pPr>
              </w:pPrChange>
            </w:pPr>
            <w:r>
              <w:t>Založení fyzické a právnické osoby</w:t>
            </w:r>
          </w:p>
          <w:p w14:paraId="46E86B76" w14:textId="77777777" w:rsidR="00397CED" w:rsidRDefault="007C733A">
            <w:pPr>
              <w:pStyle w:val="Odstavecseseznamem"/>
              <w:widowControl w:val="0"/>
              <w:numPr>
                <w:ilvl w:val="0"/>
                <w:numId w:val="31"/>
              </w:numPr>
              <w:suppressAutoHyphens w:val="0"/>
              <w:jc w:val="both"/>
              <w:pPrChange w:id="1441" w:author="Jiri Vojtesek" w:date="2023-01-19T13:14:00Z">
                <w:pPr>
                  <w:pStyle w:val="Odstavecseseznamem"/>
                  <w:widowControl w:val="0"/>
                  <w:numPr>
                    <w:numId w:val="32"/>
                  </w:numPr>
                  <w:tabs>
                    <w:tab w:val="num" w:pos="0"/>
                  </w:tabs>
                  <w:suppressAutoHyphens w:val="0"/>
                  <w:ind w:hanging="360"/>
                  <w:jc w:val="both"/>
                </w:pPr>
              </w:pPrChange>
            </w:pPr>
            <w:r>
              <w:t>Podpora podnikání</w:t>
            </w:r>
          </w:p>
          <w:p w14:paraId="5D6F715F" w14:textId="77777777" w:rsidR="00397CED" w:rsidRDefault="007C733A">
            <w:pPr>
              <w:pStyle w:val="Odstavecseseznamem"/>
              <w:widowControl w:val="0"/>
              <w:numPr>
                <w:ilvl w:val="0"/>
                <w:numId w:val="31"/>
              </w:numPr>
              <w:suppressAutoHyphens w:val="0"/>
              <w:jc w:val="both"/>
              <w:pPrChange w:id="1442" w:author="Jiri Vojtesek" w:date="2023-01-19T13:14:00Z">
                <w:pPr>
                  <w:pStyle w:val="Odstavecseseznamem"/>
                  <w:widowControl w:val="0"/>
                  <w:numPr>
                    <w:numId w:val="32"/>
                  </w:numPr>
                  <w:tabs>
                    <w:tab w:val="num" w:pos="0"/>
                  </w:tabs>
                  <w:suppressAutoHyphens w:val="0"/>
                  <w:ind w:hanging="360"/>
                  <w:jc w:val="both"/>
                </w:pPr>
              </w:pPrChange>
            </w:pPr>
            <w:r>
              <w:t>Základy ekonomiky podniku</w:t>
            </w:r>
          </w:p>
          <w:p w14:paraId="175D2BBF" w14:textId="77777777" w:rsidR="00397CED" w:rsidRDefault="007C733A">
            <w:pPr>
              <w:pStyle w:val="Odstavecseseznamem"/>
              <w:widowControl w:val="0"/>
              <w:numPr>
                <w:ilvl w:val="0"/>
                <w:numId w:val="31"/>
              </w:numPr>
              <w:suppressAutoHyphens w:val="0"/>
              <w:jc w:val="both"/>
              <w:pPrChange w:id="1443" w:author="Jiri Vojtesek" w:date="2023-01-19T13:14:00Z">
                <w:pPr>
                  <w:pStyle w:val="Odstavecseseznamem"/>
                  <w:widowControl w:val="0"/>
                  <w:numPr>
                    <w:numId w:val="32"/>
                  </w:numPr>
                  <w:tabs>
                    <w:tab w:val="num" w:pos="0"/>
                  </w:tabs>
                  <w:suppressAutoHyphens w:val="0"/>
                  <w:ind w:hanging="360"/>
                  <w:jc w:val="both"/>
                </w:pPr>
              </w:pPrChange>
            </w:pPr>
            <w:r>
              <w:t>Řízení nákladů, výnosů a výsledku hospodaření</w:t>
            </w:r>
          </w:p>
          <w:p w14:paraId="6C63F6E1" w14:textId="77777777" w:rsidR="00397CED" w:rsidRDefault="007C733A">
            <w:pPr>
              <w:pStyle w:val="Odstavecseseznamem"/>
              <w:widowControl w:val="0"/>
              <w:numPr>
                <w:ilvl w:val="0"/>
                <w:numId w:val="31"/>
              </w:numPr>
              <w:suppressAutoHyphens w:val="0"/>
              <w:jc w:val="both"/>
              <w:pPrChange w:id="1444" w:author="Jiri Vojtesek" w:date="2023-01-19T13:14:00Z">
                <w:pPr>
                  <w:pStyle w:val="Odstavecseseznamem"/>
                  <w:widowControl w:val="0"/>
                  <w:numPr>
                    <w:numId w:val="32"/>
                  </w:numPr>
                  <w:tabs>
                    <w:tab w:val="num" w:pos="0"/>
                  </w:tabs>
                  <w:suppressAutoHyphens w:val="0"/>
                  <w:ind w:hanging="360"/>
                  <w:jc w:val="both"/>
                </w:pPr>
              </w:pPrChange>
            </w:pPr>
            <w:r>
              <w:t>Majetková a kapitálová struktura podniku</w:t>
            </w:r>
          </w:p>
          <w:p w14:paraId="5203144B" w14:textId="77777777" w:rsidR="00397CED" w:rsidRDefault="007C733A">
            <w:pPr>
              <w:pStyle w:val="Odstavecseseznamem"/>
              <w:widowControl w:val="0"/>
              <w:numPr>
                <w:ilvl w:val="0"/>
                <w:numId w:val="31"/>
              </w:numPr>
              <w:suppressAutoHyphens w:val="0"/>
              <w:jc w:val="both"/>
              <w:pPrChange w:id="1445" w:author="Jiri Vojtesek" w:date="2023-01-19T13:14:00Z">
                <w:pPr>
                  <w:pStyle w:val="Odstavecseseznamem"/>
                  <w:widowControl w:val="0"/>
                  <w:numPr>
                    <w:numId w:val="32"/>
                  </w:numPr>
                  <w:tabs>
                    <w:tab w:val="num" w:pos="0"/>
                  </w:tabs>
                  <w:suppressAutoHyphens w:val="0"/>
                  <w:ind w:hanging="360"/>
                  <w:jc w:val="both"/>
                </w:pPr>
              </w:pPrChange>
            </w:pPr>
            <w:r>
              <w:t>Základy financí a finančního řízení v podniku</w:t>
            </w:r>
          </w:p>
          <w:p w14:paraId="5B2E5324" w14:textId="77777777" w:rsidR="00397CED" w:rsidRDefault="007C733A">
            <w:pPr>
              <w:pStyle w:val="Odstavecseseznamem"/>
              <w:widowControl w:val="0"/>
              <w:numPr>
                <w:ilvl w:val="0"/>
                <w:numId w:val="31"/>
              </w:numPr>
              <w:suppressAutoHyphens w:val="0"/>
              <w:jc w:val="both"/>
              <w:pPrChange w:id="1446" w:author="Jiri Vojtesek" w:date="2023-01-19T13:14:00Z">
                <w:pPr>
                  <w:pStyle w:val="Odstavecseseznamem"/>
                  <w:widowControl w:val="0"/>
                  <w:numPr>
                    <w:numId w:val="32"/>
                  </w:numPr>
                  <w:tabs>
                    <w:tab w:val="num" w:pos="0"/>
                  </w:tabs>
                  <w:suppressAutoHyphens w:val="0"/>
                  <w:ind w:hanging="360"/>
                  <w:jc w:val="both"/>
                </w:pPr>
              </w:pPrChange>
            </w:pPr>
            <w:r>
              <w:t>Daňové aspekty v podnikání a tvorba podnikatelského plánu</w:t>
            </w:r>
          </w:p>
          <w:p w14:paraId="1B387A60" w14:textId="77777777" w:rsidR="00397CED" w:rsidRDefault="007C733A">
            <w:pPr>
              <w:pStyle w:val="Odstavecseseznamem"/>
              <w:widowControl w:val="0"/>
              <w:numPr>
                <w:ilvl w:val="0"/>
                <w:numId w:val="31"/>
              </w:numPr>
              <w:suppressAutoHyphens w:val="0"/>
              <w:jc w:val="both"/>
              <w:pPrChange w:id="1447" w:author="Jiri Vojtesek" w:date="2023-01-19T13:14:00Z">
                <w:pPr>
                  <w:pStyle w:val="Odstavecseseznamem"/>
                  <w:widowControl w:val="0"/>
                  <w:numPr>
                    <w:numId w:val="32"/>
                  </w:numPr>
                  <w:tabs>
                    <w:tab w:val="num" w:pos="0"/>
                  </w:tabs>
                  <w:suppressAutoHyphens w:val="0"/>
                  <w:ind w:hanging="360"/>
                  <w:jc w:val="both"/>
                </w:pPr>
              </w:pPrChange>
            </w:pPr>
            <w:r>
              <w:t>Bankovní soustava a pojišťovny v České republice</w:t>
            </w:r>
          </w:p>
          <w:p w14:paraId="60BB76BC" w14:textId="77777777" w:rsidR="00397CED" w:rsidRDefault="007C733A">
            <w:pPr>
              <w:widowControl w:val="0"/>
              <w:jc w:val="both"/>
            </w:pPr>
            <w:r>
              <w:rPr>
                <w:b/>
              </w:rPr>
              <w:t xml:space="preserve">Výstupní znalosti </w:t>
            </w:r>
            <w:r>
              <w:t>(student prokazuje tyto znalosti)</w:t>
            </w:r>
          </w:p>
          <w:p w14:paraId="12C6FD8A" w14:textId="77777777" w:rsidR="00397CED" w:rsidRDefault="007C733A">
            <w:pPr>
              <w:widowControl w:val="0"/>
              <w:numPr>
                <w:ilvl w:val="0"/>
                <w:numId w:val="6"/>
              </w:numPr>
              <w:suppressAutoHyphens w:val="0"/>
              <w:spacing w:after="160" w:line="259" w:lineRule="auto"/>
              <w:contextualSpacing/>
              <w:jc w:val="both"/>
              <w:pPrChange w:id="1448"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základů podnikatelství</w:t>
            </w:r>
          </w:p>
          <w:p w14:paraId="76F9588B" w14:textId="77777777" w:rsidR="00397CED" w:rsidRDefault="007C733A">
            <w:pPr>
              <w:widowControl w:val="0"/>
              <w:numPr>
                <w:ilvl w:val="0"/>
                <w:numId w:val="6"/>
              </w:numPr>
              <w:suppressAutoHyphens w:val="0"/>
              <w:spacing w:after="160" w:line="259" w:lineRule="auto"/>
              <w:contextualSpacing/>
              <w:jc w:val="both"/>
              <w:pPrChange w:id="1449"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právních aspektů podnikání</w:t>
            </w:r>
          </w:p>
          <w:p w14:paraId="56C6BC4A" w14:textId="77777777" w:rsidR="00397CED" w:rsidRDefault="007C733A">
            <w:pPr>
              <w:widowControl w:val="0"/>
              <w:numPr>
                <w:ilvl w:val="0"/>
                <w:numId w:val="6"/>
              </w:numPr>
              <w:suppressAutoHyphens w:val="0"/>
              <w:spacing w:after="160" w:line="259" w:lineRule="auto"/>
              <w:contextualSpacing/>
              <w:jc w:val="both"/>
              <w:pPrChange w:id="1450"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živnostenského zákona</w:t>
            </w:r>
          </w:p>
          <w:p w14:paraId="21323D06" w14:textId="77777777" w:rsidR="00397CED" w:rsidRDefault="007C733A">
            <w:pPr>
              <w:widowControl w:val="0"/>
              <w:numPr>
                <w:ilvl w:val="0"/>
                <w:numId w:val="6"/>
              </w:numPr>
              <w:suppressAutoHyphens w:val="0"/>
              <w:spacing w:after="160" w:line="259" w:lineRule="auto"/>
              <w:contextualSpacing/>
              <w:jc w:val="both"/>
              <w:pPrChange w:id="1451"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základů ekonomiky podniku</w:t>
            </w:r>
          </w:p>
          <w:p w14:paraId="1F5BD65D" w14:textId="77777777" w:rsidR="00397CED" w:rsidRDefault="007C733A">
            <w:pPr>
              <w:widowControl w:val="0"/>
              <w:numPr>
                <w:ilvl w:val="0"/>
                <w:numId w:val="6"/>
              </w:numPr>
              <w:suppressAutoHyphens w:val="0"/>
              <w:spacing w:after="160" w:line="259" w:lineRule="auto"/>
              <w:contextualSpacing/>
              <w:jc w:val="both"/>
              <w:pPrChange w:id="1452" w:author="Jiri Vojtesek" w:date="2023-01-19T13:14:00Z">
                <w:pPr>
                  <w:widowControl w:val="0"/>
                  <w:numPr>
                    <w:numId w:val="7"/>
                  </w:numPr>
                  <w:tabs>
                    <w:tab w:val="num" w:pos="0"/>
                  </w:tabs>
                  <w:suppressAutoHyphens w:val="0"/>
                  <w:spacing w:after="160" w:line="259" w:lineRule="auto"/>
                  <w:ind w:left="720" w:hanging="360"/>
                  <w:contextualSpacing/>
                  <w:jc w:val="both"/>
                </w:pPr>
              </w:pPrChange>
            </w:pPr>
            <w:r>
              <w:t>obvyklé struktury podniku</w:t>
            </w:r>
          </w:p>
          <w:p w14:paraId="213B76B1" w14:textId="77777777" w:rsidR="00397CED" w:rsidRDefault="007C733A">
            <w:pPr>
              <w:widowControl w:val="0"/>
              <w:jc w:val="both"/>
            </w:pPr>
            <w:r>
              <w:rPr>
                <w:b/>
              </w:rPr>
              <w:t xml:space="preserve">Výstupní dovednosti </w:t>
            </w:r>
            <w:r>
              <w:t>(student prokazuje tyto dovednosti)</w:t>
            </w:r>
          </w:p>
          <w:p w14:paraId="01453407" w14:textId="77777777" w:rsidR="00397CED" w:rsidRDefault="007C733A">
            <w:pPr>
              <w:widowControl w:val="0"/>
              <w:numPr>
                <w:ilvl w:val="0"/>
                <w:numId w:val="7"/>
              </w:numPr>
              <w:suppressAutoHyphens w:val="0"/>
              <w:spacing w:after="160" w:line="259" w:lineRule="auto"/>
              <w:contextualSpacing/>
              <w:jc w:val="both"/>
              <w:pPrChange w:id="1453"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aplikuje Živnostenský zákon při podnikání</w:t>
            </w:r>
          </w:p>
          <w:p w14:paraId="56E9AE35" w14:textId="77777777" w:rsidR="00397CED" w:rsidRDefault="007C733A">
            <w:pPr>
              <w:widowControl w:val="0"/>
              <w:numPr>
                <w:ilvl w:val="0"/>
                <w:numId w:val="7"/>
              </w:numPr>
              <w:suppressAutoHyphens w:val="0"/>
              <w:spacing w:after="160" w:line="259" w:lineRule="auto"/>
              <w:contextualSpacing/>
              <w:jc w:val="both"/>
              <w:pPrChange w:id="1454"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zvládá založení fyzické a právnické osoby při podnikání</w:t>
            </w:r>
          </w:p>
          <w:p w14:paraId="5DCD13E6" w14:textId="77777777" w:rsidR="00397CED" w:rsidRDefault="007C733A">
            <w:pPr>
              <w:widowControl w:val="0"/>
              <w:numPr>
                <w:ilvl w:val="0"/>
                <w:numId w:val="7"/>
              </w:numPr>
              <w:suppressAutoHyphens w:val="0"/>
              <w:spacing w:after="160" w:line="259" w:lineRule="auto"/>
              <w:contextualSpacing/>
              <w:jc w:val="both"/>
              <w:pPrChange w:id="1455"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využívá podporu při podnikání</w:t>
            </w:r>
          </w:p>
          <w:p w14:paraId="1F815265" w14:textId="77777777" w:rsidR="00397CED" w:rsidRDefault="007C733A">
            <w:pPr>
              <w:widowControl w:val="0"/>
              <w:numPr>
                <w:ilvl w:val="0"/>
                <w:numId w:val="7"/>
              </w:numPr>
              <w:suppressAutoHyphens w:val="0"/>
              <w:spacing w:after="160" w:line="259" w:lineRule="auto"/>
              <w:contextualSpacing/>
              <w:jc w:val="both"/>
              <w:pPrChange w:id="1456"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orientuje se v daňových aspektech podnikání</w:t>
            </w:r>
          </w:p>
          <w:p w14:paraId="3F42BF7D" w14:textId="77777777" w:rsidR="00397CED" w:rsidRDefault="007C733A">
            <w:pPr>
              <w:widowControl w:val="0"/>
              <w:numPr>
                <w:ilvl w:val="0"/>
                <w:numId w:val="7"/>
              </w:numPr>
              <w:suppressAutoHyphens w:val="0"/>
              <w:spacing w:after="160" w:line="259" w:lineRule="auto"/>
              <w:contextualSpacing/>
              <w:jc w:val="both"/>
              <w:pPrChange w:id="145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nastaví majetkovou a kapitálovou strukturu podniku</w:t>
            </w:r>
          </w:p>
        </w:tc>
      </w:tr>
      <w:tr w:rsidR="00397CED" w14:paraId="09ACE6EB" w14:textId="77777777">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771F3F0" w14:textId="77777777" w:rsidR="00397CED" w:rsidRDefault="007C733A">
            <w:pPr>
              <w:widowControl w:val="0"/>
              <w:jc w:val="both"/>
              <w:rPr>
                <w:b/>
              </w:rPr>
            </w:pPr>
            <w:r>
              <w:rPr>
                <w:b/>
              </w:rPr>
              <w:t>Studijní literatura a studijní pomůcky</w:t>
            </w:r>
          </w:p>
        </w:tc>
        <w:tc>
          <w:tcPr>
            <w:tcW w:w="6201" w:type="dxa"/>
            <w:gridSpan w:val="6"/>
            <w:tcBorders>
              <w:left w:val="single" w:sz="4" w:space="0" w:color="000000"/>
              <w:right w:val="single" w:sz="4" w:space="0" w:color="000000"/>
            </w:tcBorders>
          </w:tcPr>
          <w:p w14:paraId="09A7E946" w14:textId="77777777" w:rsidR="00397CED" w:rsidRDefault="00397CED">
            <w:pPr>
              <w:widowControl w:val="0"/>
              <w:jc w:val="both"/>
            </w:pPr>
          </w:p>
        </w:tc>
      </w:tr>
      <w:tr w:rsidR="00397CED" w14:paraId="3C058B09" w14:textId="77777777">
        <w:trPr>
          <w:trHeight w:val="1497"/>
        </w:trPr>
        <w:tc>
          <w:tcPr>
            <w:tcW w:w="9855" w:type="dxa"/>
            <w:gridSpan w:val="8"/>
            <w:tcBorders>
              <w:left w:val="single" w:sz="4" w:space="0" w:color="000000"/>
              <w:bottom w:val="single" w:sz="4" w:space="0" w:color="000000"/>
              <w:right w:val="single" w:sz="4" w:space="0" w:color="000000"/>
            </w:tcBorders>
          </w:tcPr>
          <w:p w14:paraId="49237999" w14:textId="77777777" w:rsidR="00397CED" w:rsidRDefault="007C733A">
            <w:pPr>
              <w:widowControl w:val="0"/>
              <w:jc w:val="both"/>
              <w:rPr>
                <w:b/>
              </w:rPr>
            </w:pPr>
            <w:r>
              <w:rPr>
                <w:b/>
              </w:rPr>
              <w:t>Povinná literatura</w:t>
            </w:r>
          </w:p>
          <w:p w14:paraId="70FCAD35" w14:textId="77777777" w:rsidR="00397CED" w:rsidRDefault="007C733A">
            <w:pPr>
              <w:widowControl w:val="0"/>
              <w:jc w:val="both"/>
            </w:pPr>
            <w:r>
              <w:t xml:space="preserve">MARTINOVIČOVÁ, D., M. KONEČNÝ a J. VAVŘINA. </w:t>
            </w:r>
            <w:r>
              <w:rPr>
                <w:i/>
                <w:iCs/>
              </w:rPr>
              <w:t>Úvod do podnikové ekonomiky</w:t>
            </w:r>
            <w:r>
              <w:t>. Praha: Grada, 2014, 208 s. Expert.</w:t>
            </w:r>
          </w:p>
          <w:p w14:paraId="288DC729" w14:textId="77777777" w:rsidR="00397CED" w:rsidRDefault="007C733A">
            <w:pPr>
              <w:widowControl w:val="0"/>
              <w:jc w:val="both"/>
            </w:pPr>
            <w:r>
              <w:t xml:space="preserve">SYNEK, M., E. KISLINGEROVÁ, a kolektiv. </w:t>
            </w:r>
            <w:r>
              <w:rPr>
                <w:i/>
              </w:rPr>
              <w:t xml:space="preserve">Podniková ekonomika. </w:t>
            </w:r>
            <w:r>
              <w:t>6. přepracované a doplněné vydání. Praha: C. H. Beck, 2015.</w:t>
            </w:r>
          </w:p>
          <w:p w14:paraId="621E41F0" w14:textId="77777777" w:rsidR="00397CED" w:rsidRDefault="007C733A">
            <w:pPr>
              <w:widowControl w:val="0"/>
              <w:jc w:val="both"/>
            </w:pPr>
            <w:r>
              <w:t xml:space="preserve">SYNEK, M. a kolektiv. </w:t>
            </w:r>
            <w:r>
              <w:rPr>
                <w:i/>
              </w:rPr>
              <w:t xml:space="preserve">Manažerská ekonomika. </w:t>
            </w:r>
            <w:r>
              <w:t>5. aktualizované a doplněné vydání. Praha: Grada, 2011.</w:t>
            </w:r>
          </w:p>
          <w:p w14:paraId="3DD4906B" w14:textId="77777777" w:rsidR="00397CED" w:rsidRDefault="007C733A">
            <w:pPr>
              <w:widowControl w:val="0"/>
              <w:jc w:val="both"/>
            </w:pPr>
            <w:r>
              <w:t xml:space="preserve">VEBER, J., J. SRPOVÁ, a kolektiv. </w:t>
            </w:r>
            <w:r>
              <w:rPr>
                <w:i/>
              </w:rPr>
              <w:t xml:space="preserve">Podnikání malé a střední firmy. </w:t>
            </w:r>
            <w:r>
              <w:t>3. aktualizované a doplněné vydání. Praha: Grada, 2012.</w:t>
            </w:r>
          </w:p>
          <w:p w14:paraId="1EB538DB" w14:textId="77777777" w:rsidR="00397CED" w:rsidRDefault="007C733A">
            <w:pPr>
              <w:widowControl w:val="0"/>
              <w:jc w:val="both"/>
            </w:pPr>
            <w:r>
              <w:t xml:space="preserve">VOCHOZKA, Marek a Petr MULAČ. </w:t>
            </w:r>
            <w:r>
              <w:rPr>
                <w:i/>
                <w:iCs/>
              </w:rPr>
              <w:t xml:space="preserve">Podniková ekonomika. </w:t>
            </w:r>
            <w:r>
              <w:t>1. vyd. Praha: Grada, 2012, 570 s.</w:t>
            </w:r>
          </w:p>
          <w:p w14:paraId="2952F730" w14:textId="77777777" w:rsidR="00397CED" w:rsidRDefault="007C733A">
            <w:pPr>
              <w:widowControl w:val="0"/>
              <w:jc w:val="both"/>
            </w:pPr>
            <w:r>
              <w:t>Zákon č. 455/1991 Sb., o živnostenském podnikání v platném znění</w:t>
            </w:r>
          </w:p>
          <w:p w14:paraId="6EE1A6CE" w14:textId="77777777" w:rsidR="00397CED" w:rsidRDefault="007C733A">
            <w:pPr>
              <w:widowControl w:val="0"/>
              <w:jc w:val="both"/>
              <w:rPr>
                <w:b/>
              </w:rPr>
            </w:pPr>
            <w:r>
              <w:rPr>
                <w:b/>
              </w:rPr>
              <w:t>Doporučená literatura</w:t>
            </w:r>
          </w:p>
          <w:p w14:paraId="61C919C8" w14:textId="77777777" w:rsidR="00397CED" w:rsidRDefault="007C733A">
            <w:pPr>
              <w:widowControl w:val="0"/>
              <w:jc w:val="both"/>
            </w:pPr>
            <w:r>
              <w:t xml:space="preserve">KATZ, J. A. a A. C. CORBETT. </w:t>
            </w:r>
            <w:r>
              <w:rPr>
                <w:i/>
              </w:rPr>
              <w:t>Models of start-up thinking and action: theoretical, empirical, and pedagogical approaches</w:t>
            </w:r>
            <w:r>
              <w:t>. Bingley: Emerald, 2016, xvii, 282. Advances in entrepreneurship, firm emergence and growth. ISBN 978-1-78635-486-0.</w:t>
            </w:r>
          </w:p>
          <w:p w14:paraId="7AEEEBB0" w14:textId="77777777" w:rsidR="00397CED" w:rsidRDefault="007C733A">
            <w:pPr>
              <w:widowControl w:val="0"/>
              <w:jc w:val="both"/>
            </w:pPr>
            <w:r>
              <w:t xml:space="preserve">JANATKA, F. </w:t>
            </w:r>
            <w:r>
              <w:rPr>
                <w:i/>
              </w:rPr>
              <w:t>Podnikání v globalizovaném světě</w:t>
            </w:r>
            <w:r>
              <w:t>. Praha: Wolters Kluwer, 2017, 336 s.</w:t>
            </w:r>
          </w:p>
          <w:p w14:paraId="3AD4BD91" w14:textId="77777777" w:rsidR="00397CED" w:rsidRDefault="007C733A">
            <w:pPr>
              <w:widowControl w:val="0"/>
              <w:jc w:val="both"/>
            </w:pPr>
            <w:r>
              <w:t xml:space="preserve">JOHN, V. </w:t>
            </w:r>
            <w:r>
              <w:rPr>
                <w:i/>
              </w:rPr>
              <w:t xml:space="preserve">How to run a business without risk: the truth revealed about business </w:t>
            </w:r>
            <w:proofErr w:type="gramStart"/>
            <w:r>
              <w:rPr>
                <w:i/>
              </w:rPr>
              <w:t>risk : ten</w:t>
            </w:r>
            <w:proofErr w:type="gramEnd"/>
            <w:r>
              <w:rPr>
                <w:i/>
              </w:rPr>
              <w:t xml:space="preserve"> interviews with experienced entrepreneurs </w:t>
            </w:r>
            <w:r>
              <w:rPr>
                <w:i/>
              </w:rPr>
              <w:lastRenderedPageBreak/>
              <w:t>and advisors.</w:t>
            </w:r>
            <w:r>
              <w:t xml:space="preserve"> London: Meriglobe Business Academy, 2017, 247 s. ISBN 978-1-911511-14-4.</w:t>
            </w:r>
          </w:p>
          <w:p w14:paraId="0E793C9E" w14:textId="77777777" w:rsidR="00397CED" w:rsidRDefault="007C733A">
            <w:pPr>
              <w:widowControl w:val="0"/>
              <w:jc w:val="both"/>
            </w:pPr>
            <w:r>
              <w:t xml:space="preserve">VÁCHAL, J. a M. VOCHOZKA. </w:t>
            </w:r>
            <w:r>
              <w:rPr>
                <w:i/>
              </w:rPr>
              <w:t>Podnikové řízení</w:t>
            </w:r>
            <w:r>
              <w:t>. Praha: Grada, 2013, 685 s.</w:t>
            </w:r>
          </w:p>
          <w:p w14:paraId="5C17442D" w14:textId="77777777" w:rsidR="00397CED" w:rsidRDefault="007C733A">
            <w:pPr>
              <w:widowControl w:val="0"/>
              <w:jc w:val="both"/>
            </w:pPr>
            <w:r>
              <w:t xml:space="preserve">WOHE, G., a E. KISLINGEROVÁ. </w:t>
            </w:r>
            <w:r>
              <w:rPr>
                <w:i/>
              </w:rPr>
              <w:t>Úvod do podnikového hospodářství</w:t>
            </w:r>
            <w:r>
              <w:t>. 2. přepracované a doplněné vydání. Praha: C. H. Beck, 2007.</w:t>
            </w:r>
          </w:p>
          <w:p w14:paraId="039F56D5" w14:textId="77777777" w:rsidR="00397CED" w:rsidRDefault="007C733A">
            <w:pPr>
              <w:widowControl w:val="0"/>
              <w:jc w:val="both"/>
            </w:pPr>
            <w:r>
              <w:t>Zákon č. 89/2012 Sb., Občanský zákoník v platném znění</w:t>
            </w:r>
          </w:p>
          <w:p w14:paraId="12D2CCC0" w14:textId="77777777" w:rsidR="00397CED" w:rsidRDefault="007C733A">
            <w:pPr>
              <w:widowControl w:val="0"/>
              <w:jc w:val="both"/>
            </w:pPr>
            <w:r>
              <w:t>Zákon č. 90/2012 Sb., Zákon o obchodních společnostech a družstvech (zákon o obchodních korporacích) v platném znění</w:t>
            </w:r>
          </w:p>
        </w:tc>
      </w:tr>
      <w:tr w:rsidR="00397CED" w14:paraId="78404848" w14:textId="77777777">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BB3B555" w14:textId="77777777" w:rsidR="00397CED" w:rsidRDefault="007C733A">
            <w:pPr>
              <w:widowControl w:val="0"/>
              <w:jc w:val="center"/>
              <w:rPr>
                <w:b/>
              </w:rPr>
            </w:pPr>
            <w:r>
              <w:rPr>
                <w:b/>
              </w:rPr>
              <w:lastRenderedPageBreak/>
              <w:t>Informace ke kombinované nebo distanční formě</w:t>
            </w:r>
          </w:p>
        </w:tc>
      </w:tr>
      <w:tr w:rsidR="00397CED" w14:paraId="6DB9A5E7" w14:textId="77777777">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14:paraId="5521DA28" w14:textId="77777777" w:rsidR="00397CED" w:rsidRDefault="007C733A">
            <w:pPr>
              <w:widowControl w:val="0"/>
              <w:jc w:val="both"/>
              <w:rPr>
                <w:b/>
              </w:rPr>
            </w:pPr>
            <w:r>
              <w:rPr>
                <w:b/>
              </w:rPr>
              <w:t>Rozsah konzultací (soustředění)</w:t>
            </w:r>
          </w:p>
        </w:tc>
        <w:tc>
          <w:tcPr>
            <w:tcW w:w="892" w:type="dxa"/>
            <w:tcBorders>
              <w:top w:val="single" w:sz="2" w:space="0" w:color="000000"/>
              <w:left w:val="single" w:sz="4" w:space="0" w:color="000000"/>
              <w:bottom w:val="single" w:sz="4" w:space="0" w:color="000000"/>
              <w:right w:val="single" w:sz="4" w:space="0" w:color="000000"/>
            </w:tcBorders>
          </w:tcPr>
          <w:p w14:paraId="0EBB0EDF" w14:textId="77777777" w:rsidR="00397CED" w:rsidRDefault="00397CED">
            <w:pPr>
              <w:widowControl w:val="0"/>
              <w:jc w:val="both"/>
            </w:pPr>
          </w:p>
        </w:tc>
        <w:tc>
          <w:tcPr>
            <w:tcW w:w="4178" w:type="dxa"/>
            <w:gridSpan w:val="4"/>
            <w:tcBorders>
              <w:top w:val="single" w:sz="2" w:space="0" w:color="000000"/>
              <w:left w:val="single" w:sz="4" w:space="0" w:color="000000"/>
              <w:bottom w:val="single" w:sz="4" w:space="0" w:color="000000"/>
              <w:right w:val="single" w:sz="4" w:space="0" w:color="000000"/>
            </w:tcBorders>
            <w:shd w:val="clear" w:color="auto" w:fill="F7CAAC"/>
          </w:tcPr>
          <w:p w14:paraId="3936286D" w14:textId="77777777" w:rsidR="00397CED" w:rsidRDefault="007C733A">
            <w:pPr>
              <w:widowControl w:val="0"/>
              <w:jc w:val="both"/>
              <w:rPr>
                <w:b/>
              </w:rPr>
            </w:pPr>
            <w:r>
              <w:rPr>
                <w:b/>
              </w:rPr>
              <w:t>hodin</w:t>
            </w:r>
          </w:p>
        </w:tc>
      </w:tr>
      <w:tr w:rsidR="00397CED" w14:paraId="59467965" w14:textId="77777777">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61E73A0" w14:textId="77777777" w:rsidR="00397CED" w:rsidRDefault="007C733A">
            <w:pPr>
              <w:widowControl w:val="0"/>
              <w:jc w:val="both"/>
              <w:rPr>
                <w:b/>
              </w:rPr>
            </w:pPr>
            <w:r>
              <w:rPr>
                <w:b/>
              </w:rPr>
              <w:t>Informace o způsobu kontaktu s vyučujícím</w:t>
            </w:r>
          </w:p>
        </w:tc>
      </w:tr>
      <w:tr w:rsidR="00397CED" w14:paraId="04BC44CB" w14:textId="77777777">
        <w:trPr>
          <w:trHeight w:val="692"/>
        </w:trPr>
        <w:tc>
          <w:tcPr>
            <w:tcW w:w="9855" w:type="dxa"/>
            <w:gridSpan w:val="8"/>
            <w:tcBorders>
              <w:top w:val="single" w:sz="4" w:space="0" w:color="000000"/>
              <w:left w:val="single" w:sz="4" w:space="0" w:color="000000"/>
              <w:bottom w:val="single" w:sz="4" w:space="0" w:color="000000"/>
              <w:right w:val="single" w:sz="4" w:space="0" w:color="000000"/>
            </w:tcBorders>
          </w:tcPr>
          <w:p w14:paraId="7FAC0156" w14:textId="77777777" w:rsidR="00397CED" w:rsidRDefault="00397CED">
            <w:pPr>
              <w:widowControl w:val="0"/>
              <w:jc w:val="both"/>
            </w:pPr>
          </w:p>
        </w:tc>
      </w:tr>
    </w:tbl>
    <w:p w14:paraId="45A7DFA9" w14:textId="77777777" w:rsidR="00397CED" w:rsidRDefault="00397CED"/>
    <w:p w14:paraId="543C2DE9" w14:textId="77777777" w:rsidR="00397CED" w:rsidRDefault="007C733A">
      <w:r>
        <w:br w:type="page"/>
      </w:r>
    </w:p>
    <w:tbl>
      <w:tblPr>
        <w:tblW w:w="9854" w:type="dxa"/>
        <w:tblInd w:w="-113" w:type="dxa"/>
        <w:tblLayout w:type="fixed"/>
        <w:tblCellMar>
          <w:left w:w="70" w:type="dxa"/>
          <w:right w:w="70" w:type="dxa"/>
        </w:tblCellMar>
        <w:tblLook w:val="0000" w:firstRow="0" w:lastRow="0" w:firstColumn="0" w:lastColumn="0" w:noHBand="0" w:noVBand="0"/>
      </w:tblPr>
      <w:tblGrid>
        <w:gridCol w:w="3086"/>
        <w:gridCol w:w="563"/>
        <w:gridCol w:w="1138"/>
        <w:gridCol w:w="886"/>
        <w:gridCol w:w="816"/>
        <w:gridCol w:w="2156"/>
        <w:gridCol w:w="539"/>
        <w:gridCol w:w="670"/>
      </w:tblGrid>
      <w:tr w:rsidR="00397CED" w14:paraId="36EFE560" w14:textId="77777777">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23BA237B" w14:textId="3F999F56" w:rsidR="00397CED" w:rsidRDefault="007C733A">
            <w:pPr>
              <w:pageBreakBefore/>
              <w:widowControl w:val="0"/>
              <w:tabs>
                <w:tab w:val="right" w:pos="9607"/>
              </w:tabs>
              <w:jc w:val="both"/>
            </w:pPr>
            <w:r>
              <w:rPr>
                <w:b/>
                <w:sz w:val="28"/>
              </w:rPr>
              <w:lastRenderedPageBreak/>
              <w:t>B-III – Charakteristika studijního předmětu</w:t>
            </w:r>
            <w:r>
              <w:rPr>
                <w:b/>
                <w:sz w:val="28"/>
              </w:rPr>
              <w:tab/>
            </w:r>
            <w:r>
              <w:rPr>
                <w:rStyle w:val="Odkazintenzivn"/>
              </w:rPr>
              <w:fldChar w:fldCharType="begin"/>
            </w:r>
            <w:r>
              <w:rPr>
                <w:rStyle w:val="Odkazintenzivn"/>
              </w:rPr>
              <w:instrText xml:space="preserve"> REF aaSeznamB \h </w:instrText>
            </w:r>
            <w:r>
              <w:rPr>
                <w:rStyle w:val="Odkazintenzivn"/>
              </w:rPr>
            </w:r>
            <w:r>
              <w:rPr>
                <w:rStyle w:val="Odkazintenzivn"/>
              </w:rPr>
              <w:fldChar w:fldCharType="separate"/>
            </w:r>
            <w:ins w:id="1458" w:author="Jiří Vojtěšek" w:date="2023-01-24T20:39:00Z">
              <w:r w:rsidR="008A5423">
                <w:rPr>
                  <w:b/>
                </w:rPr>
                <w:t>Abecední seznam</w:t>
              </w:r>
            </w:ins>
            <w:del w:id="1459" w:author="Jiří Vojtěšek" w:date="2023-01-24T20:39:00Z">
              <w:r w:rsidDel="008A5423">
                <w:rPr>
                  <w:rStyle w:val="Odkazintenzivn"/>
                </w:rPr>
                <w:delText>Abecední seznam</w:delText>
              </w:r>
            </w:del>
            <w:r>
              <w:rPr>
                <w:rStyle w:val="Odkazintenzivn"/>
              </w:rPr>
              <w:fldChar w:fldCharType="end"/>
            </w:r>
          </w:p>
        </w:tc>
      </w:tr>
      <w:tr w:rsidR="00397CED" w14:paraId="4CE69274" w14:textId="77777777">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2C3F567D" w14:textId="77777777" w:rsidR="00397CED" w:rsidRDefault="007C733A">
            <w:pPr>
              <w:widowControl w:val="0"/>
              <w:jc w:val="both"/>
              <w:rPr>
                <w:b/>
              </w:rPr>
            </w:pPr>
            <w:r>
              <w:rPr>
                <w:b/>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tcPr>
          <w:p w14:paraId="14E5BF3F" w14:textId="77777777" w:rsidR="00397CED" w:rsidRDefault="007C733A">
            <w:pPr>
              <w:widowControl w:val="0"/>
              <w:jc w:val="both"/>
            </w:pPr>
            <w:bookmarkStart w:id="1460" w:name="bZakladyPrvniPomoci"/>
            <w:r>
              <w:t>Základy první pomoci</w:t>
            </w:r>
            <w:bookmarkEnd w:id="1460"/>
          </w:p>
        </w:tc>
      </w:tr>
      <w:tr w:rsidR="00397CED" w14:paraId="53844041"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8D3951" w14:textId="77777777" w:rsidR="00397CED" w:rsidRDefault="007C733A">
            <w:pPr>
              <w:widowControl w:val="0"/>
              <w:jc w:val="both"/>
              <w:rPr>
                <w:b/>
              </w:rPr>
            </w:pPr>
            <w:r>
              <w:rPr>
                <w:b/>
              </w:rPr>
              <w:t>Typ předmětu</w:t>
            </w:r>
          </w:p>
        </w:tc>
        <w:tc>
          <w:tcPr>
            <w:tcW w:w="3403" w:type="dxa"/>
            <w:gridSpan w:val="4"/>
            <w:tcBorders>
              <w:top w:val="single" w:sz="4" w:space="0" w:color="000000"/>
              <w:left w:val="single" w:sz="4" w:space="0" w:color="000000"/>
              <w:bottom w:val="single" w:sz="4" w:space="0" w:color="000000"/>
              <w:right w:val="single" w:sz="4" w:space="0" w:color="000000"/>
            </w:tcBorders>
          </w:tcPr>
          <w:p w14:paraId="78DCB5B5" w14:textId="77777777" w:rsidR="00397CED" w:rsidRDefault="007C733A">
            <w:pPr>
              <w:widowControl w:val="0"/>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633E66D" w14:textId="77777777" w:rsidR="00397CED" w:rsidRDefault="007C733A">
            <w:pPr>
              <w:widowControl w:val="0"/>
              <w:jc w:val="both"/>
              <w:rPr>
                <w:b/>
              </w:rPr>
            </w:pPr>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tcPr>
          <w:p w14:paraId="501BBF3C" w14:textId="77777777" w:rsidR="00397CED" w:rsidRDefault="007C733A">
            <w:pPr>
              <w:widowControl w:val="0"/>
              <w:jc w:val="both"/>
            </w:pPr>
            <w:r>
              <w:t>2/LS</w:t>
            </w:r>
          </w:p>
        </w:tc>
      </w:tr>
      <w:tr w:rsidR="00397CED" w14:paraId="6BF8F302"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A1E731" w14:textId="77777777" w:rsidR="00397CED" w:rsidRDefault="007C733A">
            <w:pPr>
              <w:widowControl w:val="0"/>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tcPr>
          <w:p w14:paraId="452EF3A7" w14:textId="77777777" w:rsidR="00397CED" w:rsidRDefault="007C733A">
            <w:pPr>
              <w:widowControl w:val="0"/>
              <w:jc w:val="both"/>
            </w:pPr>
            <w:r>
              <w:t>3p+4c</w:t>
            </w:r>
          </w:p>
        </w:tc>
        <w:tc>
          <w:tcPr>
            <w:tcW w:w="886" w:type="dxa"/>
            <w:tcBorders>
              <w:top w:val="single" w:sz="4" w:space="0" w:color="000000"/>
              <w:left w:val="single" w:sz="4" w:space="0" w:color="000000"/>
              <w:bottom w:val="single" w:sz="4" w:space="0" w:color="000000"/>
              <w:right w:val="single" w:sz="4" w:space="0" w:color="000000"/>
            </w:tcBorders>
            <w:shd w:val="clear" w:color="auto" w:fill="F7CAAC"/>
          </w:tcPr>
          <w:p w14:paraId="354637FE" w14:textId="77777777" w:rsidR="00397CED" w:rsidRDefault="007C733A">
            <w:pPr>
              <w:widowControl w:val="0"/>
              <w:jc w:val="both"/>
              <w:rPr>
                <w:b/>
              </w:rPr>
            </w:pPr>
            <w:r>
              <w:rPr>
                <w:b/>
              </w:rPr>
              <w:t>hod.</w:t>
            </w:r>
          </w:p>
        </w:tc>
        <w:tc>
          <w:tcPr>
            <w:tcW w:w="816" w:type="dxa"/>
            <w:tcBorders>
              <w:top w:val="single" w:sz="4" w:space="0" w:color="000000"/>
              <w:left w:val="single" w:sz="4" w:space="0" w:color="000000"/>
              <w:bottom w:val="single" w:sz="4" w:space="0" w:color="000000"/>
              <w:right w:val="single" w:sz="4" w:space="0" w:color="000000"/>
            </w:tcBorders>
          </w:tcPr>
          <w:p w14:paraId="61DEDB72" w14:textId="77777777" w:rsidR="00397CED" w:rsidRDefault="007C733A">
            <w:pPr>
              <w:widowControl w:val="0"/>
              <w:jc w:val="both"/>
            </w:pPr>
            <w:r>
              <w:t>7</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D958BE4" w14:textId="77777777" w:rsidR="00397CED" w:rsidRDefault="007C733A">
            <w:pPr>
              <w:widowControl w:val="0"/>
              <w:jc w:val="both"/>
              <w:rPr>
                <w:b/>
              </w:rPr>
            </w:pPr>
            <w:r>
              <w:rPr>
                <w:b/>
              </w:rPr>
              <w:t>kreditů</w:t>
            </w:r>
          </w:p>
        </w:tc>
        <w:tc>
          <w:tcPr>
            <w:tcW w:w="1209" w:type="dxa"/>
            <w:gridSpan w:val="2"/>
            <w:tcBorders>
              <w:top w:val="single" w:sz="4" w:space="0" w:color="000000"/>
              <w:left w:val="single" w:sz="4" w:space="0" w:color="000000"/>
              <w:bottom w:val="single" w:sz="4" w:space="0" w:color="000000"/>
              <w:right w:val="single" w:sz="4" w:space="0" w:color="000000"/>
            </w:tcBorders>
          </w:tcPr>
          <w:p w14:paraId="2D247DC0" w14:textId="77777777" w:rsidR="00397CED" w:rsidRDefault="007C733A">
            <w:pPr>
              <w:widowControl w:val="0"/>
              <w:jc w:val="both"/>
            </w:pPr>
            <w:r>
              <w:t>1</w:t>
            </w:r>
          </w:p>
        </w:tc>
      </w:tr>
      <w:tr w:rsidR="00397CED" w14:paraId="7360E3E4"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88F7FC6" w14:textId="77777777" w:rsidR="00397CED" w:rsidRDefault="007C733A">
            <w:pPr>
              <w:widowControl w:val="0"/>
              <w:jc w:val="both"/>
              <w:rPr>
                <w:b/>
              </w:rPr>
            </w:pPr>
            <w:r>
              <w:rPr>
                <w:b/>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tcPr>
          <w:p w14:paraId="4425A612" w14:textId="77777777" w:rsidR="00397CED" w:rsidRDefault="00397CED">
            <w:pPr>
              <w:widowControl w:val="0"/>
              <w:jc w:val="both"/>
            </w:pPr>
          </w:p>
        </w:tc>
      </w:tr>
      <w:tr w:rsidR="00397CED" w14:paraId="4B5ADE33"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7139C7C" w14:textId="77777777" w:rsidR="00397CED" w:rsidRDefault="007C733A">
            <w:pPr>
              <w:widowControl w:val="0"/>
              <w:jc w:val="both"/>
              <w:rPr>
                <w:b/>
              </w:rPr>
            </w:pPr>
            <w:r>
              <w:rPr>
                <w:b/>
              </w:rPr>
              <w:t>Způsob ověření studijních výsledků</w:t>
            </w:r>
          </w:p>
        </w:tc>
        <w:tc>
          <w:tcPr>
            <w:tcW w:w="3403" w:type="dxa"/>
            <w:gridSpan w:val="4"/>
            <w:tcBorders>
              <w:top w:val="single" w:sz="4" w:space="0" w:color="000000"/>
              <w:left w:val="single" w:sz="4" w:space="0" w:color="000000"/>
              <w:bottom w:val="single" w:sz="4" w:space="0" w:color="000000"/>
              <w:right w:val="single" w:sz="4" w:space="0" w:color="000000"/>
            </w:tcBorders>
          </w:tcPr>
          <w:p w14:paraId="76672838" w14:textId="77777777" w:rsidR="00397CED" w:rsidRDefault="007C733A">
            <w:pPr>
              <w:widowControl w:val="0"/>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E7EF11D" w14:textId="77777777" w:rsidR="00397CED" w:rsidRDefault="007C733A">
            <w:pPr>
              <w:widowControl w:val="0"/>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tcPr>
          <w:p w14:paraId="16F4E0A5" w14:textId="77777777" w:rsidR="00397CED" w:rsidRDefault="007C733A">
            <w:pPr>
              <w:widowControl w:val="0"/>
              <w:jc w:val="both"/>
            </w:pPr>
            <w:r>
              <w:t>seminář</w:t>
            </w:r>
          </w:p>
        </w:tc>
      </w:tr>
      <w:tr w:rsidR="00397CED" w14:paraId="7566042F"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0B3692" w14:textId="77777777" w:rsidR="00397CED" w:rsidRDefault="007C733A">
            <w:pPr>
              <w:widowControl w:val="0"/>
              <w:jc w:val="both"/>
              <w:rPr>
                <w:b/>
              </w:rPr>
            </w:pPr>
            <w:r>
              <w:rPr>
                <w:b/>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tcPr>
          <w:p w14:paraId="61397C64" w14:textId="77777777" w:rsidR="00397CED" w:rsidRDefault="007C733A">
            <w:pPr>
              <w:widowControl w:val="0"/>
              <w:jc w:val="both"/>
            </w:pPr>
            <w:r>
              <w:t>nejsou</w:t>
            </w:r>
          </w:p>
        </w:tc>
      </w:tr>
      <w:tr w:rsidR="00397CED" w14:paraId="60C1A9FF" w14:textId="77777777">
        <w:trPr>
          <w:trHeight w:val="250"/>
        </w:trPr>
        <w:tc>
          <w:tcPr>
            <w:tcW w:w="9854" w:type="dxa"/>
            <w:gridSpan w:val="8"/>
            <w:tcBorders>
              <w:left w:val="single" w:sz="4" w:space="0" w:color="000000"/>
              <w:bottom w:val="single" w:sz="4" w:space="0" w:color="000000"/>
              <w:right w:val="single" w:sz="4" w:space="0" w:color="000000"/>
            </w:tcBorders>
          </w:tcPr>
          <w:p w14:paraId="65BB6294" w14:textId="77777777" w:rsidR="00397CED" w:rsidRDefault="00397CED">
            <w:pPr>
              <w:widowControl w:val="0"/>
              <w:jc w:val="both"/>
              <w:rPr>
                <w:shd w:val="clear" w:color="auto" w:fill="FFFF00"/>
              </w:rPr>
            </w:pPr>
          </w:p>
        </w:tc>
      </w:tr>
      <w:tr w:rsidR="00397CED" w14:paraId="685A9256" w14:textId="77777777">
        <w:trPr>
          <w:trHeight w:val="197"/>
        </w:trPr>
        <w:tc>
          <w:tcPr>
            <w:tcW w:w="3086" w:type="dxa"/>
            <w:tcBorders>
              <w:left w:val="single" w:sz="4" w:space="0" w:color="000000"/>
              <w:bottom w:val="single" w:sz="4" w:space="0" w:color="000000"/>
              <w:right w:val="single" w:sz="4" w:space="0" w:color="000000"/>
            </w:tcBorders>
            <w:shd w:val="clear" w:color="auto" w:fill="F7CAAC"/>
          </w:tcPr>
          <w:p w14:paraId="00A37A80" w14:textId="77777777" w:rsidR="00397CED" w:rsidRDefault="007C733A">
            <w:pPr>
              <w:widowControl w:val="0"/>
              <w:jc w:val="both"/>
              <w:rPr>
                <w:b/>
              </w:rPr>
            </w:pPr>
            <w:r>
              <w:rPr>
                <w:b/>
              </w:rPr>
              <w:t>Garant předmětu</w:t>
            </w:r>
          </w:p>
        </w:tc>
        <w:tc>
          <w:tcPr>
            <w:tcW w:w="6768" w:type="dxa"/>
            <w:gridSpan w:val="7"/>
            <w:tcBorders>
              <w:left w:val="single" w:sz="4" w:space="0" w:color="000000"/>
              <w:bottom w:val="single" w:sz="4" w:space="0" w:color="000000"/>
              <w:right w:val="single" w:sz="4" w:space="0" w:color="000000"/>
            </w:tcBorders>
          </w:tcPr>
          <w:p w14:paraId="1A9F3254" w14:textId="77777777" w:rsidR="00397CED" w:rsidRDefault="007C733A">
            <w:pPr>
              <w:widowControl w:val="0"/>
              <w:jc w:val="both"/>
              <w:rPr>
                <w:i/>
              </w:rPr>
            </w:pPr>
            <w:r>
              <w:rPr>
                <w:i/>
              </w:rPr>
              <w:t>Neuvádí se, předmět má pro zaměření SP doplňující charakter</w:t>
            </w:r>
          </w:p>
        </w:tc>
      </w:tr>
      <w:tr w:rsidR="00397CED" w14:paraId="63DEBFFB" w14:textId="77777777">
        <w:trPr>
          <w:trHeight w:val="243"/>
        </w:trPr>
        <w:tc>
          <w:tcPr>
            <w:tcW w:w="3086" w:type="dxa"/>
            <w:tcBorders>
              <w:left w:val="single" w:sz="4" w:space="0" w:color="000000"/>
              <w:bottom w:val="single" w:sz="4" w:space="0" w:color="000000"/>
              <w:right w:val="single" w:sz="4" w:space="0" w:color="000000"/>
            </w:tcBorders>
            <w:shd w:val="clear" w:color="auto" w:fill="F7CAAC"/>
          </w:tcPr>
          <w:p w14:paraId="75ACE011" w14:textId="77777777" w:rsidR="00397CED" w:rsidRDefault="007C733A">
            <w:pPr>
              <w:widowControl w:val="0"/>
              <w:jc w:val="both"/>
              <w:rPr>
                <w:b/>
              </w:rPr>
            </w:pPr>
            <w:r>
              <w:rPr>
                <w:b/>
              </w:rPr>
              <w:t>Zapojení garanta do výuky předmětu</w:t>
            </w:r>
          </w:p>
        </w:tc>
        <w:tc>
          <w:tcPr>
            <w:tcW w:w="6768" w:type="dxa"/>
            <w:gridSpan w:val="7"/>
            <w:tcBorders>
              <w:left w:val="single" w:sz="4" w:space="0" w:color="000000"/>
              <w:bottom w:val="single" w:sz="4" w:space="0" w:color="000000"/>
              <w:right w:val="single" w:sz="4" w:space="0" w:color="000000"/>
            </w:tcBorders>
          </w:tcPr>
          <w:p w14:paraId="041CE736" w14:textId="77777777" w:rsidR="00397CED" w:rsidRDefault="00397CED">
            <w:pPr>
              <w:widowControl w:val="0"/>
              <w:jc w:val="both"/>
            </w:pPr>
          </w:p>
        </w:tc>
      </w:tr>
      <w:tr w:rsidR="00397CED" w14:paraId="30EAE4E9"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77F751" w14:textId="77777777" w:rsidR="00397CED" w:rsidRDefault="007C733A">
            <w:pPr>
              <w:widowControl w:val="0"/>
              <w:jc w:val="both"/>
              <w:rPr>
                <w:b/>
              </w:rPr>
            </w:pPr>
            <w:r>
              <w:rPr>
                <w:b/>
              </w:rPr>
              <w:t>Vyučující</w:t>
            </w:r>
          </w:p>
        </w:tc>
        <w:tc>
          <w:tcPr>
            <w:tcW w:w="6768" w:type="dxa"/>
            <w:gridSpan w:val="7"/>
            <w:tcBorders>
              <w:top w:val="single" w:sz="4" w:space="0" w:color="000000"/>
              <w:left w:val="single" w:sz="4" w:space="0" w:color="000000"/>
              <w:right w:val="single" w:sz="4" w:space="0" w:color="000000"/>
            </w:tcBorders>
          </w:tcPr>
          <w:p w14:paraId="5C57D749" w14:textId="77777777" w:rsidR="00397CED" w:rsidRDefault="007C733A">
            <w:pPr>
              <w:widowControl w:val="0"/>
              <w:jc w:val="both"/>
              <w:rPr>
                <w:i/>
              </w:rPr>
            </w:pPr>
            <w:ins w:id="1461" w:author="Jiri Vojtesek" w:date="2023-01-09T22:32:00Z">
              <w:r>
                <w:rPr>
                  <w:i/>
                </w:rPr>
                <w:t>Neuvádí se, předmět má pro zaměření SP doplňující charakter</w:t>
              </w:r>
            </w:ins>
            <w:del w:id="1462" w:author="Jiri Vojtesek" w:date="2023-01-09T22:32:00Z">
              <w:r>
                <w:rPr>
                  <w:i/>
                </w:rPr>
                <w:delText>MUDr. Niko Burget (semináře 100 %)</w:delText>
              </w:r>
            </w:del>
          </w:p>
        </w:tc>
      </w:tr>
      <w:tr w:rsidR="00397CED" w14:paraId="7F9512C3" w14:textId="77777777">
        <w:trPr>
          <w:trHeight w:val="158"/>
        </w:trPr>
        <w:tc>
          <w:tcPr>
            <w:tcW w:w="9854" w:type="dxa"/>
            <w:gridSpan w:val="8"/>
            <w:tcBorders>
              <w:left w:val="single" w:sz="4" w:space="0" w:color="000000"/>
              <w:bottom w:val="single" w:sz="4" w:space="0" w:color="000000"/>
              <w:right w:val="single" w:sz="4" w:space="0" w:color="000000"/>
            </w:tcBorders>
          </w:tcPr>
          <w:p w14:paraId="3E5C8CDF" w14:textId="77777777" w:rsidR="00397CED" w:rsidRDefault="00397CED">
            <w:pPr>
              <w:widowControl w:val="0"/>
              <w:jc w:val="both"/>
            </w:pPr>
          </w:p>
        </w:tc>
      </w:tr>
      <w:tr w:rsidR="00397CED" w14:paraId="356A097B" w14:textId="77777777">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4FDB52F" w14:textId="77777777" w:rsidR="00397CED" w:rsidRDefault="007C733A">
            <w:pPr>
              <w:widowControl w:val="0"/>
              <w:jc w:val="both"/>
              <w:rPr>
                <w:b/>
              </w:rPr>
            </w:pPr>
            <w:r>
              <w:rPr>
                <w:b/>
              </w:rPr>
              <w:t>Stručná anotace předmětu</w:t>
            </w:r>
          </w:p>
        </w:tc>
        <w:tc>
          <w:tcPr>
            <w:tcW w:w="6768" w:type="dxa"/>
            <w:gridSpan w:val="7"/>
            <w:tcBorders>
              <w:top w:val="single" w:sz="4" w:space="0" w:color="000000"/>
              <w:left w:val="single" w:sz="4" w:space="0" w:color="000000"/>
              <w:right w:val="single" w:sz="4" w:space="0" w:color="000000"/>
            </w:tcBorders>
          </w:tcPr>
          <w:p w14:paraId="641C86BE" w14:textId="77777777" w:rsidR="00397CED" w:rsidRDefault="00397CED">
            <w:pPr>
              <w:widowControl w:val="0"/>
              <w:jc w:val="both"/>
            </w:pPr>
          </w:p>
        </w:tc>
      </w:tr>
      <w:tr w:rsidR="00397CED" w14:paraId="654B537D" w14:textId="77777777">
        <w:trPr>
          <w:trHeight w:val="3331"/>
        </w:trPr>
        <w:tc>
          <w:tcPr>
            <w:tcW w:w="9854" w:type="dxa"/>
            <w:gridSpan w:val="8"/>
            <w:tcBorders>
              <w:left w:val="single" w:sz="4" w:space="0" w:color="000000"/>
              <w:bottom w:val="single" w:sz="12" w:space="0" w:color="000000"/>
              <w:right w:val="single" w:sz="4" w:space="0" w:color="000000"/>
            </w:tcBorders>
          </w:tcPr>
          <w:p w14:paraId="3FFA8116" w14:textId="77777777" w:rsidR="00397CED" w:rsidRDefault="007C733A">
            <w:pPr>
              <w:widowControl w:val="0"/>
              <w:jc w:val="both"/>
            </w:pPr>
            <w:r>
              <w:t>Kurz je plánován v rozsahu 7 hod./semestr s následujícím obsahem:</w:t>
            </w:r>
          </w:p>
          <w:p w14:paraId="0836F4D3" w14:textId="77777777" w:rsidR="00397CED" w:rsidRDefault="007C733A">
            <w:pPr>
              <w:widowControl w:val="0"/>
              <w:jc w:val="both"/>
            </w:pPr>
            <w:r>
              <w:t>V teoretické části se přednáší zásady poskytování první pomoci, legislativa, přivolání RZP, základy resuscitace, diagnostika zástavy oběhu a dechu, zhodnocení poruchy vědomí, pravidla provádění nepřímé srdeční masáže, včetně ovládání AED, umělého dýchání, diagnostika a terapie tepenného krvácení, transport a polohování raněných. Ve speciální části se probírá aplikace první pomoci v konkrétních případech – infarkt myokardu, cévní mozková příhoda, popáleniny, omrzliny, poleptání, úrazy elektrickým proudem, zlomeniny, šokové stavy, diabetes mellitus a epilepsie. V praktické části výuky se studenti naučí zhodnotit oběh, dýchání a stav vědomí postiženého, praktické provádění nepřímé srdeční masáže a umělého dýchání na figurínách, ovládání externích defibrilátorů a obvazovou techniku. Zápočtový týden, opravné písemné práce.</w:t>
            </w:r>
          </w:p>
          <w:p w14:paraId="3F5AEF3C" w14:textId="77777777" w:rsidR="00397CED" w:rsidRDefault="007C733A">
            <w:pPr>
              <w:widowControl w:val="0"/>
              <w:jc w:val="both"/>
            </w:pPr>
            <w:r>
              <w:rPr>
                <w:b/>
              </w:rPr>
              <w:t xml:space="preserve">Výstupní znalosti </w:t>
            </w:r>
            <w:r>
              <w:t>(student prokazuje tyto znalosti)</w:t>
            </w:r>
          </w:p>
          <w:p w14:paraId="1E98AD8F" w14:textId="77777777" w:rsidR="00397CED" w:rsidRDefault="007C733A">
            <w:pPr>
              <w:widowControl w:val="0"/>
              <w:numPr>
                <w:ilvl w:val="0"/>
                <w:numId w:val="22"/>
              </w:numPr>
              <w:suppressAutoHyphens w:val="0"/>
              <w:spacing w:after="160" w:line="259" w:lineRule="auto"/>
              <w:contextualSpacing/>
              <w:jc w:val="both"/>
              <w:pPrChange w:id="1463"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vysvětlí rozdíl mezi zástavou oběhu a dechu</w:t>
            </w:r>
          </w:p>
          <w:p w14:paraId="62471BD7" w14:textId="77777777" w:rsidR="00397CED" w:rsidRDefault="007C733A">
            <w:pPr>
              <w:widowControl w:val="0"/>
              <w:numPr>
                <w:ilvl w:val="0"/>
                <w:numId w:val="22"/>
              </w:numPr>
              <w:suppressAutoHyphens w:val="0"/>
              <w:spacing w:after="160" w:line="259" w:lineRule="auto"/>
              <w:contextualSpacing/>
              <w:jc w:val="both"/>
              <w:pPrChange w:id="1464"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popíše legislativu poskytování první pomoci</w:t>
            </w:r>
          </w:p>
          <w:p w14:paraId="5D03FF97" w14:textId="77777777" w:rsidR="00397CED" w:rsidRDefault="007C733A">
            <w:pPr>
              <w:widowControl w:val="0"/>
              <w:numPr>
                <w:ilvl w:val="0"/>
                <w:numId w:val="22"/>
              </w:numPr>
              <w:suppressAutoHyphens w:val="0"/>
              <w:spacing w:after="160" w:line="259" w:lineRule="auto"/>
              <w:contextualSpacing/>
              <w:jc w:val="both"/>
              <w:pPrChange w:id="1465"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vysvětlí postup při volání RZP</w:t>
            </w:r>
          </w:p>
          <w:p w14:paraId="7D7120B0" w14:textId="77777777" w:rsidR="00397CED" w:rsidRDefault="007C733A">
            <w:pPr>
              <w:widowControl w:val="0"/>
              <w:numPr>
                <w:ilvl w:val="0"/>
                <w:numId w:val="22"/>
              </w:numPr>
              <w:suppressAutoHyphens w:val="0"/>
              <w:spacing w:after="160" w:line="259" w:lineRule="auto"/>
              <w:contextualSpacing/>
              <w:jc w:val="both"/>
              <w:pPrChange w:id="1466" w:author="Jiri Vojtesek" w:date="2023-01-19T13:14:00Z">
                <w:pPr>
                  <w:widowControl w:val="0"/>
                  <w:numPr>
                    <w:numId w:val="23"/>
                  </w:numPr>
                  <w:tabs>
                    <w:tab w:val="num" w:pos="0"/>
                  </w:tabs>
                  <w:suppressAutoHyphens w:val="0"/>
                  <w:spacing w:after="160" w:line="259" w:lineRule="auto"/>
                  <w:ind w:left="720" w:hanging="360"/>
                  <w:contextualSpacing/>
                  <w:jc w:val="both"/>
                </w:pPr>
              </w:pPrChange>
            </w:pPr>
            <w:r>
              <w:t>popíše základy resustitace</w:t>
            </w:r>
          </w:p>
          <w:p w14:paraId="78000229" w14:textId="77777777" w:rsidR="00397CED" w:rsidRDefault="007C733A">
            <w:pPr>
              <w:widowControl w:val="0"/>
              <w:jc w:val="both"/>
            </w:pPr>
            <w:r>
              <w:rPr>
                <w:b/>
              </w:rPr>
              <w:t xml:space="preserve">Výstupní dovednosti </w:t>
            </w:r>
            <w:r>
              <w:t>(student prokazuje tyto dovednosti)</w:t>
            </w:r>
          </w:p>
          <w:p w14:paraId="335FD369" w14:textId="77777777" w:rsidR="00397CED" w:rsidRDefault="007C733A">
            <w:pPr>
              <w:widowControl w:val="0"/>
              <w:numPr>
                <w:ilvl w:val="0"/>
                <w:numId w:val="7"/>
              </w:numPr>
              <w:suppressAutoHyphens w:val="0"/>
              <w:spacing w:after="160" w:line="259" w:lineRule="auto"/>
              <w:contextualSpacing/>
              <w:jc w:val="both"/>
              <w:pPrChange w:id="1467"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zvládá základy první pomoci</w:t>
            </w:r>
          </w:p>
          <w:p w14:paraId="7E3E2800" w14:textId="77777777" w:rsidR="00397CED" w:rsidRDefault="007C733A">
            <w:pPr>
              <w:widowControl w:val="0"/>
              <w:numPr>
                <w:ilvl w:val="0"/>
                <w:numId w:val="7"/>
              </w:numPr>
              <w:suppressAutoHyphens w:val="0"/>
              <w:spacing w:after="160" w:line="259" w:lineRule="auto"/>
              <w:contextualSpacing/>
              <w:jc w:val="both"/>
              <w:pPrChange w:id="1468"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provede diagnostiku zástavy oběhu a dechu</w:t>
            </w:r>
          </w:p>
          <w:p w14:paraId="3191856E" w14:textId="77777777" w:rsidR="00397CED" w:rsidRDefault="007C733A">
            <w:pPr>
              <w:widowControl w:val="0"/>
              <w:numPr>
                <w:ilvl w:val="0"/>
                <w:numId w:val="7"/>
              </w:numPr>
              <w:suppressAutoHyphens w:val="0"/>
              <w:spacing w:after="160" w:line="259" w:lineRule="auto"/>
              <w:contextualSpacing/>
              <w:jc w:val="both"/>
              <w:pPrChange w:id="1469"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zhodnotí poruchy vědomí</w:t>
            </w:r>
          </w:p>
          <w:p w14:paraId="36B8A980" w14:textId="77777777" w:rsidR="00397CED" w:rsidRDefault="007C733A">
            <w:pPr>
              <w:widowControl w:val="0"/>
              <w:numPr>
                <w:ilvl w:val="0"/>
                <w:numId w:val="7"/>
              </w:numPr>
              <w:suppressAutoHyphens w:val="0"/>
              <w:spacing w:after="160" w:line="259" w:lineRule="auto"/>
              <w:contextualSpacing/>
              <w:jc w:val="both"/>
              <w:pPrChange w:id="1470" w:author="Jiri Vojtesek" w:date="2023-01-19T13:14:00Z">
                <w:pPr>
                  <w:widowControl w:val="0"/>
                  <w:numPr>
                    <w:numId w:val="8"/>
                  </w:numPr>
                  <w:tabs>
                    <w:tab w:val="num" w:pos="0"/>
                  </w:tabs>
                  <w:suppressAutoHyphens w:val="0"/>
                  <w:spacing w:after="160" w:line="259" w:lineRule="auto"/>
                  <w:ind w:left="720" w:hanging="360"/>
                  <w:contextualSpacing/>
                  <w:jc w:val="both"/>
                </w:pPr>
              </w:pPrChange>
            </w:pPr>
            <w:r>
              <w:t>zvládá provedení nepřímé srdeční masáže</w:t>
            </w:r>
          </w:p>
        </w:tc>
      </w:tr>
      <w:tr w:rsidR="00397CED" w14:paraId="7EEF4057" w14:textId="77777777">
        <w:trPr>
          <w:trHeight w:val="265"/>
        </w:trPr>
        <w:tc>
          <w:tcPr>
            <w:tcW w:w="3649" w:type="dxa"/>
            <w:gridSpan w:val="2"/>
            <w:tcBorders>
              <w:left w:val="single" w:sz="4" w:space="0" w:color="000000"/>
              <w:bottom w:val="single" w:sz="4" w:space="0" w:color="000000"/>
              <w:right w:val="single" w:sz="4" w:space="0" w:color="000000"/>
            </w:tcBorders>
            <w:shd w:val="clear" w:color="auto" w:fill="F7CAAC"/>
          </w:tcPr>
          <w:p w14:paraId="15CEC0E6" w14:textId="77777777" w:rsidR="00397CED" w:rsidRDefault="007C733A">
            <w:pPr>
              <w:widowControl w:val="0"/>
              <w:jc w:val="both"/>
              <w:rPr>
                <w:b/>
              </w:rPr>
            </w:pPr>
            <w:r>
              <w:rPr>
                <w:b/>
              </w:rPr>
              <w:t>Studijní literatura a studijní pomůcky</w:t>
            </w:r>
          </w:p>
        </w:tc>
        <w:tc>
          <w:tcPr>
            <w:tcW w:w="6205" w:type="dxa"/>
            <w:gridSpan w:val="6"/>
            <w:tcBorders>
              <w:left w:val="single" w:sz="4" w:space="0" w:color="000000"/>
              <w:right w:val="single" w:sz="4" w:space="0" w:color="000000"/>
            </w:tcBorders>
          </w:tcPr>
          <w:p w14:paraId="37CAECE8" w14:textId="77777777" w:rsidR="00397CED" w:rsidRDefault="00397CED">
            <w:pPr>
              <w:widowControl w:val="0"/>
              <w:jc w:val="both"/>
            </w:pPr>
          </w:p>
        </w:tc>
      </w:tr>
      <w:tr w:rsidR="00397CED" w14:paraId="4E7CE009" w14:textId="77777777">
        <w:trPr>
          <w:trHeight w:val="3401"/>
        </w:trPr>
        <w:tc>
          <w:tcPr>
            <w:tcW w:w="9854" w:type="dxa"/>
            <w:gridSpan w:val="8"/>
            <w:tcBorders>
              <w:left w:val="single" w:sz="4" w:space="0" w:color="000000"/>
              <w:bottom w:val="single" w:sz="4" w:space="0" w:color="000000"/>
              <w:right w:val="single" w:sz="4" w:space="0" w:color="000000"/>
            </w:tcBorders>
          </w:tcPr>
          <w:p w14:paraId="3B84556C" w14:textId="77777777" w:rsidR="00397CED" w:rsidRDefault="007C733A">
            <w:pPr>
              <w:widowControl w:val="0"/>
              <w:jc w:val="both"/>
              <w:rPr>
                <w:b/>
              </w:rPr>
            </w:pPr>
            <w:r>
              <w:rPr>
                <w:b/>
              </w:rPr>
              <w:t>Povinná literatura</w:t>
            </w:r>
          </w:p>
          <w:p w14:paraId="5ECDE7F9" w14:textId="77777777" w:rsidR="00397CED" w:rsidRDefault="007C733A">
            <w:pPr>
              <w:widowControl w:val="0"/>
              <w:jc w:val="both"/>
            </w:pPr>
            <w:r>
              <w:t xml:space="preserve">LEJSEK, J. </w:t>
            </w:r>
            <w:r>
              <w:rPr>
                <w:i/>
                <w:iCs/>
              </w:rPr>
              <w:t>První pomoc</w:t>
            </w:r>
            <w:r>
              <w:t>. 2., přeprac. vyd. Praha: Karolinum, 2013, 271 s. ISBN 9788024620909.</w:t>
            </w:r>
          </w:p>
          <w:p w14:paraId="1C493033" w14:textId="77777777" w:rsidR="00397CED" w:rsidRDefault="007C733A">
            <w:pPr>
              <w:widowControl w:val="0"/>
              <w:jc w:val="both"/>
            </w:pPr>
            <w:r>
              <w:t xml:space="preserve">BELEJOVÁ, H. </w:t>
            </w:r>
            <w:r>
              <w:rPr>
                <w:i/>
                <w:iCs/>
              </w:rPr>
              <w:t>První pomoc: "kdy jindy než teď, kdo jiný než Ty?"</w:t>
            </w:r>
            <w:r>
              <w:t>. Brno: Tribun EU, 2016, 461 s. Knihovnicka.cz. ISBN 9788026310433.</w:t>
            </w:r>
          </w:p>
          <w:p w14:paraId="3ECAC7DB" w14:textId="77777777" w:rsidR="00397CED" w:rsidRDefault="00397CED">
            <w:pPr>
              <w:widowControl w:val="0"/>
              <w:jc w:val="both"/>
              <w:rPr>
                <w:b/>
              </w:rPr>
            </w:pPr>
          </w:p>
          <w:p w14:paraId="0461E04C" w14:textId="77777777" w:rsidR="00397CED" w:rsidRDefault="007C733A">
            <w:pPr>
              <w:widowControl w:val="0"/>
              <w:jc w:val="both"/>
              <w:rPr>
                <w:b/>
              </w:rPr>
            </w:pPr>
            <w:r>
              <w:rPr>
                <w:b/>
              </w:rPr>
              <w:t>Doporučená literatura</w:t>
            </w:r>
          </w:p>
          <w:p w14:paraId="39E67EE1" w14:textId="77777777" w:rsidR="00397CED" w:rsidRDefault="007C733A">
            <w:pPr>
              <w:widowControl w:val="0"/>
            </w:pPr>
            <w:r>
              <w:t xml:space="preserve">MÁLEK, J. a J. KNOR. </w:t>
            </w:r>
            <w:r>
              <w:rPr>
                <w:i/>
              </w:rPr>
              <w:t>Lékařská první pomoc v urgentních stavech</w:t>
            </w:r>
            <w:r>
              <w:t>. Praha: Grada Publishing, 2019. ISBN 978-80-271-0590-8.</w:t>
            </w:r>
          </w:p>
          <w:p w14:paraId="5A9E4B36" w14:textId="77777777" w:rsidR="00397CED" w:rsidRDefault="007C733A">
            <w:pPr>
              <w:widowControl w:val="0"/>
            </w:pPr>
            <w:r>
              <w:t xml:space="preserve">BELEJOVÁ, H. </w:t>
            </w:r>
            <w:r>
              <w:rPr>
                <w:i/>
                <w:iCs/>
              </w:rPr>
              <w:t>První pomoc: "kdy jindy než teď, kdo jiný než Ty?"</w:t>
            </w:r>
            <w:r>
              <w:t>. Brno: Tribun EU, 2016. Knihovnicka.cz. ISBN 978-80-263-1043-3.</w:t>
            </w:r>
          </w:p>
          <w:p w14:paraId="05B84FC8" w14:textId="77777777" w:rsidR="00397CED" w:rsidRDefault="007C733A">
            <w:pPr>
              <w:widowControl w:val="0"/>
            </w:pPr>
            <w:r>
              <w:t xml:space="preserve">BEED, M., R. SHERMAN a R. P. MAHAJAN. </w:t>
            </w:r>
            <w:r>
              <w:rPr>
                <w:i/>
                <w:iCs/>
              </w:rPr>
              <w:t>Emergencies in critical care</w:t>
            </w:r>
            <w:r>
              <w:t>. Second edition. Oxford, United Kingdom: Oxford University Press, 2013, xxii, 590 s. Emergencies in...series. ISBN 9780199696277.</w:t>
            </w:r>
          </w:p>
          <w:p w14:paraId="0AD9541F" w14:textId="77777777" w:rsidR="00397CED" w:rsidRDefault="007C733A">
            <w:pPr>
              <w:widowControl w:val="0"/>
            </w:pPr>
            <w:r>
              <w:rPr>
                <w:lang w:val="en-GB" w:eastAsia="en-GB"/>
              </w:rPr>
              <w:t xml:space="preserve">ŠÍN, R., P. ŠTOURAČ a J. VIDUNOVÁ. </w:t>
            </w:r>
            <w:r>
              <w:rPr>
                <w:i/>
                <w:lang w:val="en-GB" w:eastAsia="en-GB"/>
              </w:rPr>
              <w:t>Lékařská první pomoc</w:t>
            </w:r>
            <w:r>
              <w:rPr>
                <w:lang w:val="en-GB" w:eastAsia="en-GB"/>
              </w:rPr>
              <w:t>. Praha: Galén, [2019]. ISBN 978-80-7492-433-0.</w:t>
            </w:r>
          </w:p>
        </w:tc>
      </w:tr>
      <w:tr w:rsidR="00397CED" w14:paraId="7AF29974" w14:textId="77777777">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27AB8AA5" w14:textId="77777777" w:rsidR="00397CED" w:rsidRDefault="007C733A">
            <w:pPr>
              <w:widowControl w:val="0"/>
              <w:jc w:val="center"/>
              <w:rPr>
                <w:b/>
              </w:rPr>
            </w:pPr>
            <w:r>
              <w:rPr>
                <w:b/>
              </w:rPr>
              <w:t>Informace ke kombinované nebo distanční formě</w:t>
            </w:r>
          </w:p>
        </w:tc>
      </w:tr>
      <w:tr w:rsidR="00397CED" w14:paraId="3B202D80" w14:textId="77777777">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7F5FC37" w14:textId="77777777" w:rsidR="00397CED" w:rsidRDefault="007C733A">
            <w:pPr>
              <w:widowControl w:val="0"/>
              <w:jc w:val="both"/>
              <w:rPr>
                <w:b/>
              </w:rPr>
            </w:pPr>
            <w:r>
              <w:rPr>
                <w:b/>
              </w:rPr>
              <w:t>Rozsah konzultací (soustředění)</w:t>
            </w:r>
          </w:p>
        </w:tc>
        <w:tc>
          <w:tcPr>
            <w:tcW w:w="886" w:type="dxa"/>
            <w:tcBorders>
              <w:top w:val="single" w:sz="2" w:space="0" w:color="000000"/>
              <w:left w:val="single" w:sz="4" w:space="0" w:color="000000"/>
              <w:bottom w:val="single" w:sz="4" w:space="0" w:color="000000"/>
              <w:right w:val="single" w:sz="4" w:space="0" w:color="000000"/>
            </w:tcBorders>
          </w:tcPr>
          <w:p w14:paraId="42D9943C" w14:textId="77777777" w:rsidR="00397CED" w:rsidRDefault="00397CED">
            <w:pPr>
              <w:widowControl w:val="0"/>
              <w:jc w:val="both"/>
            </w:pPr>
          </w:p>
        </w:tc>
        <w:tc>
          <w:tcPr>
            <w:tcW w:w="4181" w:type="dxa"/>
            <w:gridSpan w:val="4"/>
            <w:tcBorders>
              <w:top w:val="single" w:sz="2" w:space="0" w:color="000000"/>
              <w:left w:val="single" w:sz="4" w:space="0" w:color="000000"/>
              <w:bottom w:val="single" w:sz="4" w:space="0" w:color="000000"/>
              <w:right w:val="single" w:sz="4" w:space="0" w:color="000000"/>
            </w:tcBorders>
            <w:shd w:val="clear" w:color="auto" w:fill="F7CAAC"/>
          </w:tcPr>
          <w:p w14:paraId="30189BDD" w14:textId="77777777" w:rsidR="00397CED" w:rsidRDefault="007C733A">
            <w:pPr>
              <w:widowControl w:val="0"/>
              <w:jc w:val="both"/>
              <w:rPr>
                <w:b/>
              </w:rPr>
            </w:pPr>
            <w:r>
              <w:rPr>
                <w:b/>
              </w:rPr>
              <w:t>hodin</w:t>
            </w:r>
          </w:p>
        </w:tc>
      </w:tr>
      <w:tr w:rsidR="00397CED" w14:paraId="757D8E64" w14:textId="77777777">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5C7E5486" w14:textId="77777777" w:rsidR="00397CED" w:rsidRDefault="007C733A">
            <w:pPr>
              <w:widowControl w:val="0"/>
              <w:jc w:val="both"/>
              <w:rPr>
                <w:b/>
              </w:rPr>
            </w:pPr>
            <w:r>
              <w:rPr>
                <w:b/>
              </w:rPr>
              <w:t>Informace o způsobu kontaktu s vyučujícím</w:t>
            </w:r>
          </w:p>
        </w:tc>
      </w:tr>
      <w:tr w:rsidR="00397CED" w14:paraId="7B6C87C6" w14:textId="77777777">
        <w:trPr>
          <w:trHeight w:val="469"/>
        </w:trPr>
        <w:tc>
          <w:tcPr>
            <w:tcW w:w="9854" w:type="dxa"/>
            <w:gridSpan w:val="8"/>
            <w:tcBorders>
              <w:top w:val="single" w:sz="4" w:space="0" w:color="000000"/>
              <w:left w:val="single" w:sz="4" w:space="0" w:color="000000"/>
              <w:bottom w:val="single" w:sz="4" w:space="0" w:color="000000"/>
              <w:right w:val="single" w:sz="4" w:space="0" w:color="000000"/>
            </w:tcBorders>
          </w:tcPr>
          <w:p w14:paraId="6CCC79E0" w14:textId="77777777" w:rsidR="00397CED" w:rsidRDefault="00397CED">
            <w:pPr>
              <w:widowControl w:val="0"/>
              <w:jc w:val="both"/>
            </w:pPr>
          </w:p>
        </w:tc>
      </w:tr>
    </w:tbl>
    <w:p w14:paraId="0DA1AB72" w14:textId="77777777" w:rsidR="00397CED" w:rsidRDefault="00397CED"/>
    <w:p w14:paraId="0E3AF947" w14:textId="77777777" w:rsidR="00397CED" w:rsidRDefault="00397CED"/>
    <w:p w14:paraId="0779C980" w14:textId="77777777" w:rsidR="00397CED" w:rsidRDefault="007C733A">
      <w:r>
        <w:br w:type="page"/>
      </w:r>
    </w:p>
    <w:tbl>
      <w:tblPr>
        <w:tblW w:w="9889" w:type="dxa"/>
        <w:tblInd w:w="-113" w:type="dxa"/>
        <w:tblLayout w:type="fixed"/>
        <w:tblLook w:val="0000" w:firstRow="0" w:lastRow="0" w:firstColumn="0" w:lastColumn="0" w:noHBand="0" w:noVBand="0"/>
      </w:tblPr>
      <w:tblGrid>
        <w:gridCol w:w="2515"/>
        <w:gridCol w:w="993"/>
        <w:gridCol w:w="1279"/>
        <w:gridCol w:w="1273"/>
        <w:gridCol w:w="1421"/>
        <w:gridCol w:w="1272"/>
        <w:gridCol w:w="1136"/>
      </w:tblGrid>
      <w:tr w:rsidR="00397CED" w14:paraId="70929218" w14:textId="77777777">
        <w:tc>
          <w:tcPr>
            <w:tcW w:w="9889" w:type="dxa"/>
            <w:gridSpan w:val="7"/>
            <w:tcBorders>
              <w:top w:val="single" w:sz="4" w:space="0" w:color="000000"/>
              <w:left w:val="single" w:sz="4" w:space="0" w:color="000000"/>
              <w:bottom w:val="double" w:sz="4" w:space="0" w:color="000000"/>
              <w:right w:val="single" w:sz="4" w:space="0" w:color="000000"/>
            </w:tcBorders>
            <w:shd w:val="clear" w:color="auto" w:fill="BDD6EE"/>
          </w:tcPr>
          <w:p w14:paraId="6633E985" w14:textId="4737906C" w:rsidR="00397CED" w:rsidRDefault="007C733A">
            <w:pPr>
              <w:pageBreakBefore/>
              <w:widowControl w:val="0"/>
              <w:tabs>
                <w:tab w:val="right" w:pos="9524"/>
              </w:tabs>
              <w:suppressAutoHyphens w:val="0"/>
            </w:pPr>
            <w:bookmarkStart w:id="1471" w:name="CI"/>
            <w:r>
              <w:rPr>
                <w:b/>
                <w:sz w:val="28"/>
                <w:szCs w:val="28"/>
                <w:lang w:eastAsia="en-US"/>
              </w:rPr>
              <w:lastRenderedPageBreak/>
              <w:t xml:space="preserve">C-I – Personální zabezpečení </w:t>
            </w:r>
            <w:bookmarkEnd w:id="1471"/>
            <w:r>
              <w:rPr>
                <w:b/>
                <w:sz w:val="28"/>
                <w:szCs w:val="28"/>
                <w:lang w:eastAsia="en-US"/>
              </w:rPr>
              <w:t>– přehled vyučujících</w:t>
            </w:r>
            <w:r>
              <w:rPr>
                <w:b/>
                <w:sz w:val="28"/>
                <w:szCs w:val="28"/>
                <w:lang w:eastAsia="en-US"/>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1472" w:author="Jiří Vojtěšek" w:date="2023-01-24T20:39:00Z">
              <w:r w:rsidR="008A5423">
                <w:rPr>
                  <w:b/>
                  <w:sz w:val="28"/>
                </w:rPr>
                <w:t>OBSAH ŽÁDOSTI</w:t>
              </w:r>
            </w:ins>
            <w:del w:id="1473" w:author="Jiří Vojtěšek" w:date="2023-01-24T20:39:00Z">
              <w:r w:rsidDel="008A5423">
                <w:rPr>
                  <w:rStyle w:val="Odkazintenzivn"/>
                </w:rPr>
                <w:delText>OBSAH ŽÁDOSTI</w:delText>
              </w:r>
            </w:del>
            <w:r>
              <w:rPr>
                <w:rStyle w:val="Odkazintenzivn"/>
              </w:rPr>
              <w:fldChar w:fldCharType="end"/>
            </w:r>
          </w:p>
        </w:tc>
      </w:tr>
      <w:tr w:rsidR="00397CED" w14:paraId="2041F138" w14:textId="77777777">
        <w:tc>
          <w:tcPr>
            <w:tcW w:w="3508" w:type="dxa"/>
            <w:gridSpan w:val="2"/>
            <w:tcBorders>
              <w:top w:val="double" w:sz="4" w:space="0" w:color="000000"/>
              <w:left w:val="single" w:sz="4" w:space="0" w:color="000000"/>
              <w:bottom w:val="single" w:sz="4" w:space="0" w:color="000000"/>
              <w:right w:val="single" w:sz="4" w:space="0" w:color="000000"/>
            </w:tcBorders>
            <w:shd w:val="clear" w:color="auto" w:fill="F7CAAC"/>
          </w:tcPr>
          <w:p w14:paraId="41FB8972" w14:textId="77777777" w:rsidR="00397CED" w:rsidRDefault="007C733A">
            <w:pPr>
              <w:widowControl w:val="0"/>
              <w:suppressAutoHyphens w:val="0"/>
              <w:rPr>
                <w:b/>
                <w:sz w:val="24"/>
                <w:szCs w:val="22"/>
                <w:lang w:eastAsia="en-US"/>
              </w:rPr>
            </w:pPr>
            <w:r>
              <w:rPr>
                <w:b/>
                <w:sz w:val="24"/>
                <w:szCs w:val="22"/>
                <w:lang w:eastAsia="en-US"/>
              </w:rPr>
              <w:t>Vysoká škola</w:t>
            </w:r>
          </w:p>
        </w:tc>
        <w:tc>
          <w:tcPr>
            <w:tcW w:w="6381" w:type="dxa"/>
            <w:gridSpan w:val="5"/>
            <w:tcBorders>
              <w:top w:val="double" w:sz="4" w:space="0" w:color="000000"/>
              <w:left w:val="single" w:sz="4" w:space="0" w:color="000000"/>
              <w:bottom w:val="single" w:sz="4" w:space="0" w:color="000000"/>
              <w:right w:val="single" w:sz="4" w:space="0" w:color="000000"/>
            </w:tcBorders>
            <w:vAlign w:val="center"/>
          </w:tcPr>
          <w:p w14:paraId="69D4B573" w14:textId="77777777" w:rsidR="00397CED" w:rsidRDefault="007C733A">
            <w:pPr>
              <w:widowControl w:val="0"/>
              <w:suppressAutoHyphens w:val="0"/>
              <w:rPr>
                <w:sz w:val="24"/>
                <w:szCs w:val="22"/>
                <w:lang w:eastAsia="en-US"/>
              </w:rPr>
            </w:pPr>
            <w:r>
              <w:rPr>
                <w:sz w:val="24"/>
                <w:szCs w:val="22"/>
                <w:lang w:eastAsia="en-US"/>
              </w:rPr>
              <w:t>Univerzita Tomáše Bati ve Zlíně</w:t>
            </w:r>
          </w:p>
        </w:tc>
      </w:tr>
      <w:tr w:rsidR="00397CED" w14:paraId="462F14AB" w14:textId="77777777">
        <w:tc>
          <w:tcPr>
            <w:tcW w:w="3508"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CFAF29" w14:textId="77777777" w:rsidR="00397CED" w:rsidRDefault="007C733A">
            <w:pPr>
              <w:widowControl w:val="0"/>
              <w:suppressAutoHyphens w:val="0"/>
              <w:rPr>
                <w:b/>
                <w:sz w:val="24"/>
                <w:szCs w:val="22"/>
                <w:lang w:eastAsia="en-US"/>
              </w:rPr>
            </w:pPr>
            <w:r>
              <w:rPr>
                <w:b/>
                <w:sz w:val="24"/>
                <w:szCs w:val="22"/>
                <w:lang w:eastAsia="en-US"/>
              </w:rPr>
              <w:t>Součást vysoké školy</w:t>
            </w:r>
          </w:p>
        </w:tc>
        <w:tc>
          <w:tcPr>
            <w:tcW w:w="6381" w:type="dxa"/>
            <w:gridSpan w:val="5"/>
            <w:tcBorders>
              <w:top w:val="single" w:sz="4" w:space="0" w:color="000000"/>
              <w:left w:val="single" w:sz="4" w:space="0" w:color="000000"/>
              <w:bottom w:val="single" w:sz="4" w:space="0" w:color="000000"/>
              <w:right w:val="single" w:sz="4" w:space="0" w:color="000000"/>
            </w:tcBorders>
            <w:vAlign w:val="center"/>
          </w:tcPr>
          <w:p w14:paraId="667F8C1D" w14:textId="77777777" w:rsidR="00397CED" w:rsidRDefault="007C733A">
            <w:pPr>
              <w:widowControl w:val="0"/>
              <w:suppressAutoHyphens w:val="0"/>
              <w:rPr>
                <w:sz w:val="24"/>
                <w:szCs w:val="22"/>
                <w:lang w:eastAsia="en-US"/>
              </w:rPr>
            </w:pPr>
            <w:r>
              <w:rPr>
                <w:sz w:val="24"/>
                <w:szCs w:val="22"/>
                <w:lang w:eastAsia="en-US"/>
              </w:rPr>
              <w:t>Fakulta aplikované informatiky</w:t>
            </w:r>
          </w:p>
        </w:tc>
      </w:tr>
      <w:tr w:rsidR="00397CED" w14:paraId="667DD481" w14:textId="77777777">
        <w:tc>
          <w:tcPr>
            <w:tcW w:w="3508"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38BFB0" w14:textId="77777777" w:rsidR="00397CED" w:rsidRDefault="007C733A">
            <w:pPr>
              <w:widowControl w:val="0"/>
              <w:suppressAutoHyphens w:val="0"/>
              <w:rPr>
                <w:b/>
                <w:sz w:val="24"/>
                <w:szCs w:val="22"/>
                <w:lang w:eastAsia="en-US"/>
              </w:rPr>
            </w:pPr>
            <w:r>
              <w:rPr>
                <w:b/>
                <w:sz w:val="24"/>
                <w:szCs w:val="22"/>
                <w:lang w:eastAsia="en-US"/>
              </w:rPr>
              <w:t>Název studijního programu</w:t>
            </w:r>
          </w:p>
        </w:tc>
        <w:tc>
          <w:tcPr>
            <w:tcW w:w="6381" w:type="dxa"/>
            <w:gridSpan w:val="5"/>
            <w:tcBorders>
              <w:top w:val="single" w:sz="4" w:space="0" w:color="000000"/>
              <w:left w:val="single" w:sz="4" w:space="0" w:color="000000"/>
              <w:bottom w:val="single" w:sz="4" w:space="0" w:color="000000"/>
              <w:right w:val="single" w:sz="4" w:space="0" w:color="000000"/>
            </w:tcBorders>
            <w:vAlign w:val="center"/>
          </w:tcPr>
          <w:p w14:paraId="771E7510" w14:textId="77777777" w:rsidR="00397CED" w:rsidRDefault="007C733A">
            <w:pPr>
              <w:widowControl w:val="0"/>
              <w:suppressAutoHyphens w:val="0"/>
              <w:rPr>
                <w:sz w:val="24"/>
                <w:szCs w:val="22"/>
                <w:lang w:eastAsia="en-US"/>
              </w:rPr>
            </w:pPr>
            <w:r>
              <w:rPr>
                <w:sz w:val="24"/>
                <w:szCs w:val="22"/>
                <w:lang w:eastAsia="en-US"/>
              </w:rPr>
              <w:t>Učitelství informatiky pro základní a střední školy</w:t>
            </w:r>
          </w:p>
        </w:tc>
      </w:tr>
      <w:tr w:rsidR="00397CED" w14:paraId="4C48B805" w14:textId="77777777">
        <w:tc>
          <w:tcPr>
            <w:tcW w:w="9889" w:type="dxa"/>
            <w:gridSpan w:val="7"/>
            <w:tcBorders>
              <w:top w:val="single" w:sz="4" w:space="0" w:color="000000"/>
              <w:left w:val="single" w:sz="4" w:space="0" w:color="000000"/>
              <w:bottom w:val="single" w:sz="4" w:space="0" w:color="000000"/>
              <w:right w:val="single" w:sz="4" w:space="0" w:color="000000"/>
            </w:tcBorders>
            <w:shd w:val="clear" w:color="auto" w:fill="F7CAAC"/>
          </w:tcPr>
          <w:p w14:paraId="044E5613" w14:textId="77777777" w:rsidR="00397CED" w:rsidRDefault="007C733A">
            <w:pPr>
              <w:widowControl w:val="0"/>
              <w:suppressAutoHyphens w:val="0"/>
              <w:jc w:val="center"/>
            </w:pPr>
            <w:bookmarkStart w:id="1474" w:name="aaSeznamC"/>
            <w:r>
              <w:rPr>
                <w:b/>
                <w:sz w:val="24"/>
                <w:szCs w:val="22"/>
                <w:lang w:eastAsia="en-US"/>
              </w:rPr>
              <w:t>Abecední seznam</w:t>
            </w:r>
            <w:bookmarkEnd w:id="1474"/>
            <w:r>
              <w:rPr>
                <w:b/>
                <w:sz w:val="24"/>
                <w:szCs w:val="22"/>
                <w:lang w:eastAsia="en-US"/>
              </w:rPr>
              <w:t xml:space="preserve"> vyučujících</w:t>
            </w:r>
          </w:p>
        </w:tc>
      </w:tr>
      <w:tr w:rsidR="00397CED" w14:paraId="0AAB60DB" w14:textId="77777777">
        <w:tc>
          <w:tcPr>
            <w:tcW w:w="251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CC87C99" w14:textId="77777777" w:rsidR="00397CED" w:rsidRDefault="007C733A">
            <w:pPr>
              <w:widowControl w:val="0"/>
              <w:suppressAutoHyphens w:val="0"/>
              <w:jc w:val="center"/>
              <w:rPr>
                <w:b/>
                <w:sz w:val="22"/>
                <w:szCs w:val="22"/>
                <w:lang w:eastAsia="en-US"/>
              </w:rPr>
            </w:pPr>
            <w:r>
              <w:rPr>
                <w:b/>
                <w:sz w:val="22"/>
                <w:szCs w:val="22"/>
                <w:lang w:eastAsia="en-US"/>
              </w:rPr>
              <w:t>Příjmení</w:t>
            </w:r>
          </w:p>
        </w:tc>
        <w:tc>
          <w:tcPr>
            <w:tcW w:w="99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260B8D2" w14:textId="77777777" w:rsidR="00397CED" w:rsidRDefault="007C733A">
            <w:pPr>
              <w:widowControl w:val="0"/>
              <w:suppressAutoHyphens w:val="0"/>
              <w:jc w:val="center"/>
              <w:rPr>
                <w:b/>
                <w:sz w:val="22"/>
                <w:szCs w:val="22"/>
                <w:lang w:eastAsia="en-US"/>
              </w:rPr>
            </w:pPr>
            <w:r>
              <w:rPr>
                <w:b/>
                <w:sz w:val="22"/>
                <w:szCs w:val="22"/>
                <w:lang w:eastAsia="en-US"/>
              </w:rPr>
              <w:t>Jméno</w:t>
            </w:r>
          </w:p>
        </w:tc>
        <w:tc>
          <w:tcPr>
            <w:tcW w:w="127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9F35D1" w14:textId="77777777" w:rsidR="00397CED" w:rsidRDefault="007C733A">
            <w:pPr>
              <w:widowControl w:val="0"/>
              <w:suppressAutoHyphens w:val="0"/>
              <w:jc w:val="center"/>
              <w:rPr>
                <w:b/>
                <w:sz w:val="22"/>
                <w:szCs w:val="22"/>
                <w:lang w:eastAsia="en-US"/>
              </w:rPr>
            </w:pPr>
            <w:r>
              <w:rPr>
                <w:b/>
                <w:sz w:val="22"/>
                <w:szCs w:val="22"/>
                <w:lang w:eastAsia="en-US"/>
              </w:rPr>
              <w:t>Tituly</w:t>
            </w:r>
          </w:p>
        </w:tc>
        <w:tc>
          <w:tcPr>
            <w:tcW w:w="127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E0717C" w14:textId="77777777" w:rsidR="00397CED" w:rsidRDefault="007C733A">
            <w:pPr>
              <w:widowControl w:val="0"/>
              <w:suppressAutoHyphens w:val="0"/>
              <w:jc w:val="center"/>
              <w:rPr>
                <w:b/>
                <w:sz w:val="22"/>
                <w:szCs w:val="22"/>
                <w:lang w:eastAsia="en-US"/>
              </w:rPr>
            </w:pPr>
            <w:r>
              <w:rPr>
                <w:b/>
                <w:sz w:val="22"/>
                <w:szCs w:val="22"/>
                <w:lang w:eastAsia="en-US"/>
              </w:rPr>
              <w:t>Vztah k VŠ</w:t>
            </w:r>
          </w:p>
        </w:tc>
        <w:tc>
          <w:tcPr>
            <w:tcW w:w="142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66E84BA" w14:textId="77777777" w:rsidR="00397CED" w:rsidRDefault="007C733A">
            <w:pPr>
              <w:widowControl w:val="0"/>
              <w:suppressAutoHyphens w:val="0"/>
              <w:jc w:val="center"/>
              <w:rPr>
                <w:b/>
                <w:sz w:val="22"/>
                <w:szCs w:val="22"/>
                <w:lang w:eastAsia="en-US"/>
              </w:rPr>
            </w:pPr>
            <w:r>
              <w:rPr>
                <w:b/>
                <w:sz w:val="22"/>
                <w:szCs w:val="22"/>
                <w:lang w:eastAsia="en-US"/>
              </w:rPr>
              <w:t>Vztah k součásti VŠ</w:t>
            </w:r>
          </w:p>
        </w:tc>
        <w:tc>
          <w:tcPr>
            <w:tcW w:w="127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8E6B5F3" w14:textId="77777777" w:rsidR="00397CED" w:rsidRDefault="007C733A">
            <w:pPr>
              <w:widowControl w:val="0"/>
              <w:suppressAutoHyphens w:val="0"/>
              <w:jc w:val="center"/>
              <w:rPr>
                <w:b/>
                <w:sz w:val="22"/>
                <w:szCs w:val="22"/>
                <w:lang w:eastAsia="en-US"/>
              </w:rPr>
            </w:pPr>
            <w:r>
              <w:rPr>
                <w:b/>
                <w:sz w:val="22"/>
                <w:szCs w:val="22"/>
                <w:lang w:eastAsia="en-US"/>
              </w:rPr>
              <w:t>Garantování předmětů</w:t>
            </w:r>
          </w:p>
        </w:tc>
        <w:tc>
          <w:tcPr>
            <w:tcW w:w="113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5DF1812" w14:textId="77777777" w:rsidR="00397CED" w:rsidRDefault="007C733A">
            <w:pPr>
              <w:widowControl w:val="0"/>
              <w:suppressAutoHyphens w:val="0"/>
              <w:jc w:val="center"/>
              <w:rPr>
                <w:b/>
                <w:sz w:val="22"/>
                <w:szCs w:val="22"/>
                <w:lang w:eastAsia="en-US"/>
              </w:rPr>
            </w:pPr>
            <w:r>
              <w:rPr>
                <w:b/>
                <w:sz w:val="22"/>
                <w:szCs w:val="22"/>
                <w:lang w:eastAsia="en-US"/>
              </w:rPr>
              <w:t>Odborník z praxe</w:t>
            </w:r>
          </w:p>
        </w:tc>
      </w:tr>
      <w:tr w:rsidR="00397CED" w14:paraId="1E36351A"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BAF5DD7" w14:textId="51C1E90D" w:rsidR="00397CED" w:rsidRDefault="007C733A">
            <w:pPr>
              <w:widowControl w:val="0"/>
              <w:suppressAutoHyphens w:val="0"/>
            </w:pPr>
            <w:r>
              <w:rPr>
                <w:rStyle w:val="Odkazintenzivn"/>
              </w:rPr>
              <w:fldChar w:fldCharType="begin"/>
            </w:r>
            <w:r>
              <w:rPr>
                <w:rStyle w:val="Odkazintenzivn"/>
              </w:rPr>
              <w:instrText xml:space="preserve"> REF acejpekBlastikova \h </w:instrText>
            </w:r>
            <w:r>
              <w:rPr>
                <w:rStyle w:val="Odkazintenzivn"/>
              </w:rPr>
            </w:r>
            <w:r>
              <w:rPr>
                <w:rStyle w:val="Odkazintenzivn"/>
              </w:rPr>
              <w:fldChar w:fldCharType="separate"/>
            </w:r>
            <w:ins w:id="1475" w:author="Jiří Vojtěšek" w:date="2023-01-24T20:39:00Z">
              <w:r w:rsidR="008A5423">
                <w:t>Cejpek Blaštíková</w:t>
              </w:r>
            </w:ins>
            <w:del w:id="1476" w:author="Jiří Vojtěšek" w:date="2023-01-24T20:39:00Z">
              <w:r w:rsidDel="008A5423">
                <w:rPr>
                  <w:rStyle w:val="Odkazintenzivn"/>
                </w:rPr>
                <w:delText>Cejpek Blaštíková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1AFE85B" w14:textId="77777777" w:rsidR="00397CED" w:rsidRDefault="007C733A">
            <w:pPr>
              <w:widowControl w:val="0"/>
              <w:suppressAutoHyphens w:val="0"/>
              <w:rPr>
                <w:sz w:val="22"/>
                <w:szCs w:val="22"/>
                <w:lang w:eastAsia="en-US"/>
              </w:rPr>
            </w:pPr>
            <w:r>
              <w:rPr>
                <w:sz w:val="22"/>
                <w:szCs w:val="22"/>
                <w:lang w:eastAsia="en-US"/>
              </w:rPr>
              <w:t>Lucie</w:t>
            </w:r>
          </w:p>
        </w:tc>
        <w:tc>
          <w:tcPr>
            <w:tcW w:w="1279" w:type="dxa"/>
            <w:tcBorders>
              <w:top w:val="single" w:sz="4" w:space="0" w:color="000000"/>
              <w:left w:val="single" w:sz="4" w:space="0" w:color="000000"/>
              <w:bottom w:val="single" w:sz="4" w:space="0" w:color="000000"/>
              <w:right w:val="single" w:sz="4" w:space="0" w:color="000000"/>
            </w:tcBorders>
            <w:vAlign w:val="center"/>
          </w:tcPr>
          <w:p w14:paraId="1471D097" w14:textId="77777777" w:rsidR="00397CED" w:rsidRDefault="007C733A">
            <w:pPr>
              <w:widowControl w:val="0"/>
              <w:suppressAutoHyphens w:val="0"/>
              <w:rPr>
                <w:sz w:val="22"/>
                <w:szCs w:val="22"/>
                <w:lang w:eastAsia="en-US"/>
              </w:rPr>
            </w:pPr>
            <w:r>
              <w:rPr>
                <w:sz w:val="22"/>
                <w:szCs w:val="22"/>
                <w:lang w:eastAsia="en-US"/>
              </w:rPr>
              <w:t>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6D5BE90D" w14:textId="77777777" w:rsidR="00397CED" w:rsidRDefault="007C733A">
            <w:pPr>
              <w:widowControl w:val="0"/>
              <w:suppressAutoHyphens w:val="0"/>
              <w:rPr>
                <w:sz w:val="22"/>
                <w:szCs w:val="22"/>
                <w:lang w:eastAsia="en-US"/>
              </w:rPr>
            </w:pPr>
            <w:r>
              <w:rPr>
                <w:sz w:val="22"/>
                <w:szCs w:val="22"/>
                <w:lang w:eastAsia="en-US"/>
              </w:rPr>
              <w:t>PP 1,0 do 08/24</w:t>
            </w:r>
          </w:p>
        </w:tc>
        <w:tc>
          <w:tcPr>
            <w:tcW w:w="1421" w:type="dxa"/>
            <w:tcBorders>
              <w:top w:val="single" w:sz="4" w:space="0" w:color="000000"/>
              <w:left w:val="single" w:sz="4" w:space="0" w:color="000000"/>
              <w:bottom w:val="single" w:sz="4" w:space="0" w:color="000000"/>
              <w:right w:val="single" w:sz="4" w:space="0" w:color="000000"/>
            </w:tcBorders>
            <w:vAlign w:val="center"/>
          </w:tcPr>
          <w:p w14:paraId="7A087A66"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324CA3CD"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4134B5FB" w14:textId="77777777" w:rsidR="00397CED" w:rsidRDefault="007C733A">
            <w:pPr>
              <w:widowControl w:val="0"/>
              <w:suppressAutoHyphens w:val="0"/>
              <w:rPr>
                <w:sz w:val="22"/>
                <w:szCs w:val="22"/>
                <w:lang w:eastAsia="en-US"/>
              </w:rPr>
            </w:pPr>
            <w:r>
              <w:rPr>
                <w:sz w:val="22"/>
                <w:szCs w:val="22"/>
                <w:lang w:eastAsia="en-US"/>
              </w:rPr>
              <w:t>-</w:t>
            </w:r>
          </w:p>
        </w:tc>
      </w:tr>
      <w:tr w:rsidR="00397CED" w14:paraId="2B580E16"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209FF4E6" w14:textId="1019743C" w:rsidR="00397CED" w:rsidRDefault="007C733A">
            <w:pPr>
              <w:widowControl w:val="0"/>
              <w:suppressAutoHyphens w:val="0"/>
            </w:pPr>
            <w:r>
              <w:rPr>
                <w:rStyle w:val="Odkazintenzivn"/>
              </w:rPr>
              <w:fldChar w:fldCharType="begin"/>
            </w:r>
            <w:r>
              <w:rPr>
                <w:rStyle w:val="Odkazintenzivn"/>
              </w:rPr>
              <w:instrText xml:space="preserve"> REF adenglerova \h </w:instrText>
            </w:r>
            <w:r>
              <w:rPr>
                <w:rStyle w:val="Odkazintenzivn"/>
              </w:rPr>
            </w:r>
            <w:r>
              <w:rPr>
                <w:rStyle w:val="Odkazintenzivn"/>
              </w:rPr>
              <w:fldChar w:fldCharType="separate"/>
            </w:r>
            <w:ins w:id="1477" w:author="Jiří Vojtěšek" w:date="2023-01-24T20:39:00Z">
              <w:r w:rsidR="008A5423">
                <w:t>Denglerová</w:t>
              </w:r>
            </w:ins>
            <w:del w:id="1478" w:author="Jiří Vojtěšek" w:date="2023-01-24T20:39:00Z">
              <w:r w:rsidDel="008A5423">
                <w:rPr>
                  <w:rStyle w:val="Odkazintenzivn"/>
                </w:rPr>
                <w:delText>Denglerová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3382D5DA" w14:textId="77777777" w:rsidR="00397CED" w:rsidRDefault="007C733A">
            <w:pPr>
              <w:widowControl w:val="0"/>
              <w:suppressAutoHyphens w:val="0"/>
              <w:rPr>
                <w:sz w:val="22"/>
                <w:szCs w:val="22"/>
                <w:lang w:eastAsia="en-US"/>
              </w:rPr>
            </w:pPr>
            <w:r>
              <w:rPr>
                <w:sz w:val="22"/>
                <w:szCs w:val="22"/>
                <w:lang w:eastAsia="en-US"/>
              </w:rPr>
              <w:t>Denisa</w:t>
            </w:r>
          </w:p>
        </w:tc>
        <w:tc>
          <w:tcPr>
            <w:tcW w:w="1279" w:type="dxa"/>
            <w:tcBorders>
              <w:top w:val="single" w:sz="4" w:space="0" w:color="000000"/>
              <w:left w:val="single" w:sz="4" w:space="0" w:color="000000"/>
              <w:bottom w:val="single" w:sz="4" w:space="0" w:color="000000"/>
              <w:right w:val="single" w:sz="4" w:space="0" w:color="000000"/>
            </w:tcBorders>
            <w:vAlign w:val="center"/>
          </w:tcPr>
          <w:p w14:paraId="3D52CBCF" w14:textId="77777777" w:rsidR="00397CED" w:rsidRDefault="007C733A">
            <w:pPr>
              <w:widowControl w:val="0"/>
              <w:suppressAutoHyphens w:val="0"/>
              <w:rPr>
                <w:sz w:val="22"/>
                <w:szCs w:val="22"/>
                <w:lang w:eastAsia="en-US"/>
              </w:rPr>
            </w:pPr>
            <w:r>
              <w:rPr>
                <w:sz w:val="22"/>
                <w:szCs w:val="22"/>
                <w:lang w:eastAsia="en-US"/>
              </w:rPr>
              <w:t>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2C61A635" w14:textId="77777777" w:rsidR="00397CED" w:rsidRDefault="007C733A">
            <w:pPr>
              <w:widowControl w:val="0"/>
              <w:suppressAutoHyphens w:val="0"/>
              <w:rPr>
                <w:sz w:val="22"/>
                <w:szCs w:val="22"/>
                <w:lang w:eastAsia="en-US"/>
              </w:rPr>
            </w:pPr>
            <w:r>
              <w:rPr>
                <w:sz w:val="22"/>
                <w:szCs w:val="22"/>
                <w:lang w:eastAsia="en-US"/>
              </w:rPr>
              <w:t>PP 1,0 do 08/25</w:t>
            </w:r>
          </w:p>
        </w:tc>
        <w:tc>
          <w:tcPr>
            <w:tcW w:w="1421" w:type="dxa"/>
            <w:tcBorders>
              <w:top w:val="single" w:sz="4" w:space="0" w:color="000000"/>
              <w:left w:val="single" w:sz="4" w:space="0" w:color="000000"/>
              <w:bottom w:val="single" w:sz="4" w:space="0" w:color="000000"/>
              <w:right w:val="single" w:sz="4" w:space="0" w:color="000000"/>
            </w:tcBorders>
            <w:vAlign w:val="center"/>
          </w:tcPr>
          <w:p w14:paraId="39320935"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4F981ACF"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194947E6" w14:textId="77777777" w:rsidR="00397CED" w:rsidRDefault="007C733A">
            <w:pPr>
              <w:widowControl w:val="0"/>
              <w:suppressAutoHyphens w:val="0"/>
              <w:rPr>
                <w:sz w:val="22"/>
                <w:szCs w:val="22"/>
                <w:lang w:eastAsia="en-US"/>
              </w:rPr>
            </w:pPr>
            <w:r>
              <w:rPr>
                <w:sz w:val="22"/>
                <w:szCs w:val="22"/>
                <w:lang w:eastAsia="en-US"/>
              </w:rPr>
              <w:t>-</w:t>
            </w:r>
          </w:p>
        </w:tc>
      </w:tr>
      <w:tr w:rsidR="00397CED" w14:paraId="0603EA73"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C211910" w14:textId="15D15C33" w:rsidR="00397CED" w:rsidRDefault="007C733A">
            <w:pPr>
              <w:widowControl w:val="0"/>
              <w:suppressAutoHyphens w:val="0"/>
            </w:pPr>
            <w:r>
              <w:rPr>
                <w:rStyle w:val="Odkazintenzivn"/>
              </w:rPr>
              <w:fldChar w:fldCharType="begin"/>
            </w:r>
            <w:r>
              <w:rPr>
                <w:rStyle w:val="Odkazintenzivn"/>
              </w:rPr>
              <w:instrText xml:space="preserve"> REF afasnerova \h </w:instrText>
            </w:r>
            <w:r>
              <w:rPr>
                <w:rStyle w:val="Odkazintenzivn"/>
              </w:rPr>
            </w:r>
            <w:r>
              <w:rPr>
                <w:rStyle w:val="Odkazintenzivn"/>
              </w:rPr>
              <w:fldChar w:fldCharType="separate"/>
            </w:r>
            <w:ins w:id="1479" w:author="Jiří Vojtěšek" w:date="2023-01-24T20:39:00Z">
              <w:r w:rsidR="008A5423">
                <w:t>Fasnerová</w:t>
              </w:r>
            </w:ins>
            <w:del w:id="1480" w:author="Jiří Vojtěšek" w:date="2023-01-24T20:39:00Z">
              <w:r w:rsidDel="008A5423">
                <w:rPr>
                  <w:rStyle w:val="Odkazintenzivn"/>
                </w:rPr>
                <w:delText>Fasnerová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CCB680F" w14:textId="77777777" w:rsidR="00397CED" w:rsidRDefault="007C733A">
            <w:pPr>
              <w:widowControl w:val="0"/>
              <w:suppressAutoHyphens w:val="0"/>
              <w:rPr>
                <w:sz w:val="22"/>
                <w:szCs w:val="22"/>
                <w:lang w:eastAsia="en-US"/>
              </w:rPr>
            </w:pPr>
            <w:r>
              <w:rPr>
                <w:sz w:val="22"/>
                <w:szCs w:val="22"/>
                <w:lang w:eastAsia="en-US"/>
              </w:rPr>
              <w:t>Martina</w:t>
            </w:r>
          </w:p>
        </w:tc>
        <w:tc>
          <w:tcPr>
            <w:tcW w:w="1279" w:type="dxa"/>
            <w:tcBorders>
              <w:top w:val="single" w:sz="4" w:space="0" w:color="000000"/>
              <w:left w:val="single" w:sz="4" w:space="0" w:color="000000"/>
              <w:bottom w:val="single" w:sz="4" w:space="0" w:color="000000"/>
              <w:right w:val="single" w:sz="4" w:space="0" w:color="000000"/>
            </w:tcBorders>
            <w:vAlign w:val="center"/>
          </w:tcPr>
          <w:p w14:paraId="3263DAFF" w14:textId="77777777" w:rsidR="00397CED" w:rsidRDefault="007C733A">
            <w:pPr>
              <w:widowControl w:val="0"/>
              <w:suppressAutoHyphens w:val="0"/>
              <w:rPr>
                <w:sz w:val="22"/>
                <w:szCs w:val="22"/>
                <w:lang w:eastAsia="en-US"/>
              </w:rPr>
            </w:pPr>
            <w:r>
              <w:rPr>
                <w:sz w:val="22"/>
                <w:szCs w:val="22"/>
                <w:lang w:eastAsia="en-US"/>
              </w:rPr>
              <w:t>doc. 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3BD5306B" w14:textId="77777777" w:rsidR="00397CED" w:rsidRDefault="007C733A">
            <w:pPr>
              <w:widowControl w:val="0"/>
              <w:suppressAutoHyphens w:val="0"/>
              <w:rPr>
                <w:sz w:val="22"/>
                <w:szCs w:val="22"/>
                <w:lang w:eastAsia="en-US"/>
              </w:rPr>
            </w:pPr>
            <w:r>
              <w:rPr>
                <w:sz w:val="22"/>
                <w:szCs w:val="22"/>
                <w:lang w:eastAsia="en-US"/>
              </w:rPr>
              <w:t>Vedlejší PP do 08/23</w:t>
            </w:r>
          </w:p>
        </w:tc>
        <w:tc>
          <w:tcPr>
            <w:tcW w:w="1421" w:type="dxa"/>
            <w:tcBorders>
              <w:top w:val="single" w:sz="4" w:space="0" w:color="000000"/>
              <w:left w:val="single" w:sz="4" w:space="0" w:color="000000"/>
              <w:bottom w:val="single" w:sz="4" w:space="0" w:color="000000"/>
              <w:right w:val="single" w:sz="4" w:space="0" w:color="000000"/>
            </w:tcBorders>
            <w:vAlign w:val="center"/>
          </w:tcPr>
          <w:p w14:paraId="7CAF5328"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6D162103"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04FD571F" w14:textId="77777777" w:rsidR="00397CED" w:rsidRDefault="007C733A">
            <w:pPr>
              <w:widowControl w:val="0"/>
              <w:suppressAutoHyphens w:val="0"/>
              <w:rPr>
                <w:sz w:val="22"/>
                <w:szCs w:val="22"/>
                <w:lang w:eastAsia="en-US"/>
              </w:rPr>
            </w:pPr>
            <w:r>
              <w:rPr>
                <w:sz w:val="22"/>
                <w:szCs w:val="22"/>
                <w:lang w:eastAsia="en-US"/>
              </w:rPr>
              <w:t>-</w:t>
            </w:r>
          </w:p>
        </w:tc>
      </w:tr>
      <w:tr w:rsidR="00397CED" w14:paraId="3B73EB02"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5F45FB5E" w14:textId="7E7F746A" w:rsidR="00397CED" w:rsidRDefault="007C733A">
            <w:pPr>
              <w:widowControl w:val="0"/>
              <w:suppressAutoHyphens w:val="0"/>
            </w:pPr>
            <w:r>
              <w:rPr>
                <w:rStyle w:val="Odkazintenzivn"/>
              </w:rPr>
              <w:fldChar w:fldCharType="begin"/>
            </w:r>
            <w:r>
              <w:rPr>
                <w:rStyle w:val="Odkazintenzivn"/>
              </w:rPr>
              <w:instrText xml:space="preserve"> REF achramcov \h </w:instrText>
            </w:r>
            <w:r>
              <w:rPr>
                <w:rStyle w:val="Odkazintenzivn"/>
              </w:rPr>
            </w:r>
            <w:r>
              <w:rPr>
                <w:rStyle w:val="Odkazintenzivn"/>
              </w:rPr>
              <w:fldChar w:fldCharType="separate"/>
            </w:r>
            <w:ins w:id="1481" w:author="Jiří Vojtěšek" w:date="2023-01-24T20:39:00Z">
              <w:r w:rsidR="008A5423">
                <w:t>Chramcov</w:t>
              </w:r>
            </w:ins>
            <w:del w:id="1482" w:author="Jiří Vojtěšek" w:date="2023-01-24T20:39:00Z">
              <w:r w:rsidDel="008A5423">
                <w:rPr>
                  <w:rStyle w:val="Odkazintenzivn"/>
                </w:rPr>
                <w:delText>Chramcov</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1AC92AD4" w14:textId="77777777" w:rsidR="00397CED" w:rsidRDefault="007C733A">
            <w:pPr>
              <w:widowControl w:val="0"/>
              <w:suppressAutoHyphens w:val="0"/>
              <w:rPr>
                <w:sz w:val="22"/>
                <w:szCs w:val="22"/>
                <w:lang w:eastAsia="en-US"/>
              </w:rPr>
            </w:pPr>
            <w:r>
              <w:rPr>
                <w:sz w:val="22"/>
                <w:szCs w:val="22"/>
                <w:lang w:eastAsia="en-US"/>
              </w:rPr>
              <w:t>Bronislav</w:t>
            </w:r>
          </w:p>
        </w:tc>
        <w:tc>
          <w:tcPr>
            <w:tcW w:w="1279" w:type="dxa"/>
            <w:tcBorders>
              <w:top w:val="single" w:sz="4" w:space="0" w:color="000000"/>
              <w:left w:val="single" w:sz="4" w:space="0" w:color="000000"/>
              <w:bottom w:val="single" w:sz="4" w:space="0" w:color="000000"/>
              <w:right w:val="single" w:sz="4" w:space="0" w:color="000000"/>
            </w:tcBorders>
            <w:vAlign w:val="center"/>
          </w:tcPr>
          <w:p w14:paraId="327CCD26"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8D7053D"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6BF0FE94"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176352B4"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58687C43" w14:textId="77777777" w:rsidR="00397CED" w:rsidRDefault="00397CED">
            <w:pPr>
              <w:widowControl w:val="0"/>
              <w:suppressAutoHyphens w:val="0"/>
              <w:rPr>
                <w:sz w:val="22"/>
                <w:szCs w:val="22"/>
                <w:lang w:eastAsia="en-US"/>
              </w:rPr>
            </w:pPr>
          </w:p>
        </w:tc>
      </w:tr>
      <w:tr w:rsidR="00397CED" w14:paraId="08C03C54"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90B8F4E" w14:textId="5990DF8D" w:rsidR="00397CED" w:rsidRDefault="007C733A">
            <w:pPr>
              <w:widowControl w:val="0"/>
              <w:suppressAutoHyphens w:val="0"/>
            </w:pPr>
            <w:r>
              <w:rPr>
                <w:rStyle w:val="Odkazintenzivn"/>
              </w:rPr>
              <w:fldChar w:fldCharType="begin"/>
            </w:r>
            <w:r>
              <w:rPr>
                <w:rStyle w:val="Odkazintenzivn"/>
              </w:rPr>
              <w:instrText xml:space="preserve"> REF ajanikova \h </w:instrText>
            </w:r>
            <w:r>
              <w:rPr>
                <w:rStyle w:val="Odkazintenzivn"/>
              </w:rPr>
            </w:r>
            <w:r>
              <w:rPr>
                <w:rStyle w:val="Odkazintenzivn"/>
              </w:rPr>
              <w:fldChar w:fldCharType="separate"/>
            </w:r>
            <w:ins w:id="1483" w:author="Jiří Vojtěšek" w:date="2023-01-24T20:39:00Z">
              <w:r w:rsidR="008A5423">
                <w:t>Janíková</w:t>
              </w:r>
            </w:ins>
            <w:del w:id="1484" w:author="Jiří Vojtěšek" w:date="2023-01-24T20:39:00Z">
              <w:r w:rsidDel="008A5423">
                <w:rPr>
                  <w:rStyle w:val="Odkazintenzivn"/>
                </w:rPr>
                <w:delText>Janíková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7B858C88" w14:textId="77777777" w:rsidR="00397CED" w:rsidRDefault="007C733A">
            <w:pPr>
              <w:widowControl w:val="0"/>
              <w:suppressAutoHyphens w:val="0"/>
              <w:rPr>
                <w:sz w:val="22"/>
                <w:szCs w:val="22"/>
                <w:lang w:eastAsia="en-US"/>
              </w:rPr>
            </w:pPr>
            <w:r>
              <w:rPr>
                <w:sz w:val="22"/>
                <w:szCs w:val="22"/>
                <w:lang w:eastAsia="en-US"/>
              </w:rPr>
              <w:t>Marcela</w:t>
            </w:r>
          </w:p>
        </w:tc>
        <w:tc>
          <w:tcPr>
            <w:tcW w:w="1279" w:type="dxa"/>
            <w:tcBorders>
              <w:top w:val="single" w:sz="4" w:space="0" w:color="000000"/>
              <w:left w:val="single" w:sz="4" w:space="0" w:color="000000"/>
              <w:bottom w:val="single" w:sz="4" w:space="0" w:color="000000"/>
              <w:right w:val="single" w:sz="4" w:space="0" w:color="000000"/>
            </w:tcBorders>
            <w:vAlign w:val="center"/>
          </w:tcPr>
          <w:p w14:paraId="4D6D3E82" w14:textId="77777777" w:rsidR="00397CED" w:rsidRDefault="007C733A">
            <w:pPr>
              <w:widowControl w:val="0"/>
              <w:suppressAutoHyphens w:val="0"/>
              <w:rPr>
                <w:sz w:val="22"/>
                <w:szCs w:val="22"/>
                <w:lang w:eastAsia="en-US"/>
              </w:rPr>
            </w:pPr>
            <w:r>
              <w:rPr>
                <w:sz w:val="22"/>
                <w:szCs w:val="22"/>
                <w:lang w:eastAsia="en-US"/>
              </w:rPr>
              <w:t>doc. 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303D9DD" w14:textId="042401FC" w:rsidR="00397CED" w:rsidRDefault="007C733A">
            <w:pPr>
              <w:widowControl w:val="0"/>
              <w:suppressAutoHyphens w:val="0"/>
              <w:rPr>
                <w:sz w:val="22"/>
                <w:szCs w:val="22"/>
                <w:lang w:eastAsia="en-US"/>
              </w:rPr>
            </w:pPr>
            <w:r>
              <w:rPr>
                <w:sz w:val="22"/>
                <w:szCs w:val="22"/>
                <w:lang w:eastAsia="en-US"/>
              </w:rPr>
              <w:t xml:space="preserve">PP 1,0 </w:t>
            </w:r>
            <w:del w:id="1485" w:author="Jiří Vojtěšek" w:date="2023-01-24T20:59:00Z">
              <w:r w:rsidDel="00C163AF">
                <w:rPr>
                  <w:sz w:val="22"/>
                  <w:szCs w:val="22"/>
                  <w:lang w:eastAsia="en-US"/>
                </w:rPr>
                <w:delText>do 01/25</w:delText>
              </w:r>
            </w:del>
            <w:ins w:id="1486" w:author="Jiří Vojtěšek" w:date="2023-01-24T20:59:00Z">
              <w:r w:rsidR="00C163AF">
                <w:rPr>
                  <w:sz w:val="22"/>
                  <w:szCs w:val="22"/>
                  <w:lang w:eastAsia="en-US"/>
                </w:rPr>
                <w:t>na dobu neurč.</w:t>
              </w:r>
            </w:ins>
          </w:p>
        </w:tc>
        <w:tc>
          <w:tcPr>
            <w:tcW w:w="1421" w:type="dxa"/>
            <w:tcBorders>
              <w:top w:val="single" w:sz="4" w:space="0" w:color="000000"/>
              <w:left w:val="single" w:sz="4" w:space="0" w:color="000000"/>
              <w:bottom w:val="single" w:sz="4" w:space="0" w:color="000000"/>
              <w:right w:val="single" w:sz="4" w:space="0" w:color="000000"/>
            </w:tcBorders>
            <w:vAlign w:val="center"/>
          </w:tcPr>
          <w:p w14:paraId="75C9EEEA"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5EDF7C1F"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3EA98781" w14:textId="77777777" w:rsidR="00397CED" w:rsidRDefault="007C733A">
            <w:pPr>
              <w:widowControl w:val="0"/>
              <w:suppressAutoHyphens w:val="0"/>
              <w:rPr>
                <w:sz w:val="22"/>
                <w:szCs w:val="22"/>
                <w:lang w:eastAsia="en-US"/>
              </w:rPr>
            </w:pPr>
            <w:r>
              <w:rPr>
                <w:sz w:val="22"/>
                <w:szCs w:val="22"/>
                <w:lang w:eastAsia="en-US"/>
              </w:rPr>
              <w:t>-</w:t>
            </w:r>
          </w:p>
        </w:tc>
      </w:tr>
      <w:tr w:rsidR="00397CED" w14:paraId="3E2FA363"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51D71B89" w14:textId="1BADA0BD" w:rsidR="00397CED" w:rsidRDefault="007C733A">
            <w:pPr>
              <w:widowControl w:val="0"/>
              <w:suppressAutoHyphens w:val="0"/>
            </w:pPr>
            <w:r>
              <w:rPr>
                <w:rStyle w:val="Odkazintenzivn"/>
              </w:rPr>
              <w:fldChar w:fldCharType="begin"/>
            </w:r>
            <w:r>
              <w:rPr>
                <w:rStyle w:val="Odkazintenzivn"/>
              </w:rPr>
              <w:instrText xml:space="preserve"> REF aJasek \h </w:instrText>
            </w:r>
            <w:r>
              <w:rPr>
                <w:rStyle w:val="Odkazintenzivn"/>
              </w:rPr>
            </w:r>
            <w:r>
              <w:rPr>
                <w:rStyle w:val="Odkazintenzivn"/>
              </w:rPr>
              <w:fldChar w:fldCharType="separate"/>
            </w:r>
            <w:ins w:id="1487" w:author="Jiří Vojtěšek" w:date="2023-01-24T20:39:00Z">
              <w:r w:rsidR="008A5423">
                <w:t>Jašek</w:t>
              </w:r>
            </w:ins>
            <w:del w:id="1488" w:author="Jiří Vojtěšek" w:date="2023-01-24T20:39:00Z">
              <w:r w:rsidDel="008A5423">
                <w:rPr>
                  <w:rStyle w:val="Odkazintenzivn"/>
                </w:rPr>
                <w:delText>Jašek</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4483960" w14:textId="77777777" w:rsidR="00397CED" w:rsidRDefault="007C733A">
            <w:pPr>
              <w:widowControl w:val="0"/>
              <w:suppressAutoHyphens w:val="0"/>
              <w:rPr>
                <w:sz w:val="22"/>
                <w:szCs w:val="22"/>
                <w:lang w:eastAsia="en-US"/>
              </w:rPr>
            </w:pPr>
            <w:r>
              <w:rPr>
                <w:sz w:val="22"/>
                <w:szCs w:val="22"/>
                <w:lang w:eastAsia="en-US"/>
              </w:rPr>
              <w:t>Roman</w:t>
            </w:r>
          </w:p>
        </w:tc>
        <w:tc>
          <w:tcPr>
            <w:tcW w:w="1279" w:type="dxa"/>
            <w:tcBorders>
              <w:top w:val="single" w:sz="4" w:space="0" w:color="000000"/>
              <w:left w:val="single" w:sz="4" w:space="0" w:color="000000"/>
              <w:bottom w:val="single" w:sz="4" w:space="0" w:color="000000"/>
              <w:right w:val="single" w:sz="4" w:space="0" w:color="000000"/>
            </w:tcBorders>
            <w:vAlign w:val="center"/>
          </w:tcPr>
          <w:p w14:paraId="21CDF337" w14:textId="77777777" w:rsidR="00397CED" w:rsidRDefault="007C733A">
            <w:pPr>
              <w:widowControl w:val="0"/>
              <w:suppressAutoHyphens w:val="0"/>
              <w:rPr>
                <w:sz w:val="22"/>
                <w:szCs w:val="22"/>
                <w:lang w:eastAsia="en-US"/>
              </w:rPr>
            </w:pPr>
            <w:r>
              <w:rPr>
                <w:sz w:val="22"/>
                <w:szCs w:val="22"/>
                <w:lang w:eastAsia="en-US"/>
              </w:rPr>
              <w:t>prof. Mgr., Ph.D., DBA</w:t>
            </w:r>
          </w:p>
        </w:tc>
        <w:tc>
          <w:tcPr>
            <w:tcW w:w="1273" w:type="dxa"/>
            <w:tcBorders>
              <w:top w:val="single" w:sz="4" w:space="0" w:color="000000"/>
              <w:left w:val="single" w:sz="4" w:space="0" w:color="000000"/>
              <w:bottom w:val="single" w:sz="4" w:space="0" w:color="000000"/>
              <w:right w:val="single" w:sz="4" w:space="0" w:color="000000"/>
            </w:tcBorders>
            <w:vAlign w:val="center"/>
          </w:tcPr>
          <w:p w14:paraId="74F84890"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7404B65E"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73D5304D"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54AAF96D" w14:textId="77777777" w:rsidR="00397CED" w:rsidRDefault="007C733A">
            <w:pPr>
              <w:widowControl w:val="0"/>
              <w:suppressAutoHyphens w:val="0"/>
              <w:rPr>
                <w:sz w:val="22"/>
                <w:szCs w:val="22"/>
                <w:lang w:eastAsia="en-US"/>
              </w:rPr>
            </w:pPr>
            <w:r>
              <w:rPr>
                <w:sz w:val="22"/>
                <w:szCs w:val="22"/>
                <w:lang w:eastAsia="en-US"/>
              </w:rPr>
              <w:t>-</w:t>
            </w:r>
          </w:p>
        </w:tc>
      </w:tr>
      <w:tr w:rsidR="00397CED" w14:paraId="229B1DB2"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449BF02C" w14:textId="1D9426F2" w:rsidR="00397CED" w:rsidRDefault="007C733A">
            <w:pPr>
              <w:widowControl w:val="0"/>
              <w:suppressAutoHyphens w:val="0"/>
            </w:pPr>
            <w:r>
              <w:rPr>
                <w:rStyle w:val="Odkazintenzivn"/>
              </w:rPr>
              <w:fldChar w:fldCharType="begin"/>
            </w:r>
            <w:r>
              <w:rPr>
                <w:rStyle w:val="Odkazintenzivn"/>
              </w:rPr>
              <w:instrText xml:space="preserve"> REF akocvarova \h </w:instrText>
            </w:r>
            <w:r>
              <w:rPr>
                <w:rStyle w:val="Odkazintenzivn"/>
              </w:rPr>
            </w:r>
            <w:r>
              <w:rPr>
                <w:rStyle w:val="Odkazintenzivn"/>
              </w:rPr>
              <w:fldChar w:fldCharType="separate"/>
            </w:r>
            <w:ins w:id="1489" w:author="Jiří Vojtěšek" w:date="2023-01-24T20:39:00Z">
              <w:r w:rsidR="008A5423">
                <w:t>Kočvarová</w:t>
              </w:r>
            </w:ins>
            <w:del w:id="1490" w:author="Jiří Vojtěšek" w:date="2023-01-24T20:39:00Z">
              <w:r w:rsidDel="008A5423">
                <w:rPr>
                  <w:rStyle w:val="Odkazintenzivn"/>
                </w:rPr>
                <w:delText>Kočvarová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2D598E58" w14:textId="77777777" w:rsidR="00397CED" w:rsidRDefault="007C733A">
            <w:pPr>
              <w:widowControl w:val="0"/>
              <w:suppressAutoHyphens w:val="0"/>
              <w:rPr>
                <w:sz w:val="22"/>
                <w:szCs w:val="22"/>
                <w:lang w:eastAsia="en-US"/>
              </w:rPr>
            </w:pPr>
            <w:r>
              <w:rPr>
                <w:sz w:val="22"/>
                <w:szCs w:val="22"/>
                <w:lang w:eastAsia="en-US"/>
              </w:rPr>
              <w:t>Ivona</w:t>
            </w:r>
          </w:p>
        </w:tc>
        <w:tc>
          <w:tcPr>
            <w:tcW w:w="1279" w:type="dxa"/>
            <w:tcBorders>
              <w:top w:val="single" w:sz="4" w:space="0" w:color="000000"/>
              <w:left w:val="single" w:sz="4" w:space="0" w:color="000000"/>
              <w:bottom w:val="single" w:sz="4" w:space="0" w:color="000000"/>
              <w:right w:val="single" w:sz="4" w:space="0" w:color="000000"/>
            </w:tcBorders>
            <w:vAlign w:val="center"/>
          </w:tcPr>
          <w:p w14:paraId="5FB68EF3" w14:textId="77777777" w:rsidR="00397CED" w:rsidRDefault="007C733A">
            <w:pPr>
              <w:widowControl w:val="0"/>
              <w:suppressAutoHyphens w:val="0"/>
              <w:rPr>
                <w:sz w:val="22"/>
                <w:szCs w:val="22"/>
                <w:lang w:eastAsia="en-US"/>
              </w:rPr>
            </w:pPr>
            <w:r>
              <w:rPr>
                <w:sz w:val="22"/>
                <w:szCs w:val="22"/>
                <w:lang w:eastAsia="en-US"/>
              </w:rPr>
              <w:t>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996D6F7"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2AC1C801"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67229505"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34BBC5AC" w14:textId="77777777" w:rsidR="00397CED" w:rsidRDefault="007C733A">
            <w:pPr>
              <w:widowControl w:val="0"/>
              <w:suppressAutoHyphens w:val="0"/>
              <w:rPr>
                <w:sz w:val="22"/>
                <w:szCs w:val="22"/>
                <w:lang w:eastAsia="en-US"/>
              </w:rPr>
            </w:pPr>
            <w:r>
              <w:rPr>
                <w:sz w:val="22"/>
                <w:szCs w:val="22"/>
                <w:lang w:eastAsia="en-US"/>
              </w:rPr>
              <w:t>-</w:t>
            </w:r>
          </w:p>
        </w:tc>
      </w:tr>
      <w:tr w:rsidR="00397CED" w14:paraId="6A56F2DE"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33CEF0B5" w14:textId="16274634" w:rsidR="00397CED" w:rsidRDefault="007C733A">
            <w:pPr>
              <w:widowControl w:val="0"/>
              <w:suppressAutoHyphens w:val="0"/>
            </w:pPr>
            <w:r>
              <w:rPr>
                <w:rStyle w:val="Odkazintenzivn"/>
              </w:rPr>
              <w:fldChar w:fldCharType="begin"/>
            </w:r>
            <w:r>
              <w:rPr>
                <w:rStyle w:val="Odkazintenzivn"/>
              </w:rPr>
              <w:instrText xml:space="preserve"> REF akominkovaOplatkova \h </w:instrText>
            </w:r>
            <w:r>
              <w:rPr>
                <w:rStyle w:val="Odkazintenzivn"/>
              </w:rPr>
            </w:r>
            <w:r>
              <w:rPr>
                <w:rStyle w:val="Odkazintenzivn"/>
              </w:rPr>
              <w:fldChar w:fldCharType="separate"/>
            </w:r>
            <w:ins w:id="1491" w:author="Jiří Vojtěšek" w:date="2023-01-24T20:39:00Z">
              <w:r w:rsidR="008A5423">
                <w:t>Komínková Oplatková</w:t>
              </w:r>
            </w:ins>
            <w:del w:id="1492" w:author="Jiří Vojtěšek" w:date="2023-01-24T20:39:00Z">
              <w:r w:rsidDel="008A5423">
                <w:rPr>
                  <w:rStyle w:val="Odkazintenzivn"/>
                </w:rPr>
                <w:delText>Komínková Oplatková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24F52EB1" w14:textId="77777777" w:rsidR="00397CED" w:rsidRDefault="007C733A">
            <w:pPr>
              <w:widowControl w:val="0"/>
              <w:suppressAutoHyphens w:val="0"/>
              <w:rPr>
                <w:sz w:val="22"/>
                <w:szCs w:val="22"/>
                <w:lang w:eastAsia="en-US"/>
              </w:rPr>
            </w:pPr>
            <w:r>
              <w:rPr>
                <w:sz w:val="22"/>
                <w:szCs w:val="22"/>
                <w:lang w:eastAsia="en-US"/>
              </w:rPr>
              <w:t>Zuzana</w:t>
            </w:r>
          </w:p>
        </w:tc>
        <w:tc>
          <w:tcPr>
            <w:tcW w:w="1279" w:type="dxa"/>
            <w:tcBorders>
              <w:top w:val="single" w:sz="4" w:space="0" w:color="000000"/>
              <w:left w:val="single" w:sz="4" w:space="0" w:color="000000"/>
              <w:bottom w:val="single" w:sz="4" w:space="0" w:color="000000"/>
              <w:right w:val="single" w:sz="4" w:space="0" w:color="000000"/>
            </w:tcBorders>
            <w:vAlign w:val="center"/>
          </w:tcPr>
          <w:p w14:paraId="6D0CF518"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tcPr>
          <w:p w14:paraId="25238DC9"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tcPr>
          <w:p w14:paraId="6003196E"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71F380C0"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259F4641" w14:textId="77777777" w:rsidR="00397CED" w:rsidRDefault="007C733A">
            <w:pPr>
              <w:widowControl w:val="0"/>
              <w:suppressAutoHyphens w:val="0"/>
              <w:rPr>
                <w:sz w:val="22"/>
                <w:szCs w:val="22"/>
                <w:lang w:eastAsia="en-US"/>
              </w:rPr>
            </w:pPr>
            <w:r>
              <w:rPr>
                <w:sz w:val="22"/>
                <w:szCs w:val="22"/>
                <w:lang w:eastAsia="en-US"/>
              </w:rPr>
              <w:t>-</w:t>
            </w:r>
          </w:p>
        </w:tc>
      </w:tr>
      <w:tr w:rsidR="00397CED" w14:paraId="12B47485"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24B024E3" w14:textId="25E6A4C4" w:rsidR="00397CED" w:rsidRDefault="007C733A">
            <w:pPr>
              <w:widowControl w:val="0"/>
              <w:suppressAutoHyphens w:val="0"/>
            </w:pPr>
            <w:r>
              <w:rPr>
                <w:rStyle w:val="Odkazintenzivn"/>
              </w:rPr>
              <w:fldChar w:fldCharType="begin"/>
            </w:r>
            <w:r>
              <w:rPr>
                <w:rStyle w:val="Odkazintenzivn"/>
              </w:rPr>
              <w:instrText xml:space="preserve"> REF anovak \h </w:instrText>
            </w:r>
            <w:r>
              <w:rPr>
                <w:rStyle w:val="Odkazintenzivn"/>
              </w:rPr>
            </w:r>
            <w:r>
              <w:rPr>
                <w:rStyle w:val="Odkazintenzivn"/>
              </w:rPr>
              <w:fldChar w:fldCharType="separate"/>
            </w:r>
            <w:ins w:id="1493" w:author="Jiří Vojtěšek" w:date="2023-01-24T20:39:00Z">
              <w:r w:rsidR="008A5423">
                <w:t>Novák</w:t>
              </w:r>
            </w:ins>
            <w:del w:id="1494" w:author="Jiří Vojtěšek" w:date="2023-01-24T20:39:00Z">
              <w:r w:rsidDel="008A5423">
                <w:rPr>
                  <w:rStyle w:val="Odkazintenzivn"/>
                </w:rPr>
                <w:delText>Novák</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1483E412" w14:textId="77777777" w:rsidR="00397CED" w:rsidRDefault="007C733A">
            <w:pPr>
              <w:widowControl w:val="0"/>
              <w:suppressAutoHyphens w:val="0"/>
              <w:rPr>
                <w:sz w:val="22"/>
                <w:szCs w:val="22"/>
                <w:lang w:eastAsia="en-US"/>
              </w:rPr>
            </w:pPr>
            <w:r>
              <w:rPr>
                <w:sz w:val="22"/>
                <w:szCs w:val="22"/>
                <w:lang w:eastAsia="en-US"/>
              </w:rPr>
              <w:t>Petr</w:t>
            </w:r>
          </w:p>
        </w:tc>
        <w:tc>
          <w:tcPr>
            <w:tcW w:w="1279" w:type="dxa"/>
            <w:tcBorders>
              <w:top w:val="single" w:sz="4" w:space="0" w:color="000000"/>
              <w:left w:val="single" w:sz="4" w:space="0" w:color="000000"/>
              <w:bottom w:val="single" w:sz="4" w:space="0" w:color="000000"/>
              <w:right w:val="single" w:sz="4" w:space="0" w:color="000000"/>
            </w:tcBorders>
            <w:vAlign w:val="center"/>
          </w:tcPr>
          <w:p w14:paraId="22D14495"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tcPr>
          <w:p w14:paraId="5140CAE4"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tcPr>
          <w:p w14:paraId="3DB46099"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4BEAAA45"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0492E6FF" w14:textId="77777777" w:rsidR="00397CED" w:rsidRDefault="007C733A">
            <w:pPr>
              <w:widowControl w:val="0"/>
              <w:suppressAutoHyphens w:val="0"/>
              <w:rPr>
                <w:sz w:val="22"/>
                <w:szCs w:val="22"/>
                <w:lang w:eastAsia="en-US"/>
              </w:rPr>
            </w:pPr>
            <w:r>
              <w:rPr>
                <w:sz w:val="22"/>
                <w:szCs w:val="22"/>
                <w:lang w:eastAsia="en-US"/>
              </w:rPr>
              <w:t>-</w:t>
            </w:r>
          </w:p>
        </w:tc>
      </w:tr>
      <w:tr w:rsidR="00397CED" w14:paraId="2DD90092"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2FE6C86A" w14:textId="06F307CE" w:rsidR="00397CED" w:rsidRDefault="007C733A">
            <w:pPr>
              <w:widowControl w:val="0"/>
              <w:suppressAutoHyphens w:val="0"/>
            </w:pPr>
            <w:r>
              <w:rPr>
                <w:rStyle w:val="Odkazintenzivn"/>
              </w:rPr>
              <w:fldChar w:fldCharType="begin"/>
            </w:r>
            <w:r>
              <w:rPr>
                <w:rStyle w:val="Odkazintenzivn"/>
              </w:rPr>
              <w:instrText xml:space="preserve"> REF apetrsafrankova \h </w:instrText>
            </w:r>
            <w:r>
              <w:rPr>
                <w:rStyle w:val="Odkazintenzivn"/>
              </w:rPr>
            </w:r>
            <w:r>
              <w:rPr>
                <w:rStyle w:val="Odkazintenzivn"/>
              </w:rPr>
              <w:fldChar w:fldCharType="separate"/>
            </w:r>
            <w:ins w:id="1495" w:author="Jiří Vojtěšek" w:date="2023-01-24T20:39:00Z">
              <w:r w:rsidR="008A5423">
                <w:t>Petr Šafránková</w:t>
              </w:r>
            </w:ins>
            <w:del w:id="1496" w:author="Jiří Vojtěšek" w:date="2023-01-24T20:39:00Z">
              <w:r w:rsidDel="008A5423">
                <w:rPr>
                  <w:rStyle w:val="Odkazintenzivn"/>
                </w:rPr>
                <w:delText>Petr Šafránková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3A369E4" w14:textId="77777777" w:rsidR="00397CED" w:rsidRDefault="007C733A">
            <w:pPr>
              <w:widowControl w:val="0"/>
              <w:suppressAutoHyphens w:val="0"/>
              <w:rPr>
                <w:sz w:val="22"/>
                <w:szCs w:val="22"/>
                <w:lang w:eastAsia="en-US"/>
              </w:rPr>
            </w:pPr>
            <w:r>
              <w:rPr>
                <w:sz w:val="22"/>
                <w:szCs w:val="22"/>
                <w:lang w:eastAsia="en-US"/>
              </w:rPr>
              <w:t>Anna</w:t>
            </w:r>
          </w:p>
        </w:tc>
        <w:tc>
          <w:tcPr>
            <w:tcW w:w="1279" w:type="dxa"/>
            <w:tcBorders>
              <w:top w:val="single" w:sz="4" w:space="0" w:color="000000"/>
              <w:left w:val="single" w:sz="4" w:space="0" w:color="000000"/>
              <w:bottom w:val="single" w:sz="4" w:space="0" w:color="000000"/>
              <w:right w:val="single" w:sz="4" w:space="0" w:color="000000"/>
            </w:tcBorders>
            <w:vAlign w:val="center"/>
          </w:tcPr>
          <w:p w14:paraId="6F22326E" w14:textId="77777777" w:rsidR="00397CED" w:rsidRDefault="007C733A">
            <w:pPr>
              <w:widowControl w:val="0"/>
              <w:suppressAutoHyphens w:val="0"/>
              <w:rPr>
                <w:sz w:val="22"/>
                <w:szCs w:val="22"/>
                <w:lang w:eastAsia="en-US"/>
              </w:rPr>
            </w:pPr>
            <w:r>
              <w:rPr>
                <w:sz w:val="22"/>
                <w:szCs w:val="22"/>
                <w:lang w:eastAsia="en-US"/>
              </w:rPr>
              <w:t>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0DF5A7AA"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242DE86C"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103A2B8A"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22A4F85E" w14:textId="77777777" w:rsidR="00397CED" w:rsidRDefault="007C733A">
            <w:pPr>
              <w:widowControl w:val="0"/>
              <w:suppressAutoHyphens w:val="0"/>
              <w:rPr>
                <w:sz w:val="22"/>
                <w:szCs w:val="22"/>
                <w:lang w:eastAsia="en-US"/>
              </w:rPr>
            </w:pPr>
            <w:r>
              <w:rPr>
                <w:sz w:val="22"/>
                <w:szCs w:val="22"/>
                <w:lang w:eastAsia="en-US"/>
              </w:rPr>
              <w:t>-</w:t>
            </w:r>
          </w:p>
        </w:tc>
      </w:tr>
      <w:tr w:rsidR="00397CED" w14:paraId="77B38AC5"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78F7B362" w14:textId="3F11EB21" w:rsidR="00397CED" w:rsidRDefault="007C733A">
            <w:pPr>
              <w:widowControl w:val="0"/>
              <w:suppressAutoHyphens w:val="0"/>
            </w:pPr>
            <w:r>
              <w:rPr>
                <w:rStyle w:val="Odkazintenzivn"/>
              </w:rPr>
              <w:fldChar w:fldCharType="begin"/>
            </w:r>
            <w:r>
              <w:rPr>
                <w:rStyle w:val="Odkazintenzivn"/>
              </w:rPr>
              <w:instrText xml:space="preserve"> REF asedlacek \h </w:instrText>
            </w:r>
            <w:r>
              <w:rPr>
                <w:rStyle w:val="Odkazintenzivn"/>
              </w:rPr>
            </w:r>
            <w:r>
              <w:rPr>
                <w:rStyle w:val="Odkazintenzivn"/>
              </w:rPr>
              <w:fldChar w:fldCharType="separate"/>
            </w:r>
            <w:ins w:id="1497" w:author="Jiří Vojtěšek" w:date="2023-01-24T20:39:00Z">
              <w:r w:rsidR="008A5423">
                <w:t>Sedláček</w:t>
              </w:r>
            </w:ins>
            <w:del w:id="1498" w:author="Jiří Vojtěšek" w:date="2023-01-24T20:39:00Z">
              <w:r w:rsidDel="008A5423">
                <w:rPr>
                  <w:rStyle w:val="Odkazintenzivn"/>
                </w:rPr>
                <w:delText>Sedláček</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51A9A858" w14:textId="77777777" w:rsidR="00397CED" w:rsidRDefault="007C733A">
            <w:pPr>
              <w:widowControl w:val="0"/>
              <w:suppressAutoHyphens w:val="0"/>
              <w:rPr>
                <w:sz w:val="22"/>
                <w:szCs w:val="22"/>
                <w:lang w:eastAsia="en-US"/>
              </w:rPr>
            </w:pPr>
            <w:r>
              <w:rPr>
                <w:sz w:val="22"/>
                <w:szCs w:val="22"/>
                <w:lang w:eastAsia="en-US"/>
              </w:rPr>
              <w:t>Michal</w:t>
            </w:r>
          </w:p>
        </w:tc>
        <w:tc>
          <w:tcPr>
            <w:tcW w:w="1279" w:type="dxa"/>
            <w:tcBorders>
              <w:top w:val="single" w:sz="4" w:space="0" w:color="000000"/>
              <w:left w:val="single" w:sz="4" w:space="0" w:color="000000"/>
              <w:bottom w:val="single" w:sz="4" w:space="0" w:color="000000"/>
              <w:right w:val="single" w:sz="4" w:space="0" w:color="000000"/>
            </w:tcBorders>
            <w:vAlign w:val="center"/>
          </w:tcPr>
          <w:p w14:paraId="74AC079D" w14:textId="77777777" w:rsidR="00397CED" w:rsidRDefault="007C733A">
            <w:pPr>
              <w:widowControl w:val="0"/>
              <w:suppressAutoHyphens w:val="0"/>
              <w:rPr>
                <w:sz w:val="22"/>
                <w:szCs w:val="22"/>
                <w:lang w:eastAsia="en-US"/>
              </w:rPr>
            </w:pPr>
            <w:r>
              <w:rPr>
                <w:sz w:val="22"/>
                <w:szCs w:val="22"/>
                <w:lang w:eastAsia="en-US"/>
              </w:rPr>
              <w:t>Ing. 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06AD1577" w14:textId="77777777" w:rsidR="00397CED" w:rsidRDefault="007C733A">
            <w:pPr>
              <w:widowControl w:val="0"/>
              <w:suppressAutoHyphens w:val="0"/>
              <w:rPr>
                <w:sz w:val="22"/>
                <w:szCs w:val="22"/>
                <w:lang w:eastAsia="en-US"/>
              </w:rPr>
            </w:pPr>
            <w:r>
              <w:rPr>
                <w:sz w:val="22"/>
                <w:szCs w:val="22"/>
                <w:lang w:eastAsia="en-US"/>
              </w:rPr>
              <w:t>DPP 60 h/rok každoročně</w:t>
            </w:r>
          </w:p>
        </w:tc>
        <w:tc>
          <w:tcPr>
            <w:tcW w:w="1421" w:type="dxa"/>
            <w:tcBorders>
              <w:top w:val="single" w:sz="4" w:space="0" w:color="000000"/>
              <w:left w:val="single" w:sz="4" w:space="0" w:color="000000"/>
              <w:bottom w:val="single" w:sz="4" w:space="0" w:color="000000"/>
              <w:right w:val="single" w:sz="4" w:space="0" w:color="000000"/>
            </w:tcBorders>
            <w:vAlign w:val="center"/>
          </w:tcPr>
          <w:p w14:paraId="391D1A6C" w14:textId="77777777" w:rsidR="00397CED" w:rsidRDefault="007C733A">
            <w:pPr>
              <w:widowControl w:val="0"/>
              <w:suppressAutoHyphens w:val="0"/>
              <w:rPr>
                <w:sz w:val="22"/>
                <w:szCs w:val="22"/>
                <w:lang w:eastAsia="en-US"/>
              </w:rPr>
            </w:pPr>
            <w:r>
              <w:rPr>
                <w:sz w:val="22"/>
                <w:szCs w:val="22"/>
                <w:lang w:eastAsia="en-US"/>
              </w:rPr>
              <w:t>DPP 60 h/rok každoročně</w:t>
            </w:r>
          </w:p>
        </w:tc>
        <w:tc>
          <w:tcPr>
            <w:tcW w:w="1272" w:type="dxa"/>
            <w:tcBorders>
              <w:top w:val="single" w:sz="4" w:space="0" w:color="000000"/>
              <w:left w:val="single" w:sz="4" w:space="0" w:color="000000"/>
              <w:bottom w:val="single" w:sz="4" w:space="0" w:color="000000"/>
              <w:right w:val="single" w:sz="4" w:space="0" w:color="000000"/>
            </w:tcBorders>
            <w:vAlign w:val="center"/>
          </w:tcPr>
          <w:p w14:paraId="2C8B70CF" w14:textId="77777777" w:rsidR="00397CED" w:rsidRDefault="007C733A">
            <w:pPr>
              <w:widowControl w:val="0"/>
              <w:suppressAutoHyphens w:val="0"/>
              <w:rPr>
                <w:sz w:val="22"/>
                <w:szCs w:val="22"/>
                <w:lang w:eastAsia="en-US"/>
              </w:rPr>
            </w:pPr>
            <w:r>
              <w:rPr>
                <w:sz w:val="22"/>
                <w:szCs w:val="22"/>
                <w:lang w:eastAsia="en-US"/>
              </w:rPr>
              <w:t>-</w:t>
            </w:r>
          </w:p>
        </w:tc>
        <w:tc>
          <w:tcPr>
            <w:tcW w:w="1136" w:type="dxa"/>
            <w:tcBorders>
              <w:top w:val="single" w:sz="4" w:space="0" w:color="000000"/>
              <w:left w:val="single" w:sz="4" w:space="0" w:color="000000"/>
              <w:bottom w:val="single" w:sz="4" w:space="0" w:color="000000"/>
              <w:right w:val="single" w:sz="4" w:space="0" w:color="000000"/>
            </w:tcBorders>
            <w:vAlign w:val="center"/>
          </w:tcPr>
          <w:p w14:paraId="7C738B4A" w14:textId="77777777" w:rsidR="00397CED" w:rsidRDefault="007C733A">
            <w:pPr>
              <w:widowControl w:val="0"/>
              <w:suppressAutoHyphens w:val="0"/>
              <w:rPr>
                <w:sz w:val="22"/>
                <w:szCs w:val="22"/>
                <w:lang w:eastAsia="en-US"/>
              </w:rPr>
            </w:pPr>
            <w:r>
              <w:rPr>
                <w:sz w:val="22"/>
                <w:szCs w:val="22"/>
                <w:lang w:eastAsia="en-US"/>
              </w:rPr>
              <w:t>ano</w:t>
            </w:r>
          </w:p>
        </w:tc>
      </w:tr>
      <w:tr w:rsidR="00397CED" w14:paraId="3090CCD1" w14:textId="77777777">
        <w:trPr>
          <w:del w:id="1499" w:author="Jiri Vojtesek" w:date="2023-01-09T22:36:00Z"/>
        </w:trPr>
        <w:tc>
          <w:tcPr>
            <w:tcW w:w="2515" w:type="dxa"/>
            <w:tcBorders>
              <w:top w:val="single" w:sz="4" w:space="0" w:color="000000"/>
              <w:left w:val="single" w:sz="4" w:space="0" w:color="000000"/>
              <w:bottom w:val="single" w:sz="4" w:space="0" w:color="000000"/>
              <w:right w:val="single" w:sz="4" w:space="0" w:color="000000"/>
            </w:tcBorders>
            <w:vAlign w:val="center"/>
          </w:tcPr>
          <w:p w14:paraId="3DDF8F31" w14:textId="77777777" w:rsidR="00397CED" w:rsidRDefault="007C733A">
            <w:pPr>
              <w:widowControl w:val="0"/>
              <w:suppressAutoHyphens w:val="0"/>
              <w:rPr>
                <w:rStyle w:val="Odkazintenzivn"/>
              </w:rPr>
            </w:pPr>
            <w:del w:id="1500" w:author="Jiri Vojtesek" w:date="2023-01-09T22:36:00Z">
              <w:r>
                <w:rPr>
                  <w:rStyle w:val="Odkazintenzivn"/>
                </w:rPr>
                <w:fldChar w:fldCharType="begin"/>
              </w:r>
              <w:r>
                <w:rPr>
                  <w:rStyle w:val="Odkazintenzivn"/>
                </w:rPr>
                <w:delInstrText xml:space="preserve"> REF astankova \h </w:delInstrText>
              </w:r>
              <w:r>
                <w:rPr>
                  <w:rStyle w:val="Odkazintenzivn"/>
                </w:rPr>
              </w:r>
              <w:r>
                <w:rPr>
                  <w:rStyle w:val="Odkazintenzivn"/>
                </w:rPr>
                <w:fldChar w:fldCharType="separate"/>
              </w:r>
              <w:r>
                <w:rPr>
                  <w:rStyle w:val="Odkazintenzivn"/>
                </w:rPr>
                <w:delText>Chyba: zdroj odkazu nenalezen</w:delText>
              </w:r>
              <w:r>
                <w:rPr>
                  <w:rStyle w:val="Odkazintenzivn"/>
                </w:rPr>
                <w:fldChar w:fldCharType="end"/>
              </w:r>
            </w:del>
          </w:p>
        </w:tc>
        <w:tc>
          <w:tcPr>
            <w:tcW w:w="993" w:type="dxa"/>
            <w:tcBorders>
              <w:top w:val="single" w:sz="4" w:space="0" w:color="000000"/>
              <w:left w:val="single" w:sz="4" w:space="0" w:color="000000"/>
              <w:bottom w:val="single" w:sz="4" w:space="0" w:color="000000"/>
              <w:right w:val="single" w:sz="4" w:space="0" w:color="000000"/>
            </w:tcBorders>
            <w:vAlign w:val="center"/>
          </w:tcPr>
          <w:p w14:paraId="44852CBB" w14:textId="77777777" w:rsidR="00397CED" w:rsidRDefault="007C733A">
            <w:pPr>
              <w:widowControl w:val="0"/>
              <w:suppressAutoHyphens w:val="0"/>
              <w:rPr>
                <w:sz w:val="22"/>
                <w:szCs w:val="22"/>
                <w:lang w:eastAsia="en-US"/>
              </w:rPr>
            </w:pPr>
            <w:del w:id="1501" w:author="Jiri Vojtesek" w:date="2023-01-09T22:36:00Z">
              <w:r>
                <w:rPr>
                  <w:sz w:val="22"/>
                  <w:szCs w:val="22"/>
                  <w:lang w:eastAsia="en-US"/>
                </w:rPr>
                <w:delText>Iva</w:delText>
              </w:r>
            </w:del>
          </w:p>
        </w:tc>
        <w:tc>
          <w:tcPr>
            <w:tcW w:w="1279" w:type="dxa"/>
            <w:tcBorders>
              <w:top w:val="single" w:sz="4" w:space="0" w:color="000000"/>
              <w:left w:val="single" w:sz="4" w:space="0" w:color="000000"/>
              <w:bottom w:val="single" w:sz="4" w:space="0" w:color="000000"/>
              <w:right w:val="single" w:sz="4" w:space="0" w:color="000000"/>
            </w:tcBorders>
            <w:vAlign w:val="center"/>
          </w:tcPr>
          <w:p w14:paraId="4411EB48" w14:textId="77777777" w:rsidR="00397CED" w:rsidRDefault="007C733A">
            <w:pPr>
              <w:widowControl w:val="0"/>
              <w:suppressAutoHyphens w:val="0"/>
              <w:rPr>
                <w:sz w:val="22"/>
                <w:szCs w:val="22"/>
                <w:lang w:eastAsia="en-US"/>
              </w:rPr>
            </w:pPr>
            <w:del w:id="1502" w:author="Jiri Vojtesek" w:date="2023-01-09T22:36:00Z">
              <w:r>
                <w:rPr>
                  <w:sz w:val="22"/>
                  <w:szCs w:val="22"/>
                  <w:lang w:eastAsia="en-US"/>
                </w:rPr>
                <w:delText>PhDr., Ph.D.</w:delText>
              </w:r>
            </w:del>
          </w:p>
        </w:tc>
        <w:tc>
          <w:tcPr>
            <w:tcW w:w="1273" w:type="dxa"/>
            <w:tcBorders>
              <w:top w:val="single" w:sz="4" w:space="0" w:color="000000"/>
              <w:left w:val="single" w:sz="4" w:space="0" w:color="000000"/>
              <w:bottom w:val="single" w:sz="4" w:space="0" w:color="000000"/>
              <w:right w:val="single" w:sz="4" w:space="0" w:color="000000"/>
            </w:tcBorders>
            <w:vAlign w:val="center"/>
          </w:tcPr>
          <w:p w14:paraId="7E7C11D4" w14:textId="77777777" w:rsidR="00397CED" w:rsidRDefault="007C733A">
            <w:pPr>
              <w:widowControl w:val="0"/>
              <w:suppressAutoHyphens w:val="0"/>
              <w:rPr>
                <w:sz w:val="22"/>
                <w:szCs w:val="22"/>
                <w:lang w:eastAsia="en-US"/>
              </w:rPr>
            </w:pPr>
            <w:del w:id="1503" w:author="Jiri Vojtesek" w:date="2023-01-09T22:36:00Z">
              <w:r>
                <w:rPr>
                  <w:sz w:val="22"/>
                  <w:szCs w:val="22"/>
                  <w:lang w:eastAsia="en-US"/>
                </w:rPr>
                <w:delText>PP 1,0 do 08/24</w:delText>
              </w:r>
            </w:del>
          </w:p>
        </w:tc>
        <w:tc>
          <w:tcPr>
            <w:tcW w:w="1421" w:type="dxa"/>
            <w:tcBorders>
              <w:top w:val="single" w:sz="4" w:space="0" w:color="000000"/>
              <w:left w:val="single" w:sz="4" w:space="0" w:color="000000"/>
              <w:bottom w:val="single" w:sz="4" w:space="0" w:color="000000"/>
              <w:right w:val="single" w:sz="4" w:space="0" w:color="000000"/>
            </w:tcBorders>
            <w:vAlign w:val="center"/>
          </w:tcPr>
          <w:p w14:paraId="78C4E8B3" w14:textId="77777777" w:rsidR="00397CED" w:rsidRDefault="007C733A">
            <w:pPr>
              <w:widowControl w:val="0"/>
              <w:suppressAutoHyphens w:val="0"/>
              <w:rPr>
                <w:sz w:val="22"/>
                <w:szCs w:val="22"/>
                <w:lang w:eastAsia="en-US"/>
              </w:rPr>
            </w:pPr>
            <w:del w:id="1504" w:author="Jiri Vojtesek" w:date="2023-01-09T22:36:00Z">
              <w:r>
                <w:rPr>
                  <w:sz w:val="22"/>
                  <w:szCs w:val="22"/>
                  <w:lang w:eastAsia="en-US"/>
                </w:rPr>
                <w:delText>-</w:delText>
              </w:r>
            </w:del>
          </w:p>
        </w:tc>
        <w:tc>
          <w:tcPr>
            <w:tcW w:w="1272" w:type="dxa"/>
            <w:tcBorders>
              <w:top w:val="single" w:sz="4" w:space="0" w:color="000000"/>
              <w:left w:val="single" w:sz="4" w:space="0" w:color="000000"/>
              <w:bottom w:val="single" w:sz="4" w:space="0" w:color="000000"/>
              <w:right w:val="single" w:sz="4" w:space="0" w:color="000000"/>
            </w:tcBorders>
            <w:vAlign w:val="center"/>
          </w:tcPr>
          <w:p w14:paraId="35201071" w14:textId="77777777" w:rsidR="00397CED" w:rsidRDefault="007C733A">
            <w:pPr>
              <w:widowControl w:val="0"/>
              <w:suppressAutoHyphens w:val="0"/>
              <w:rPr>
                <w:sz w:val="22"/>
                <w:szCs w:val="22"/>
                <w:lang w:eastAsia="en-US"/>
              </w:rPr>
            </w:pPr>
            <w:del w:id="1505" w:author="Jiri Vojtesek" w:date="2023-01-09T22:36:00Z">
              <w:r>
                <w:rPr>
                  <w:sz w:val="22"/>
                  <w:szCs w:val="22"/>
                  <w:lang w:eastAsia="en-US"/>
                </w:rPr>
                <w:delText>-</w:delText>
              </w:r>
            </w:del>
          </w:p>
        </w:tc>
        <w:tc>
          <w:tcPr>
            <w:tcW w:w="1136" w:type="dxa"/>
            <w:tcBorders>
              <w:top w:val="single" w:sz="4" w:space="0" w:color="000000"/>
              <w:left w:val="single" w:sz="4" w:space="0" w:color="000000"/>
              <w:bottom w:val="single" w:sz="4" w:space="0" w:color="000000"/>
              <w:right w:val="single" w:sz="4" w:space="0" w:color="000000"/>
            </w:tcBorders>
            <w:vAlign w:val="center"/>
          </w:tcPr>
          <w:p w14:paraId="2A238ACE" w14:textId="77777777" w:rsidR="00397CED" w:rsidRDefault="007C733A">
            <w:pPr>
              <w:widowControl w:val="0"/>
              <w:suppressAutoHyphens w:val="0"/>
              <w:rPr>
                <w:sz w:val="22"/>
                <w:szCs w:val="22"/>
                <w:lang w:eastAsia="en-US"/>
              </w:rPr>
            </w:pPr>
            <w:del w:id="1506" w:author="Jiri Vojtesek" w:date="2023-01-09T22:36:00Z">
              <w:r>
                <w:rPr>
                  <w:sz w:val="22"/>
                  <w:szCs w:val="22"/>
                  <w:lang w:eastAsia="en-US"/>
                </w:rPr>
                <w:delText>-</w:delText>
              </w:r>
            </w:del>
          </w:p>
        </w:tc>
      </w:tr>
      <w:tr w:rsidR="00397CED" w14:paraId="0FA932A1"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3E0E2872" w14:textId="1E794078" w:rsidR="00397CED" w:rsidRDefault="007C733A">
            <w:pPr>
              <w:widowControl w:val="0"/>
              <w:suppressAutoHyphens w:val="0"/>
            </w:pPr>
            <w:r>
              <w:rPr>
                <w:rStyle w:val="Odkazintenzivn"/>
              </w:rPr>
              <w:fldChar w:fldCharType="begin"/>
            </w:r>
            <w:r>
              <w:rPr>
                <w:rStyle w:val="Odkazintenzivn"/>
              </w:rPr>
              <w:instrText xml:space="preserve"> REF asip \h </w:instrText>
            </w:r>
            <w:r>
              <w:rPr>
                <w:rStyle w:val="Odkazintenzivn"/>
              </w:rPr>
            </w:r>
            <w:r>
              <w:rPr>
                <w:rStyle w:val="Odkazintenzivn"/>
              </w:rPr>
              <w:fldChar w:fldCharType="separate"/>
            </w:r>
            <w:ins w:id="1507" w:author="Jiří Vojtěšek" w:date="2023-01-24T20:39:00Z">
              <w:r w:rsidR="008A5423">
                <w:t>Šíp</w:t>
              </w:r>
            </w:ins>
            <w:del w:id="1508" w:author="Jiří Vojtěšek" w:date="2023-01-24T20:39:00Z">
              <w:r w:rsidDel="008A5423">
                <w:rPr>
                  <w:rStyle w:val="Odkazintenzivn"/>
                </w:rPr>
                <w:delText>Šíp</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03271EF" w14:textId="77777777" w:rsidR="00397CED" w:rsidRDefault="007C733A">
            <w:pPr>
              <w:widowControl w:val="0"/>
              <w:suppressAutoHyphens w:val="0"/>
              <w:rPr>
                <w:sz w:val="22"/>
                <w:szCs w:val="22"/>
                <w:lang w:eastAsia="en-US"/>
              </w:rPr>
            </w:pPr>
            <w:r>
              <w:rPr>
                <w:sz w:val="22"/>
                <w:szCs w:val="22"/>
                <w:lang w:eastAsia="en-US"/>
              </w:rPr>
              <w:t>Radim</w:t>
            </w:r>
          </w:p>
        </w:tc>
        <w:tc>
          <w:tcPr>
            <w:tcW w:w="1279" w:type="dxa"/>
            <w:tcBorders>
              <w:top w:val="single" w:sz="4" w:space="0" w:color="000000"/>
              <w:left w:val="single" w:sz="4" w:space="0" w:color="000000"/>
              <w:bottom w:val="single" w:sz="4" w:space="0" w:color="000000"/>
              <w:right w:val="single" w:sz="4" w:space="0" w:color="000000"/>
            </w:tcBorders>
            <w:vAlign w:val="center"/>
          </w:tcPr>
          <w:p w14:paraId="6A49B377" w14:textId="77777777" w:rsidR="00397CED" w:rsidRDefault="007C733A">
            <w:pPr>
              <w:widowControl w:val="0"/>
              <w:suppressAutoHyphens w:val="0"/>
              <w:rPr>
                <w:sz w:val="22"/>
                <w:szCs w:val="22"/>
                <w:lang w:eastAsia="en-US"/>
              </w:rPr>
            </w:pPr>
            <w:r>
              <w:rPr>
                <w:sz w:val="22"/>
                <w:szCs w:val="22"/>
                <w:lang w:eastAsia="en-US"/>
              </w:rPr>
              <w:t>doc. Mgr.,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2876CDAC" w14:textId="77777777" w:rsidR="00397CED" w:rsidRDefault="007C733A">
            <w:pPr>
              <w:widowControl w:val="0"/>
              <w:suppressAutoHyphens w:val="0"/>
              <w:rPr>
                <w:sz w:val="22"/>
                <w:szCs w:val="22"/>
                <w:lang w:eastAsia="en-US"/>
              </w:rPr>
            </w:pPr>
            <w:r>
              <w:rPr>
                <w:sz w:val="22"/>
                <w:szCs w:val="22"/>
                <w:lang w:eastAsia="en-US"/>
              </w:rPr>
              <w:t>PP 1,0 do 09/24</w:t>
            </w:r>
          </w:p>
        </w:tc>
        <w:tc>
          <w:tcPr>
            <w:tcW w:w="1421" w:type="dxa"/>
            <w:tcBorders>
              <w:top w:val="single" w:sz="4" w:space="0" w:color="000000"/>
              <w:left w:val="single" w:sz="4" w:space="0" w:color="000000"/>
              <w:bottom w:val="single" w:sz="4" w:space="0" w:color="000000"/>
              <w:right w:val="single" w:sz="4" w:space="0" w:color="000000"/>
            </w:tcBorders>
            <w:vAlign w:val="center"/>
          </w:tcPr>
          <w:p w14:paraId="70BD1978"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21871691" w14:textId="77777777" w:rsidR="00397CED" w:rsidRDefault="007C733A">
            <w:pPr>
              <w:widowControl w:val="0"/>
              <w:suppressAutoHyphens w:val="0"/>
              <w:rPr>
                <w:sz w:val="22"/>
                <w:szCs w:val="22"/>
                <w:lang w:eastAsia="en-US"/>
              </w:rPr>
            </w:pPr>
            <w:r>
              <w:rPr>
                <w:sz w:val="22"/>
                <w:szCs w:val="22"/>
                <w:lang w:eastAsia="en-US"/>
              </w:rPr>
              <w:t>ZT</w:t>
            </w:r>
          </w:p>
        </w:tc>
        <w:tc>
          <w:tcPr>
            <w:tcW w:w="1136" w:type="dxa"/>
            <w:tcBorders>
              <w:top w:val="single" w:sz="4" w:space="0" w:color="000000"/>
              <w:left w:val="single" w:sz="4" w:space="0" w:color="000000"/>
              <w:bottom w:val="single" w:sz="4" w:space="0" w:color="000000"/>
              <w:right w:val="single" w:sz="4" w:space="0" w:color="000000"/>
            </w:tcBorders>
            <w:vAlign w:val="center"/>
          </w:tcPr>
          <w:p w14:paraId="567989D2" w14:textId="77777777" w:rsidR="00397CED" w:rsidRDefault="007C733A">
            <w:pPr>
              <w:widowControl w:val="0"/>
              <w:suppressAutoHyphens w:val="0"/>
              <w:rPr>
                <w:sz w:val="22"/>
                <w:szCs w:val="22"/>
                <w:lang w:eastAsia="en-US"/>
              </w:rPr>
            </w:pPr>
            <w:r>
              <w:rPr>
                <w:sz w:val="22"/>
                <w:szCs w:val="22"/>
                <w:lang w:eastAsia="en-US"/>
              </w:rPr>
              <w:t>-</w:t>
            </w:r>
          </w:p>
        </w:tc>
      </w:tr>
      <w:tr w:rsidR="00397CED" w14:paraId="4CBD2300"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69080F32" w14:textId="608702AA" w:rsidR="00397CED" w:rsidRDefault="007C733A">
            <w:pPr>
              <w:widowControl w:val="0"/>
              <w:suppressAutoHyphens w:val="0"/>
            </w:pPr>
            <w:r>
              <w:rPr>
                <w:rStyle w:val="Odkazintenzivn"/>
              </w:rPr>
              <w:fldChar w:fldCharType="begin"/>
            </w:r>
            <w:r>
              <w:rPr>
                <w:rStyle w:val="Odkazintenzivn"/>
              </w:rPr>
              <w:instrText xml:space="preserve"> REF avcelarova \h </w:instrText>
            </w:r>
            <w:r>
              <w:rPr>
                <w:rStyle w:val="Odkazintenzivn"/>
              </w:rPr>
            </w:r>
            <w:r>
              <w:rPr>
                <w:rStyle w:val="Odkazintenzivn"/>
              </w:rPr>
              <w:fldChar w:fldCharType="separate"/>
            </w:r>
            <w:ins w:id="1509" w:author="Jiří Vojtěšek" w:date="2023-01-24T20:39:00Z">
              <w:r w:rsidR="008A5423">
                <w:t>Včelařová</w:t>
              </w:r>
            </w:ins>
            <w:del w:id="1510" w:author="Jiří Vojtěšek" w:date="2023-01-24T20:39:00Z">
              <w:r w:rsidDel="008A5423">
                <w:rPr>
                  <w:rStyle w:val="Odkazintenzivn"/>
                </w:rPr>
                <w:delText>Včelařová</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753BE0A8" w14:textId="77777777" w:rsidR="00397CED" w:rsidRDefault="007C733A">
            <w:pPr>
              <w:widowControl w:val="0"/>
              <w:suppressAutoHyphens w:val="0"/>
              <w:rPr>
                <w:sz w:val="22"/>
                <w:szCs w:val="22"/>
                <w:lang w:eastAsia="en-US"/>
              </w:rPr>
            </w:pPr>
            <w:r>
              <w:rPr>
                <w:sz w:val="22"/>
                <w:szCs w:val="22"/>
                <w:lang w:eastAsia="en-US"/>
              </w:rPr>
              <w:t>Hana</w:t>
            </w:r>
          </w:p>
        </w:tc>
        <w:tc>
          <w:tcPr>
            <w:tcW w:w="1279" w:type="dxa"/>
            <w:tcBorders>
              <w:top w:val="single" w:sz="4" w:space="0" w:color="000000"/>
              <w:left w:val="single" w:sz="4" w:space="0" w:color="000000"/>
              <w:bottom w:val="single" w:sz="4" w:space="0" w:color="000000"/>
              <w:right w:val="single" w:sz="4" w:space="0" w:color="000000"/>
            </w:tcBorders>
            <w:vAlign w:val="center"/>
          </w:tcPr>
          <w:p w14:paraId="152671AA" w14:textId="77777777" w:rsidR="00397CED" w:rsidRDefault="007C733A">
            <w:pPr>
              <w:widowControl w:val="0"/>
              <w:suppressAutoHyphens w:val="0"/>
              <w:rPr>
                <w:sz w:val="22"/>
                <w:szCs w:val="22"/>
                <w:lang w:eastAsia="en-US"/>
              </w:rPr>
            </w:pPr>
            <w:r>
              <w:rPr>
                <w:sz w:val="22"/>
                <w:szCs w:val="22"/>
                <w:lang w:eastAsia="en-US"/>
              </w:rPr>
              <w:t>PhDr.,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7EE33822"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vAlign w:val="center"/>
          </w:tcPr>
          <w:p w14:paraId="6DED6516" w14:textId="77777777" w:rsidR="00397CED" w:rsidRDefault="007C733A">
            <w:pPr>
              <w:widowControl w:val="0"/>
              <w:suppressAutoHyphens w:val="0"/>
              <w:rPr>
                <w:sz w:val="22"/>
                <w:szCs w:val="22"/>
                <w:lang w:eastAsia="en-US"/>
              </w:rPr>
            </w:pPr>
            <w:r>
              <w:rPr>
                <w:sz w:val="22"/>
                <w:szCs w:val="22"/>
                <w:lang w:eastAsia="en-US"/>
              </w:rPr>
              <w:t>-</w:t>
            </w:r>
          </w:p>
        </w:tc>
        <w:tc>
          <w:tcPr>
            <w:tcW w:w="1272" w:type="dxa"/>
            <w:tcBorders>
              <w:top w:val="single" w:sz="4" w:space="0" w:color="000000"/>
              <w:left w:val="single" w:sz="4" w:space="0" w:color="000000"/>
              <w:bottom w:val="single" w:sz="4" w:space="0" w:color="000000"/>
              <w:right w:val="single" w:sz="4" w:space="0" w:color="000000"/>
            </w:tcBorders>
            <w:vAlign w:val="center"/>
          </w:tcPr>
          <w:p w14:paraId="474BFD32"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493D38E9" w14:textId="77777777" w:rsidR="00397CED" w:rsidRDefault="007C733A">
            <w:pPr>
              <w:widowControl w:val="0"/>
              <w:suppressAutoHyphens w:val="0"/>
              <w:rPr>
                <w:sz w:val="22"/>
                <w:szCs w:val="22"/>
                <w:lang w:eastAsia="en-US"/>
              </w:rPr>
            </w:pPr>
            <w:r>
              <w:rPr>
                <w:sz w:val="22"/>
                <w:szCs w:val="22"/>
                <w:lang w:eastAsia="en-US"/>
              </w:rPr>
              <w:t>-</w:t>
            </w:r>
          </w:p>
        </w:tc>
      </w:tr>
      <w:tr w:rsidR="00397CED" w14:paraId="7A490739"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0EF4A778" w14:textId="50246341" w:rsidR="00397CED" w:rsidRDefault="007C733A">
            <w:pPr>
              <w:widowControl w:val="0"/>
              <w:suppressAutoHyphens w:val="0"/>
            </w:pPr>
            <w:r>
              <w:rPr>
                <w:rStyle w:val="Odkazintenzivn"/>
              </w:rPr>
              <w:fldChar w:fldCharType="begin"/>
            </w:r>
            <w:r>
              <w:rPr>
                <w:rStyle w:val="Odkazintenzivn"/>
              </w:rPr>
              <w:instrText xml:space="preserve"> REF aViktorin \h </w:instrText>
            </w:r>
            <w:r>
              <w:rPr>
                <w:rStyle w:val="Odkazintenzivn"/>
              </w:rPr>
            </w:r>
            <w:r>
              <w:rPr>
                <w:rStyle w:val="Odkazintenzivn"/>
              </w:rPr>
              <w:fldChar w:fldCharType="separate"/>
            </w:r>
            <w:ins w:id="1511" w:author="Jiří Vojtěšek" w:date="2023-01-24T20:39:00Z">
              <w:r w:rsidR="008A5423">
                <w:t>Viktorin</w:t>
              </w:r>
            </w:ins>
            <w:del w:id="1512" w:author="Jiří Vojtěšek" w:date="2023-01-24T20:39:00Z">
              <w:r w:rsidDel="008A5423">
                <w:rPr>
                  <w:rStyle w:val="Odkazintenzivn"/>
                </w:rPr>
                <w:delText>Viktorin</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5AC972B8" w14:textId="77777777" w:rsidR="00397CED" w:rsidRDefault="007C733A">
            <w:pPr>
              <w:widowControl w:val="0"/>
              <w:suppressAutoHyphens w:val="0"/>
              <w:rPr>
                <w:sz w:val="22"/>
                <w:szCs w:val="22"/>
                <w:lang w:eastAsia="en-US"/>
              </w:rPr>
            </w:pPr>
            <w:r>
              <w:rPr>
                <w:sz w:val="22"/>
                <w:szCs w:val="22"/>
                <w:lang w:eastAsia="en-US"/>
              </w:rPr>
              <w:t>Adam</w:t>
            </w:r>
          </w:p>
        </w:tc>
        <w:tc>
          <w:tcPr>
            <w:tcW w:w="1279" w:type="dxa"/>
            <w:tcBorders>
              <w:top w:val="single" w:sz="4" w:space="0" w:color="000000"/>
              <w:left w:val="single" w:sz="4" w:space="0" w:color="000000"/>
              <w:bottom w:val="single" w:sz="4" w:space="0" w:color="000000"/>
              <w:right w:val="single" w:sz="4" w:space="0" w:color="000000"/>
            </w:tcBorders>
            <w:vAlign w:val="center"/>
          </w:tcPr>
          <w:p w14:paraId="7D42EBA9" w14:textId="77777777" w:rsidR="00397CED" w:rsidRDefault="007C733A">
            <w:pPr>
              <w:widowControl w:val="0"/>
              <w:suppressAutoHyphens w:val="0"/>
              <w:rPr>
                <w:sz w:val="22"/>
                <w:szCs w:val="22"/>
                <w:lang w:eastAsia="en-US"/>
              </w:rPr>
            </w:pPr>
            <w:r>
              <w:rPr>
                <w:sz w:val="22"/>
                <w:szCs w:val="22"/>
                <w:lang w:eastAsia="en-US"/>
              </w:rPr>
              <w:t>Ing.,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0B57A50A" w14:textId="77777777" w:rsidR="00397CED" w:rsidRDefault="007C733A">
            <w:pPr>
              <w:widowControl w:val="0"/>
              <w:suppressAutoHyphens w:val="0"/>
              <w:rPr>
                <w:sz w:val="22"/>
                <w:szCs w:val="22"/>
                <w:lang w:eastAsia="en-US"/>
              </w:rPr>
            </w:pPr>
            <w:r>
              <w:rPr>
                <w:sz w:val="22"/>
                <w:szCs w:val="22"/>
                <w:lang w:eastAsia="en-US"/>
              </w:rPr>
              <w:t>PP 1,0 do 08/25</w:t>
            </w:r>
          </w:p>
        </w:tc>
        <w:tc>
          <w:tcPr>
            <w:tcW w:w="1421" w:type="dxa"/>
            <w:tcBorders>
              <w:top w:val="single" w:sz="4" w:space="0" w:color="000000"/>
              <w:left w:val="single" w:sz="4" w:space="0" w:color="000000"/>
              <w:bottom w:val="single" w:sz="4" w:space="0" w:color="000000"/>
              <w:right w:val="single" w:sz="4" w:space="0" w:color="000000"/>
            </w:tcBorders>
            <w:vAlign w:val="center"/>
          </w:tcPr>
          <w:p w14:paraId="3C6320D0" w14:textId="77777777" w:rsidR="00397CED" w:rsidRDefault="007C733A">
            <w:pPr>
              <w:widowControl w:val="0"/>
              <w:suppressAutoHyphens w:val="0"/>
              <w:rPr>
                <w:sz w:val="22"/>
                <w:szCs w:val="22"/>
                <w:lang w:eastAsia="en-US"/>
              </w:rPr>
            </w:pPr>
            <w:r>
              <w:rPr>
                <w:sz w:val="22"/>
                <w:szCs w:val="22"/>
                <w:lang w:eastAsia="en-US"/>
              </w:rPr>
              <w:t>PP 1,0 do 08/25</w:t>
            </w:r>
          </w:p>
        </w:tc>
        <w:tc>
          <w:tcPr>
            <w:tcW w:w="1272" w:type="dxa"/>
            <w:tcBorders>
              <w:top w:val="single" w:sz="4" w:space="0" w:color="000000"/>
              <w:left w:val="single" w:sz="4" w:space="0" w:color="000000"/>
              <w:bottom w:val="single" w:sz="4" w:space="0" w:color="000000"/>
              <w:right w:val="single" w:sz="4" w:space="0" w:color="000000"/>
            </w:tcBorders>
            <w:vAlign w:val="center"/>
          </w:tcPr>
          <w:p w14:paraId="41EE9D89"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7A1E5FAA" w14:textId="77777777" w:rsidR="00397CED" w:rsidRDefault="007C733A">
            <w:pPr>
              <w:widowControl w:val="0"/>
              <w:suppressAutoHyphens w:val="0"/>
              <w:rPr>
                <w:sz w:val="22"/>
                <w:szCs w:val="22"/>
                <w:lang w:eastAsia="en-US"/>
              </w:rPr>
            </w:pPr>
            <w:r>
              <w:rPr>
                <w:sz w:val="22"/>
                <w:szCs w:val="22"/>
                <w:lang w:eastAsia="en-US"/>
              </w:rPr>
              <w:t>-</w:t>
            </w:r>
          </w:p>
        </w:tc>
      </w:tr>
      <w:tr w:rsidR="00397CED" w14:paraId="2BB32598"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5EA70952" w14:textId="26C9D215" w:rsidR="00397CED" w:rsidRDefault="007C733A">
            <w:pPr>
              <w:widowControl w:val="0"/>
              <w:suppressAutoHyphens w:val="0"/>
            </w:pPr>
            <w:r>
              <w:rPr>
                <w:rStyle w:val="Odkazintenzivn"/>
              </w:rPr>
              <w:fldChar w:fldCharType="begin"/>
            </w:r>
            <w:r>
              <w:rPr>
                <w:rStyle w:val="Odkazintenzivn"/>
              </w:rPr>
              <w:instrText xml:space="preserve"> REF avojtesek \h </w:instrText>
            </w:r>
            <w:r>
              <w:rPr>
                <w:rStyle w:val="Odkazintenzivn"/>
              </w:rPr>
            </w:r>
            <w:r>
              <w:rPr>
                <w:rStyle w:val="Odkazintenzivn"/>
              </w:rPr>
              <w:fldChar w:fldCharType="separate"/>
            </w:r>
            <w:ins w:id="1513" w:author="Jiří Vojtěšek" w:date="2023-01-24T20:39:00Z">
              <w:r w:rsidR="008A5423">
                <w:t>Vojtěšek</w:t>
              </w:r>
            </w:ins>
            <w:del w:id="1514" w:author="Jiří Vojtěšek" w:date="2023-01-24T20:39:00Z">
              <w:r w:rsidDel="008A5423">
                <w:rPr>
                  <w:rStyle w:val="Odkazintenzivn"/>
                </w:rPr>
                <w:delText>Vojtěšek</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491D731E" w14:textId="77777777" w:rsidR="00397CED" w:rsidRDefault="007C733A">
            <w:pPr>
              <w:widowControl w:val="0"/>
              <w:suppressAutoHyphens w:val="0"/>
              <w:rPr>
                <w:sz w:val="22"/>
                <w:szCs w:val="22"/>
                <w:lang w:eastAsia="en-US"/>
              </w:rPr>
            </w:pPr>
            <w:r>
              <w:rPr>
                <w:sz w:val="22"/>
                <w:szCs w:val="22"/>
                <w:lang w:eastAsia="en-US"/>
              </w:rPr>
              <w:t>Jiří</w:t>
            </w:r>
          </w:p>
        </w:tc>
        <w:tc>
          <w:tcPr>
            <w:tcW w:w="1279" w:type="dxa"/>
            <w:tcBorders>
              <w:top w:val="single" w:sz="4" w:space="0" w:color="000000"/>
              <w:left w:val="single" w:sz="4" w:space="0" w:color="000000"/>
              <w:bottom w:val="single" w:sz="4" w:space="0" w:color="000000"/>
              <w:right w:val="single" w:sz="4" w:space="0" w:color="000000"/>
            </w:tcBorders>
            <w:vAlign w:val="center"/>
          </w:tcPr>
          <w:p w14:paraId="09D6280F" w14:textId="77777777" w:rsidR="00397CED" w:rsidRDefault="007C733A">
            <w:pPr>
              <w:widowControl w:val="0"/>
              <w:suppressAutoHyphens w:val="0"/>
              <w:rPr>
                <w:sz w:val="22"/>
                <w:szCs w:val="22"/>
                <w:lang w:eastAsia="en-US"/>
              </w:rPr>
            </w:pPr>
            <w:r>
              <w:rPr>
                <w:sz w:val="22"/>
                <w:szCs w:val="22"/>
                <w:lang w:eastAsia="en-US"/>
              </w:rPr>
              <w:t>doc. Ing., Ph.D.</w:t>
            </w:r>
          </w:p>
        </w:tc>
        <w:tc>
          <w:tcPr>
            <w:tcW w:w="1273" w:type="dxa"/>
            <w:tcBorders>
              <w:top w:val="single" w:sz="4" w:space="0" w:color="000000"/>
              <w:left w:val="single" w:sz="4" w:space="0" w:color="000000"/>
              <w:bottom w:val="single" w:sz="4" w:space="0" w:color="000000"/>
              <w:right w:val="single" w:sz="4" w:space="0" w:color="000000"/>
            </w:tcBorders>
          </w:tcPr>
          <w:p w14:paraId="77CB78F9" w14:textId="77777777" w:rsidR="00397CED" w:rsidRDefault="007C733A">
            <w:pPr>
              <w:widowControl w:val="0"/>
              <w:suppressAutoHyphens w:val="0"/>
              <w:rPr>
                <w:sz w:val="22"/>
                <w:szCs w:val="22"/>
                <w:lang w:eastAsia="en-US"/>
              </w:rPr>
            </w:pPr>
            <w:r>
              <w:rPr>
                <w:sz w:val="22"/>
                <w:szCs w:val="22"/>
                <w:lang w:eastAsia="en-US"/>
              </w:rPr>
              <w:t>PP 1,0 na dobu neurč.</w:t>
            </w:r>
          </w:p>
        </w:tc>
        <w:tc>
          <w:tcPr>
            <w:tcW w:w="1421" w:type="dxa"/>
            <w:tcBorders>
              <w:top w:val="single" w:sz="4" w:space="0" w:color="000000"/>
              <w:left w:val="single" w:sz="4" w:space="0" w:color="000000"/>
              <w:bottom w:val="single" w:sz="4" w:space="0" w:color="000000"/>
              <w:right w:val="single" w:sz="4" w:space="0" w:color="000000"/>
            </w:tcBorders>
          </w:tcPr>
          <w:p w14:paraId="53ECEB22" w14:textId="77777777" w:rsidR="00397CED" w:rsidRDefault="007C733A">
            <w:pPr>
              <w:widowControl w:val="0"/>
              <w:suppressAutoHyphens w:val="0"/>
              <w:rPr>
                <w:sz w:val="22"/>
                <w:szCs w:val="22"/>
                <w:lang w:eastAsia="en-US"/>
              </w:rPr>
            </w:pPr>
            <w:r>
              <w:rPr>
                <w:sz w:val="22"/>
                <w:szCs w:val="22"/>
                <w:lang w:eastAsia="en-US"/>
              </w:rPr>
              <w:t>PP 1,0 na dobu neurč.</w:t>
            </w:r>
          </w:p>
        </w:tc>
        <w:tc>
          <w:tcPr>
            <w:tcW w:w="1272" w:type="dxa"/>
            <w:tcBorders>
              <w:top w:val="single" w:sz="4" w:space="0" w:color="000000"/>
              <w:left w:val="single" w:sz="4" w:space="0" w:color="000000"/>
              <w:bottom w:val="single" w:sz="4" w:space="0" w:color="000000"/>
              <w:right w:val="single" w:sz="4" w:space="0" w:color="000000"/>
            </w:tcBorders>
            <w:vAlign w:val="center"/>
          </w:tcPr>
          <w:p w14:paraId="430548CC" w14:textId="77777777" w:rsidR="00397CED" w:rsidRDefault="007C733A">
            <w:pPr>
              <w:widowControl w:val="0"/>
              <w:suppressAutoHyphens w:val="0"/>
              <w:rPr>
                <w:sz w:val="22"/>
                <w:szCs w:val="22"/>
                <w:lang w:eastAsia="en-US"/>
              </w:rPr>
            </w:pPr>
            <w:r>
              <w:rPr>
                <w:sz w:val="22"/>
                <w:szCs w:val="22"/>
                <w:lang w:eastAsia="en-US"/>
              </w:rPr>
              <w:t>PZ, ZT</w:t>
            </w:r>
          </w:p>
        </w:tc>
        <w:tc>
          <w:tcPr>
            <w:tcW w:w="1136" w:type="dxa"/>
            <w:tcBorders>
              <w:top w:val="single" w:sz="4" w:space="0" w:color="000000"/>
              <w:left w:val="single" w:sz="4" w:space="0" w:color="000000"/>
              <w:bottom w:val="single" w:sz="4" w:space="0" w:color="000000"/>
              <w:right w:val="single" w:sz="4" w:space="0" w:color="000000"/>
            </w:tcBorders>
            <w:vAlign w:val="center"/>
          </w:tcPr>
          <w:p w14:paraId="3CC6A4F5" w14:textId="77777777" w:rsidR="00397CED" w:rsidRDefault="007C733A">
            <w:pPr>
              <w:widowControl w:val="0"/>
              <w:suppressAutoHyphens w:val="0"/>
              <w:rPr>
                <w:sz w:val="22"/>
                <w:szCs w:val="22"/>
                <w:lang w:eastAsia="en-US"/>
              </w:rPr>
            </w:pPr>
            <w:r>
              <w:rPr>
                <w:sz w:val="22"/>
                <w:szCs w:val="22"/>
                <w:lang w:eastAsia="en-US"/>
              </w:rPr>
              <w:t>-</w:t>
            </w:r>
          </w:p>
        </w:tc>
      </w:tr>
      <w:tr w:rsidR="00397CED" w14:paraId="08C5D8FD" w14:textId="77777777">
        <w:tc>
          <w:tcPr>
            <w:tcW w:w="2515" w:type="dxa"/>
            <w:tcBorders>
              <w:top w:val="single" w:sz="4" w:space="0" w:color="000000"/>
              <w:left w:val="single" w:sz="4" w:space="0" w:color="000000"/>
              <w:bottom w:val="single" w:sz="4" w:space="0" w:color="000000"/>
              <w:right w:val="single" w:sz="4" w:space="0" w:color="000000"/>
            </w:tcBorders>
            <w:vAlign w:val="center"/>
          </w:tcPr>
          <w:p w14:paraId="12B602DA" w14:textId="0B5E418E" w:rsidR="00397CED" w:rsidRDefault="007C733A">
            <w:pPr>
              <w:widowControl w:val="0"/>
              <w:suppressAutoHyphens w:val="0"/>
            </w:pPr>
            <w:r>
              <w:rPr>
                <w:rStyle w:val="Odkazintenzivn"/>
              </w:rPr>
              <w:fldChar w:fldCharType="begin"/>
            </w:r>
            <w:r>
              <w:rPr>
                <w:rStyle w:val="Odkazintenzivn"/>
              </w:rPr>
              <w:instrText xml:space="preserve"> REF azacek \h </w:instrText>
            </w:r>
            <w:r>
              <w:rPr>
                <w:rStyle w:val="Odkazintenzivn"/>
              </w:rPr>
            </w:r>
            <w:r>
              <w:rPr>
                <w:rStyle w:val="Odkazintenzivn"/>
              </w:rPr>
              <w:fldChar w:fldCharType="separate"/>
            </w:r>
            <w:ins w:id="1515" w:author="Jiří Vojtěšek" w:date="2023-01-24T20:39:00Z">
              <w:r w:rsidR="008A5423">
                <w:t>Žáček</w:t>
              </w:r>
            </w:ins>
            <w:del w:id="1516" w:author="Jiří Vojtěšek" w:date="2023-01-24T20:39:00Z">
              <w:r w:rsidDel="008A5423">
                <w:rPr>
                  <w:rStyle w:val="Odkazintenzivn"/>
                </w:rPr>
                <w:delText>Žáček</w:delText>
              </w:r>
            </w:del>
            <w:r>
              <w:rPr>
                <w:rStyle w:val="Odkazintenzivn"/>
              </w:rPr>
              <w:fldChar w:fldCharType="end"/>
            </w:r>
          </w:p>
        </w:tc>
        <w:tc>
          <w:tcPr>
            <w:tcW w:w="993" w:type="dxa"/>
            <w:tcBorders>
              <w:top w:val="single" w:sz="4" w:space="0" w:color="000000"/>
              <w:left w:val="single" w:sz="4" w:space="0" w:color="000000"/>
              <w:bottom w:val="single" w:sz="4" w:space="0" w:color="000000"/>
              <w:right w:val="single" w:sz="4" w:space="0" w:color="000000"/>
            </w:tcBorders>
            <w:vAlign w:val="center"/>
          </w:tcPr>
          <w:p w14:paraId="6B98155F" w14:textId="77777777" w:rsidR="00397CED" w:rsidRDefault="007C733A">
            <w:pPr>
              <w:widowControl w:val="0"/>
              <w:suppressAutoHyphens w:val="0"/>
              <w:rPr>
                <w:sz w:val="22"/>
                <w:szCs w:val="22"/>
                <w:lang w:eastAsia="en-US"/>
              </w:rPr>
            </w:pPr>
            <w:r>
              <w:rPr>
                <w:sz w:val="22"/>
                <w:szCs w:val="22"/>
                <w:lang w:eastAsia="en-US"/>
              </w:rPr>
              <w:t>Petr</w:t>
            </w:r>
          </w:p>
        </w:tc>
        <w:tc>
          <w:tcPr>
            <w:tcW w:w="1279" w:type="dxa"/>
            <w:tcBorders>
              <w:top w:val="single" w:sz="4" w:space="0" w:color="000000"/>
              <w:left w:val="single" w:sz="4" w:space="0" w:color="000000"/>
              <w:bottom w:val="single" w:sz="4" w:space="0" w:color="000000"/>
              <w:right w:val="single" w:sz="4" w:space="0" w:color="000000"/>
            </w:tcBorders>
            <w:vAlign w:val="center"/>
          </w:tcPr>
          <w:p w14:paraId="4478D5D9" w14:textId="77777777" w:rsidR="00397CED" w:rsidRDefault="007C733A">
            <w:pPr>
              <w:widowControl w:val="0"/>
              <w:suppressAutoHyphens w:val="0"/>
              <w:rPr>
                <w:sz w:val="22"/>
                <w:szCs w:val="22"/>
                <w:lang w:eastAsia="en-US"/>
              </w:rPr>
            </w:pPr>
            <w:r>
              <w:rPr>
                <w:sz w:val="22"/>
                <w:szCs w:val="22"/>
                <w:lang w:eastAsia="en-US"/>
              </w:rPr>
              <w:t>Ing., Ph.D.</w:t>
            </w:r>
          </w:p>
        </w:tc>
        <w:tc>
          <w:tcPr>
            <w:tcW w:w="1273" w:type="dxa"/>
            <w:tcBorders>
              <w:top w:val="single" w:sz="4" w:space="0" w:color="000000"/>
              <w:left w:val="single" w:sz="4" w:space="0" w:color="000000"/>
              <w:bottom w:val="single" w:sz="4" w:space="0" w:color="000000"/>
              <w:right w:val="single" w:sz="4" w:space="0" w:color="000000"/>
            </w:tcBorders>
            <w:vAlign w:val="center"/>
          </w:tcPr>
          <w:p w14:paraId="6AB0B4E1" w14:textId="77777777" w:rsidR="00397CED" w:rsidRDefault="007C733A">
            <w:pPr>
              <w:widowControl w:val="0"/>
              <w:suppressAutoHyphens w:val="0"/>
              <w:rPr>
                <w:sz w:val="22"/>
                <w:szCs w:val="22"/>
                <w:lang w:eastAsia="en-US"/>
              </w:rPr>
            </w:pPr>
            <w:r>
              <w:rPr>
                <w:sz w:val="22"/>
                <w:szCs w:val="22"/>
                <w:lang w:eastAsia="en-US"/>
              </w:rPr>
              <w:t>PP 1,0 do 09/24</w:t>
            </w:r>
          </w:p>
        </w:tc>
        <w:tc>
          <w:tcPr>
            <w:tcW w:w="1421" w:type="dxa"/>
            <w:tcBorders>
              <w:top w:val="single" w:sz="4" w:space="0" w:color="000000"/>
              <w:left w:val="single" w:sz="4" w:space="0" w:color="000000"/>
              <w:bottom w:val="single" w:sz="4" w:space="0" w:color="000000"/>
              <w:right w:val="single" w:sz="4" w:space="0" w:color="000000"/>
            </w:tcBorders>
            <w:vAlign w:val="center"/>
          </w:tcPr>
          <w:p w14:paraId="18180DC8" w14:textId="77777777" w:rsidR="00397CED" w:rsidRDefault="007C733A">
            <w:pPr>
              <w:widowControl w:val="0"/>
              <w:suppressAutoHyphens w:val="0"/>
              <w:rPr>
                <w:sz w:val="22"/>
                <w:szCs w:val="22"/>
                <w:lang w:eastAsia="en-US"/>
              </w:rPr>
            </w:pPr>
            <w:r>
              <w:rPr>
                <w:sz w:val="22"/>
                <w:szCs w:val="22"/>
                <w:lang w:eastAsia="en-US"/>
              </w:rPr>
              <w:t>PP 1,0 do 09/24</w:t>
            </w:r>
          </w:p>
        </w:tc>
        <w:tc>
          <w:tcPr>
            <w:tcW w:w="1272" w:type="dxa"/>
            <w:tcBorders>
              <w:top w:val="single" w:sz="4" w:space="0" w:color="000000"/>
              <w:left w:val="single" w:sz="4" w:space="0" w:color="000000"/>
              <w:bottom w:val="single" w:sz="4" w:space="0" w:color="000000"/>
              <w:right w:val="single" w:sz="4" w:space="0" w:color="000000"/>
            </w:tcBorders>
            <w:vAlign w:val="center"/>
          </w:tcPr>
          <w:p w14:paraId="6DD576AA" w14:textId="77777777" w:rsidR="00397CED" w:rsidRDefault="007C733A">
            <w:pPr>
              <w:widowControl w:val="0"/>
              <w:suppressAutoHyphens w:val="0"/>
              <w:rPr>
                <w:sz w:val="22"/>
                <w:szCs w:val="22"/>
                <w:lang w:eastAsia="en-US"/>
              </w:rPr>
            </w:pPr>
            <w:r>
              <w:rPr>
                <w:sz w:val="22"/>
                <w:szCs w:val="22"/>
                <w:lang w:eastAsia="en-US"/>
              </w:rPr>
              <w:t>PZ</w:t>
            </w:r>
          </w:p>
        </w:tc>
        <w:tc>
          <w:tcPr>
            <w:tcW w:w="1136" w:type="dxa"/>
            <w:tcBorders>
              <w:top w:val="single" w:sz="4" w:space="0" w:color="000000"/>
              <w:left w:val="single" w:sz="4" w:space="0" w:color="000000"/>
              <w:bottom w:val="single" w:sz="4" w:space="0" w:color="000000"/>
              <w:right w:val="single" w:sz="4" w:space="0" w:color="000000"/>
            </w:tcBorders>
            <w:vAlign w:val="center"/>
          </w:tcPr>
          <w:p w14:paraId="31363CC3" w14:textId="77777777" w:rsidR="00397CED" w:rsidRDefault="007C733A">
            <w:pPr>
              <w:widowControl w:val="0"/>
              <w:suppressAutoHyphens w:val="0"/>
              <w:rPr>
                <w:sz w:val="22"/>
                <w:szCs w:val="22"/>
                <w:lang w:eastAsia="en-US"/>
              </w:rPr>
            </w:pPr>
            <w:r>
              <w:rPr>
                <w:sz w:val="22"/>
                <w:szCs w:val="22"/>
                <w:lang w:eastAsia="en-US"/>
              </w:rPr>
              <w:t>-</w:t>
            </w:r>
          </w:p>
        </w:tc>
      </w:tr>
    </w:tbl>
    <w:p w14:paraId="292214B7" w14:textId="77777777" w:rsidR="00397CED" w:rsidRDefault="00397CED"/>
    <w:p w14:paraId="1B8169CE" w14:textId="77777777" w:rsidR="00397CED" w:rsidRDefault="00397CED"/>
    <w:p w14:paraId="4EC4B596"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55FB0733"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6B772CB5" w14:textId="08B7899F" w:rsidR="00397CED" w:rsidRDefault="007C733A">
            <w:pPr>
              <w:pageBreakBefore/>
              <w:widowControl w:val="0"/>
              <w:tabs>
                <w:tab w:val="right" w:pos="9532"/>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517" w:author="Jiří Vojtěšek" w:date="2023-01-24T20:39:00Z">
              <w:r w:rsidR="008A5423">
                <w:rPr>
                  <w:b/>
                  <w:sz w:val="24"/>
                  <w:szCs w:val="22"/>
                  <w:lang w:eastAsia="en-US"/>
                </w:rPr>
                <w:t>Abecední seznam</w:t>
              </w:r>
            </w:ins>
            <w:del w:id="1518" w:author="Jiří Vojtěšek" w:date="2023-01-24T20:39:00Z">
              <w:r w:rsidDel="008A5423">
                <w:rPr>
                  <w:rStyle w:val="Odkazintenzivn"/>
                </w:rPr>
                <w:delText>Abecední seznam</w:delText>
              </w:r>
            </w:del>
            <w:r>
              <w:rPr>
                <w:rStyle w:val="Odkazintenzivn"/>
              </w:rPr>
              <w:fldChar w:fldCharType="end"/>
            </w:r>
          </w:p>
        </w:tc>
      </w:tr>
      <w:tr w:rsidR="00397CED" w14:paraId="03D53B01"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1A501BA7"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E418D45" w14:textId="77777777" w:rsidR="00397CED" w:rsidRDefault="007C733A">
            <w:pPr>
              <w:widowControl w:val="0"/>
              <w:jc w:val="both"/>
            </w:pPr>
            <w:r>
              <w:t>Univerzita Tomáše Bati ve Zlíně</w:t>
            </w:r>
          </w:p>
        </w:tc>
      </w:tr>
      <w:tr w:rsidR="00397CED" w14:paraId="3DB16E33"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6454BEA"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4B7E0C79" w14:textId="77777777" w:rsidR="00397CED" w:rsidRDefault="007C733A">
            <w:pPr>
              <w:widowControl w:val="0"/>
              <w:jc w:val="both"/>
            </w:pPr>
            <w:r>
              <w:t xml:space="preserve">Fakulta </w:t>
            </w:r>
            <w:ins w:id="1519" w:author="Jiří Vojtěšek" w:date="2023-01-10T13:42:00Z">
              <w:r>
                <w:t>aplikované informatiky</w:t>
              </w:r>
            </w:ins>
            <w:del w:id="1520" w:author="Jiří Vojtěšek" w:date="2023-01-10T13:42:00Z">
              <w:r>
                <w:delText>humanitních studií</w:delText>
              </w:r>
            </w:del>
          </w:p>
        </w:tc>
      </w:tr>
      <w:tr w:rsidR="00397CED" w14:paraId="5E80FF3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ADD781D"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7D55C55A" w14:textId="77777777" w:rsidR="00397CED" w:rsidRDefault="007C733A">
            <w:pPr>
              <w:widowControl w:val="0"/>
              <w:jc w:val="both"/>
            </w:pPr>
            <w:r>
              <w:t>Učitelství informatiky pro základní a střední školy</w:t>
            </w:r>
          </w:p>
        </w:tc>
      </w:tr>
      <w:tr w:rsidR="00397CED" w14:paraId="11B458A5"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5CB9BA7"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3F1F11C3" w14:textId="77777777" w:rsidR="00397CED" w:rsidRDefault="007C733A">
            <w:pPr>
              <w:widowControl w:val="0"/>
              <w:jc w:val="both"/>
            </w:pPr>
            <w:r>
              <w:t xml:space="preserve">Lucie </w:t>
            </w:r>
            <w:bookmarkStart w:id="1521" w:name="acejpekBlastikova"/>
            <w:r>
              <w:t>Cejpek Blaštíková</w:t>
            </w:r>
            <w:bookmarkEnd w:id="1521"/>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5F9333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642F9D59" w14:textId="77777777" w:rsidR="00397CED" w:rsidRDefault="007C733A">
            <w:pPr>
              <w:widowControl w:val="0"/>
              <w:jc w:val="both"/>
            </w:pPr>
            <w:r>
              <w:t>Mgr., Ph.D.</w:t>
            </w:r>
          </w:p>
        </w:tc>
      </w:tr>
      <w:tr w:rsidR="00397CED" w14:paraId="39D640B9"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EB96857"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39E4A680" w14:textId="77777777" w:rsidR="00397CED" w:rsidRDefault="007C733A">
            <w:pPr>
              <w:widowControl w:val="0"/>
              <w:jc w:val="both"/>
            </w:pPr>
            <w:r>
              <w:t>1990</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13D44EA0"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52D90699"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ADEF771"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6C79E6B"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31525CB"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D57BC0E" w14:textId="77777777" w:rsidR="00397CED" w:rsidRDefault="007C733A">
            <w:pPr>
              <w:widowControl w:val="0"/>
              <w:jc w:val="both"/>
            </w:pPr>
            <w:r>
              <w:t>08/24</w:t>
            </w:r>
          </w:p>
        </w:tc>
      </w:tr>
      <w:tr w:rsidR="00397CED" w14:paraId="3187875F"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B7DD8AA"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55EDDB55"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104232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6C619EA"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8DCF20F"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7F3F114C" w14:textId="77777777" w:rsidR="00397CED" w:rsidRDefault="00397CED">
            <w:pPr>
              <w:widowControl w:val="0"/>
              <w:jc w:val="both"/>
            </w:pPr>
          </w:p>
        </w:tc>
      </w:tr>
      <w:tr w:rsidR="00397CED" w14:paraId="5D678838"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37611D9B"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23B991D6"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211C8002" w14:textId="77777777" w:rsidR="00397CED" w:rsidRDefault="007C733A">
            <w:pPr>
              <w:widowControl w:val="0"/>
              <w:jc w:val="both"/>
              <w:rPr>
                <w:b/>
              </w:rPr>
            </w:pPr>
            <w:r>
              <w:rPr>
                <w:b/>
              </w:rPr>
              <w:t>rozsah</w:t>
            </w:r>
          </w:p>
        </w:tc>
      </w:tr>
      <w:tr w:rsidR="00397CED" w14:paraId="4C22E9A2"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67E1AEB9"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57F8DC00"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011CE251" w14:textId="77777777" w:rsidR="00397CED" w:rsidRDefault="00397CED">
            <w:pPr>
              <w:widowControl w:val="0"/>
              <w:jc w:val="both"/>
            </w:pPr>
          </w:p>
        </w:tc>
      </w:tr>
      <w:tr w:rsidR="00397CED" w14:paraId="5FC92950"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269CC22"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5EC39DD9" w14:textId="77777777">
        <w:trPr>
          <w:trHeight w:val="246"/>
        </w:trPr>
        <w:tc>
          <w:tcPr>
            <w:tcW w:w="9859" w:type="dxa"/>
            <w:gridSpan w:val="15"/>
            <w:tcBorders>
              <w:left w:val="single" w:sz="4" w:space="0" w:color="000000"/>
              <w:bottom w:val="single" w:sz="4" w:space="0" w:color="000000"/>
              <w:right w:val="single" w:sz="4" w:space="0" w:color="000000"/>
            </w:tcBorders>
          </w:tcPr>
          <w:p w14:paraId="4342D0BB" w14:textId="77777777" w:rsidR="00397CED" w:rsidRDefault="007C733A">
            <w:pPr>
              <w:widowControl w:val="0"/>
              <w:jc w:val="both"/>
            </w:pPr>
            <w:r>
              <w:t>Prevence rizikového chování, garant, vyučující (100 %).</w:t>
            </w:r>
          </w:p>
          <w:p w14:paraId="754E7AA2" w14:textId="77777777" w:rsidR="00397CED" w:rsidRDefault="00397CED">
            <w:pPr>
              <w:widowControl w:val="0"/>
              <w:jc w:val="both"/>
            </w:pPr>
          </w:p>
        </w:tc>
      </w:tr>
      <w:tr w:rsidR="00397CED" w14:paraId="2E7667B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18B778F"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5A5EB5F4" w14:textId="77777777">
        <w:trPr>
          <w:trHeight w:val="340"/>
        </w:trPr>
        <w:tc>
          <w:tcPr>
            <w:tcW w:w="2801" w:type="dxa"/>
            <w:gridSpan w:val="2"/>
            <w:tcBorders>
              <w:left w:val="single" w:sz="4" w:space="0" w:color="000000"/>
              <w:bottom w:val="single" w:sz="4" w:space="0" w:color="000000"/>
              <w:right w:val="single" w:sz="4" w:space="0" w:color="000000"/>
            </w:tcBorders>
          </w:tcPr>
          <w:p w14:paraId="0F769FBF"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54DB0CF2"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728C8058"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1324A768"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003708F1" w14:textId="77777777" w:rsidR="00397CED" w:rsidRDefault="007C733A">
            <w:pPr>
              <w:widowControl w:val="0"/>
              <w:jc w:val="both"/>
            </w:pPr>
            <w:r>
              <w:rPr>
                <w:b/>
              </w:rPr>
              <w:t>(</w:t>
            </w:r>
            <w:r>
              <w:rPr>
                <w:b/>
                <w:i/>
                <w:iCs/>
              </w:rPr>
              <w:t>nepovinný údaj</w:t>
            </w:r>
            <w:r>
              <w:rPr>
                <w:b/>
              </w:rPr>
              <w:t>) Počet hodin za semestr</w:t>
            </w:r>
          </w:p>
        </w:tc>
      </w:tr>
      <w:tr w:rsidR="00397CED" w14:paraId="6C5A8A84" w14:textId="77777777">
        <w:trPr>
          <w:trHeight w:val="285"/>
        </w:trPr>
        <w:tc>
          <w:tcPr>
            <w:tcW w:w="2801" w:type="dxa"/>
            <w:gridSpan w:val="2"/>
            <w:tcBorders>
              <w:left w:val="single" w:sz="4" w:space="0" w:color="000000"/>
              <w:bottom w:val="single" w:sz="4" w:space="0" w:color="000000"/>
              <w:right w:val="single" w:sz="4" w:space="0" w:color="000000"/>
            </w:tcBorders>
          </w:tcPr>
          <w:p w14:paraId="7E773884" w14:textId="77777777" w:rsidR="00397CED" w:rsidRDefault="00397CED">
            <w:pPr>
              <w:widowControl w:val="0"/>
            </w:pPr>
          </w:p>
        </w:tc>
        <w:tc>
          <w:tcPr>
            <w:tcW w:w="2413" w:type="dxa"/>
            <w:gridSpan w:val="3"/>
            <w:tcBorders>
              <w:left w:val="single" w:sz="4" w:space="0" w:color="000000"/>
              <w:bottom w:val="single" w:sz="4" w:space="0" w:color="000000"/>
              <w:right w:val="single" w:sz="4" w:space="0" w:color="000000"/>
            </w:tcBorders>
          </w:tcPr>
          <w:p w14:paraId="3EC0173D"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6A485F97"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75881B4A"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018BD442" w14:textId="77777777" w:rsidR="00397CED" w:rsidRDefault="00397CED">
            <w:pPr>
              <w:widowControl w:val="0"/>
              <w:jc w:val="both"/>
            </w:pPr>
          </w:p>
        </w:tc>
      </w:tr>
      <w:tr w:rsidR="00397CED" w14:paraId="331FCF3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880E00A" w14:textId="77777777" w:rsidR="00397CED" w:rsidRDefault="007C733A">
            <w:pPr>
              <w:widowControl w:val="0"/>
              <w:jc w:val="both"/>
              <w:rPr>
                <w:b/>
              </w:rPr>
            </w:pPr>
            <w:r>
              <w:rPr>
                <w:b/>
              </w:rPr>
              <w:t>Údaje o vzdělání na VŠ</w:t>
            </w:r>
          </w:p>
        </w:tc>
      </w:tr>
      <w:tr w:rsidR="00397CED" w14:paraId="4B0550E4"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665CC31F" w14:textId="77777777" w:rsidR="00397CED" w:rsidRDefault="007C733A">
            <w:pPr>
              <w:widowControl w:val="0"/>
              <w:jc w:val="both"/>
              <w:rPr>
                <w:ins w:id="1522" w:author="Jiri Vojtesek" w:date="2023-01-09T22:47:00Z"/>
              </w:rPr>
            </w:pPr>
            <w:ins w:id="1523" w:author="Jiri Vojtesek" w:date="2023-01-09T22:47:00Z">
              <w:r>
                <w:t>2009-2012</w:t>
              </w:r>
              <w:r>
                <w:tab/>
                <w:t>Pedagogická fakulta, Univerzita Palackého Olomouc, obor Sociální práce (Bc.)</w:t>
              </w:r>
            </w:ins>
          </w:p>
          <w:p w14:paraId="0FB6762C" w14:textId="77777777" w:rsidR="00397CED" w:rsidRDefault="007C733A">
            <w:pPr>
              <w:widowControl w:val="0"/>
              <w:jc w:val="both"/>
              <w:rPr>
                <w:ins w:id="1524" w:author="Jiri Vojtesek" w:date="2023-01-09T22:47:00Z"/>
              </w:rPr>
            </w:pPr>
            <w:ins w:id="1525" w:author="Jiri Vojtesek" w:date="2023-01-09T22:47:00Z">
              <w:r>
                <w:t>2012-2014</w:t>
              </w:r>
              <w:r>
                <w:tab/>
                <w:t>Pedagogická fakulta, Univerzita Palackého Olomouc, obor Sociální práce (Mgr.)</w:t>
              </w:r>
            </w:ins>
          </w:p>
          <w:p w14:paraId="65E03DC4" w14:textId="77777777" w:rsidR="00397CED" w:rsidRDefault="007C733A">
            <w:pPr>
              <w:widowControl w:val="0"/>
              <w:jc w:val="both"/>
              <w:rPr>
                <w:ins w:id="1526" w:author="Jiri Vojtesek" w:date="2023-01-09T22:48:00Z"/>
              </w:rPr>
            </w:pPr>
            <w:ins w:id="1527" w:author="Jiri Vojtesek" w:date="2023-01-09T22:47:00Z">
              <w:r>
                <w:t>2014-2019</w:t>
              </w:r>
            </w:ins>
            <w:ins w:id="1528" w:author="Jiri Vojtesek" w:date="2023-01-09T22:48:00Z">
              <w:r>
                <w:tab/>
                <w:t>Pedagogická fakulta, Univerzita Palackého Olomouc, obor Pedagogika (</w:t>
              </w:r>
            </w:ins>
            <w:ins w:id="1529" w:author="Jiri Vojtesek" w:date="2023-01-19T13:15:00Z">
              <w:r>
                <w:t>Ph.D</w:t>
              </w:r>
            </w:ins>
            <w:ins w:id="1530" w:author="Jiri Vojtesek" w:date="2023-01-09T22:48:00Z">
              <w:r>
                <w:t>.)</w:t>
              </w:r>
            </w:ins>
          </w:p>
          <w:p w14:paraId="66AE627D" w14:textId="77777777" w:rsidR="00397CED" w:rsidRDefault="007C733A">
            <w:pPr>
              <w:widowControl w:val="0"/>
              <w:jc w:val="both"/>
            </w:pPr>
            <w:del w:id="1531" w:author="Jiri Vojtesek" w:date="2023-01-09T22:48:00Z">
              <w:r>
                <w:delText>Pedagogika, 2019, PdF UP v Olomouci (Ph.D.)</w:delText>
              </w:r>
            </w:del>
          </w:p>
        </w:tc>
      </w:tr>
      <w:tr w:rsidR="00397CED" w14:paraId="7B089F0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5FD21DB" w14:textId="77777777" w:rsidR="00397CED" w:rsidRDefault="007C733A">
            <w:pPr>
              <w:widowControl w:val="0"/>
              <w:jc w:val="both"/>
              <w:rPr>
                <w:b/>
              </w:rPr>
            </w:pPr>
            <w:r>
              <w:rPr>
                <w:b/>
              </w:rPr>
              <w:t>Údaje o odborném působení od absolvování VŠ</w:t>
            </w:r>
          </w:p>
        </w:tc>
      </w:tr>
      <w:tr w:rsidR="00397CED" w14:paraId="0FA414BE"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14C9D2E5" w14:textId="77777777" w:rsidR="00397CED" w:rsidRDefault="007C733A">
            <w:pPr>
              <w:widowControl w:val="0"/>
              <w:jc w:val="both"/>
            </w:pPr>
            <w:r>
              <w:t>2014 – 2015: Základní škola Přerov, Boženy Němcové 16, sociální pedagog, pp.</w:t>
            </w:r>
          </w:p>
          <w:p w14:paraId="1DAC5EB4" w14:textId="77777777" w:rsidR="00397CED" w:rsidRDefault="007C733A">
            <w:pPr>
              <w:widowControl w:val="0"/>
              <w:jc w:val="both"/>
            </w:pPr>
            <w:r>
              <w:t>2015 – 2019: Univerzita Tomáše Bati ve Zlíně, asistent, pp.</w:t>
            </w:r>
          </w:p>
          <w:p w14:paraId="78B9EC1D" w14:textId="77777777" w:rsidR="00397CED" w:rsidRDefault="007C733A">
            <w:pPr>
              <w:widowControl w:val="0"/>
              <w:jc w:val="both"/>
            </w:pPr>
            <w:r>
              <w:t>2019 – dosud: Univerzita Tomáše Bati ve Zlíně, odborný asistent, pp.</w:t>
            </w:r>
          </w:p>
        </w:tc>
      </w:tr>
      <w:tr w:rsidR="00397CED" w14:paraId="6AFE3E23"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4BC6869" w14:textId="77777777" w:rsidR="00397CED" w:rsidRDefault="007C733A">
            <w:pPr>
              <w:widowControl w:val="0"/>
              <w:jc w:val="both"/>
              <w:rPr>
                <w:b/>
              </w:rPr>
            </w:pPr>
            <w:r>
              <w:rPr>
                <w:b/>
              </w:rPr>
              <w:t>Zkušenosti s vedením kvalifikačních a rigorózních prací</w:t>
            </w:r>
          </w:p>
        </w:tc>
      </w:tr>
      <w:tr w:rsidR="00397CED" w14:paraId="1B0D9847"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36A2B52F" w14:textId="77777777" w:rsidR="00397CED" w:rsidRDefault="007C733A">
            <w:pPr>
              <w:widowControl w:val="0"/>
              <w:jc w:val="both"/>
            </w:pPr>
            <w:r>
              <w:t>Počet obhájených bakalářských prací = 83. Počet obhájených diplomových prací = 16.</w:t>
            </w:r>
          </w:p>
        </w:tc>
      </w:tr>
      <w:tr w:rsidR="00397CED" w14:paraId="13753F8F"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397AB37"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C904B81"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6AD4457"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023AB74" w14:textId="77777777" w:rsidR="00397CED" w:rsidRDefault="007C733A">
            <w:pPr>
              <w:widowControl w:val="0"/>
              <w:jc w:val="both"/>
              <w:rPr>
                <w:b/>
              </w:rPr>
            </w:pPr>
            <w:r>
              <w:rPr>
                <w:b/>
              </w:rPr>
              <w:t>Ohlasy publikací</w:t>
            </w:r>
          </w:p>
        </w:tc>
      </w:tr>
      <w:tr w:rsidR="00397CED" w14:paraId="78014907"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14141031"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60BDE6F7"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052704A"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25AAA991"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1F37DBB2"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3CF40219" w14:textId="77777777" w:rsidR="00397CED" w:rsidRDefault="007C733A">
            <w:pPr>
              <w:widowControl w:val="0"/>
              <w:jc w:val="both"/>
              <w:rPr>
                <w:b/>
                <w:sz w:val="18"/>
              </w:rPr>
            </w:pPr>
            <w:r>
              <w:rPr>
                <w:b/>
                <w:sz w:val="18"/>
              </w:rPr>
              <w:t>ostatní</w:t>
            </w:r>
          </w:p>
        </w:tc>
      </w:tr>
      <w:tr w:rsidR="00397CED" w14:paraId="27A0949F"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45B8A7A"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6DC4AC1"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C2C9F2F"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06E3BC73" w14:textId="77777777" w:rsidR="00397CED" w:rsidRDefault="00397CED">
            <w:pPr>
              <w:widowControl w:val="0"/>
              <w:jc w:val="both"/>
            </w:pPr>
          </w:p>
        </w:tc>
        <w:tc>
          <w:tcPr>
            <w:tcW w:w="693" w:type="dxa"/>
            <w:tcBorders>
              <w:top w:val="single" w:sz="4" w:space="0" w:color="000000"/>
              <w:left w:val="single" w:sz="4" w:space="0" w:color="000000"/>
              <w:bottom w:val="single" w:sz="4" w:space="0" w:color="000000"/>
              <w:right w:val="single" w:sz="4" w:space="0" w:color="000000"/>
            </w:tcBorders>
          </w:tcPr>
          <w:p w14:paraId="69C12A51" w14:textId="77777777" w:rsidR="00397CED" w:rsidRDefault="00397CED">
            <w:pPr>
              <w:widowControl w:val="0"/>
              <w:jc w:val="both"/>
            </w:pPr>
          </w:p>
        </w:tc>
        <w:tc>
          <w:tcPr>
            <w:tcW w:w="694" w:type="dxa"/>
            <w:tcBorders>
              <w:top w:val="single" w:sz="4" w:space="0" w:color="000000"/>
              <w:left w:val="single" w:sz="4" w:space="0" w:color="000000"/>
              <w:bottom w:val="single" w:sz="4" w:space="0" w:color="000000"/>
              <w:right w:val="single" w:sz="4" w:space="0" w:color="000000"/>
            </w:tcBorders>
          </w:tcPr>
          <w:p w14:paraId="32815B84" w14:textId="77777777" w:rsidR="00397CED" w:rsidRDefault="007C733A">
            <w:pPr>
              <w:widowControl w:val="0"/>
              <w:jc w:val="both"/>
            </w:pPr>
            <w:r>
              <w:t>11</w:t>
            </w:r>
          </w:p>
        </w:tc>
      </w:tr>
      <w:tr w:rsidR="00397CED" w14:paraId="71260224"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56725E0B"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C8EB45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09AA7B54"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C49FEAF"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6DBC701D" w14:textId="77777777" w:rsidR="00397CED" w:rsidRDefault="007C733A">
            <w:pPr>
              <w:widowControl w:val="0"/>
            </w:pPr>
            <w:r>
              <w:t xml:space="preserve"> 0/0</w:t>
            </w:r>
          </w:p>
        </w:tc>
      </w:tr>
      <w:tr w:rsidR="00397CED" w14:paraId="0EF66BD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A2D17C9"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01402A29" w14:textId="77777777">
        <w:trPr>
          <w:trHeight w:val="2093"/>
        </w:trPr>
        <w:tc>
          <w:tcPr>
            <w:tcW w:w="9859" w:type="dxa"/>
            <w:gridSpan w:val="15"/>
            <w:tcBorders>
              <w:top w:val="single" w:sz="4" w:space="0" w:color="000000"/>
              <w:left w:val="single" w:sz="4" w:space="0" w:color="000000"/>
              <w:bottom w:val="single" w:sz="4" w:space="0" w:color="000000"/>
              <w:right w:val="single" w:sz="4" w:space="0" w:color="000000"/>
            </w:tcBorders>
          </w:tcPr>
          <w:p w14:paraId="1E93C736" w14:textId="77777777" w:rsidR="00397CED" w:rsidRDefault="007C733A">
            <w:pPr>
              <w:widowControl w:val="0"/>
              <w:jc w:val="both"/>
            </w:pPr>
            <w:r>
              <w:rPr>
                <w:b/>
                <w:color w:val="000000"/>
              </w:rPr>
              <w:t>BLAŠTÍKOVÁ, L.</w:t>
            </w:r>
            <w:r>
              <w:rPr>
                <w:color w:val="000000"/>
              </w:rPr>
              <w:t xml:space="preserve"> </w:t>
            </w:r>
            <w:r>
              <w:rPr>
                <w:b/>
                <w:color w:val="000000"/>
              </w:rPr>
              <w:t>(100)</w:t>
            </w:r>
            <w:r>
              <w:rPr>
                <w:color w:val="000000"/>
              </w:rPr>
              <w:t xml:space="preserve"> (2021). Creating a positive elementary school climate based on cooperation between the form teacher, headmaster and social pedagogue. </w:t>
            </w:r>
            <w:r>
              <w:rPr>
                <w:i/>
                <w:iCs/>
                <w:color w:val="000000"/>
              </w:rPr>
              <w:t>Sociální pedagogika.</w:t>
            </w:r>
            <w:r>
              <w:rPr>
                <w:color w:val="000000"/>
              </w:rPr>
              <w:t xml:space="preserve"> 9(1), 36-53. Jost</w:t>
            </w:r>
          </w:p>
          <w:p w14:paraId="264E2D9F" w14:textId="77777777" w:rsidR="00397CED" w:rsidRDefault="007C733A">
            <w:pPr>
              <w:widowControl w:val="0"/>
              <w:jc w:val="both"/>
            </w:pPr>
            <w:r>
              <w:rPr>
                <w:b/>
                <w:color w:val="000000"/>
              </w:rPr>
              <w:t>BLAŠTÍKOVÁ</w:t>
            </w:r>
            <w:r>
              <w:rPr>
                <w:color w:val="000000"/>
              </w:rPr>
              <w:t xml:space="preserve">, </w:t>
            </w:r>
            <w:r>
              <w:rPr>
                <w:b/>
                <w:color w:val="000000"/>
              </w:rPr>
              <w:t>L</w:t>
            </w:r>
            <w:r>
              <w:rPr>
                <w:color w:val="000000"/>
              </w:rPr>
              <w:t xml:space="preserve">. </w:t>
            </w:r>
            <w:r>
              <w:rPr>
                <w:b/>
                <w:color w:val="000000"/>
              </w:rPr>
              <w:t>(100)</w:t>
            </w:r>
            <w:r>
              <w:rPr>
                <w:color w:val="000000"/>
              </w:rPr>
              <w:t xml:space="preserve"> (2019). Social educators and their options of preventive actions at elementary schools. </w:t>
            </w:r>
            <w:r>
              <w:rPr>
                <w:i/>
                <w:iCs/>
                <w:color w:val="000000"/>
              </w:rPr>
              <w:t>Social Pathology </w:t>
            </w:r>
            <w:r>
              <w:rPr>
                <w:i/>
                <w:iCs/>
              </w:rPr>
              <w:t>a</w:t>
            </w:r>
            <w:r>
              <w:rPr>
                <w:i/>
                <w:iCs/>
                <w:color w:val="000000"/>
              </w:rPr>
              <w:t>nd prevention</w:t>
            </w:r>
            <w:r>
              <w:rPr>
                <w:color w:val="000000"/>
              </w:rPr>
              <w:t>. 4(2), 71-80. Jost</w:t>
            </w:r>
          </w:p>
          <w:p w14:paraId="2038FFC9" w14:textId="77777777" w:rsidR="00397CED" w:rsidRDefault="007C733A">
            <w:pPr>
              <w:widowControl w:val="0"/>
              <w:jc w:val="both"/>
            </w:pPr>
            <w:r>
              <w:rPr>
                <w:b/>
                <w:color w:val="000000"/>
              </w:rPr>
              <w:t>BLAŠTÍKOVÁ</w:t>
            </w:r>
            <w:r>
              <w:rPr>
                <w:color w:val="000000"/>
              </w:rPr>
              <w:t xml:space="preserve">, </w:t>
            </w:r>
            <w:r>
              <w:rPr>
                <w:b/>
                <w:color w:val="000000"/>
              </w:rPr>
              <w:t>L</w:t>
            </w:r>
            <w:r>
              <w:rPr>
                <w:color w:val="000000"/>
              </w:rPr>
              <w:t xml:space="preserve">. </w:t>
            </w:r>
            <w:r>
              <w:rPr>
                <w:b/>
                <w:color w:val="000000"/>
              </w:rPr>
              <w:t>(100)</w:t>
            </w:r>
            <w:r>
              <w:rPr>
                <w:color w:val="000000"/>
              </w:rPr>
              <w:t xml:space="preserve"> (2018). Významné oblasti pozitivního klimatu školy v kontextu vybraných modelů. </w:t>
            </w:r>
            <w:r>
              <w:rPr>
                <w:i/>
                <w:iCs/>
                <w:color w:val="000000"/>
              </w:rPr>
              <w:t>Lifelong Learning – celoživotní vzdělávání.</w:t>
            </w:r>
            <w:r>
              <w:rPr>
                <w:color w:val="000000"/>
              </w:rPr>
              <w:t xml:space="preserve"> 8(1), 25-41. Jost</w:t>
            </w:r>
          </w:p>
          <w:p w14:paraId="45B97F63" w14:textId="77777777" w:rsidR="00397CED" w:rsidRDefault="007C733A">
            <w:pPr>
              <w:widowControl w:val="0"/>
              <w:jc w:val="both"/>
            </w:pPr>
            <w:r>
              <w:rPr>
                <w:b/>
                <w:color w:val="000000"/>
              </w:rPr>
              <w:t>BLAŠTÍKOVÁ</w:t>
            </w:r>
            <w:r>
              <w:rPr>
                <w:color w:val="000000"/>
              </w:rPr>
              <w:t xml:space="preserve">, </w:t>
            </w:r>
            <w:r>
              <w:rPr>
                <w:b/>
                <w:color w:val="000000"/>
              </w:rPr>
              <w:t>L</w:t>
            </w:r>
            <w:r>
              <w:rPr>
                <w:color w:val="000000"/>
              </w:rPr>
              <w:t xml:space="preserve">. </w:t>
            </w:r>
            <w:r>
              <w:rPr>
                <w:b/>
                <w:color w:val="000000"/>
              </w:rPr>
              <w:t>(50)</w:t>
            </w:r>
            <w:r>
              <w:rPr>
                <w:color w:val="000000"/>
              </w:rPr>
              <w:t xml:space="preserve"> and GRECMANOVÁ, H. (2017). Relations among students – school climate factors. </w:t>
            </w:r>
            <w:r>
              <w:rPr>
                <w:i/>
                <w:iCs/>
                <w:color w:val="000000"/>
              </w:rPr>
              <w:t>Social pathology and prevention</w:t>
            </w:r>
            <w:r>
              <w:rPr>
                <w:color w:val="000000"/>
              </w:rPr>
              <w:t>. 3(1), 39-61. (podíl 50%). Jost</w:t>
            </w:r>
          </w:p>
          <w:p w14:paraId="7858C9BC" w14:textId="6480E114" w:rsidR="00397CED" w:rsidRDefault="007C733A">
            <w:pPr>
              <w:widowControl w:val="0"/>
              <w:jc w:val="both"/>
            </w:pPr>
            <w:del w:id="1532" w:author="Jiří Vojtěšek" w:date="2023-01-25T11:16:00Z">
              <w:r w:rsidDel="0034763D">
                <w:rPr>
                  <w:b/>
                </w:rPr>
                <w:delText>B</w:delText>
              </w:r>
              <w:r w:rsidDel="0034763D">
                <w:rPr>
                  <w:b/>
                  <w:color w:val="000000"/>
                </w:rPr>
                <w:delText>LAŠTÍKOVÁ</w:delText>
              </w:r>
              <w:r w:rsidDel="0034763D">
                <w:rPr>
                  <w:color w:val="000000"/>
                </w:rPr>
                <w:delText xml:space="preserve">, </w:delText>
              </w:r>
              <w:r w:rsidDel="0034763D">
                <w:rPr>
                  <w:b/>
                  <w:color w:val="000000"/>
                </w:rPr>
                <w:delText>L.,</w:delText>
              </w:r>
              <w:r w:rsidDel="0034763D">
                <w:rPr>
                  <w:color w:val="000000"/>
                </w:rPr>
                <w:delText xml:space="preserve"> </w:delText>
              </w:r>
              <w:r w:rsidDel="0034763D">
                <w:rPr>
                  <w:b/>
                  <w:color w:val="000000"/>
                </w:rPr>
                <w:delText xml:space="preserve">(33) </w:delText>
              </w:r>
              <w:r w:rsidDel="0034763D">
                <w:rPr>
                  <w:color w:val="000000"/>
                </w:rPr>
                <w:delText>a kol. (2015). Klima školy a jeho ovlivnění školním metodikem prevence a sociálním pedagogem v základní škole. Olomouc, VUP. ISBN 978-80-244-4894-7. B</w:delText>
              </w:r>
            </w:del>
          </w:p>
        </w:tc>
      </w:tr>
      <w:tr w:rsidR="00397CED" w14:paraId="6D5540F5"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59E19EC" w14:textId="77777777" w:rsidR="00397CED" w:rsidRDefault="007C733A">
            <w:pPr>
              <w:widowControl w:val="0"/>
              <w:rPr>
                <w:b/>
              </w:rPr>
            </w:pPr>
            <w:r>
              <w:rPr>
                <w:b/>
              </w:rPr>
              <w:t>Působení v zahraničí</w:t>
            </w:r>
          </w:p>
        </w:tc>
      </w:tr>
      <w:tr w:rsidR="00397CED" w14:paraId="651A527F" w14:textId="77777777">
        <w:trPr>
          <w:trHeight w:val="132"/>
        </w:trPr>
        <w:tc>
          <w:tcPr>
            <w:tcW w:w="9859" w:type="dxa"/>
            <w:gridSpan w:val="15"/>
            <w:tcBorders>
              <w:top w:val="single" w:sz="4" w:space="0" w:color="000000"/>
              <w:left w:val="single" w:sz="4" w:space="0" w:color="000000"/>
              <w:bottom w:val="single" w:sz="4" w:space="0" w:color="000000"/>
              <w:right w:val="single" w:sz="4" w:space="0" w:color="000000"/>
            </w:tcBorders>
          </w:tcPr>
          <w:p w14:paraId="7AA9F49E" w14:textId="77777777" w:rsidR="00397CED" w:rsidRDefault="007C733A" w:rsidP="00393916">
            <w:pPr>
              <w:widowControl w:val="0"/>
            </w:pPr>
            <w:r>
              <w:rPr>
                <w:color w:val="000000"/>
              </w:rPr>
              <w:t>2022</w:t>
            </w:r>
            <w:ins w:id="1533" w:author="Jiří Vojtěšek" w:date="2023-01-19T13:56:00Z">
              <w:r w:rsidR="00393916">
                <w:rPr>
                  <w:color w:val="000000"/>
                </w:rPr>
                <w:t>:</w:t>
              </w:r>
            </w:ins>
            <w:r>
              <w:rPr>
                <w:color w:val="000000"/>
              </w:rPr>
              <w:t xml:space="preserve"> Universidad de las Islas Baleares, IRIE, Španělsko</w:t>
            </w:r>
            <w:ins w:id="1534" w:author="Jiří Vojtěšek" w:date="2023-01-19T13:56:00Z">
              <w:r w:rsidR="00393916">
                <w:rPr>
                  <w:color w:val="000000"/>
                </w:rPr>
                <w:t xml:space="preserve"> (3 měsíce)</w:t>
              </w:r>
            </w:ins>
            <w:r>
              <w:rPr>
                <w:color w:val="000000"/>
              </w:rPr>
              <w:t>.</w:t>
            </w:r>
          </w:p>
        </w:tc>
      </w:tr>
      <w:tr w:rsidR="00397CED" w14:paraId="46BE92D2"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DDBD124"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4F32759"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394FEE"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04BC4C0F" w14:textId="77777777" w:rsidR="00397CED" w:rsidRDefault="007C733A">
            <w:pPr>
              <w:widowControl w:val="0"/>
              <w:jc w:val="both"/>
            </w:pPr>
            <w:r>
              <w:t>30. 10. 2022</w:t>
            </w:r>
          </w:p>
        </w:tc>
      </w:tr>
    </w:tbl>
    <w:p w14:paraId="1813650C" w14:textId="77777777" w:rsidR="00397CED" w:rsidRDefault="00397CED"/>
    <w:p w14:paraId="3B184045" w14:textId="77777777" w:rsidR="00397CED" w:rsidRDefault="00397CED"/>
    <w:p w14:paraId="2C6678C6" w14:textId="77777777" w:rsidR="00397CED" w:rsidRDefault="00397CED"/>
    <w:p w14:paraId="7234185F" w14:textId="77777777" w:rsidR="00397CED" w:rsidRDefault="00397CED"/>
    <w:p w14:paraId="5397E98D"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502"/>
        <w:gridCol w:w="215"/>
        <w:gridCol w:w="527"/>
        <w:gridCol w:w="187"/>
        <w:gridCol w:w="282"/>
        <w:gridCol w:w="994"/>
        <w:gridCol w:w="706"/>
        <w:gridCol w:w="77"/>
        <w:gridCol w:w="50"/>
        <w:gridCol w:w="582"/>
        <w:gridCol w:w="693"/>
        <w:gridCol w:w="694"/>
      </w:tblGrid>
      <w:tr w:rsidR="00397CED" w14:paraId="2061E998"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05E79593" w14:textId="4368E9FA" w:rsidR="00397CED" w:rsidRDefault="007C733A">
            <w:pPr>
              <w:pageBreakBefore/>
              <w:widowControl w:val="0"/>
              <w:tabs>
                <w:tab w:val="right" w:pos="9574"/>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535" w:author="Jiří Vojtěšek" w:date="2023-01-24T20:39:00Z">
              <w:r w:rsidR="008A5423">
                <w:rPr>
                  <w:b/>
                  <w:sz w:val="24"/>
                  <w:szCs w:val="22"/>
                  <w:lang w:eastAsia="en-US"/>
                </w:rPr>
                <w:t>Abecední seznam</w:t>
              </w:r>
            </w:ins>
            <w:del w:id="1536" w:author="Jiří Vojtěšek" w:date="2023-01-24T20:39:00Z">
              <w:r w:rsidDel="008A5423">
                <w:rPr>
                  <w:rStyle w:val="Odkazintenzivn"/>
                </w:rPr>
                <w:delText>Abecední seznam</w:delText>
              </w:r>
            </w:del>
            <w:r>
              <w:rPr>
                <w:rStyle w:val="Odkazintenzivn"/>
              </w:rPr>
              <w:fldChar w:fldCharType="end"/>
            </w:r>
          </w:p>
        </w:tc>
      </w:tr>
      <w:tr w:rsidR="00397CED" w14:paraId="0DDEA41B"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674B20BE"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4833FF86" w14:textId="77777777" w:rsidR="00397CED" w:rsidRDefault="007C733A">
            <w:pPr>
              <w:widowControl w:val="0"/>
              <w:jc w:val="both"/>
            </w:pPr>
            <w:r>
              <w:t>Univerzita Tomáše Bati ve Zlíně</w:t>
            </w:r>
          </w:p>
        </w:tc>
      </w:tr>
      <w:tr w:rsidR="00397CED" w14:paraId="5BC2AD7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14A4CEB"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0A759430" w14:textId="77777777" w:rsidR="00397CED" w:rsidRDefault="007C733A">
            <w:pPr>
              <w:widowControl w:val="0"/>
              <w:jc w:val="both"/>
            </w:pPr>
            <w:r>
              <w:t xml:space="preserve">Fakulta </w:t>
            </w:r>
            <w:ins w:id="1537" w:author="Jiří Vojtěšek" w:date="2023-01-10T13:42:00Z">
              <w:r>
                <w:t>aplikované informatiky</w:t>
              </w:r>
            </w:ins>
            <w:del w:id="1538" w:author="Jiří Vojtěšek" w:date="2023-01-10T13:42:00Z">
              <w:r>
                <w:delText>humanitních studií</w:delText>
              </w:r>
            </w:del>
          </w:p>
        </w:tc>
      </w:tr>
      <w:tr w:rsidR="00397CED" w14:paraId="2EFE748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68642CA"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77BD29EE"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461A08A0"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2C9AD51"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3E0AFECD" w14:textId="77777777" w:rsidR="00397CED" w:rsidRDefault="007C733A">
            <w:pPr>
              <w:widowControl w:val="0"/>
              <w:jc w:val="both"/>
            </w:pPr>
            <w:r>
              <w:t xml:space="preserve">Denisa </w:t>
            </w:r>
            <w:bookmarkStart w:id="1539" w:name="adenglerova"/>
            <w:r>
              <w:t>Denglerová</w:t>
            </w:r>
            <w:bookmarkEnd w:id="1539"/>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46DDDA69"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4810C31D" w14:textId="77777777" w:rsidR="00397CED" w:rsidRDefault="007C733A">
            <w:pPr>
              <w:widowControl w:val="0"/>
              <w:jc w:val="both"/>
            </w:pPr>
            <w:r>
              <w:t>PhDr. PhD.</w:t>
            </w:r>
          </w:p>
        </w:tc>
      </w:tr>
      <w:tr w:rsidR="00397CED" w14:paraId="4550FC27"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FC9BAD6"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2911A658" w14:textId="77777777" w:rsidR="00397CED" w:rsidRDefault="007C733A">
            <w:pPr>
              <w:widowControl w:val="0"/>
              <w:jc w:val="both"/>
            </w:pPr>
            <w:r>
              <w:t>1979</w:t>
            </w:r>
          </w:p>
        </w:tc>
        <w:tc>
          <w:tcPr>
            <w:tcW w:w="1717" w:type="dxa"/>
            <w:gridSpan w:val="2"/>
            <w:tcBorders>
              <w:top w:val="single" w:sz="4" w:space="0" w:color="000000"/>
              <w:left w:val="single" w:sz="4" w:space="0" w:color="000000"/>
              <w:bottom w:val="single" w:sz="4" w:space="0" w:color="000000"/>
              <w:right w:val="single" w:sz="4" w:space="0" w:color="000000"/>
            </w:tcBorders>
            <w:shd w:val="clear" w:color="auto" w:fill="F7CAAC"/>
          </w:tcPr>
          <w:p w14:paraId="25274886" w14:textId="77777777" w:rsidR="00397CED" w:rsidRDefault="007C733A">
            <w:pPr>
              <w:widowControl w:val="0"/>
              <w:jc w:val="both"/>
              <w:rPr>
                <w:b/>
              </w:rPr>
            </w:pPr>
            <w:r>
              <w:rPr>
                <w:b/>
              </w:rPr>
              <w:t>typ vztahu k VŠ</w:t>
            </w:r>
          </w:p>
        </w:tc>
        <w:tc>
          <w:tcPr>
            <w:tcW w:w="996" w:type="dxa"/>
            <w:gridSpan w:val="3"/>
            <w:tcBorders>
              <w:top w:val="single" w:sz="4" w:space="0" w:color="000000"/>
              <w:left w:val="single" w:sz="4" w:space="0" w:color="000000"/>
              <w:bottom w:val="single" w:sz="4" w:space="0" w:color="000000"/>
              <w:right w:val="single" w:sz="4" w:space="0" w:color="000000"/>
            </w:tcBorders>
          </w:tcPr>
          <w:p w14:paraId="6F160C40"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BE0EFB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F58C15B"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4AFE884A"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21BF5C9F" w14:textId="77777777" w:rsidR="00397CED" w:rsidRDefault="007C733A">
            <w:pPr>
              <w:widowControl w:val="0"/>
              <w:jc w:val="both"/>
            </w:pPr>
            <w:r>
              <w:t>08/25</w:t>
            </w:r>
          </w:p>
        </w:tc>
      </w:tr>
      <w:tr w:rsidR="00397CED" w14:paraId="4FB9A689" w14:textId="77777777">
        <w:tc>
          <w:tcPr>
            <w:tcW w:w="5067" w:type="dxa"/>
            <w:gridSpan w:val="5"/>
            <w:tcBorders>
              <w:top w:val="single" w:sz="4" w:space="0" w:color="000000"/>
              <w:left w:val="single" w:sz="4" w:space="0" w:color="000000"/>
              <w:bottom w:val="single" w:sz="4" w:space="0" w:color="000000"/>
              <w:right w:val="single" w:sz="4" w:space="0" w:color="000000"/>
            </w:tcBorders>
            <w:shd w:val="clear" w:color="auto" w:fill="F7CAAC"/>
          </w:tcPr>
          <w:p w14:paraId="4EE64D71" w14:textId="77777777" w:rsidR="00397CED" w:rsidRDefault="007C733A">
            <w:pPr>
              <w:widowControl w:val="0"/>
              <w:jc w:val="both"/>
              <w:rPr>
                <w:b/>
              </w:rPr>
            </w:pPr>
            <w:r>
              <w:rPr>
                <w:b/>
              </w:rPr>
              <w:t>Typ vztahu na součásti VŠ, která uskutečňuje st. program</w:t>
            </w:r>
          </w:p>
        </w:tc>
        <w:tc>
          <w:tcPr>
            <w:tcW w:w="996" w:type="dxa"/>
            <w:gridSpan w:val="3"/>
            <w:tcBorders>
              <w:top w:val="single" w:sz="4" w:space="0" w:color="000000"/>
              <w:left w:val="single" w:sz="4" w:space="0" w:color="000000"/>
              <w:bottom w:val="single" w:sz="4" w:space="0" w:color="000000"/>
              <w:right w:val="single" w:sz="4" w:space="0" w:color="000000"/>
            </w:tcBorders>
          </w:tcPr>
          <w:p w14:paraId="7435C9C1"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E89EBE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1C2C8B7D"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3EFEA36"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5F91579" w14:textId="77777777" w:rsidR="00397CED" w:rsidRDefault="00397CED">
            <w:pPr>
              <w:widowControl w:val="0"/>
              <w:jc w:val="both"/>
            </w:pPr>
          </w:p>
        </w:tc>
      </w:tr>
      <w:tr w:rsidR="00397CED" w14:paraId="6220C35D"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2036BEF9"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490AD4"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603165F1" w14:textId="77777777" w:rsidR="00397CED" w:rsidRDefault="007C733A">
            <w:pPr>
              <w:widowControl w:val="0"/>
              <w:jc w:val="both"/>
              <w:rPr>
                <w:b/>
              </w:rPr>
            </w:pPr>
            <w:r>
              <w:rPr>
                <w:b/>
              </w:rPr>
              <w:t>rozsah</w:t>
            </w:r>
          </w:p>
        </w:tc>
      </w:tr>
      <w:tr w:rsidR="00397CED" w14:paraId="516CE12D"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1DF3A772"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276B8008"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621B6E8C" w14:textId="77777777" w:rsidR="00397CED" w:rsidRDefault="00397CED">
            <w:pPr>
              <w:widowControl w:val="0"/>
              <w:jc w:val="both"/>
            </w:pPr>
          </w:p>
        </w:tc>
      </w:tr>
      <w:tr w:rsidR="00397CED" w14:paraId="0AF6F19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9075FE6"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346F78A7" w14:textId="77777777">
        <w:trPr>
          <w:trHeight w:val="246"/>
        </w:trPr>
        <w:tc>
          <w:tcPr>
            <w:tcW w:w="9859" w:type="dxa"/>
            <w:gridSpan w:val="15"/>
            <w:tcBorders>
              <w:left w:val="single" w:sz="4" w:space="0" w:color="000000"/>
              <w:bottom w:val="single" w:sz="4" w:space="0" w:color="000000"/>
              <w:right w:val="single" w:sz="4" w:space="0" w:color="000000"/>
            </w:tcBorders>
          </w:tcPr>
          <w:p w14:paraId="3EA005ED" w14:textId="77777777" w:rsidR="00397CED" w:rsidRDefault="007C733A">
            <w:pPr>
              <w:widowControl w:val="0"/>
              <w:jc w:val="both"/>
            </w:pPr>
            <w:r>
              <w:t>Výzkumné a diagnostické metody ve školním prostředí, garant, vyučující (100 %).</w:t>
            </w:r>
          </w:p>
          <w:p w14:paraId="1C103289" w14:textId="77777777" w:rsidR="00397CED" w:rsidRDefault="00397CED">
            <w:pPr>
              <w:widowControl w:val="0"/>
              <w:jc w:val="both"/>
            </w:pPr>
          </w:p>
        </w:tc>
      </w:tr>
      <w:tr w:rsidR="00397CED" w14:paraId="1548B006"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3374721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5F6A16AE" w14:textId="77777777">
        <w:trPr>
          <w:trHeight w:val="340"/>
        </w:trPr>
        <w:tc>
          <w:tcPr>
            <w:tcW w:w="2801" w:type="dxa"/>
            <w:gridSpan w:val="2"/>
            <w:tcBorders>
              <w:left w:val="single" w:sz="4" w:space="0" w:color="000000"/>
              <w:bottom w:val="single" w:sz="4" w:space="0" w:color="000000"/>
              <w:right w:val="single" w:sz="4" w:space="0" w:color="000000"/>
            </w:tcBorders>
          </w:tcPr>
          <w:p w14:paraId="20959259" w14:textId="77777777" w:rsidR="00397CED" w:rsidRDefault="007C733A">
            <w:pPr>
              <w:widowControl w:val="0"/>
              <w:jc w:val="both"/>
              <w:rPr>
                <w:b/>
              </w:rPr>
            </w:pPr>
            <w:r>
              <w:rPr>
                <w:b/>
              </w:rPr>
              <w:t>Název studijního předmětu</w:t>
            </w:r>
          </w:p>
        </w:tc>
        <w:tc>
          <w:tcPr>
            <w:tcW w:w="2051" w:type="dxa"/>
            <w:gridSpan w:val="2"/>
            <w:tcBorders>
              <w:left w:val="single" w:sz="4" w:space="0" w:color="000000"/>
              <w:bottom w:val="single" w:sz="4" w:space="0" w:color="000000"/>
              <w:right w:val="single" w:sz="4" w:space="0" w:color="000000"/>
            </w:tcBorders>
          </w:tcPr>
          <w:p w14:paraId="251C34B4" w14:textId="77777777" w:rsidR="00397CED" w:rsidRDefault="007C733A">
            <w:pPr>
              <w:widowControl w:val="0"/>
              <w:jc w:val="both"/>
              <w:rPr>
                <w:b/>
              </w:rPr>
            </w:pPr>
            <w:r>
              <w:rPr>
                <w:b/>
              </w:rPr>
              <w:t>Název studijního programu</w:t>
            </w:r>
          </w:p>
        </w:tc>
        <w:tc>
          <w:tcPr>
            <w:tcW w:w="929" w:type="dxa"/>
            <w:gridSpan w:val="3"/>
            <w:tcBorders>
              <w:left w:val="single" w:sz="4" w:space="0" w:color="000000"/>
              <w:bottom w:val="single" w:sz="4" w:space="0" w:color="000000"/>
              <w:right w:val="single" w:sz="4" w:space="0" w:color="000000"/>
            </w:tcBorders>
          </w:tcPr>
          <w:p w14:paraId="461EA51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0B08368"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2EADDFA9" w14:textId="77777777" w:rsidR="00397CED" w:rsidRDefault="007C733A">
            <w:pPr>
              <w:widowControl w:val="0"/>
              <w:jc w:val="both"/>
            </w:pPr>
            <w:r>
              <w:rPr>
                <w:b/>
              </w:rPr>
              <w:t>(</w:t>
            </w:r>
            <w:r>
              <w:rPr>
                <w:b/>
                <w:i/>
                <w:iCs/>
              </w:rPr>
              <w:t>nepovinný údaj</w:t>
            </w:r>
            <w:r>
              <w:rPr>
                <w:b/>
              </w:rPr>
              <w:t>) Počet hodin za semestr</w:t>
            </w:r>
          </w:p>
        </w:tc>
      </w:tr>
      <w:tr w:rsidR="00397CED" w14:paraId="1F30F354" w14:textId="77777777">
        <w:trPr>
          <w:trHeight w:val="285"/>
        </w:trPr>
        <w:tc>
          <w:tcPr>
            <w:tcW w:w="2801" w:type="dxa"/>
            <w:gridSpan w:val="2"/>
            <w:tcBorders>
              <w:left w:val="single" w:sz="4" w:space="0" w:color="000000"/>
              <w:bottom w:val="single" w:sz="4" w:space="0" w:color="000000"/>
              <w:right w:val="single" w:sz="4" w:space="0" w:color="000000"/>
            </w:tcBorders>
          </w:tcPr>
          <w:p w14:paraId="03F50B93" w14:textId="77777777" w:rsidR="00397CED" w:rsidRDefault="00397CED">
            <w:pPr>
              <w:widowControl w:val="0"/>
            </w:pPr>
          </w:p>
        </w:tc>
        <w:tc>
          <w:tcPr>
            <w:tcW w:w="2051" w:type="dxa"/>
            <w:gridSpan w:val="2"/>
            <w:tcBorders>
              <w:left w:val="single" w:sz="4" w:space="0" w:color="000000"/>
              <w:bottom w:val="single" w:sz="4" w:space="0" w:color="000000"/>
              <w:right w:val="single" w:sz="4" w:space="0" w:color="000000"/>
            </w:tcBorders>
          </w:tcPr>
          <w:p w14:paraId="6AC9AB44" w14:textId="77777777" w:rsidR="00397CED" w:rsidRDefault="00397CED">
            <w:pPr>
              <w:widowControl w:val="0"/>
              <w:jc w:val="both"/>
            </w:pPr>
          </w:p>
        </w:tc>
        <w:tc>
          <w:tcPr>
            <w:tcW w:w="929" w:type="dxa"/>
            <w:gridSpan w:val="3"/>
            <w:tcBorders>
              <w:left w:val="single" w:sz="4" w:space="0" w:color="000000"/>
              <w:bottom w:val="single" w:sz="4" w:space="0" w:color="000000"/>
              <w:right w:val="single" w:sz="4" w:space="0" w:color="000000"/>
            </w:tcBorders>
          </w:tcPr>
          <w:p w14:paraId="55BC37A1"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30AEF2EE"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42AA6D53" w14:textId="77777777" w:rsidR="00397CED" w:rsidRDefault="00397CED">
            <w:pPr>
              <w:widowControl w:val="0"/>
              <w:jc w:val="both"/>
            </w:pPr>
          </w:p>
        </w:tc>
      </w:tr>
      <w:tr w:rsidR="00397CED" w14:paraId="2444787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F39FC1" w14:textId="77777777" w:rsidR="00397CED" w:rsidRDefault="007C733A">
            <w:pPr>
              <w:widowControl w:val="0"/>
              <w:jc w:val="both"/>
              <w:rPr>
                <w:b/>
              </w:rPr>
            </w:pPr>
            <w:r>
              <w:rPr>
                <w:b/>
              </w:rPr>
              <w:t>Údaje o vzdělání na VŠ</w:t>
            </w:r>
          </w:p>
        </w:tc>
      </w:tr>
      <w:tr w:rsidR="00397CED" w14:paraId="059ED95F"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71CE66C3" w14:textId="77777777" w:rsidR="007C733A" w:rsidRDefault="007C733A" w:rsidP="007C733A">
            <w:pPr>
              <w:widowControl w:val="0"/>
              <w:jc w:val="both"/>
              <w:rPr>
                <w:ins w:id="1540" w:author="Jiri Vojtesek" w:date="2023-01-19T13:17:00Z"/>
              </w:rPr>
            </w:pPr>
            <w:ins w:id="1541" w:author="Jiri Vojtesek" w:date="2023-01-19T13:17:00Z">
              <w:r>
                <w:t xml:space="preserve">1998 – </w:t>
              </w:r>
              <w:del w:id="1542" w:author="Karla Hrbáčková" w:date="2023-01-17T13:49:00Z">
                <w:r w:rsidDel="00A64FEF">
                  <w:delText>-</w:delText>
                </w:r>
              </w:del>
              <w:r>
                <w:t>2003</w:t>
              </w:r>
              <w:r>
                <w:tab/>
                <w:t>Filozofická fakulta, Masarykova univerzita v Brně, obor Psychologie (Mgr.)</w:t>
              </w:r>
            </w:ins>
          </w:p>
          <w:p w14:paraId="16493882" w14:textId="77777777" w:rsidR="007C733A" w:rsidRDefault="007C733A" w:rsidP="007C733A">
            <w:pPr>
              <w:widowControl w:val="0"/>
              <w:jc w:val="both"/>
              <w:rPr>
                <w:ins w:id="1543" w:author="Jiri Vojtesek" w:date="2023-01-19T13:17:00Z"/>
              </w:rPr>
            </w:pPr>
            <w:ins w:id="1544" w:author="Jiri Vojtesek" w:date="2023-01-19T13:17:00Z">
              <w:r>
                <w:t>2007:                      Filozofická fakulta, Masarykova univerzita v Brně, obor Psychologie (PhDr.)</w:t>
              </w:r>
            </w:ins>
          </w:p>
          <w:p w14:paraId="12099BD6" w14:textId="77777777" w:rsidR="007C733A" w:rsidRDefault="007C733A" w:rsidP="007C733A">
            <w:pPr>
              <w:widowControl w:val="0"/>
              <w:jc w:val="both"/>
              <w:rPr>
                <w:ins w:id="1545" w:author="Jiri Vojtesek" w:date="2023-01-19T13:17:00Z"/>
              </w:rPr>
            </w:pPr>
            <w:ins w:id="1546" w:author="Jiri Vojtesek" w:date="2023-01-19T13:17:00Z">
              <w:r>
                <w:t>2003 – 2007</w:t>
              </w:r>
              <w:r>
                <w:tab/>
                <w:t>Filozofická fakulta, Masarykova univerzita v Brně, obor Psychologie (Ph.D.)</w:t>
              </w:r>
            </w:ins>
          </w:p>
          <w:p w14:paraId="15AC1498" w14:textId="77777777" w:rsidR="00397CED" w:rsidRDefault="007C733A">
            <w:pPr>
              <w:widowControl w:val="0"/>
              <w:jc w:val="both"/>
            </w:pPr>
            <w:del w:id="1547" w:author="Jiri Vojtesek" w:date="2023-01-19T13:17:00Z">
              <w:r w:rsidDel="007C733A">
                <w:delText>Psychologie, 2007, FF MU Brno (Ph.D.)</w:delText>
              </w:r>
            </w:del>
          </w:p>
        </w:tc>
      </w:tr>
      <w:tr w:rsidR="00397CED" w14:paraId="0CFAF1B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A05D64C" w14:textId="77777777" w:rsidR="00397CED" w:rsidRDefault="007C733A">
            <w:pPr>
              <w:widowControl w:val="0"/>
              <w:jc w:val="both"/>
              <w:rPr>
                <w:b/>
              </w:rPr>
            </w:pPr>
            <w:r>
              <w:rPr>
                <w:b/>
              </w:rPr>
              <w:t>Údaje o odborném působení od absolvování VŠ</w:t>
            </w:r>
          </w:p>
        </w:tc>
      </w:tr>
      <w:tr w:rsidR="00397CED" w14:paraId="64A97AD6"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12178D44" w14:textId="77777777" w:rsidR="00397CED" w:rsidRDefault="007C733A">
            <w:pPr>
              <w:widowControl w:val="0"/>
              <w:jc w:val="both"/>
            </w:pPr>
            <w:r>
              <w:t>2003: Pedagogicko-psychologická poradna Vyškov, pp.</w:t>
            </w:r>
          </w:p>
          <w:p w14:paraId="2C931B62" w14:textId="77777777" w:rsidR="00397CED" w:rsidRDefault="007C733A">
            <w:pPr>
              <w:widowControl w:val="0"/>
              <w:jc w:val="both"/>
            </w:pPr>
            <w:r>
              <w:t>2003 – 2006: Dětské krizové centrum, Brno, pp.</w:t>
            </w:r>
          </w:p>
          <w:p w14:paraId="228E427D" w14:textId="77777777" w:rsidR="00397CED" w:rsidRDefault="007C733A">
            <w:pPr>
              <w:widowControl w:val="0"/>
              <w:jc w:val="both"/>
            </w:pPr>
            <w:r>
              <w:t>2007 – 2008: Psychologický ústav AV ČR, Brno, pp.</w:t>
            </w:r>
          </w:p>
          <w:p w14:paraId="46997E9D" w14:textId="77777777" w:rsidR="00397CED" w:rsidRDefault="007C733A">
            <w:pPr>
              <w:widowControl w:val="0"/>
              <w:jc w:val="both"/>
            </w:pPr>
            <w:r>
              <w:t>2009 – 2010: SCIO, pp.</w:t>
            </w:r>
          </w:p>
          <w:p w14:paraId="099B38A3" w14:textId="77777777" w:rsidR="00397CED" w:rsidRDefault="007C733A">
            <w:pPr>
              <w:widowControl w:val="0"/>
              <w:jc w:val="both"/>
            </w:pPr>
            <w:r>
              <w:t>2007 – 2019: Masarykova univerzita Brno, odborný asistent, pp.</w:t>
            </w:r>
          </w:p>
          <w:p w14:paraId="22D87266" w14:textId="77777777" w:rsidR="00397CED" w:rsidRDefault="007C733A">
            <w:pPr>
              <w:widowControl w:val="0"/>
              <w:jc w:val="both"/>
            </w:pPr>
            <w:r>
              <w:t>2019 – dosud: Univerzita Tomáše Bati ve Zlíně, odborný asistent, pp.</w:t>
            </w:r>
          </w:p>
        </w:tc>
      </w:tr>
      <w:tr w:rsidR="00397CED" w14:paraId="538A8E06"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4DA3E08" w14:textId="77777777" w:rsidR="00397CED" w:rsidRDefault="007C733A">
            <w:pPr>
              <w:widowControl w:val="0"/>
              <w:jc w:val="both"/>
              <w:rPr>
                <w:b/>
              </w:rPr>
            </w:pPr>
            <w:r>
              <w:rPr>
                <w:b/>
              </w:rPr>
              <w:t>Zkušenosti s vedením kvalifikačních a rigorózních prací</w:t>
            </w:r>
          </w:p>
        </w:tc>
      </w:tr>
      <w:tr w:rsidR="00397CED" w14:paraId="5025B8BA"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05776336" w14:textId="77777777" w:rsidR="00397CED" w:rsidRDefault="007C733A" w:rsidP="007C733A">
            <w:pPr>
              <w:widowControl w:val="0"/>
              <w:jc w:val="both"/>
            </w:pPr>
            <w:r>
              <w:t xml:space="preserve">Počet obhájených bakalářských prací = </w:t>
            </w:r>
            <w:del w:id="1548" w:author="Jiri Vojtesek" w:date="2023-01-19T13:17:00Z">
              <w:r w:rsidDel="007C733A">
                <w:delText>65</w:delText>
              </w:r>
            </w:del>
            <w:ins w:id="1549" w:author="Jiri Vojtesek" w:date="2023-01-19T13:17:00Z">
              <w:r>
                <w:t>67</w:t>
              </w:r>
            </w:ins>
            <w:r>
              <w:t xml:space="preserve">. Počet obhájených diplomových prací = </w:t>
            </w:r>
            <w:del w:id="1550" w:author="Jiri Vojtesek" w:date="2023-01-19T13:17:00Z">
              <w:r w:rsidDel="007C733A">
                <w:delText>37</w:delText>
              </w:r>
            </w:del>
            <w:ins w:id="1551" w:author="Jiri Vojtesek" w:date="2023-01-19T13:17:00Z">
              <w:r>
                <w:t>42</w:t>
              </w:r>
            </w:ins>
          </w:p>
        </w:tc>
      </w:tr>
      <w:tr w:rsidR="00397CED" w14:paraId="753B99EA"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22C948E"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34BF563"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4119CB9"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12B6432C" w14:textId="77777777" w:rsidR="00397CED" w:rsidRDefault="007C733A">
            <w:pPr>
              <w:widowControl w:val="0"/>
              <w:jc w:val="both"/>
              <w:rPr>
                <w:b/>
              </w:rPr>
            </w:pPr>
            <w:r>
              <w:rPr>
                <w:b/>
              </w:rPr>
              <w:t>Ohlasy publikací</w:t>
            </w:r>
          </w:p>
        </w:tc>
      </w:tr>
      <w:tr w:rsidR="00397CED" w14:paraId="12FBE9DB"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0A8CA949"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514711FC"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2E89E0CA"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7A8182F7"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558A38E9"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32B63429" w14:textId="77777777" w:rsidR="00397CED" w:rsidRDefault="007C733A">
            <w:pPr>
              <w:widowControl w:val="0"/>
              <w:jc w:val="both"/>
              <w:rPr>
                <w:b/>
                <w:sz w:val="18"/>
              </w:rPr>
            </w:pPr>
            <w:r>
              <w:rPr>
                <w:b/>
                <w:sz w:val="18"/>
              </w:rPr>
              <w:t>ostatní</w:t>
            </w:r>
          </w:p>
        </w:tc>
      </w:tr>
      <w:tr w:rsidR="00397CED" w14:paraId="7BAF46B9"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5472BAE"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7663AA18"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8814C88"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361FA50" w14:textId="77777777" w:rsidR="00397CED" w:rsidRDefault="007C733A">
            <w:pPr>
              <w:widowControl w:val="0"/>
              <w:jc w:val="both"/>
            </w:pPr>
            <w:r>
              <w:t>9</w:t>
            </w:r>
          </w:p>
        </w:tc>
        <w:tc>
          <w:tcPr>
            <w:tcW w:w="693" w:type="dxa"/>
            <w:tcBorders>
              <w:top w:val="single" w:sz="4" w:space="0" w:color="000000"/>
              <w:left w:val="single" w:sz="4" w:space="0" w:color="000000"/>
              <w:bottom w:val="single" w:sz="4" w:space="0" w:color="000000"/>
              <w:right w:val="single" w:sz="4" w:space="0" w:color="000000"/>
            </w:tcBorders>
          </w:tcPr>
          <w:p w14:paraId="20CCA109" w14:textId="77777777" w:rsidR="00397CED" w:rsidRDefault="007C733A">
            <w:pPr>
              <w:widowControl w:val="0"/>
              <w:jc w:val="both"/>
            </w:pPr>
            <w:r>
              <w:t>10</w:t>
            </w:r>
          </w:p>
        </w:tc>
        <w:tc>
          <w:tcPr>
            <w:tcW w:w="694" w:type="dxa"/>
            <w:tcBorders>
              <w:top w:val="single" w:sz="4" w:space="0" w:color="000000"/>
              <w:left w:val="single" w:sz="4" w:space="0" w:color="000000"/>
              <w:bottom w:val="single" w:sz="4" w:space="0" w:color="000000"/>
              <w:right w:val="single" w:sz="4" w:space="0" w:color="000000"/>
            </w:tcBorders>
          </w:tcPr>
          <w:p w14:paraId="654AA52B" w14:textId="77777777" w:rsidR="00397CED" w:rsidRDefault="007C733A">
            <w:pPr>
              <w:widowControl w:val="0"/>
              <w:jc w:val="both"/>
            </w:pPr>
            <w:r>
              <w:t>224</w:t>
            </w:r>
          </w:p>
        </w:tc>
      </w:tr>
      <w:tr w:rsidR="00397CED" w14:paraId="77197C4C"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0E391AD3"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3FC6CE9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48F1658E"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6FD1D079"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F37B4A1" w14:textId="77777777" w:rsidR="00397CED" w:rsidRDefault="007C733A">
            <w:pPr>
              <w:widowControl w:val="0"/>
            </w:pPr>
            <w:r>
              <w:t xml:space="preserve"> 2/2</w:t>
            </w:r>
          </w:p>
        </w:tc>
      </w:tr>
      <w:tr w:rsidR="00397CED" w14:paraId="6615153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7C25A75"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6A6B8D59" w14:textId="77777777">
        <w:trPr>
          <w:trHeight w:val="2093"/>
        </w:trPr>
        <w:tc>
          <w:tcPr>
            <w:tcW w:w="9859" w:type="dxa"/>
            <w:gridSpan w:val="15"/>
            <w:tcBorders>
              <w:top w:val="single" w:sz="4" w:space="0" w:color="000000"/>
              <w:left w:val="single" w:sz="4" w:space="0" w:color="000000"/>
              <w:bottom w:val="single" w:sz="4" w:space="0" w:color="000000"/>
              <w:right w:val="single" w:sz="4" w:space="0" w:color="000000"/>
            </w:tcBorders>
          </w:tcPr>
          <w:p w14:paraId="51DCC417" w14:textId="77777777" w:rsidR="00397CED" w:rsidRDefault="007C733A">
            <w:pPr>
              <w:widowControl w:val="0"/>
              <w:jc w:val="both"/>
            </w:pPr>
            <w:bookmarkStart w:id="1552" w:name="_Hlk118007132"/>
            <w:r>
              <w:rPr>
                <w:b/>
              </w:rPr>
              <w:t>DENGLEROVÁ, D. (30)</w:t>
            </w:r>
            <w:r>
              <w:t xml:space="preserve">, KALENDA, J., SEDLÁKOVÁ, M. and ŠÍP, R. (2022). Dancing between Money and Ideas: Inclusion in Primary Education in the Czech Republic from 2005 to 2020. </w:t>
            </w:r>
            <w:r>
              <w:rPr>
                <w:i/>
                <w:iCs/>
              </w:rPr>
              <w:t>International Journal of Inclusive Education.</w:t>
            </w:r>
            <w:r>
              <w:rPr>
                <w:iCs/>
              </w:rPr>
              <w:t xml:space="preserve"> Jimp</w:t>
            </w:r>
            <w:bookmarkEnd w:id="1552"/>
          </w:p>
          <w:p w14:paraId="1D5B74A8" w14:textId="77777777" w:rsidR="00397CED" w:rsidRDefault="007C733A">
            <w:pPr>
              <w:widowControl w:val="0"/>
              <w:jc w:val="both"/>
            </w:pPr>
            <w:r>
              <w:rPr>
                <w:b/>
              </w:rPr>
              <w:t>DENGLEROVÁ, D. (33)</w:t>
            </w:r>
            <w:r>
              <w:t xml:space="preserve">, KUROWSKI, M. and ŠÍP, R. (2019). Communication as a Means of Development in a  School with a High Percentage of Foreign Pupils. </w:t>
            </w:r>
            <w:r>
              <w:rPr>
                <w:i/>
                <w:iCs/>
              </w:rPr>
              <w:t>Orbis Scholae, 13</w:t>
            </w:r>
            <w:r>
              <w:t xml:space="preserve">(3), 39 – 58. </w:t>
            </w:r>
            <w:r>
              <w:rPr>
                <w:iCs/>
              </w:rPr>
              <w:t>(podíl 33%)</w:t>
            </w:r>
            <w:r>
              <w:t xml:space="preserve"> JSC</w:t>
            </w:r>
          </w:p>
          <w:p w14:paraId="589723C0" w14:textId="77777777" w:rsidR="00397CED" w:rsidRDefault="007C733A">
            <w:pPr>
              <w:widowControl w:val="0"/>
              <w:jc w:val="both"/>
            </w:pPr>
            <w:r>
              <w:rPr>
                <w:b/>
              </w:rPr>
              <w:t xml:space="preserve">DENGLEROVÁ, D. (100) </w:t>
            </w:r>
            <w:r>
              <w:t xml:space="preserve">(2019). </w:t>
            </w:r>
            <w:r>
              <w:rPr>
                <w:i/>
                <w:iCs/>
              </w:rPr>
              <w:t>Srovnání základních principů v myšlenkách R. Feuersteina a V. Hejného.</w:t>
            </w:r>
            <w:r>
              <w:t xml:space="preserve"> Brno: Masarykova univerzita pedagogická fakulta. B</w:t>
            </w:r>
          </w:p>
          <w:p w14:paraId="39436AF8" w14:textId="77777777" w:rsidR="00397CED" w:rsidRDefault="007C733A">
            <w:pPr>
              <w:widowControl w:val="0"/>
              <w:jc w:val="both"/>
            </w:pPr>
            <w:r>
              <w:rPr>
                <w:b/>
              </w:rPr>
              <w:t>DENGLEROVÁ, D. (100)</w:t>
            </w:r>
            <w:r>
              <w:t xml:space="preserve"> (2017). Community of Elementary School – Diagnostic Tool that Expose on Psychosemantic Principle how Children in their School Environment. </w:t>
            </w:r>
            <w:r>
              <w:rPr>
                <w:i/>
                <w:iCs/>
              </w:rPr>
              <w:t>ICERI Proceedings. Sevilla: IATED-Int Assoc Technology and Education and Development, 8</w:t>
            </w:r>
            <w:r>
              <w:t>. 1550–1557. JSC</w:t>
            </w:r>
          </w:p>
        </w:tc>
      </w:tr>
      <w:tr w:rsidR="00397CED" w14:paraId="03AE1BB5"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B1A86B2" w14:textId="77777777" w:rsidR="00397CED" w:rsidRDefault="007C733A">
            <w:pPr>
              <w:widowControl w:val="0"/>
              <w:rPr>
                <w:b/>
              </w:rPr>
            </w:pPr>
            <w:r>
              <w:rPr>
                <w:b/>
              </w:rPr>
              <w:t>Působení v zahraničí</w:t>
            </w:r>
          </w:p>
        </w:tc>
      </w:tr>
      <w:tr w:rsidR="00397CED" w14:paraId="6FF5EF9B"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49699557" w14:textId="77777777" w:rsidR="00397CED" w:rsidDel="007C733A" w:rsidRDefault="007C733A">
            <w:pPr>
              <w:widowControl w:val="0"/>
              <w:jc w:val="both"/>
              <w:rPr>
                <w:del w:id="1553" w:author="Jiri Vojtesek" w:date="2023-01-19T13:19:00Z"/>
              </w:rPr>
            </w:pPr>
            <w:del w:id="1554" w:author="Jiri Vojtesek" w:date="2023-01-19T13:19:00Z">
              <w:r w:rsidDel="007C733A">
                <w:rPr>
                  <w:iCs/>
                </w:rPr>
                <w:delText>2022</w:delText>
              </w:r>
              <w:r w:rsidDel="007C733A">
                <w:rPr>
                  <w:b/>
                  <w:iCs/>
                </w:rPr>
                <w:delText xml:space="preserve"> – </w:delText>
              </w:r>
              <w:r w:rsidDel="007C733A">
                <w:rPr>
                  <w:iCs/>
                </w:rPr>
                <w:delText>AM Texas University, College Station (USA)</w:delText>
              </w:r>
            </w:del>
          </w:p>
          <w:p w14:paraId="72931959" w14:textId="77777777" w:rsidR="00397CED" w:rsidRDefault="007C733A">
            <w:pPr>
              <w:widowControl w:val="0"/>
              <w:jc w:val="both"/>
            </w:pPr>
            <w:r>
              <w:t>2018</w:t>
            </w:r>
            <w:r w:rsidR="00393916">
              <w:t>:</w:t>
            </w:r>
            <w:r>
              <w:t xml:space="preserve"> University of Central Florida, Orlando (USA)</w:t>
            </w:r>
            <w:ins w:id="1555" w:author="Jiří Vojtěšek" w:date="2023-01-19T13:56:00Z">
              <w:r w:rsidR="00393916">
                <w:t xml:space="preserve"> (1 měsíc)</w:t>
              </w:r>
            </w:ins>
          </w:p>
          <w:p w14:paraId="10405702" w14:textId="77777777" w:rsidR="00397CED" w:rsidDel="007C733A" w:rsidRDefault="007C733A">
            <w:pPr>
              <w:widowControl w:val="0"/>
              <w:jc w:val="both"/>
              <w:rPr>
                <w:del w:id="1556" w:author="Jiri Vojtesek" w:date="2023-01-19T13:20:00Z"/>
              </w:rPr>
            </w:pPr>
            <w:del w:id="1557" w:author="Jiri Vojtesek" w:date="2023-01-19T13:20:00Z">
              <w:r w:rsidDel="007C733A">
                <w:delText>2012 - University College Lillebaelt (DEN)</w:delText>
              </w:r>
            </w:del>
          </w:p>
          <w:p w14:paraId="0F569BF4" w14:textId="77777777" w:rsidR="00397CED" w:rsidRDefault="007C733A">
            <w:pPr>
              <w:widowControl w:val="0"/>
              <w:jc w:val="both"/>
            </w:pPr>
            <w:r>
              <w:t xml:space="preserve">2011 </w:t>
            </w:r>
            <w:ins w:id="1558" w:author="Jiri Vojtesek" w:date="2023-01-19T13:19:00Z">
              <w:r>
                <w:t xml:space="preserve">(říjen) </w:t>
              </w:r>
            </w:ins>
            <w:r>
              <w:t>- Technische Universität Graz (AUT)</w:t>
            </w:r>
          </w:p>
          <w:p w14:paraId="08A9AA46" w14:textId="77777777" w:rsidR="00397CED" w:rsidRDefault="007C733A">
            <w:pPr>
              <w:widowControl w:val="0"/>
            </w:pPr>
            <w:r>
              <w:t>2006/2007</w:t>
            </w:r>
            <w:ins w:id="1559" w:author="Jiri Vojtesek" w:date="2023-01-19T13:20:00Z">
              <w:r>
                <w:t xml:space="preserve"> (září-únor)</w:t>
              </w:r>
            </w:ins>
            <w:r>
              <w:t xml:space="preserve"> - Karl-Franzens-Universität Graz (AUT)</w:t>
            </w:r>
          </w:p>
        </w:tc>
      </w:tr>
      <w:tr w:rsidR="00397CED" w14:paraId="3925564F"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8F605A5"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214359FE"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2FE030F4"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46C2C5A6" w14:textId="77777777" w:rsidR="00397CED" w:rsidRDefault="007C733A">
            <w:pPr>
              <w:widowControl w:val="0"/>
              <w:jc w:val="both"/>
            </w:pPr>
            <w:r>
              <w:t>30. 10. 2022</w:t>
            </w:r>
          </w:p>
        </w:tc>
      </w:tr>
    </w:tbl>
    <w:p w14:paraId="686CE8D7" w14:textId="77777777" w:rsidR="00397CED" w:rsidRDefault="00397CED"/>
    <w:p w14:paraId="352D7FA2"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3"/>
        <w:gridCol w:w="550"/>
        <w:gridCol w:w="1716"/>
        <w:gridCol w:w="147"/>
        <w:gridCol w:w="379"/>
        <w:gridCol w:w="188"/>
        <w:gridCol w:w="282"/>
        <w:gridCol w:w="994"/>
        <w:gridCol w:w="705"/>
        <w:gridCol w:w="77"/>
        <w:gridCol w:w="51"/>
        <w:gridCol w:w="581"/>
        <w:gridCol w:w="693"/>
        <w:gridCol w:w="696"/>
      </w:tblGrid>
      <w:tr w:rsidR="00397CED" w14:paraId="13BFE4E3"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D864989" w14:textId="7B8F0500" w:rsidR="00397CED" w:rsidRDefault="007C733A">
            <w:pPr>
              <w:pageBreakBefore/>
              <w:widowControl w:val="0"/>
              <w:tabs>
                <w:tab w:val="right" w:pos="9532"/>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560" w:author="Jiří Vojtěšek" w:date="2023-01-24T20:39:00Z">
              <w:r w:rsidR="008A5423">
                <w:rPr>
                  <w:b/>
                  <w:sz w:val="24"/>
                  <w:szCs w:val="22"/>
                  <w:lang w:eastAsia="en-US"/>
                </w:rPr>
                <w:t>Abecední seznam</w:t>
              </w:r>
            </w:ins>
            <w:del w:id="1561" w:author="Jiří Vojtěšek" w:date="2023-01-24T20:39:00Z">
              <w:r w:rsidDel="008A5423">
                <w:rPr>
                  <w:rStyle w:val="Odkazintenzivn"/>
                </w:rPr>
                <w:delText>Abecední seznam</w:delText>
              </w:r>
            </w:del>
            <w:r>
              <w:rPr>
                <w:rStyle w:val="Odkazintenzivn"/>
              </w:rPr>
              <w:fldChar w:fldCharType="end"/>
            </w:r>
          </w:p>
        </w:tc>
      </w:tr>
      <w:tr w:rsidR="00397CED" w14:paraId="3BCF67FC"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3BCA351"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36D245E0" w14:textId="77777777" w:rsidR="00397CED" w:rsidRDefault="007C733A">
            <w:pPr>
              <w:widowControl w:val="0"/>
              <w:jc w:val="both"/>
            </w:pPr>
            <w:r>
              <w:t>Univerzita Tomáše Bati ve Zlíně</w:t>
            </w:r>
          </w:p>
        </w:tc>
      </w:tr>
      <w:tr w:rsidR="00397CED" w14:paraId="151E09EE"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ED4FE93"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6C370093" w14:textId="77777777" w:rsidR="00397CED" w:rsidRDefault="007C733A">
            <w:pPr>
              <w:widowControl w:val="0"/>
              <w:jc w:val="both"/>
            </w:pPr>
            <w:r>
              <w:t xml:space="preserve">Fakulta </w:t>
            </w:r>
            <w:ins w:id="1562" w:author="Jiří Vojtěšek" w:date="2023-01-10T13:42:00Z">
              <w:r>
                <w:t>aplikované informatiky</w:t>
              </w:r>
            </w:ins>
            <w:del w:id="1563" w:author="Jiří Vojtěšek" w:date="2023-01-10T13:42:00Z">
              <w:r>
                <w:delText>humanitních studií</w:delText>
              </w:r>
            </w:del>
          </w:p>
        </w:tc>
      </w:tr>
      <w:tr w:rsidR="00397CED" w14:paraId="014003B3"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C6FB31F"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243786ED" w14:textId="77777777" w:rsidR="00397CED" w:rsidRDefault="007C733A">
            <w:pPr>
              <w:widowControl w:val="0"/>
              <w:jc w:val="both"/>
            </w:pPr>
            <w:r>
              <w:t>Učitelství informatiky pro základní a střední školy</w:t>
            </w:r>
          </w:p>
        </w:tc>
      </w:tr>
      <w:tr w:rsidR="00397CED" w14:paraId="1ED190C4"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0FDA9617"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4FBC9C57" w14:textId="77777777" w:rsidR="00397CED" w:rsidRDefault="007C733A">
            <w:pPr>
              <w:widowControl w:val="0"/>
              <w:jc w:val="both"/>
            </w:pPr>
            <w:r>
              <w:t xml:space="preserve">Martina </w:t>
            </w:r>
            <w:bookmarkStart w:id="1564" w:name="afasnerova"/>
            <w:r>
              <w:t>Fasnerová</w:t>
            </w:r>
            <w:bookmarkEnd w:id="1564"/>
          </w:p>
        </w:tc>
        <w:tc>
          <w:tcPr>
            <w:tcW w:w="705" w:type="dxa"/>
            <w:tcBorders>
              <w:top w:val="single" w:sz="4" w:space="0" w:color="000000"/>
              <w:left w:val="single" w:sz="4" w:space="0" w:color="000000"/>
              <w:bottom w:val="single" w:sz="4" w:space="0" w:color="000000"/>
              <w:right w:val="single" w:sz="4" w:space="0" w:color="000000"/>
            </w:tcBorders>
            <w:shd w:val="clear" w:color="auto" w:fill="F7CAAC"/>
          </w:tcPr>
          <w:p w14:paraId="11C68C7D"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09084F29" w14:textId="77777777" w:rsidR="00397CED" w:rsidRDefault="007C733A">
            <w:pPr>
              <w:widowControl w:val="0"/>
              <w:jc w:val="both"/>
            </w:pPr>
            <w:r>
              <w:t>doc., PhDr., Ph.D.</w:t>
            </w:r>
          </w:p>
        </w:tc>
      </w:tr>
      <w:tr w:rsidR="00397CED" w14:paraId="5B355696"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68AB83DF" w14:textId="77777777" w:rsidR="00397CED" w:rsidRDefault="007C733A">
            <w:pPr>
              <w:widowControl w:val="0"/>
              <w:jc w:val="both"/>
              <w:rPr>
                <w:b/>
              </w:rPr>
            </w:pPr>
            <w:r>
              <w:rPr>
                <w:b/>
              </w:rPr>
              <w:t>Rok narození</w:t>
            </w:r>
          </w:p>
        </w:tc>
        <w:tc>
          <w:tcPr>
            <w:tcW w:w="833" w:type="dxa"/>
            <w:gridSpan w:val="2"/>
            <w:tcBorders>
              <w:top w:val="single" w:sz="4" w:space="0" w:color="000000"/>
              <w:left w:val="single" w:sz="4" w:space="0" w:color="000000"/>
              <w:bottom w:val="single" w:sz="4" w:space="0" w:color="000000"/>
              <w:right w:val="single" w:sz="4" w:space="0" w:color="000000"/>
            </w:tcBorders>
          </w:tcPr>
          <w:p w14:paraId="16EEE598" w14:textId="77777777" w:rsidR="00397CED" w:rsidRDefault="007C733A">
            <w:pPr>
              <w:widowControl w:val="0"/>
              <w:jc w:val="both"/>
            </w:pPr>
            <w:r>
              <w:t>1966</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65EABB0E"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7916E2D2" w14:textId="77777777" w:rsidR="00397CED" w:rsidRDefault="007C733A">
            <w:pPr>
              <w:widowControl w:val="0"/>
              <w:jc w:val="both"/>
            </w:pPr>
            <w:r>
              <w:t>Vedlejší 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7E089137" w14:textId="77777777" w:rsidR="00397CED" w:rsidRDefault="007C733A">
            <w:pPr>
              <w:widowControl w:val="0"/>
              <w:jc w:val="both"/>
              <w:rPr>
                <w:b/>
              </w:rPr>
            </w:pPr>
            <w:r>
              <w:rPr>
                <w:b/>
              </w:rPr>
              <w:t>rozsah</w:t>
            </w:r>
          </w:p>
        </w:tc>
        <w:tc>
          <w:tcPr>
            <w:tcW w:w="705" w:type="dxa"/>
            <w:tcBorders>
              <w:top w:val="single" w:sz="4" w:space="0" w:color="000000"/>
              <w:left w:val="single" w:sz="4" w:space="0" w:color="000000"/>
              <w:bottom w:val="single" w:sz="4" w:space="0" w:color="000000"/>
              <w:right w:val="single" w:sz="4" w:space="0" w:color="000000"/>
            </w:tcBorders>
          </w:tcPr>
          <w:p w14:paraId="29B7DFCC" w14:textId="77777777" w:rsidR="00397CED" w:rsidRDefault="007C733A">
            <w:pPr>
              <w:widowControl w:val="0"/>
              <w:jc w:val="both"/>
            </w:pPr>
            <w:r>
              <w:t>20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E114F7B" w14:textId="77777777" w:rsidR="00397CED" w:rsidRDefault="007C733A">
            <w:pPr>
              <w:widowControl w:val="0"/>
              <w:jc w:val="both"/>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tcPr>
          <w:p w14:paraId="4922E844" w14:textId="77777777" w:rsidR="00397CED" w:rsidRDefault="007C733A">
            <w:pPr>
              <w:widowControl w:val="0"/>
              <w:jc w:val="both"/>
            </w:pPr>
            <w:r>
              <w:t>08/23</w:t>
            </w:r>
          </w:p>
        </w:tc>
      </w:tr>
      <w:tr w:rsidR="00397CED" w14:paraId="279751A8" w14:textId="77777777">
        <w:tc>
          <w:tcPr>
            <w:tcW w:w="5066" w:type="dxa"/>
            <w:gridSpan w:val="4"/>
            <w:tcBorders>
              <w:top w:val="single" w:sz="4" w:space="0" w:color="000000"/>
              <w:left w:val="single" w:sz="4" w:space="0" w:color="000000"/>
              <w:bottom w:val="single" w:sz="4" w:space="0" w:color="000000"/>
              <w:right w:val="single" w:sz="4" w:space="0" w:color="000000"/>
            </w:tcBorders>
            <w:shd w:val="clear" w:color="auto" w:fill="F7CAAC"/>
          </w:tcPr>
          <w:p w14:paraId="2847A930"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6032511B"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55E5B45" w14:textId="77777777" w:rsidR="00397CED" w:rsidRDefault="007C733A">
            <w:pPr>
              <w:widowControl w:val="0"/>
              <w:jc w:val="both"/>
              <w:rPr>
                <w:b/>
              </w:rPr>
            </w:pPr>
            <w:r>
              <w:rPr>
                <w:b/>
              </w:rPr>
              <w:t>rozsah</w:t>
            </w:r>
          </w:p>
        </w:tc>
        <w:tc>
          <w:tcPr>
            <w:tcW w:w="705" w:type="dxa"/>
            <w:tcBorders>
              <w:top w:val="single" w:sz="4" w:space="0" w:color="000000"/>
              <w:left w:val="single" w:sz="4" w:space="0" w:color="000000"/>
              <w:bottom w:val="single" w:sz="4" w:space="0" w:color="000000"/>
              <w:right w:val="single" w:sz="4" w:space="0" w:color="000000"/>
            </w:tcBorders>
          </w:tcPr>
          <w:p w14:paraId="0FE00D1B"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16390A3" w14:textId="77777777" w:rsidR="00397CED" w:rsidRDefault="007C733A">
            <w:pPr>
              <w:widowControl w:val="0"/>
              <w:jc w:val="both"/>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tcPr>
          <w:p w14:paraId="03B0902A" w14:textId="77777777" w:rsidR="00397CED" w:rsidRDefault="00397CED">
            <w:pPr>
              <w:widowControl w:val="0"/>
              <w:jc w:val="both"/>
            </w:pPr>
          </w:p>
        </w:tc>
      </w:tr>
      <w:tr w:rsidR="00397CED" w14:paraId="2B8A0993" w14:textId="77777777">
        <w:tc>
          <w:tcPr>
            <w:tcW w:w="6062"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246EEC" w14:textId="77777777" w:rsidR="00397CED" w:rsidRDefault="007C733A">
            <w:pPr>
              <w:widowControl w:val="0"/>
              <w:jc w:val="both"/>
              <w:rPr>
                <w:b/>
              </w:rPr>
            </w:pPr>
            <w:r>
              <w:rPr>
                <w:b/>
              </w:rPr>
              <w:t>Další současná působení jako akademický pracovník na jiných VŠ</w:t>
            </w:r>
          </w:p>
        </w:tc>
        <w:tc>
          <w:tcPr>
            <w:tcW w:w="1699"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C04C38" w14:textId="77777777" w:rsidR="00397CED" w:rsidRDefault="007C733A">
            <w:pPr>
              <w:widowControl w:val="0"/>
              <w:jc w:val="both"/>
              <w:rPr>
                <w:b/>
              </w:rPr>
            </w:pPr>
            <w:r>
              <w:rPr>
                <w:b/>
              </w:rPr>
              <w:t xml:space="preserve">typ prac. </w:t>
            </w:r>
            <w:proofErr w:type="gramStart"/>
            <w:r>
              <w:rPr>
                <w:b/>
              </w:rPr>
              <w:t>vztahu</w:t>
            </w:r>
            <w:proofErr w:type="gramEnd"/>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0738DD2F" w14:textId="77777777" w:rsidR="00397CED" w:rsidRDefault="007C733A">
            <w:pPr>
              <w:widowControl w:val="0"/>
              <w:jc w:val="both"/>
              <w:rPr>
                <w:b/>
              </w:rPr>
            </w:pPr>
            <w:r>
              <w:rPr>
                <w:b/>
              </w:rPr>
              <w:t>rozsah</w:t>
            </w:r>
          </w:p>
        </w:tc>
      </w:tr>
      <w:tr w:rsidR="00397CED" w14:paraId="5824EAD9" w14:textId="77777777">
        <w:tc>
          <w:tcPr>
            <w:tcW w:w="6062" w:type="dxa"/>
            <w:gridSpan w:val="8"/>
            <w:tcBorders>
              <w:top w:val="single" w:sz="4" w:space="0" w:color="000000"/>
              <w:left w:val="single" w:sz="4" w:space="0" w:color="000000"/>
              <w:bottom w:val="single" w:sz="4" w:space="0" w:color="000000"/>
              <w:right w:val="single" w:sz="4" w:space="0" w:color="000000"/>
            </w:tcBorders>
          </w:tcPr>
          <w:p w14:paraId="699E1A67" w14:textId="77777777" w:rsidR="00397CED" w:rsidRDefault="007C733A">
            <w:pPr>
              <w:widowControl w:val="0"/>
              <w:jc w:val="both"/>
            </w:pPr>
            <w:r>
              <w:t>PdF UP v Olomouci</w:t>
            </w:r>
          </w:p>
        </w:tc>
        <w:tc>
          <w:tcPr>
            <w:tcW w:w="1699" w:type="dxa"/>
            <w:gridSpan w:val="2"/>
            <w:tcBorders>
              <w:top w:val="single" w:sz="4" w:space="0" w:color="000000"/>
              <w:left w:val="single" w:sz="4" w:space="0" w:color="000000"/>
              <w:bottom w:val="single" w:sz="4" w:space="0" w:color="000000"/>
              <w:right w:val="single" w:sz="4" w:space="0" w:color="000000"/>
            </w:tcBorders>
          </w:tcPr>
          <w:p w14:paraId="7167BEA0" w14:textId="77777777" w:rsidR="00397CED" w:rsidRDefault="007C733A">
            <w:pPr>
              <w:widowControl w:val="0"/>
              <w:jc w:val="both"/>
            </w:pPr>
            <w:r>
              <w:t>pp</w:t>
            </w:r>
          </w:p>
        </w:tc>
        <w:tc>
          <w:tcPr>
            <w:tcW w:w="2098" w:type="dxa"/>
            <w:gridSpan w:val="5"/>
            <w:tcBorders>
              <w:top w:val="single" w:sz="4" w:space="0" w:color="000000"/>
              <w:left w:val="single" w:sz="4" w:space="0" w:color="000000"/>
              <w:bottom w:val="single" w:sz="4" w:space="0" w:color="000000"/>
              <w:right w:val="single" w:sz="4" w:space="0" w:color="000000"/>
            </w:tcBorders>
          </w:tcPr>
          <w:p w14:paraId="3408FED4" w14:textId="77777777" w:rsidR="00397CED" w:rsidRDefault="007C733A">
            <w:pPr>
              <w:widowControl w:val="0"/>
              <w:jc w:val="both"/>
            </w:pPr>
            <w:r>
              <w:t>40</w:t>
            </w:r>
          </w:p>
        </w:tc>
      </w:tr>
      <w:tr w:rsidR="00397CED" w14:paraId="44280313"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526CE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11AA9003" w14:textId="77777777">
        <w:trPr>
          <w:trHeight w:val="364"/>
        </w:trPr>
        <w:tc>
          <w:tcPr>
            <w:tcW w:w="9859" w:type="dxa"/>
            <w:gridSpan w:val="15"/>
            <w:tcBorders>
              <w:left w:val="single" w:sz="4" w:space="0" w:color="000000"/>
              <w:bottom w:val="single" w:sz="4" w:space="0" w:color="000000"/>
              <w:right w:val="single" w:sz="4" w:space="0" w:color="000000"/>
            </w:tcBorders>
          </w:tcPr>
          <w:p w14:paraId="4E0ADC19" w14:textId="77777777" w:rsidR="00397CED" w:rsidRDefault="007C733A">
            <w:pPr>
              <w:widowControl w:val="0"/>
              <w:jc w:val="both"/>
            </w:pPr>
            <w:r>
              <w:t>Školní pedagogika – přednášející (50 %)</w:t>
            </w:r>
          </w:p>
        </w:tc>
      </w:tr>
      <w:tr w:rsidR="00397CED" w14:paraId="21A25DF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57639044"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4D7CA721" w14:textId="77777777">
        <w:trPr>
          <w:trHeight w:val="340"/>
        </w:trPr>
        <w:tc>
          <w:tcPr>
            <w:tcW w:w="2800" w:type="dxa"/>
            <w:gridSpan w:val="2"/>
            <w:tcBorders>
              <w:left w:val="single" w:sz="4" w:space="0" w:color="000000"/>
              <w:bottom w:val="single" w:sz="4" w:space="0" w:color="000000"/>
              <w:right w:val="single" w:sz="4" w:space="0" w:color="000000"/>
            </w:tcBorders>
          </w:tcPr>
          <w:p w14:paraId="6CFC9237"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308249FB"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115D01B8"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3817BA06" w14:textId="77777777" w:rsidR="00397CED" w:rsidRDefault="007C733A">
            <w:pPr>
              <w:widowControl w:val="0"/>
              <w:jc w:val="both"/>
              <w:rPr>
                <w:b/>
              </w:rPr>
            </w:pPr>
            <w:r>
              <w:rPr>
                <w:b/>
              </w:rPr>
              <w:t>Role ve výuce daného předmětu</w:t>
            </w:r>
          </w:p>
        </w:tc>
        <w:tc>
          <w:tcPr>
            <w:tcW w:w="1970" w:type="dxa"/>
            <w:gridSpan w:val="3"/>
            <w:tcBorders>
              <w:left w:val="single" w:sz="4" w:space="0" w:color="000000"/>
              <w:bottom w:val="single" w:sz="4" w:space="0" w:color="000000"/>
              <w:right w:val="single" w:sz="4" w:space="0" w:color="000000"/>
            </w:tcBorders>
          </w:tcPr>
          <w:p w14:paraId="01484B48" w14:textId="77777777" w:rsidR="00397CED" w:rsidRDefault="007C733A">
            <w:pPr>
              <w:widowControl w:val="0"/>
              <w:jc w:val="both"/>
            </w:pPr>
            <w:r>
              <w:rPr>
                <w:b/>
              </w:rPr>
              <w:t>(</w:t>
            </w:r>
            <w:r>
              <w:rPr>
                <w:b/>
                <w:i/>
                <w:iCs/>
              </w:rPr>
              <w:t>nepovinný údaj</w:t>
            </w:r>
            <w:r>
              <w:rPr>
                <w:b/>
              </w:rPr>
              <w:t>) Počet hodin za semestr</w:t>
            </w:r>
          </w:p>
        </w:tc>
      </w:tr>
      <w:tr w:rsidR="00397CED" w14:paraId="284C5F32" w14:textId="77777777">
        <w:trPr>
          <w:trHeight w:val="285"/>
        </w:trPr>
        <w:tc>
          <w:tcPr>
            <w:tcW w:w="2800" w:type="dxa"/>
            <w:gridSpan w:val="2"/>
            <w:tcBorders>
              <w:left w:val="single" w:sz="4" w:space="0" w:color="000000"/>
              <w:bottom w:val="single" w:sz="4" w:space="0" w:color="000000"/>
              <w:right w:val="single" w:sz="4" w:space="0" w:color="000000"/>
            </w:tcBorders>
          </w:tcPr>
          <w:p w14:paraId="422469A4" w14:textId="77777777" w:rsidR="00397CED" w:rsidRDefault="007C733A">
            <w:pPr>
              <w:widowControl w:val="0"/>
            </w:pPr>
            <w:r>
              <w:t>Primární pedagogika 7</w:t>
            </w:r>
          </w:p>
        </w:tc>
        <w:tc>
          <w:tcPr>
            <w:tcW w:w="2413" w:type="dxa"/>
            <w:gridSpan w:val="3"/>
            <w:tcBorders>
              <w:left w:val="single" w:sz="4" w:space="0" w:color="000000"/>
              <w:bottom w:val="single" w:sz="4" w:space="0" w:color="000000"/>
              <w:right w:val="single" w:sz="4" w:space="0" w:color="000000"/>
            </w:tcBorders>
          </w:tcPr>
          <w:p w14:paraId="09F596EB"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DAB5CC9"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22135354" w14:textId="77777777" w:rsidR="00397CED" w:rsidRDefault="007C733A">
            <w:pPr>
              <w:widowControl w:val="0"/>
            </w:pPr>
            <w:r>
              <w:t>Vede seminář (100 %)</w:t>
            </w:r>
          </w:p>
        </w:tc>
        <w:tc>
          <w:tcPr>
            <w:tcW w:w="1970" w:type="dxa"/>
            <w:gridSpan w:val="3"/>
            <w:tcBorders>
              <w:left w:val="single" w:sz="4" w:space="0" w:color="000000"/>
              <w:bottom w:val="single" w:sz="4" w:space="0" w:color="000000"/>
              <w:right w:val="single" w:sz="4" w:space="0" w:color="000000"/>
            </w:tcBorders>
          </w:tcPr>
          <w:p w14:paraId="5A707BDB" w14:textId="77777777" w:rsidR="00397CED" w:rsidRDefault="007C733A">
            <w:pPr>
              <w:widowControl w:val="0"/>
              <w:jc w:val="both"/>
            </w:pPr>
            <w:r>
              <w:t>28 hod./sem.</w:t>
            </w:r>
          </w:p>
        </w:tc>
      </w:tr>
      <w:tr w:rsidR="00397CED" w14:paraId="28E8C63E" w14:textId="77777777">
        <w:trPr>
          <w:trHeight w:val="285"/>
        </w:trPr>
        <w:tc>
          <w:tcPr>
            <w:tcW w:w="2800" w:type="dxa"/>
            <w:gridSpan w:val="2"/>
            <w:tcBorders>
              <w:left w:val="single" w:sz="4" w:space="0" w:color="000000"/>
              <w:bottom w:val="single" w:sz="4" w:space="0" w:color="000000"/>
              <w:right w:val="single" w:sz="4" w:space="0" w:color="000000"/>
            </w:tcBorders>
          </w:tcPr>
          <w:p w14:paraId="14ECC474" w14:textId="77777777" w:rsidR="00397CED" w:rsidRDefault="007C733A">
            <w:pPr>
              <w:widowControl w:val="0"/>
            </w:pPr>
            <w:r>
              <w:t>Primární pedagogika s praxí 1</w:t>
            </w:r>
          </w:p>
        </w:tc>
        <w:tc>
          <w:tcPr>
            <w:tcW w:w="2413" w:type="dxa"/>
            <w:gridSpan w:val="3"/>
            <w:tcBorders>
              <w:left w:val="single" w:sz="4" w:space="0" w:color="000000"/>
              <w:bottom w:val="single" w:sz="4" w:space="0" w:color="000000"/>
              <w:right w:val="single" w:sz="4" w:space="0" w:color="000000"/>
            </w:tcBorders>
          </w:tcPr>
          <w:p w14:paraId="5A394DF6"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6370BC91"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6FEFD95" w14:textId="77777777" w:rsidR="00397CED" w:rsidRDefault="007C733A">
            <w:pPr>
              <w:widowControl w:val="0"/>
            </w:pPr>
            <w:r>
              <w:t>Vede seminář (50 %)</w:t>
            </w:r>
          </w:p>
        </w:tc>
        <w:tc>
          <w:tcPr>
            <w:tcW w:w="1970" w:type="dxa"/>
            <w:gridSpan w:val="3"/>
            <w:tcBorders>
              <w:left w:val="single" w:sz="4" w:space="0" w:color="000000"/>
              <w:bottom w:val="single" w:sz="4" w:space="0" w:color="000000"/>
              <w:right w:val="single" w:sz="4" w:space="0" w:color="000000"/>
            </w:tcBorders>
          </w:tcPr>
          <w:p w14:paraId="2F534773" w14:textId="77777777" w:rsidR="00397CED" w:rsidRDefault="007C733A">
            <w:pPr>
              <w:widowControl w:val="0"/>
              <w:jc w:val="both"/>
            </w:pPr>
            <w:r>
              <w:t>28 hod./sem.</w:t>
            </w:r>
          </w:p>
        </w:tc>
      </w:tr>
      <w:tr w:rsidR="00397CED" w14:paraId="3E9F214F" w14:textId="77777777">
        <w:trPr>
          <w:trHeight w:val="285"/>
        </w:trPr>
        <w:tc>
          <w:tcPr>
            <w:tcW w:w="2800" w:type="dxa"/>
            <w:gridSpan w:val="2"/>
            <w:tcBorders>
              <w:left w:val="single" w:sz="4" w:space="0" w:color="000000"/>
              <w:bottom w:val="single" w:sz="4" w:space="0" w:color="000000"/>
              <w:right w:val="single" w:sz="4" w:space="0" w:color="000000"/>
            </w:tcBorders>
          </w:tcPr>
          <w:p w14:paraId="050A0C99" w14:textId="77777777" w:rsidR="00397CED" w:rsidRDefault="007C733A">
            <w:pPr>
              <w:widowControl w:val="0"/>
            </w:pPr>
            <w:r>
              <w:t>Primární pedagogika s praxí 4</w:t>
            </w:r>
          </w:p>
        </w:tc>
        <w:tc>
          <w:tcPr>
            <w:tcW w:w="2413" w:type="dxa"/>
            <w:gridSpan w:val="3"/>
            <w:tcBorders>
              <w:left w:val="single" w:sz="4" w:space="0" w:color="000000"/>
              <w:bottom w:val="single" w:sz="4" w:space="0" w:color="000000"/>
              <w:right w:val="single" w:sz="4" w:space="0" w:color="000000"/>
            </w:tcBorders>
          </w:tcPr>
          <w:p w14:paraId="6D91F56A"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1380C751"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E6B1FCE" w14:textId="77777777" w:rsidR="00397CED" w:rsidRDefault="007C733A">
            <w:pPr>
              <w:widowControl w:val="0"/>
            </w:pPr>
            <w:r>
              <w:t>Garant (100 %), přednášející (20 %)</w:t>
            </w:r>
          </w:p>
        </w:tc>
        <w:tc>
          <w:tcPr>
            <w:tcW w:w="1970" w:type="dxa"/>
            <w:gridSpan w:val="3"/>
            <w:tcBorders>
              <w:left w:val="single" w:sz="4" w:space="0" w:color="000000"/>
              <w:bottom w:val="single" w:sz="4" w:space="0" w:color="000000"/>
              <w:right w:val="single" w:sz="4" w:space="0" w:color="000000"/>
            </w:tcBorders>
          </w:tcPr>
          <w:p w14:paraId="7EAFF035" w14:textId="77777777" w:rsidR="00397CED" w:rsidRDefault="007C733A">
            <w:pPr>
              <w:widowControl w:val="0"/>
              <w:jc w:val="both"/>
            </w:pPr>
            <w:r>
              <w:t>6 hod./sem.</w:t>
            </w:r>
          </w:p>
        </w:tc>
      </w:tr>
      <w:tr w:rsidR="00397CED" w14:paraId="04921F46" w14:textId="77777777">
        <w:trPr>
          <w:trHeight w:val="285"/>
        </w:trPr>
        <w:tc>
          <w:tcPr>
            <w:tcW w:w="2800" w:type="dxa"/>
            <w:gridSpan w:val="2"/>
            <w:tcBorders>
              <w:left w:val="single" w:sz="4" w:space="0" w:color="000000"/>
              <w:bottom w:val="single" w:sz="4" w:space="0" w:color="000000"/>
              <w:right w:val="single" w:sz="4" w:space="0" w:color="000000"/>
            </w:tcBorders>
          </w:tcPr>
          <w:p w14:paraId="79CD9782" w14:textId="77777777" w:rsidR="00397CED" w:rsidRDefault="007C733A">
            <w:pPr>
              <w:widowControl w:val="0"/>
            </w:pPr>
            <w:r>
              <w:t>Rozvoj počátečního čtení a psaní s praxí</w:t>
            </w:r>
          </w:p>
        </w:tc>
        <w:tc>
          <w:tcPr>
            <w:tcW w:w="2413" w:type="dxa"/>
            <w:gridSpan w:val="3"/>
            <w:tcBorders>
              <w:left w:val="single" w:sz="4" w:space="0" w:color="000000"/>
              <w:bottom w:val="single" w:sz="4" w:space="0" w:color="000000"/>
              <w:right w:val="single" w:sz="4" w:space="0" w:color="000000"/>
            </w:tcBorders>
          </w:tcPr>
          <w:p w14:paraId="5F3A3ED3"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5889145F"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1DDF53AF" w14:textId="77777777" w:rsidR="00397CED" w:rsidRDefault="007C733A">
            <w:pPr>
              <w:widowControl w:val="0"/>
            </w:pPr>
            <w:r>
              <w:t>Garant (100 %), přednášející, vede seminář (100 %)</w:t>
            </w:r>
          </w:p>
        </w:tc>
        <w:tc>
          <w:tcPr>
            <w:tcW w:w="1970" w:type="dxa"/>
            <w:gridSpan w:val="3"/>
            <w:tcBorders>
              <w:left w:val="single" w:sz="4" w:space="0" w:color="000000"/>
              <w:bottom w:val="single" w:sz="4" w:space="0" w:color="000000"/>
              <w:right w:val="single" w:sz="4" w:space="0" w:color="000000"/>
            </w:tcBorders>
          </w:tcPr>
          <w:p w14:paraId="1B9A2BE1" w14:textId="77777777" w:rsidR="00397CED" w:rsidRDefault="007C733A">
            <w:pPr>
              <w:widowControl w:val="0"/>
              <w:jc w:val="both"/>
            </w:pPr>
            <w:r>
              <w:t>14 hod./sem., 14 hod./sem.</w:t>
            </w:r>
          </w:p>
        </w:tc>
      </w:tr>
      <w:tr w:rsidR="00397CED" w14:paraId="779BAD76" w14:textId="77777777">
        <w:trPr>
          <w:trHeight w:val="285"/>
        </w:trPr>
        <w:tc>
          <w:tcPr>
            <w:tcW w:w="2800" w:type="dxa"/>
            <w:gridSpan w:val="2"/>
            <w:tcBorders>
              <w:left w:val="single" w:sz="4" w:space="0" w:color="000000"/>
              <w:bottom w:val="single" w:sz="4" w:space="0" w:color="000000"/>
              <w:right w:val="single" w:sz="4" w:space="0" w:color="000000"/>
            </w:tcBorders>
          </w:tcPr>
          <w:p w14:paraId="74C66D4F" w14:textId="77777777" w:rsidR="00397CED" w:rsidRDefault="007C733A">
            <w:pPr>
              <w:widowControl w:val="0"/>
            </w:pPr>
            <w:r>
              <w:t>Připravenost dítěte na vstup do ZŠ</w:t>
            </w:r>
          </w:p>
        </w:tc>
        <w:tc>
          <w:tcPr>
            <w:tcW w:w="2413" w:type="dxa"/>
            <w:gridSpan w:val="3"/>
            <w:tcBorders>
              <w:left w:val="single" w:sz="4" w:space="0" w:color="000000"/>
              <w:bottom w:val="single" w:sz="4" w:space="0" w:color="000000"/>
              <w:right w:val="single" w:sz="4" w:space="0" w:color="000000"/>
            </w:tcBorders>
          </w:tcPr>
          <w:p w14:paraId="7B5C6855" w14:textId="77777777" w:rsidR="00397CED" w:rsidRDefault="007C733A">
            <w:pPr>
              <w:widowControl w:val="0"/>
              <w:jc w:val="both"/>
            </w:pPr>
            <w: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31B6FCE"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6E9CED1A" w14:textId="77777777" w:rsidR="00397CED" w:rsidRDefault="007C733A">
            <w:pPr>
              <w:widowControl w:val="0"/>
            </w:pPr>
            <w:r>
              <w:t>Garant (100 %), vede seminář (100 %)</w:t>
            </w:r>
          </w:p>
        </w:tc>
        <w:tc>
          <w:tcPr>
            <w:tcW w:w="1970" w:type="dxa"/>
            <w:gridSpan w:val="3"/>
            <w:tcBorders>
              <w:left w:val="single" w:sz="4" w:space="0" w:color="000000"/>
              <w:bottom w:val="single" w:sz="4" w:space="0" w:color="000000"/>
              <w:right w:val="single" w:sz="4" w:space="0" w:color="000000"/>
            </w:tcBorders>
          </w:tcPr>
          <w:p w14:paraId="1540F24A" w14:textId="77777777" w:rsidR="00397CED" w:rsidRDefault="007C733A">
            <w:pPr>
              <w:widowControl w:val="0"/>
              <w:jc w:val="both"/>
            </w:pPr>
            <w:r>
              <w:t>28 hod./sem.</w:t>
            </w:r>
          </w:p>
        </w:tc>
      </w:tr>
      <w:tr w:rsidR="00397CED" w14:paraId="6E930751" w14:textId="77777777">
        <w:trPr>
          <w:trHeight w:val="285"/>
        </w:trPr>
        <w:tc>
          <w:tcPr>
            <w:tcW w:w="9859" w:type="dxa"/>
            <w:gridSpan w:val="15"/>
            <w:tcBorders>
              <w:left w:val="single" w:sz="4" w:space="0" w:color="000000"/>
              <w:bottom w:val="single" w:sz="4" w:space="0" w:color="000000"/>
              <w:right w:val="single" w:sz="4" w:space="0" w:color="000000"/>
            </w:tcBorders>
          </w:tcPr>
          <w:p w14:paraId="2A5A8AFE" w14:textId="77777777" w:rsidR="00397CED" w:rsidRDefault="00397CED">
            <w:pPr>
              <w:widowControl w:val="0"/>
              <w:jc w:val="both"/>
            </w:pPr>
          </w:p>
        </w:tc>
      </w:tr>
      <w:tr w:rsidR="00397CED" w14:paraId="4042FFC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8C8E7D" w14:textId="77777777" w:rsidR="00397CED" w:rsidRDefault="007C733A">
            <w:pPr>
              <w:widowControl w:val="0"/>
              <w:jc w:val="both"/>
              <w:rPr>
                <w:b/>
              </w:rPr>
            </w:pPr>
            <w:r>
              <w:rPr>
                <w:b/>
              </w:rPr>
              <w:t>Údaje o vzdělání na VŠ</w:t>
            </w:r>
          </w:p>
        </w:tc>
      </w:tr>
      <w:tr w:rsidR="00397CED" w14:paraId="4D1E6985"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655BD2EE" w14:textId="77777777" w:rsidR="00397CED" w:rsidRDefault="007C733A">
            <w:pPr>
              <w:widowControl w:val="0"/>
              <w:jc w:val="both"/>
            </w:pPr>
            <w:r>
              <w:t xml:space="preserve">1990 </w:t>
            </w:r>
            <w:ins w:id="1565" w:author="Jiri Vojtesek" w:date="2023-01-09T22:53:00Z">
              <w:r>
                <w:tab/>
                <w:t xml:space="preserve">Pedagogická fakulta Univerzity Palackého Olomouc, obor </w:t>
              </w:r>
            </w:ins>
            <w:r>
              <w:t xml:space="preserve">Učitelství pro 1. stupeň základních škol, </w:t>
            </w:r>
            <w:proofErr w:type="gramStart"/>
            <w:del w:id="1566" w:author="Jiri Vojtesek" w:date="2023-01-09T22:53:00Z">
              <w:r>
                <w:delText>PdF UP,</w:delText>
              </w:r>
            </w:del>
            <w:ins w:id="1567" w:author="Jiri Vojtesek" w:date="2023-01-09T22:53:00Z">
              <w:r>
                <w:t>(</w:t>
              </w:r>
            </w:ins>
            <w:r>
              <w:t xml:space="preserve"> Mgr.</w:t>
            </w:r>
            <w:proofErr w:type="gramEnd"/>
            <w:ins w:id="1568" w:author="Jiri Vojtesek" w:date="2023-01-09T22:54:00Z">
              <w:r>
                <w:t>)</w:t>
              </w:r>
            </w:ins>
          </w:p>
          <w:p w14:paraId="0EB7D98B" w14:textId="77777777" w:rsidR="00397CED" w:rsidRDefault="007C733A">
            <w:pPr>
              <w:widowControl w:val="0"/>
              <w:jc w:val="both"/>
            </w:pPr>
            <w:r>
              <w:t>2010</w:t>
            </w:r>
            <w:ins w:id="1569" w:author="Jiri Vojtesek" w:date="2023-01-09T22:54:00Z">
              <w:r>
                <w:t xml:space="preserve"> </w:t>
              </w:r>
              <w:r>
                <w:tab/>
                <w:t xml:space="preserve">Pedagogická fakulta Univerzity Palackého Olomouc, </w:t>
              </w:r>
            </w:ins>
            <w:del w:id="1570" w:author="Jiri Vojtesek" w:date="2023-01-09T22:54:00Z">
              <w:r>
                <w:delText xml:space="preserve"> </w:delText>
              </w:r>
            </w:del>
            <w:r>
              <w:t xml:space="preserve">Rigorózní řízení ve studijním programu Pedagogika. Téma rigorózní práce: Proměna školy v kontextu kurikulární reformy, </w:t>
            </w:r>
            <w:del w:id="1571" w:author="Jiri Vojtesek" w:date="2023-01-09T22:54:00Z">
              <w:r>
                <w:delText xml:space="preserve">PdF UP, </w:delText>
              </w:r>
            </w:del>
            <w:ins w:id="1572" w:author="Jiri Vojtesek" w:date="2023-01-09T22:54:00Z">
              <w:r>
                <w:t>(</w:t>
              </w:r>
            </w:ins>
            <w:r>
              <w:t>PhDr.</w:t>
            </w:r>
            <w:ins w:id="1573" w:author="Jiri Vojtesek" w:date="2023-01-09T22:54:00Z">
              <w:r>
                <w:t>)</w:t>
              </w:r>
            </w:ins>
          </w:p>
          <w:p w14:paraId="3E215E3F" w14:textId="77777777" w:rsidR="00397CED" w:rsidRDefault="007C733A">
            <w:pPr>
              <w:widowControl w:val="0"/>
              <w:jc w:val="both"/>
              <w:rPr>
                <w:del w:id="1574" w:author="Jiri Vojtesek" w:date="2023-01-09T22:38:00Z"/>
              </w:rPr>
            </w:pPr>
            <w:r>
              <w:t>2010</w:t>
            </w:r>
            <w:ins w:id="1575" w:author="Jiri Vojtesek" w:date="2023-01-09T22:55:00Z">
              <w:r>
                <w:t xml:space="preserve"> </w:t>
              </w:r>
              <w:r>
                <w:tab/>
                <w:t xml:space="preserve">Pedagogická fakulta Univerzity Palackého Olomouc, </w:t>
              </w:r>
            </w:ins>
            <w:del w:id="1576" w:author="Jiri Vojtesek" w:date="2023-01-09T22:55:00Z">
              <w:r>
                <w:delText xml:space="preserve"> </w:delText>
              </w:r>
            </w:del>
            <w:r>
              <w:t>Doktorský studijní program Pedagogika. Téma disertační práce: Evaluace školního vzdělávacího programu se zvláštním zřetelem k autoevaluaci metod výuky,</w:t>
            </w:r>
            <w:del w:id="1577" w:author="Jiri Vojtesek" w:date="2023-01-09T22:55:00Z">
              <w:r>
                <w:delText xml:space="preserve"> PdF UP, </w:delText>
              </w:r>
            </w:del>
            <w:ins w:id="1578" w:author="Jiri Vojtesek" w:date="2023-01-09T22:55:00Z">
              <w:r>
                <w:t>(</w:t>
              </w:r>
            </w:ins>
            <w:r>
              <w:t>Ph.D.</w:t>
            </w:r>
            <w:ins w:id="1579" w:author="Jiri Vojtesek" w:date="2023-01-09T22:55:00Z">
              <w:r>
                <w:t>)</w:t>
              </w:r>
            </w:ins>
          </w:p>
          <w:p w14:paraId="21296BEF" w14:textId="77777777" w:rsidR="00397CED" w:rsidRDefault="007C733A">
            <w:pPr>
              <w:widowControl w:val="0"/>
              <w:jc w:val="both"/>
            </w:pPr>
            <w:del w:id="1580" w:author="Jiri Vojtesek" w:date="2023-01-09T22:38:00Z">
              <w:r>
                <w:delText>2015 Habilitační řízení v oboru Pedagogika. Habilitační práce na téma: Jednotažné lineární písmo a jeho relevantnost ve výuce prvopočátečního psaní na primární škole, Doc.</w:delText>
              </w:r>
            </w:del>
          </w:p>
        </w:tc>
      </w:tr>
      <w:tr w:rsidR="00397CED" w14:paraId="2A47B242"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2C2E7EA" w14:textId="77777777" w:rsidR="00397CED" w:rsidRDefault="007C733A">
            <w:pPr>
              <w:widowControl w:val="0"/>
              <w:jc w:val="both"/>
              <w:rPr>
                <w:b/>
              </w:rPr>
            </w:pPr>
            <w:r>
              <w:rPr>
                <w:b/>
              </w:rPr>
              <w:t>Údaje o odborném působení od absolvování VŠ</w:t>
            </w:r>
          </w:p>
        </w:tc>
      </w:tr>
      <w:tr w:rsidR="00397CED" w14:paraId="5FA82657"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1B8E54F0" w14:textId="77777777" w:rsidR="00397CED" w:rsidRDefault="007C733A">
            <w:pPr>
              <w:widowControl w:val="0"/>
              <w:jc w:val="both"/>
              <w:rPr>
                <w:color w:val="000000"/>
              </w:rPr>
            </w:pPr>
            <w:r>
              <w:rPr>
                <w:color w:val="000000"/>
              </w:rPr>
              <w:t>2019- nyní  - Univerzita Palackého v Olomouci, Pedagogická fakulta, Ústav pedagogiky a sociálních studií, docent</w:t>
            </w:r>
          </w:p>
          <w:p w14:paraId="3E5D2F30" w14:textId="77777777" w:rsidR="00397CED" w:rsidRDefault="007C733A">
            <w:pPr>
              <w:widowControl w:val="0"/>
              <w:jc w:val="both"/>
              <w:rPr>
                <w:color w:val="000000"/>
              </w:rPr>
            </w:pPr>
            <w:r>
              <w:rPr>
                <w:color w:val="000000"/>
              </w:rPr>
              <w:t>2015 -2019 - Katedra primární a preprimární pedagogiky, docent</w:t>
            </w:r>
          </w:p>
          <w:p w14:paraId="17E82087" w14:textId="77777777" w:rsidR="00397CED" w:rsidRDefault="007C733A">
            <w:pPr>
              <w:widowControl w:val="0"/>
              <w:jc w:val="both"/>
              <w:rPr>
                <w:color w:val="000000"/>
              </w:rPr>
            </w:pPr>
            <w:r>
              <w:rPr>
                <w:color w:val="000000"/>
              </w:rPr>
              <w:t>2007 -2015 - Univerzita Palackého v Olomouci, Pedagogická fakulta, Katedra primární a preprimární pedagogiky, odborný asistent</w:t>
            </w:r>
          </w:p>
          <w:p w14:paraId="3F349796" w14:textId="77777777" w:rsidR="00397CED" w:rsidRDefault="007C733A">
            <w:pPr>
              <w:widowControl w:val="0"/>
              <w:jc w:val="both"/>
              <w:rPr>
                <w:color w:val="000000"/>
              </w:rPr>
            </w:pPr>
            <w:r>
              <w:rPr>
                <w:color w:val="000000"/>
              </w:rPr>
              <w:t>1992-2007 - Základní škola Olomouc, Řezníčkova 1, Učitelka (1. stupeň ZŠ + český jazyk 2. st. ZŠ)</w:t>
            </w:r>
          </w:p>
        </w:tc>
      </w:tr>
      <w:tr w:rsidR="00397CED" w14:paraId="643CD4BB"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0D3B112" w14:textId="77777777" w:rsidR="00397CED" w:rsidRDefault="007C733A">
            <w:pPr>
              <w:widowControl w:val="0"/>
              <w:jc w:val="both"/>
              <w:rPr>
                <w:b/>
              </w:rPr>
            </w:pPr>
            <w:r>
              <w:rPr>
                <w:b/>
              </w:rPr>
              <w:t>Zkušenosti s vedením kvalifikačních a rigorózních prací</w:t>
            </w:r>
          </w:p>
        </w:tc>
      </w:tr>
      <w:tr w:rsidR="00397CED" w14:paraId="3FA8D5EC" w14:textId="77777777">
        <w:trPr>
          <w:trHeight w:val="676"/>
        </w:trPr>
        <w:tc>
          <w:tcPr>
            <w:tcW w:w="9859" w:type="dxa"/>
            <w:gridSpan w:val="15"/>
            <w:tcBorders>
              <w:top w:val="single" w:sz="4" w:space="0" w:color="000000"/>
              <w:left w:val="single" w:sz="4" w:space="0" w:color="000000"/>
              <w:bottom w:val="single" w:sz="4" w:space="0" w:color="000000"/>
              <w:right w:val="single" w:sz="4" w:space="0" w:color="000000"/>
            </w:tcBorders>
          </w:tcPr>
          <w:p w14:paraId="0CB9F7EF" w14:textId="77777777" w:rsidR="00397CED" w:rsidRDefault="007C733A">
            <w:pPr>
              <w:widowControl w:val="0"/>
            </w:pPr>
            <w:r>
              <w:t>Vedení disertačních prací, diplomových prací, bakalářských prací, závěrečných prací  - od roku 2007</w:t>
            </w:r>
          </w:p>
          <w:p w14:paraId="556931D0" w14:textId="77777777" w:rsidR="00397CED" w:rsidRDefault="007C733A">
            <w:pPr>
              <w:widowControl w:val="0"/>
              <w:jc w:val="both"/>
            </w:pPr>
            <w:r>
              <w:t>Člen rigorózní komise, člen komise pro obhajobu disertačních prací i závěrečných zkoušek v rámci DSP na PdF UP v Olomouci.</w:t>
            </w:r>
          </w:p>
        </w:tc>
      </w:tr>
      <w:tr w:rsidR="00397CED" w14:paraId="3AF2AAF7"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4B23A503" w14:textId="77777777" w:rsidR="00397CED" w:rsidRDefault="007C733A">
            <w:pPr>
              <w:widowControl w:val="0"/>
              <w:jc w:val="both"/>
              <w:rPr>
                <w:b/>
              </w:rPr>
            </w:pPr>
            <w:r>
              <w:rPr>
                <w:b/>
              </w:rPr>
              <w:t>Obor habilitačního řízení</w:t>
            </w:r>
          </w:p>
        </w:tc>
        <w:tc>
          <w:tcPr>
            <w:tcW w:w="2242"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17E3B9B"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2C18924" w14:textId="77777777" w:rsidR="00397CED" w:rsidRDefault="007C733A">
            <w:pPr>
              <w:widowControl w:val="0"/>
              <w:jc w:val="both"/>
              <w:rPr>
                <w:b/>
              </w:rPr>
            </w:pPr>
            <w:r>
              <w:rPr>
                <w:b/>
              </w:rPr>
              <w:t>Řízení konáno na VŠ</w:t>
            </w:r>
          </w:p>
        </w:tc>
        <w:tc>
          <w:tcPr>
            <w:tcW w:w="2021"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5B71021" w14:textId="77777777" w:rsidR="00397CED" w:rsidRDefault="007C733A">
            <w:pPr>
              <w:widowControl w:val="0"/>
              <w:jc w:val="both"/>
              <w:rPr>
                <w:b/>
              </w:rPr>
            </w:pPr>
            <w:r>
              <w:rPr>
                <w:b/>
              </w:rPr>
              <w:t>Ohlasy publikací</w:t>
            </w:r>
          </w:p>
        </w:tc>
      </w:tr>
      <w:tr w:rsidR="00397CED" w14:paraId="2803A07A"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0A958B91" w14:textId="77777777" w:rsidR="00397CED" w:rsidRDefault="007C733A">
            <w:pPr>
              <w:widowControl w:val="0"/>
              <w:jc w:val="both"/>
            </w:pPr>
            <w:r>
              <w:t>Pedagogika</w:t>
            </w:r>
          </w:p>
        </w:tc>
        <w:tc>
          <w:tcPr>
            <w:tcW w:w="2242" w:type="dxa"/>
            <w:gridSpan w:val="3"/>
            <w:tcBorders>
              <w:top w:val="single" w:sz="4" w:space="0" w:color="000000"/>
              <w:left w:val="single" w:sz="4" w:space="0" w:color="000000"/>
              <w:bottom w:val="single" w:sz="4" w:space="0" w:color="000000"/>
              <w:right w:val="single" w:sz="4" w:space="0" w:color="000000"/>
            </w:tcBorders>
          </w:tcPr>
          <w:p w14:paraId="2617F83E" w14:textId="77777777" w:rsidR="00397CED" w:rsidRDefault="007C733A">
            <w:pPr>
              <w:widowControl w:val="0"/>
              <w:jc w:val="both"/>
            </w:pPr>
            <w:r>
              <w:t>2015</w:t>
            </w:r>
          </w:p>
        </w:tc>
        <w:tc>
          <w:tcPr>
            <w:tcW w:w="2246" w:type="dxa"/>
            <w:gridSpan w:val="5"/>
            <w:tcBorders>
              <w:top w:val="single" w:sz="4" w:space="0" w:color="000000"/>
              <w:left w:val="single" w:sz="4" w:space="0" w:color="000000"/>
              <w:bottom w:val="single" w:sz="4" w:space="0" w:color="000000"/>
              <w:right w:val="single" w:sz="12" w:space="0" w:color="000000"/>
            </w:tcBorders>
          </w:tcPr>
          <w:p w14:paraId="009B2FB4" w14:textId="77777777" w:rsidR="00397CED" w:rsidRDefault="007C733A">
            <w:pPr>
              <w:widowControl w:val="0"/>
              <w:jc w:val="both"/>
            </w:pPr>
            <w:r>
              <w:t>PdF UP v Olomouci</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5C81C350"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792EB35F" w14:textId="77777777" w:rsidR="00397CED" w:rsidRDefault="007C733A">
            <w:pPr>
              <w:widowControl w:val="0"/>
              <w:jc w:val="both"/>
              <w:rPr>
                <w:b/>
                <w:sz w:val="18"/>
              </w:rPr>
            </w:pPr>
            <w:r>
              <w:rPr>
                <w:b/>
                <w:sz w:val="18"/>
              </w:rPr>
              <w:t>Scopus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14:paraId="0FA42A9E" w14:textId="77777777" w:rsidR="00397CED" w:rsidRDefault="007C733A">
            <w:pPr>
              <w:widowControl w:val="0"/>
              <w:jc w:val="both"/>
              <w:rPr>
                <w:b/>
                <w:sz w:val="18"/>
              </w:rPr>
            </w:pPr>
            <w:r>
              <w:rPr>
                <w:b/>
                <w:sz w:val="18"/>
              </w:rPr>
              <w:t>ostatní</w:t>
            </w:r>
          </w:p>
        </w:tc>
      </w:tr>
      <w:tr w:rsidR="00397CED" w14:paraId="2F8A0C3E"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2E304130" w14:textId="77777777" w:rsidR="00397CED" w:rsidRDefault="007C733A">
            <w:pPr>
              <w:widowControl w:val="0"/>
              <w:jc w:val="both"/>
              <w:rPr>
                <w:b/>
              </w:rPr>
            </w:pPr>
            <w:r>
              <w:rPr>
                <w:b/>
              </w:rPr>
              <w:t>Obor jmenovacího řízení</w:t>
            </w:r>
          </w:p>
        </w:tc>
        <w:tc>
          <w:tcPr>
            <w:tcW w:w="2242" w:type="dxa"/>
            <w:gridSpan w:val="3"/>
            <w:tcBorders>
              <w:top w:val="single" w:sz="4" w:space="0" w:color="000000"/>
              <w:left w:val="single" w:sz="4" w:space="0" w:color="000000"/>
              <w:bottom w:val="single" w:sz="4" w:space="0" w:color="000000"/>
              <w:right w:val="single" w:sz="4" w:space="0" w:color="000000"/>
            </w:tcBorders>
            <w:shd w:val="clear" w:color="auto" w:fill="F7CAAC"/>
          </w:tcPr>
          <w:p w14:paraId="0C419240"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A94637C"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39B97BC4" w14:textId="77777777" w:rsidR="00397CED" w:rsidRDefault="007C733A">
            <w:pPr>
              <w:widowControl w:val="0"/>
              <w:jc w:val="both"/>
              <w:rPr>
                <w:b/>
              </w:rPr>
            </w:pPr>
            <w:r>
              <w:rPr>
                <w:b/>
              </w:rPr>
              <w:t>2</w:t>
            </w:r>
          </w:p>
        </w:tc>
        <w:tc>
          <w:tcPr>
            <w:tcW w:w="693" w:type="dxa"/>
            <w:tcBorders>
              <w:top w:val="single" w:sz="4" w:space="0" w:color="000000"/>
              <w:left w:val="single" w:sz="4" w:space="0" w:color="000000"/>
              <w:bottom w:val="single" w:sz="4" w:space="0" w:color="000000"/>
              <w:right w:val="single" w:sz="4" w:space="0" w:color="000000"/>
            </w:tcBorders>
          </w:tcPr>
          <w:p w14:paraId="1BCDE160" w14:textId="77777777" w:rsidR="00397CED" w:rsidRDefault="007C733A">
            <w:pPr>
              <w:widowControl w:val="0"/>
              <w:jc w:val="both"/>
              <w:rPr>
                <w:b/>
              </w:rPr>
            </w:pPr>
            <w:r>
              <w:rPr>
                <w:b/>
              </w:rPr>
              <w:t>0</w:t>
            </w:r>
          </w:p>
        </w:tc>
        <w:tc>
          <w:tcPr>
            <w:tcW w:w="696" w:type="dxa"/>
            <w:tcBorders>
              <w:top w:val="single" w:sz="4" w:space="0" w:color="000000"/>
              <w:left w:val="single" w:sz="4" w:space="0" w:color="000000"/>
              <w:bottom w:val="single" w:sz="4" w:space="0" w:color="000000"/>
              <w:right w:val="single" w:sz="4" w:space="0" w:color="000000"/>
            </w:tcBorders>
          </w:tcPr>
          <w:p w14:paraId="444BEB2E" w14:textId="77777777" w:rsidR="00397CED" w:rsidRDefault="007C733A">
            <w:pPr>
              <w:widowControl w:val="0"/>
              <w:jc w:val="both"/>
              <w:rPr>
                <w:b/>
              </w:rPr>
            </w:pPr>
            <w:r>
              <w:rPr>
                <w:b/>
              </w:rPr>
              <w:t>67</w:t>
            </w:r>
          </w:p>
        </w:tc>
      </w:tr>
      <w:tr w:rsidR="00397CED" w14:paraId="1D20813B"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5E0479C4" w14:textId="77777777" w:rsidR="00397CED" w:rsidRDefault="00397CED">
            <w:pPr>
              <w:widowControl w:val="0"/>
              <w:jc w:val="both"/>
            </w:pPr>
          </w:p>
        </w:tc>
        <w:tc>
          <w:tcPr>
            <w:tcW w:w="2242" w:type="dxa"/>
            <w:gridSpan w:val="3"/>
            <w:tcBorders>
              <w:top w:val="single" w:sz="4" w:space="0" w:color="000000"/>
              <w:left w:val="single" w:sz="4" w:space="0" w:color="000000"/>
              <w:bottom w:val="single" w:sz="4" w:space="0" w:color="000000"/>
              <w:right w:val="single" w:sz="4" w:space="0" w:color="000000"/>
            </w:tcBorders>
          </w:tcPr>
          <w:p w14:paraId="6CC04CD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28509884"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6F7D3A6" w14:textId="77777777" w:rsidR="00397CED" w:rsidRDefault="007C733A">
            <w:pPr>
              <w:widowControl w:val="0"/>
              <w:jc w:val="both"/>
              <w:rPr>
                <w:b/>
                <w:sz w:val="18"/>
              </w:rPr>
            </w:pPr>
            <w:r>
              <w:rPr>
                <w:b/>
                <w:sz w:val="18"/>
              </w:rPr>
              <w:t>H-index WoS/Scopus</w:t>
            </w:r>
          </w:p>
        </w:tc>
        <w:tc>
          <w:tcPr>
            <w:tcW w:w="696" w:type="dxa"/>
            <w:tcBorders>
              <w:top w:val="single" w:sz="4" w:space="0" w:color="000000"/>
              <w:left w:val="single" w:sz="4" w:space="0" w:color="000000"/>
              <w:bottom w:val="single" w:sz="4" w:space="0" w:color="000000"/>
              <w:right w:val="single" w:sz="4" w:space="0" w:color="000000"/>
            </w:tcBorders>
            <w:vAlign w:val="center"/>
          </w:tcPr>
          <w:p w14:paraId="5C7F5D05" w14:textId="77777777" w:rsidR="00397CED" w:rsidRDefault="007C733A">
            <w:pPr>
              <w:widowControl w:val="0"/>
              <w:rPr>
                <w:b/>
              </w:rPr>
            </w:pPr>
            <w:r>
              <w:rPr>
                <w:b/>
              </w:rPr>
              <w:t xml:space="preserve">   -/-</w:t>
            </w:r>
          </w:p>
        </w:tc>
      </w:tr>
      <w:tr w:rsidR="00397CED" w14:paraId="40A8CE2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30A63F1"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4C0983BE" w14:textId="77777777">
        <w:trPr>
          <w:trHeight w:val="1124"/>
        </w:trPr>
        <w:tc>
          <w:tcPr>
            <w:tcW w:w="9859" w:type="dxa"/>
            <w:gridSpan w:val="15"/>
            <w:tcBorders>
              <w:top w:val="single" w:sz="4" w:space="0" w:color="000000"/>
              <w:left w:val="single" w:sz="4" w:space="0" w:color="000000"/>
              <w:bottom w:val="single" w:sz="4" w:space="0" w:color="000000"/>
              <w:right w:val="single" w:sz="4" w:space="0" w:color="000000"/>
            </w:tcBorders>
          </w:tcPr>
          <w:p w14:paraId="26FA3B9D" w14:textId="77777777" w:rsidR="00397CED" w:rsidRDefault="007C733A">
            <w:pPr>
              <w:widowControl w:val="0"/>
            </w:pPr>
            <w:r>
              <w:rPr>
                <w:b/>
              </w:rPr>
              <w:t>FASNEROVÁ, M</w:t>
            </w:r>
            <w:r>
              <w:t>.</w:t>
            </w:r>
            <w:r>
              <w:rPr>
                <w:b/>
              </w:rPr>
              <w:t xml:space="preserve"> (60)</w:t>
            </w:r>
            <w:r>
              <w:t xml:space="preserve"> a kol. (2020). Zjišťování úrovně čtenářské gramotnosti žáků ZŠ. Olomouc: PdF UP, 2020. ISBN: 978-80-244-5786-4. B</w:t>
            </w:r>
          </w:p>
          <w:p w14:paraId="68CDC768" w14:textId="77777777" w:rsidR="00397CED" w:rsidRDefault="007C733A">
            <w:pPr>
              <w:widowControl w:val="0"/>
            </w:pPr>
            <w:r>
              <w:rPr>
                <w:b/>
              </w:rPr>
              <w:t>FASNEROVÁ, M</w:t>
            </w:r>
            <w:r>
              <w:t>.</w:t>
            </w:r>
            <w:r>
              <w:rPr>
                <w:b/>
              </w:rPr>
              <w:t xml:space="preserve"> (60)</w:t>
            </w:r>
            <w:r>
              <w:t xml:space="preserve"> a kol. (2020). Examining the Level of Reading Literacy Among Primary School Pupils After the First Evaluation Period According to the Current Curriculum. Olomouc: PdF UP. ISBN: 978-80-244-5838-0. B</w:t>
            </w:r>
          </w:p>
          <w:p w14:paraId="3967C4A9" w14:textId="77777777" w:rsidR="00397CED" w:rsidRDefault="007C733A">
            <w:pPr>
              <w:widowControl w:val="0"/>
            </w:pPr>
            <w:r>
              <w:rPr>
                <w:b/>
              </w:rPr>
              <w:t>FASNEROVÁ, M</w:t>
            </w:r>
            <w:r>
              <w:t>.</w:t>
            </w:r>
            <w:r>
              <w:rPr>
                <w:b/>
              </w:rPr>
              <w:t xml:space="preserve"> (60)</w:t>
            </w:r>
            <w:r>
              <w:t xml:space="preserve"> a kol.(2019). Aspekty čtenářství žáků druhého ročníku základní školy. Olomouc: PdF UP. ISBN: 978-80-244-5610-2. B</w:t>
            </w:r>
          </w:p>
          <w:p w14:paraId="5CF0661A" w14:textId="77777777" w:rsidR="00397CED" w:rsidRDefault="007C733A">
            <w:pPr>
              <w:widowControl w:val="0"/>
              <w:rPr>
                <w:del w:id="1581" w:author="Jiří Vojtěšek" w:date="2023-01-10T13:43:00Z"/>
              </w:rPr>
            </w:pPr>
            <w:del w:id="1582" w:author="Jiří Vojtěšek" w:date="2023-01-10T13:43:00Z">
              <w:r>
                <w:rPr>
                  <w:b/>
                </w:rPr>
                <w:delText>FASNEROVÁ, M</w:delText>
              </w:r>
              <w:r>
                <w:delText xml:space="preserve">. </w:delText>
              </w:r>
              <w:r>
                <w:rPr>
                  <w:b/>
                </w:rPr>
                <w:delText>(100)</w:delText>
              </w:r>
              <w:r>
                <w:delText xml:space="preserve"> (2018). Prvopočáteční čtení a psaní. Praha: Grada. ISBN: 978-80-271-0289-1. B</w:delText>
              </w:r>
            </w:del>
          </w:p>
          <w:p w14:paraId="0D89E411" w14:textId="77777777" w:rsidR="00397CED" w:rsidRDefault="007C733A">
            <w:pPr>
              <w:widowControl w:val="0"/>
            </w:pPr>
            <w:r>
              <w:t xml:space="preserve">KRUSZEWSKA, A., </w:t>
            </w:r>
            <w:r>
              <w:rPr>
                <w:b/>
              </w:rPr>
              <w:t>FASNEROVA, M. (25)</w:t>
            </w:r>
            <w:r>
              <w:t xml:space="preserve">, BERNÁTOVÁ, R. and LAVRENOVA, M. (2021). University preparation of graduates of pedagogy to act as an early childhood education teacher. Self-assessment of Polish, Czech, Slovak and Ukrainian students. European Early Childhood Education Research Journal. London. 29 (2), 237-249. ISSN 1350-293X. DOI: </w:t>
            </w:r>
            <w:r>
              <w:lastRenderedPageBreak/>
              <w:t>10.1080/1350293X.2021.1895265. JSC</w:t>
            </w:r>
          </w:p>
          <w:p w14:paraId="7DFF13DF" w14:textId="77777777" w:rsidR="00397CED" w:rsidRDefault="007C733A">
            <w:pPr>
              <w:widowControl w:val="0"/>
            </w:pPr>
            <w:r>
              <w:rPr>
                <w:b/>
              </w:rPr>
              <w:t>FASNEROVÁ, M. (51)</w:t>
            </w:r>
            <w:r>
              <w:t xml:space="preserve">, PETROVÁ, J. (2021). School success of pupils in the second grade of primary school in relation to postponement of school attendance. ICERI </w:t>
            </w:r>
            <w:r>
              <w:rPr>
                <w:i/>
              </w:rPr>
              <w:t>2021 Proceedings 14th International Conference on Education , Research and Innovation</w:t>
            </w:r>
            <w:r>
              <w:t>. Valencia. Spain. D</w:t>
            </w:r>
          </w:p>
          <w:p w14:paraId="3DAA5EF4" w14:textId="77777777" w:rsidR="00397CED" w:rsidRDefault="00397CED">
            <w:pPr>
              <w:widowControl w:val="0"/>
              <w:rPr>
                <w:b/>
              </w:rPr>
            </w:pPr>
          </w:p>
        </w:tc>
      </w:tr>
      <w:tr w:rsidR="00397CED" w14:paraId="11047B0A"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40FE658" w14:textId="77777777" w:rsidR="00397CED" w:rsidRDefault="007C733A">
            <w:pPr>
              <w:widowControl w:val="0"/>
              <w:rPr>
                <w:b/>
              </w:rPr>
            </w:pPr>
            <w:r>
              <w:rPr>
                <w:b/>
              </w:rPr>
              <w:lastRenderedPageBreak/>
              <w:t>Působení v zahraničí</w:t>
            </w:r>
          </w:p>
        </w:tc>
      </w:tr>
      <w:tr w:rsidR="00397CED" w14:paraId="7B55BB62"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3F0E388" w14:textId="77777777" w:rsidR="00397CED" w:rsidRDefault="00397CED">
            <w:pPr>
              <w:widowControl w:val="0"/>
            </w:pPr>
          </w:p>
        </w:tc>
      </w:tr>
      <w:tr w:rsidR="00397CED" w14:paraId="2B13477D"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3029CDC"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64859F2" w14:textId="77777777" w:rsidR="00397CED" w:rsidRDefault="00397CED">
            <w:pPr>
              <w:widowControl w:val="0"/>
              <w:jc w:val="both"/>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0AF7155" w14:textId="77777777" w:rsidR="00397CED" w:rsidRDefault="007C733A">
            <w:pPr>
              <w:widowControl w:val="0"/>
              <w:jc w:val="both"/>
              <w:rPr>
                <w:b/>
              </w:rPr>
            </w:pPr>
            <w:r>
              <w:rPr>
                <w:b/>
              </w:rPr>
              <w:t>datum</w:t>
            </w:r>
          </w:p>
        </w:tc>
        <w:tc>
          <w:tcPr>
            <w:tcW w:w="2021" w:type="dxa"/>
            <w:gridSpan w:val="4"/>
            <w:tcBorders>
              <w:top w:val="single" w:sz="4" w:space="0" w:color="000000"/>
              <w:left w:val="single" w:sz="4" w:space="0" w:color="000000"/>
              <w:bottom w:val="single" w:sz="4" w:space="0" w:color="000000"/>
              <w:right w:val="single" w:sz="4" w:space="0" w:color="000000"/>
            </w:tcBorders>
          </w:tcPr>
          <w:p w14:paraId="359B8A3E" w14:textId="77777777" w:rsidR="00397CED" w:rsidRDefault="007C733A">
            <w:pPr>
              <w:widowControl w:val="0"/>
              <w:jc w:val="both"/>
            </w:pPr>
            <w:r>
              <w:t>31. 10. 2022</w:t>
            </w:r>
          </w:p>
        </w:tc>
      </w:tr>
    </w:tbl>
    <w:p w14:paraId="1DAA4D85" w14:textId="77777777" w:rsidR="00397CED" w:rsidRDefault="00397CED"/>
    <w:p w14:paraId="296CA941" w14:textId="77777777" w:rsidR="00397CED" w:rsidRDefault="00397CED"/>
    <w:p w14:paraId="48A5F675"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41450B4"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1ECCA29" w14:textId="11912CDA" w:rsidR="00397CED" w:rsidRDefault="007C733A">
            <w:pPr>
              <w:pageBreakBefore/>
              <w:widowControl w:val="0"/>
              <w:tabs>
                <w:tab w:val="right" w:pos="9532"/>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583" w:author="Jiří Vojtěšek" w:date="2023-01-24T20:39:00Z">
              <w:r w:rsidR="008A5423">
                <w:rPr>
                  <w:b/>
                  <w:sz w:val="24"/>
                  <w:szCs w:val="22"/>
                  <w:lang w:eastAsia="en-US"/>
                </w:rPr>
                <w:t>Abecední seznam</w:t>
              </w:r>
            </w:ins>
            <w:del w:id="1584" w:author="Jiří Vojtěšek" w:date="2023-01-24T20:39:00Z">
              <w:r w:rsidDel="008A5423">
                <w:rPr>
                  <w:rStyle w:val="Odkazintenzivn"/>
                </w:rPr>
                <w:delText>Abecední seznam</w:delText>
              </w:r>
            </w:del>
            <w:r>
              <w:rPr>
                <w:rStyle w:val="Odkazintenzivn"/>
              </w:rPr>
              <w:fldChar w:fldCharType="end"/>
            </w:r>
          </w:p>
        </w:tc>
      </w:tr>
      <w:tr w:rsidR="00397CED" w14:paraId="6F4EF3E1"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6A68B9A4"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4EA6C7E1" w14:textId="77777777" w:rsidR="00397CED" w:rsidRDefault="007C733A">
            <w:pPr>
              <w:widowControl w:val="0"/>
              <w:jc w:val="both"/>
            </w:pPr>
            <w:r>
              <w:t>Univerzita Tomáše Bati ve Zlíně</w:t>
            </w:r>
          </w:p>
        </w:tc>
      </w:tr>
      <w:tr w:rsidR="00397CED" w14:paraId="5EBF796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2EEE338"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618FA525" w14:textId="77777777" w:rsidR="00397CED" w:rsidRDefault="007C733A">
            <w:pPr>
              <w:widowControl w:val="0"/>
              <w:jc w:val="both"/>
            </w:pPr>
            <w:r>
              <w:t>Fakulta aplikované informatiky</w:t>
            </w:r>
          </w:p>
        </w:tc>
      </w:tr>
      <w:tr w:rsidR="00397CED" w14:paraId="33791A4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2A1FD2C"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4B7A7220" w14:textId="77777777" w:rsidR="00397CED" w:rsidRDefault="007C733A">
            <w:pPr>
              <w:widowControl w:val="0"/>
              <w:jc w:val="both"/>
            </w:pPr>
            <w:r>
              <w:t>Učitelství informatiky pro základní a střední školy</w:t>
            </w:r>
          </w:p>
        </w:tc>
      </w:tr>
      <w:tr w:rsidR="00397CED" w14:paraId="5F324CB3"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7F10747"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04B11C91" w14:textId="77777777" w:rsidR="00397CED" w:rsidRDefault="007C733A">
            <w:pPr>
              <w:widowControl w:val="0"/>
              <w:jc w:val="both"/>
            </w:pPr>
            <w:r>
              <w:t xml:space="preserve">Bronislav </w:t>
            </w:r>
            <w:bookmarkStart w:id="1585" w:name="achramcov"/>
            <w:r>
              <w:t>Chramcov</w:t>
            </w:r>
            <w:bookmarkEnd w:id="1585"/>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19A19E20"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683BF4FC" w14:textId="77777777" w:rsidR="00397CED" w:rsidRDefault="007C733A">
            <w:pPr>
              <w:widowControl w:val="0"/>
              <w:jc w:val="both"/>
            </w:pPr>
            <w:r>
              <w:t>doc. Ing. Bc. Ph.D.</w:t>
            </w:r>
          </w:p>
        </w:tc>
      </w:tr>
      <w:tr w:rsidR="00397CED" w14:paraId="5AA8C014"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7B5511C"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71F57017" w14:textId="77777777" w:rsidR="00397CED" w:rsidRDefault="007C733A">
            <w:pPr>
              <w:widowControl w:val="0"/>
              <w:jc w:val="both"/>
            </w:pPr>
            <w:r>
              <w:t>1975</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6FDA2926"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1F698E51"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F85887A"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0D17C00"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F8ED102"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4F51EBB" w14:textId="77777777" w:rsidR="00397CED" w:rsidRDefault="007C733A">
            <w:pPr>
              <w:widowControl w:val="0"/>
              <w:jc w:val="both"/>
            </w:pPr>
            <w:r>
              <w:t>N</w:t>
            </w:r>
          </w:p>
        </w:tc>
      </w:tr>
      <w:tr w:rsidR="00397CED" w14:paraId="2F292A92"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16DD986F"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4E2D93A5"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585F90F"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FB07F4E"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110986B"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24B42CD8" w14:textId="77777777" w:rsidR="00397CED" w:rsidRDefault="007C733A">
            <w:pPr>
              <w:widowControl w:val="0"/>
              <w:jc w:val="both"/>
            </w:pPr>
            <w:r>
              <w:t>N</w:t>
            </w:r>
          </w:p>
        </w:tc>
      </w:tr>
      <w:tr w:rsidR="00397CED" w14:paraId="70B66E39"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5952DD2F"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5AFC2C1D"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7353EC9" w14:textId="77777777" w:rsidR="00397CED" w:rsidRDefault="007C733A">
            <w:pPr>
              <w:widowControl w:val="0"/>
              <w:jc w:val="both"/>
              <w:rPr>
                <w:b/>
              </w:rPr>
            </w:pPr>
            <w:r>
              <w:rPr>
                <w:b/>
              </w:rPr>
              <w:t>rozsah</w:t>
            </w:r>
          </w:p>
        </w:tc>
      </w:tr>
      <w:tr w:rsidR="00397CED" w14:paraId="3C61A064"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21AF6C4E"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61DABFE1"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200008E3" w14:textId="77777777" w:rsidR="00397CED" w:rsidRDefault="00397CED">
            <w:pPr>
              <w:widowControl w:val="0"/>
              <w:jc w:val="both"/>
            </w:pPr>
          </w:p>
        </w:tc>
      </w:tr>
      <w:tr w:rsidR="00397CED" w14:paraId="71058970"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852F17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69C6E5D0" w14:textId="77777777">
        <w:trPr>
          <w:trHeight w:val="364"/>
        </w:trPr>
        <w:tc>
          <w:tcPr>
            <w:tcW w:w="9859" w:type="dxa"/>
            <w:gridSpan w:val="15"/>
            <w:tcBorders>
              <w:left w:val="single" w:sz="4" w:space="0" w:color="000000"/>
              <w:bottom w:val="single" w:sz="4" w:space="0" w:color="000000"/>
              <w:right w:val="single" w:sz="4" w:space="0" w:color="000000"/>
            </w:tcBorders>
          </w:tcPr>
          <w:p w14:paraId="7C768485" w14:textId="77777777" w:rsidR="00397CED" w:rsidRDefault="007C733A">
            <w:pPr>
              <w:widowControl w:val="0"/>
              <w:jc w:val="both"/>
            </w:pPr>
            <w:r>
              <w:t>Aplikační software pro učitele informatiky - garant, přednášející (100 %)</w:t>
            </w:r>
          </w:p>
        </w:tc>
      </w:tr>
      <w:tr w:rsidR="00397CED" w14:paraId="4690AB5C"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0E6B546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19839E19" w14:textId="77777777">
        <w:trPr>
          <w:trHeight w:val="340"/>
        </w:trPr>
        <w:tc>
          <w:tcPr>
            <w:tcW w:w="2801" w:type="dxa"/>
            <w:gridSpan w:val="2"/>
            <w:tcBorders>
              <w:left w:val="single" w:sz="4" w:space="0" w:color="000000"/>
              <w:bottom w:val="single" w:sz="4" w:space="0" w:color="000000"/>
              <w:right w:val="single" w:sz="4" w:space="0" w:color="000000"/>
            </w:tcBorders>
          </w:tcPr>
          <w:p w14:paraId="370AC303"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32E814B8"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0C6FAD64"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335B80F0"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586E4616" w14:textId="77777777" w:rsidR="00397CED" w:rsidRDefault="007C733A">
            <w:pPr>
              <w:widowControl w:val="0"/>
              <w:jc w:val="both"/>
            </w:pPr>
            <w:r>
              <w:rPr>
                <w:b/>
              </w:rPr>
              <w:t>(</w:t>
            </w:r>
            <w:r>
              <w:rPr>
                <w:b/>
                <w:i/>
                <w:iCs/>
              </w:rPr>
              <w:t>nepovinný údaj</w:t>
            </w:r>
            <w:r>
              <w:rPr>
                <w:b/>
              </w:rPr>
              <w:t>) Počet hodin za semestr</w:t>
            </w:r>
          </w:p>
        </w:tc>
      </w:tr>
      <w:tr w:rsidR="00397CED" w14:paraId="67D3C718" w14:textId="77777777">
        <w:trPr>
          <w:trHeight w:val="285"/>
        </w:trPr>
        <w:tc>
          <w:tcPr>
            <w:tcW w:w="2801" w:type="dxa"/>
            <w:gridSpan w:val="2"/>
            <w:tcBorders>
              <w:left w:val="single" w:sz="4" w:space="0" w:color="000000"/>
              <w:bottom w:val="single" w:sz="4" w:space="0" w:color="000000"/>
              <w:right w:val="single" w:sz="4" w:space="0" w:color="000000"/>
            </w:tcBorders>
          </w:tcPr>
          <w:p w14:paraId="6954F255" w14:textId="77777777" w:rsidR="00397CED" w:rsidRDefault="007C733A">
            <w:pPr>
              <w:widowControl w:val="0"/>
              <w:jc w:val="both"/>
            </w:pPr>
            <w:r>
              <w:t>Teorie přenosu informace</w:t>
            </w:r>
          </w:p>
        </w:tc>
        <w:tc>
          <w:tcPr>
            <w:tcW w:w="2413" w:type="dxa"/>
            <w:gridSpan w:val="3"/>
            <w:tcBorders>
              <w:left w:val="single" w:sz="4" w:space="0" w:color="000000"/>
              <w:bottom w:val="single" w:sz="4" w:space="0" w:color="000000"/>
              <w:right w:val="single" w:sz="4" w:space="0" w:color="000000"/>
            </w:tcBorders>
          </w:tcPr>
          <w:p w14:paraId="7AE18B21"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39A3728A"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E6DF438"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6B3EEB3F" w14:textId="77777777" w:rsidR="00397CED" w:rsidRDefault="007C733A">
            <w:pPr>
              <w:widowControl w:val="0"/>
              <w:jc w:val="both"/>
            </w:pPr>
            <w:r>
              <w:t>28 hod./sem.</w:t>
            </w:r>
          </w:p>
        </w:tc>
      </w:tr>
      <w:tr w:rsidR="00397CED" w14:paraId="6F343ADC" w14:textId="77777777">
        <w:trPr>
          <w:trHeight w:val="285"/>
        </w:trPr>
        <w:tc>
          <w:tcPr>
            <w:tcW w:w="2801" w:type="dxa"/>
            <w:gridSpan w:val="2"/>
            <w:tcBorders>
              <w:left w:val="single" w:sz="4" w:space="0" w:color="000000"/>
              <w:bottom w:val="single" w:sz="4" w:space="0" w:color="000000"/>
              <w:right w:val="single" w:sz="4" w:space="0" w:color="000000"/>
            </w:tcBorders>
          </w:tcPr>
          <w:p w14:paraId="4289E39F" w14:textId="77777777" w:rsidR="00397CED" w:rsidRDefault="007C733A">
            <w:pPr>
              <w:widowControl w:val="0"/>
              <w:jc w:val="both"/>
            </w:pPr>
            <w:r>
              <w:t>Teorie přenosu informace</w:t>
            </w:r>
          </w:p>
        </w:tc>
        <w:tc>
          <w:tcPr>
            <w:tcW w:w="2413" w:type="dxa"/>
            <w:gridSpan w:val="3"/>
            <w:tcBorders>
              <w:left w:val="single" w:sz="4" w:space="0" w:color="000000"/>
              <w:bottom w:val="single" w:sz="4" w:space="0" w:color="000000"/>
              <w:right w:val="single" w:sz="4" w:space="0" w:color="000000"/>
            </w:tcBorders>
          </w:tcPr>
          <w:p w14:paraId="3EEE26ED" w14:textId="77777777" w:rsidR="00397CED" w:rsidRDefault="007C733A">
            <w:pPr>
              <w:widowControl w:val="0"/>
              <w:jc w:val="both"/>
            </w:pPr>
            <w:r>
              <w:t>Informační technologie v administrativě</w:t>
            </w:r>
          </w:p>
        </w:tc>
        <w:tc>
          <w:tcPr>
            <w:tcW w:w="567" w:type="dxa"/>
            <w:gridSpan w:val="2"/>
            <w:tcBorders>
              <w:left w:val="single" w:sz="4" w:space="0" w:color="000000"/>
              <w:bottom w:val="single" w:sz="4" w:space="0" w:color="000000"/>
              <w:right w:val="single" w:sz="4" w:space="0" w:color="000000"/>
            </w:tcBorders>
          </w:tcPr>
          <w:p w14:paraId="5158159B"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B41CE66"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6697F8E4" w14:textId="77777777" w:rsidR="00397CED" w:rsidRDefault="007C733A">
            <w:pPr>
              <w:widowControl w:val="0"/>
              <w:jc w:val="both"/>
            </w:pPr>
            <w:r>
              <w:t>28 hod./sem.</w:t>
            </w:r>
          </w:p>
        </w:tc>
      </w:tr>
      <w:tr w:rsidR="00397CED" w14:paraId="50571A8F" w14:textId="77777777">
        <w:trPr>
          <w:trHeight w:val="284"/>
        </w:trPr>
        <w:tc>
          <w:tcPr>
            <w:tcW w:w="2801" w:type="dxa"/>
            <w:gridSpan w:val="2"/>
            <w:tcBorders>
              <w:left w:val="single" w:sz="4" w:space="0" w:color="000000"/>
              <w:bottom w:val="single" w:sz="4" w:space="0" w:color="000000"/>
              <w:right w:val="single" w:sz="4" w:space="0" w:color="000000"/>
            </w:tcBorders>
          </w:tcPr>
          <w:p w14:paraId="41C309AD" w14:textId="77777777" w:rsidR="00397CED" w:rsidRDefault="007C733A">
            <w:pPr>
              <w:widowControl w:val="0"/>
              <w:jc w:val="both"/>
            </w:pPr>
            <w:r>
              <w:t>Plánování a simulace výrobních postupů</w:t>
            </w:r>
          </w:p>
        </w:tc>
        <w:tc>
          <w:tcPr>
            <w:tcW w:w="2413" w:type="dxa"/>
            <w:gridSpan w:val="3"/>
            <w:tcBorders>
              <w:left w:val="single" w:sz="4" w:space="0" w:color="000000"/>
              <w:bottom w:val="single" w:sz="4" w:space="0" w:color="000000"/>
              <w:right w:val="single" w:sz="4" w:space="0" w:color="000000"/>
            </w:tcBorders>
          </w:tcPr>
          <w:p w14:paraId="72570025" w14:textId="77777777" w:rsidR="00397CED" w:rsidRDefault="007C733A">
            <w:pPr>
              <w:widowControl w:val="0"/>
              <w:jc w:val="both"/>
            </w:pPr>
            <w:r>
              <w:t>Automatické řízení a informatika v Průmyslu 4.0</w:t>
            </w:r>
          </w:p>
        </w:tc>
        <w:tc>
          <w:tcPr>
            <w:tcW w:w="567" w:type="dxa"/>
            <w:gridSpan w:val="2"/>
            <w:tcBorders>
              <w:left w:val="single" w:sz="4" w:space="0" w:color="000000"/>
              <w:bottom w:val="single" w:sz="4" w:space="0" w:color="000000"/>
              <w:right w:val="single" w:sz="4" w:space="0" w:color="000000"/>
            </w:tcBorders>
          </w:tcPr>
          <w:p w14:paraId="0EAD8487"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1C1F6E7" w14:textId="77777777" w:rsidR="00397CED" w:rsidRDefault="007C733A">
            <w:pPr>
              <w:widowControl w:val="0"/>
              <w:jc w:val="both"/>
            </w:pPr>
            <w:r>
              <w:t>Garant, přednášející (25 %)</w:t>
            </w:r>
          </w:p>
        </w:tc>
        <w:tc>
          <w:tcPr>
            <w:tcW w:w="1969" w:type="dxa"/>
            <w:gridSpan w:val="3"/>
            <w:tcBorders>
              <w:left w:val="single" w:sz="4" w:space="0" w:color="000000"/>
              <w:bottom w:val="single" w:sz="4" w:space="0" w:color="000000"/>
              <w:right w:val="single" w:sz="4" w:space="0" w:color="000000"/>
            </w:tcBorders>
          </w:tcPr>
          <w:p w14:paraId="7929B6CF" w14:textId="77777777" w:rsidR="00397CED" w:rsidRDefault="007C733A">
            <w:pPr>
              <w:widowControl w:val="0"/>
              <w:jc w:val="both"/>
            </w:pPr>
            <w:r>
              <w:t>7 hod./sem.</w:t>
            </w:r>
          </w:p>
        </w:tc>
      </w:tr>
      <w:tr w:rsidR="00397CED" w14:paraId="5671DDFC" w14:textId="77777777">
        <w:trPr>
          <w:trHeight w:val="284"/>
        </w:trPr>
        <w:tc>
          <w:tcPr>
            <w:tcW w:w="2801" w:type="dxa"/>
            <w:gridSpan w:val="2"/>
            <w:tcBorders>
              <w:left w:val="single" w:sz="4" w:space="0" w:color="000000"/>
              <w:bottom w:val="single" w:sz="4" w:space="0" w:color="000000"/>
              <w:right w:val="single" w:sz="4" w:space="0" w:color="000000"/>
            </w:tcBorders>
          </w:tcPr>
          <w:p w14:paraId="38A2C76D" w14:textId="77777777" w:rsidR="00397CED" w:rsidRDefault="007C733A">
            <w:pPr>
              <w:widowControl w:val="0"/>
              <w:jc w:val="both"/>
            </w:pPr>
            <w:r>
              <w:t>Simulace systémů</w:t>
            </w:r>
          </w:p>
        </w:tc>
        <w:tc>
          <w:tcPr>
            <w:tcW w:w="2413" w:type="dxa"/>
            <w:gridSpan w:val="3"/>
            <w:tcBorders>
              <w:left w:val="single" w:sz="4" w:space="0" w:color="000000"/>
              <w:bottom w:val="single" w:sz="4" w:space="0" w:color="000000"/>
              <w:right w:val="single" w:sz="4" w:space="0" w:color="000000"/>
            </w:tcBorders>
          </w:tcPr>
          <w:p w14:paraId="57C97484"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687D693"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043FB174" w14:textId="77777777" w:rsidR="00397CED" w:rsidRDefault="007C733A">
            <w:pPr>
              <w:widowControl w:val="0"/>
              <w:jc w:val="both"/>
            </w:pPr>
            <w:r>
              <w:t>Garant, přednášející (50 %), cvičící (100 %)</w:t>
            </w:r>
          </w:p>
        </w:tc>
        <w:tc>
          <w:tcPr>
            <w:tcW w:w="1969" w:type="dxa"/>
            <w:gridSpan w:val="3"/>
            <w:tcBorders>
              <w:left w:val="single" w:sz="4" w:space="0" w:color="000000"/>
              <w:bottom w:val="single" w:sz="4" w:space="0" w:color="000000"/>
              <w:right w:val="single" w:sz="4" w:space="0" w:color="000000"/>
            </w:tcBorders>
          </w:tcPr>
          <w:p w14:paraId="1A875FC6" w14:textId="77777777" w:rsidR="00397CED" w:rsidRDefault="007C733A">
            <w:pPr>
              <w:widowControl w:val="0"/>
              <w:jc w:val="both"/>
            </w:pPr>
            <w:r>
              <w:t>42 hod./sem.</w:t>
            </w:r>
          </w:p>
        </w:tc>
      </w:tr>
      <w:tr w:rsidR="00397CED" w14:paraId="47265B4A" w14:textId="77777777">
        <w:trPr>
          <w:trHeight w:val="284"/>
        </w:trPr>
        <w:tc>
          <w:tcPr>
            <w:tcW w:w="2801" w:type="dxa"/>
            <w:gridSpan w:val="2"/>
            <w:tcBorders>
              <w:left w:val="single" w:sz="4" w:space="0" w:color="000000"/>
              <w:bottom w:val="single" w:sz="4" w:space="0" w:color="000000"/>
              <w:right w:val="single" w:sz="4" w:space="0" w:color="000000"/>
            </w:tcBorders>
          </w:tcPr>
          <w:p w14:paraId="695DE915" w14:textId="77777777" w:rsidR="00397CED" w:rsidRDefault="007C733A">
            <w:pPr>
              <w:widowControl w:val="0"/>
              <w:jc w:val="both"/>
            </w:pPr>
            <w:r>
              <w:t>Řízení a logistika výroby</w:t>
            </w:r>
          </w:p>
        </w:tc>
        <w:tc>
          <w:tcPr>
            <w:tcW w:w="2413" w:type="dxa"/>
            <w:gridSpan w:val="3"/>
            <w:tcBorders>
              <w:left w:val="single" w:sz="4" w:space="0" w:color="000000"/>
              <w:bottom w:val="single" w:sz="4" w:space="0" w:color="000000"/>
              <w:right w:val="single" w:sz="4" w:space="0" w:color="000000"/>
            </w:tcBorders>
          </w:tcPr>
          <w:p w14:paraId="52C3B0FB" w14:textId="77777777" w:rsidR="00397CED" w:rsidRDefault="007C733A">
            <w:pPr>
              <w:widowControl w:val="0"/>
              <w:jc w:val="both"/>
            </w:pPr>
            <w:r>
              <w:t>Aplikovaná informatika v průmyslové automatizaci</w:t>
            </w:r>
          </w:p>
        </w:tc>
        <w:tc>
          <w:tcPr>
            <w:tcW w:w="567" w:type="dxa"/>
            <w:gridSpan w:val="2"/>
            <w:tcBorders>
              <w:left w:val="single" w:sz="4" w:space="0" w:color="000000"/>
              <w:bottom w:val="single" w:sz="4" w:space="0" w:color="000000"/>
              <w:right w:val="single" w:sz="4" w:space="0" w:color="000000"/>
            </w:tcBorders>
          </w:tcPr>
          <w:p w14:paraId="38696BA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3F545AD5" w14:textId="77777777" w:rsidR="00397CED" w:rsidRDefault="007C733A">
            <w:pPr>
              <w:widowControl w:val="0"/>
              <w:jc w:val="both"/>
            </w:pPr>
            <w:r>
              <w:t>Garant, přednášející (50 %), cvičící (100 %)</w:t>
            </w:r>
          </w:p>
        </w:tc>
        <w:tc>
          <w:tcPr>
            <w:tcW w:w="1969" w:type="dxa"/>
            <w:gridSpan w:val="3"/>
            <w:tcBorders>
              <w:left w:val="single" w:sz="4" w:space="0" w:color="000000"/>
              <w:bottom w:val="single" w:sz="4" w:space="0" w:color="000000"/>
              <w:right w:val="single" w:sz="4" w:space="0" w:color="000000"/>
            </w:tcBorders>
          </w:tcPr>
          <w:p w14:paraId="222D83CF" w14:textId="77777777" w:rsidR="00397CED" w:rsidRDefault="007C733A">
            <w:pPr>
              <w:widowControl w:val="0"/>
              <w:jc w:val="both"/>
            </w:pPr>
            <w:r>
              <w:t>49 hod./sem.</w:t>
            </w:r>
          </w:p>
        </w:tc>
      </w:tr>
      <w:tr w:rsidR="00397CED" w14:paraId="05C477D3" w14:textId="77777777">
        <w:trPr>
          <w:trHeight w:val="284"/>
        </w:trPr>
        <w:tc>
          <w:tcPr>
            <w:tcW w:w="2801" w:type="dxa"/>
            <w:gridSpan w:val="2"/>
            <w:tcBorders>
              <w:left w:val="single" w:sz="4" w:space="0" w:color="000000"/>
              <w:bottom w:val="single" w:sz="4" w:space="0" w:color="000000"/>
              <w:right w:val="single" w:sz="4" w:space="0" w:color="000000"/>
            </w:tcBorders>
          </w:tcPr>
          <w:p w14:paraId="2588FD7A" w14:textId="77777777" w:rsidR="00397CED" w:rsidRDefault="007C733A">
            <w:pPr>
              <w:widowControl w:val="0"/>
              <w:jc w:val="both"/>
            </w:pPr>
            <w:r>
              <w:t>Matematická statistika</w:t>
            </w:r>
          </w:p>
        </w:tc>
        <w:tc>
          <w:tcPr>
            <w:tcW w:w="2413" w:type="dxa"/>
            <w:gridSpan w:val="3"/>
            <w:tcBorders>
              <w:left w:val="single" w:sz="4" w:space="0" w:color="000000"/>
              <w:bottom w:val="single" w:sz="4" w:space="0" w:color="000000"/>
              <w:right w:val="single" w:sz="4" w:space="0" w:color="000000"/>
            </w:tcBorders>
          </w:tcPr>
          <w:p w14:paraId="1370F1C3"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EF78168"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282C5C22"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48D746D0" w14:textId="77777777" w:rsidR="00397CED" w:rsidRDefault="007C733A">
            <w:pPr>
              <w:widowControl w:val="0"/>
              <w:jc w:val="both"/>
            </w:pPr>
            <w:r>
              <w:t>12 hod./sem</w:t>
            </w:r>
          </w:p>
        </w:tc>
      </w:tr>
      <w:tr w:rsidR="00397CED" w14:paraId="2E57B04F" w14:textId="77777777">
        <w:trPr>
          <w:trHeight w:val="284"/>
        </w:trPr>
        <w:tc>
          <w:tcPr>
            <w:tcW w:w="2801" w:type="dxa"/>
            <w:gridSpan w:val="2"/>
            <w:tcBorders>
              <w:left w:val="single" w:sz="4" w:space="0" w:color="000000"/>
              <w:bottom w:val="single" w:sz="4" w:space="0" w:color="000000"/>
              <w:right w:val="single" w:sz="4" w:space="0" w:color="000000"/>
            </w:tcBorders>
          </w:tcPr>
          <w:p w14:paraId="5D35A075" w14:textId="77777777" w:rsidR="00397CED" w:rsidRDefault="007C733A">
            <w:pPr>
              <w:widowControl w:val="0"/>
              <w:jc w:val="both"/>
            </w:pPr>
            <w:r>
              <w:t>Pedagogická praxe – 1-3 *</w:t>
            </w:r>
          </w:p>
        </w:tc>
        <w:tc>
          <w:tcPr>
            <w:tcW w:w="2413" w:type="dxa"/>
            <w:gridSpan w:val="3"/>
            <w:tcBorders>
              <w:left w:val="single" w:sz="4" w:space="0" w:color="000000"/>
              <w:bottom w:val="single" w:sz="4" w:space="0" w:color="000000"/>
              <w:right w:val="single" w:sz="4" w:space="0" w:color="000000"/>
            </w:tcBorders>
          </w:tcPr>
          <w:p w14:paraId="6D599B4B" w14:textId="77777777" w:rsidR="00397CED" w:rsidRDefault="007C733A">
            <w:pPr>
              <w:widowControl w:val="0"/>
              <w:jc w:val="both"/>
            </w:pPr>
            <w:r>
              <w:t>Učitelství informatiky pro střední školy</w:t>
            </w:r>
          </w:p>
        </w:tc>
        <w:tc>
          <w:tcPr>
            <w:tcW w:w="567" w:type="dxa"/>
            <w:gridSpan w:val="2"/>
            <w:tcBorders>
              <w:left w:val="single" w:sz="4" w:space="0" w:color="000000"/>
              <w:bottom w:val="single" w:sz="4" w:space="0" w:color="000000"/>
              <w:right w:val="single" w:sz="4" w:space="0" w:color="000000"/>
            </w:tcBorders>
          </w:tcPr>
          <w:p w14:paraId="21A77094"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2F9699A2" w14:textId="77777777" w:rsidR="00397CED" w:rsidRDefault="007C733A">
            <w:pPr>
              <w:widowControl w:val="0"/>
              <w:jc w:val="both"/>
            </w:pPr>
            <w:r>
              <w:t>Garant</w:t>
            </w:r>
          </w:p>
        </w:tc>
        <w:tc>
          <w:tcPr>
            <w:tcW w:w="1969" w:type="dxa"/>
            <w:gridSpan w:val="3"/>
            <w:tcBorders>
              <w:left w:val="single" w:sz="4" w:space="0" w:color="000000"/>
              <w:bottom w:val="single" w:sz="4" w:space="0" w:color="000000"/>
              <w:right w:val="single" w:sz="4" w:space="0" w:color="000000"/>
            </w:tcBorders>
          </w:tcPr>
          <w:p w14:paraId="3F90BAB6" w14:textId="77777777" w:rsidR="00397CED" w:rsidRDefault="007C733A">
            <w:pPr>
              <w:widowControl w:val="0"/>
              <w:jc w:val="both"/>
            </w:pPr>
            <w:r>
              <w:t>0 hod./sem.</w:t>
            </w:r>
          </w:p>
        </w:tc>
      </w:tr>
      <w:tr w:rsidR="00397CED" w14:paraId="0BCF0DA5" w14:textId="77777777">
        <w:trPr>
          <w:trHeight w:val="284"/>
        </w:trPr>
        <w:tc>
          <w:tcPr>
            <w:tcW w:w="9859" w:type="dxa"/>
            <w:gridSpan w:val="15"/>
            <w:tcBorders>
              <w:left w:val="single" w:sz="4" w:space="0" w:color="000000"/>
              <w:bottom w:val="single" w:sz="4" w:space="0" w:color="000000"/>
              <w:right w:val="single" w:sz="4" w:space="0" w:color="000000"/>
            </w:tcBorders>
          </w:tcPr>
          <w:p w14:paraId="75139885" w14:textId="77777777" w:rsidR="00397CED" w:rsidRDefault="007C733A">
            <w:pPr>
              <w:widowControl w:val="0"/>
              <w:tabs>
                <w:tab w:val="left" w:pos="958"/>
              </w:tabs>
              <w:ind w:left="958" w:hanging="958"/>
              <w:jc w:val="both"/>
              <w:rPr>
                <w:i/>
                <w:sz w:val="18"/>
              </w:rPr>
            </w:pPr>
            <w:r>
              <w:rPr>
                <w:i/>
                <w:sz w:val="18"/>
              </w:rPr>
              <w:t>Pozn.:</w:t>
            </w:r>
            <w:r>
              <w:rPr>
                <w:i/>
                <w:sz w:val="18"/>
              </w:rPr>
              <w:tab/>
              <w:t>*) Předměty Pedagogická praxe 1-3 nemá regulérní výuku, studenti vykonávají pedagogickou praxi a úloha garanta je dohlížet a vyhodnocovat tyto praxe.</w:t>
            </w:r>
          </w:p>
        </w:tc>
      </w:tr>
      <w:tr w:rsidR="00397CED" w14:paraId="5DD6887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14B3900" w14:textId="77777777" w:rsidR="00397CED" w:rsidRDefault="007C733A">
            <w:pPr>
              <w:widowControl w:val="0"/>
              <w:jc w:val="both"/>
              <w:rPr>
                <w:b/>
              </w:rPr>
            </w:pPr>
            <w:r>
              <w:rPr>
                <w:b/>
              </w:rPr>
              <w:t>Údaje o vzdělání na VŠ</w:t>
            </w:r>
          </w:p>
        </w:tc>
      </w:tr>
      <w:tr w:rsidR="00397CED" w14:paraId="7111DF00"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0A3E4AC6" w14:textId="77777777" w:rsidR="00397CED" w:rsidRDefault="007C733A">
            <w:pPr>
              <w:widowControl w:val="0"/>
              <w:ind w:left="1099" w:hanging="1099"/>
              <w:jc w:val="both"/>
            </w:pPr>
            <w:r>
              <w:t>1993–1998</w:t>
            </w:r>
            <w:r>
              <w:tab/>
            </w:r>
            <w:del w:id="1586" w:author="Jiri Vojtesek" w:date="2023-01-09T22:55:00Z">
              <w:r>
                <w:delText xml:space="preserve">Vysokoškolské vzdělání (Ing.), </w:delText>
              </w:r>
            </w:del>
            <w:r>
              <w:t>Vysoké učení technické v Brně, Fakulta technologická ve Zlíně, studijní obor „Automatizace a řídicí technika ve spotřebním průmyslu“</w:t>
            </w:r>
            <w:ins w:id="1587" w:author="Jiri Vojtesek" w:date="2023-01-09T22:55:00Z">
              <w:r>
                <w:t xml:space="preserve"> (Ing.)</w:t>
              </w:r>
            </w:ins>
          </w:p>
          <w:p w14:paraId="12C745FB" w14:textId="77777777" w:rsidR="00397CED" w:rsidRDefault="007C733A">
            <w:pPr>
              <w:widowControl w:val="0"/>
              <w:ind w:left="1099" w:hanging="1099"/>
              <w:jc w:val="both"/>
            </w:pPr>
            <w:r>
              <w:t>2004–2006</w:t>
            </w:r>
            <w:r>
              <w:tab/>
            </w:r>
            <w:del w:id="1588" w:author="Jiri Vojtesek" w:date="2023-01-09T22:55:00Z">
              <w:r>
                <w:delText xml:space="preserve">Vysokoškolské vzdělání (Bc.), </w:delText>
              </w:r>
            </w:del>
            <w:r>
              <w:t>Univerzita Tomáše Bati ve Zlíně, Univerzitní institut, studijní program „Specializace v pedagogice“, studijní obor „Učitelství odborných předmětů pro střední školy“</w:t>
            </w:r>
            <w:ins w:id="1589" w:author="Jiri Vojtesek" w:date="2023-01-09T22:55:00Z">
              <w:r>
                <w:t xml:space="preserve"> (Bc.)</w:t>
              </w:r>
            </w:ins>
          </w:p>
          <w:p w14:paraId="01D45C91" w14:textId="77777777" w:rsidR="00397CED" w:rsidRDefault="007C733A">
            <w:pPr>
              <w:widowControl w:val="0"/>
              <w:ind w:left="1096" w:hanging="1096"/>
              <w:jc w:val="both"/>
            </w:pPr>
            <w:r>
              <w:t xml:space="preserve">1998–2006   </w:t>
            </w:r>
            <w:del w:id="1590" w:author="Jiri Vojtesek" w:date="2023-01-09T22:56:00Z">
              <w:r>
                <w:delText xml:space="preserve">Doktorské studium (Ph.D.), </w:delText>
              </w:r>
            </w:del>
            <w:r>
              <w:t>Univerzita Tomáše Bati ve Zlíně, Fakulta aplikované informatiky, doktorský studijní program „Chemické a procesní inženýrství“ studijní obor „Technická kybernetika“.</w:t>
            </w:r>
            <w:ins w:id="1591" w:author="Jiri Vojtesek" w:date="2023-01-09T22:56:00Z">
              <w:r>
                <w:t xml:space="preserve"> (Ph.D.)</w:t>
              </w:r>
            </w:ins>
          </w:p>
          <w:p w14:paraId="4AEFEADC" w14:textId="77777777" w:rsidR="00397CED" w:rsidRDefault="00397CED">
            <w:pPr>
              <w:widowControl w:val="0"/>
              <w:ind w:left="1096" w:hanging="1096"/>
              <w:jc w:val="both"/>
            </w:pPr>
          </w:p>
        </w:tc>
      </w:tr>
      <w:tr w:rsidR="00397CED" w14:paraId="345C4BF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5A4F51D" w14:textId="77777777" w:rsidR="00397CED" w:rsidRDefault="007C733A">
            <w:pPr>
              <w:widowControl w:val="0"/>
              <w:jc w:val="both"/>
              <w:rPr>
                <w:b/>
              </w:rPr>
            </w:pPr>
            <w:r>
              <w:rPr>
                <w:b/>
              </w:rPr>
              <w:t>Údaje o odborném působení od absolvování VŠ</w:t>
            </w:r>
          </w:p>
        </w:tc>
      </w:tr>
      <w:tr w:rsidR="00397CED" w14:paraId="7F44ACC3"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53DA9121" w14:textId="77777777" w:rsidR="00397CED" w:rsidRDefault="007C733A">
            <w:pPr>
              <w:widowControl w:val="0"/>
              <w:ind w:left="1808" w:hanging="1808"/>
              <w:jc w:val="both"/>
            </w:pPr>
            <w:r>
              <w:t>05/2016 – dosud</w:t>
            </w:r>
            <w:r>
              <w:tab/>
              <w:t>docent, Univerzita Tomáše Bati ve Zlíně, Fakulta aplikované informatiky, Ústav informatiky a umělé inteligence</w:t>
            </w:r>
          </w:p>
          <w:p w14:paraId="02FE6F64" w14:textId="77777777" w:rsidR="00397CED" w:rsidRDefault="007C733A">
            <w:pPr>
              <w:widowControl w:val="0"/>
              <w:ind w:left="1808" w:hanging="1808"/>
              <w:jc w:val="both"/>
            </w:pPr>
            <w:r>
              <w:t>12/2006–04/2016</w:t>
            </w:r>
            <w:r>
              <w:tab/>
              <w:t>odborný asistent, Univerzita Tomáše Bati ve Zlíně, Fakulta aplikované informatiky, Ústav aplikované informatiky, (od roku 2011 Ústav informatiky a umělé inteligence),</w:t>
            </w:r>
          </w:p>
          <w:p w14:paraId="7603FEFB" w14:textId="77777777" w:rsidR="00397CED" w:rsidRDefault="007C733A">
            <w:pPr>
              <w:widowControl w:val="0"/>
              <w:ind w:left="1808" w:hanging="1808"/>
              <w:jc w:val="both"/>
            </w:pPr>
            <w:r>
              <w:t>02/2002–11/2006</w:t>
            </w:r>
            <w:r>
              <w:tab/>
              <w:t>asistent, Univerzita Tomáše Bati ve Zlíně, Fakulta technologická, Institut řízení procesů a aplikované informatiky (od 01/2006 Fakulta aplikované informatiky, Ústav aplikované informatiky)</w:t>
            </w:r>
          </w:p>
          <w:p w14:paraId="1259D11C" w14:textId="77777777" w:rsidR="00397CED" w:rsidRDefault="007C733A">
            <w:pPr>
              <w:widowControl w:val="0"/>
              <w:ind w:left="1808" w:hanging="1808"/>
              <w:jc w:val="both"/>
            </w:pPr>
            <w:bookmarkStart w:id="1592" w:name="OLE_LINK81"/>
            <w:bookmarkStart w:id="1593" w:name="OLE_LINK82"/>
            <w:r>
              <w:t xml:space="preserve">2014 – dosud </w:t>
            </w:r>
            <w:bookmarkEnd w:id="1592"/>
            <w:bookmarkEnd w:id="1593"/>
            <w:r>
              <w:t xml:space="preserve">      proděkan pro tvůrčí činnosti a doktorské studium FAI UTB ve Zlíně,</w:t>
            </w:r>
          </w:p>
          <w:p w14:paraId="1AB7D533" w14:textId="77777777" w:rsidR="00397CED" w:rsidRDefault="007C733A">
            <w:pPr>
              <w:widowControl w:val="0"/>
              <w:jc w:val="both"/>
            </w:pPr>
            <w:r>
              <w:t xml:space="preserve">2012 – dosud </w:t>
            </w:r>
            <w:r>
              <w:tab/>
              <w:t>člen mezinárodní organizace European Association for Security</w:t>
            </w:r>
          </w:p>
          <w:p w14:paraId="197AB795" w14:textId="77777777" w:rsidR="00397CED" w:rsidRDefault="007C733A">
            <w:pPr>
              <w:widowControl w:val="0"/>
              <w:jc w:val="both"/>
            </w:pPr>
            <w:r>
              <w:t>2006 – 2014</w:t>
            </w:r>
            <w:r>
              <w:tab/>
              <w:t>předseda Akademického senátu Fakulty aplikované informatiky, Univerzity Tomáše Bati ve Zlíně</w:t>
            </w:r>
          </w:p>
          <w:p w14:paraId="13E18F7F" w14:textId="77777777" w:rsidR="00397CED" w:rsidRDefault="00397CED">
            <w:pPr>
              <w:widowControl w:val="0"/>
              <w:jc w:val="both"/>
            </w:pPr>
          </w:p>
          <w:p w14:paraId="4F4AAFBC" w14:textId="77777777" w:rsidR="00397CED" w:rsidRDefault="00397CED">
            <w:pPr>
              <w:widowControl w:val="0"/>
              <w:jc w:val="both"/>
            </w:pPr>
          </w:p>
        </w:tc>
      </w:tr>
      <w:tr w:rsidR="00397CED" w14:paraId="33ECFFB6"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8A4C382" w14:textId="77777777" w:rsidR="00397CED" w:rsidRDefault="007C733A">
            <w:pPr>
              <w:widowControl w:val="0"/>
              <w:jc w:val="both"/>
              <w:rPr>
                <w:b/>
              </w:rPr>
            </w:pPr>
            <w:r>
              <w:rPr>
                <w:b/>
              </w:rPr>
              <w:t>Zkušenosti s vedením kvalifikačních a rigorózních prací</w:t>
            </w:r>
          </w:p>
        </w:tc>
      </w:tr>
      <w:tr w:rsidR="00397CED" w14:paraId="42A2CA78" w14:textId="77777777">
        <w:trPr>
          <w:trHeight w:val="751"/>
        </w:trPr>
        <w:tc>
          <w:tcPr>
            <w:tcW w:w="9859" w:type="dxa"/>
            <w:gridSpan w:val="15"/>
            <w:tcBorders>
              <w:top w:val="single" w:sz="4" w:space="0" w:color="000000"/>
              <w:left w:val="single" w:sz="4" w:space="0" w:color="000000"/>
              <w:bottom w:val="single" w:sz="4" w:space="0" w:color="000000"/>
              <w:right w:val="single" w:sz="4" w:space="0" w:color="000000"/>
            </w:tcBorders>
          </w:tcPr>
          <w:p w14:paraId="261AA669" w14:textId="77777777" w:rsidR="00397CED" w:rsidRDefault="007C733A">
            <w:pPr>
              <w:widowControl w:val="0"/>
              <w:jc w:val="both"/>
            </w:pPr>
            <w:r>
              <w:t>Od roku 2012 vedoucí úspěšně obhájených 25 bakalářských a 15 diplomových prací.</w:t>
            </w:r>
          </w:p>
          <w:p w14:paraId="676ED3F2" w14:textId="77777777" w:rsidR="00397CED" w:rsidRDefault="007C733A">
            <w:pPr>
              <w:widowControl w:val="0"/>
              <w:jc w:val="both"/>
            </w:pPr>
            <w:r>
              <w:t>Školitelem jedné úspěšně obhájené doktorské práce, konzultantem jedné úspěšně obhájené doktorské práce. Školitel 4 studentů doktorského studijního programu.</w:t>
            </w:r>
          </w:p>
          <w:p w14:paraId="21C5E7E6" w14:textId="77777777" w:rsidR="00397CED" w:rsidRDefault="00397CED">
            <w:pPr>
              <w:widowControl w:val="0"/>
              <w:jc w:val="both"/>
            </w:pPr>
          </w:p>
          <w:p w14:paraId="405E1522" w14:textId="77777777" w:rsidR="00397CED" w:rsidRDefault="00397CED">
            <w:pPr>
              <w:widowControl w:val="0"/>
              <w:jc w:val="both"/>
            </w:pPr>
          </w:p>
          <w:p w14:paraId="745D8421" w14:textId="77777777" w:rsidR="00397CED" w:rsidRDefault="00397CED">
            <w:pPr>
              <w:widowControl w:val="0"/>
              <w:jc w:val="both"/>
            </w:pPr>
          </w:p>
        </w:tc>
      </w:tr>
      <w:tr w:rsidR="00397CED" w14:paraId="7859305A"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A3E2765"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D7A4AAC"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178F816D"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7764FD5F" w14:textId="77777777" w:rsidR="00397CED" w:rsidRDefault="007C733A">
            <w:pPr>
              <w:widowControl w:val="0"/>
              <w:jc w:val="both"/>
              <w:rPr>
                <w:b/>
              </w:rPr>
            </w:pPr>
            <w:r>
              <w:rPr>
                <w:b/>
              </w:rPr>
              <w:t>Ohlasy publikací</w:t>
            </w:r>
          </w:p>
        </w:tc>
      </w:tr>
      <w:tr w:rsidR="00397CED" w14:paraId="4C90AC8F"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10A0DCDE" w14:textId="77777777" w:rsidR="00397CED" w:rsidRDefault="007C733A">
            <w:pPr>
              <w:widowControl w:val="0"/>
              <w:jc w:val="both"/>
            </w:pPr>
            <w:r>
              <w:t>Řízení strojů a procesů</w:t>
            </w:r>
          </w:p>
        </w:tc>
        <w:tc>
          <w:tcPr>
            <w:tcW w:w="2244" w:type="dxa"/>
            <w:gridSpan w:val="3"/>
            <w:tcBorders>
              <w:top w:val="single" w:sz="4" w:space="0" w:color="000000"/>
              <w:left w:val="single" w:sz="4" w:space="0" w:color="000000"/>
              <w:bottom w:val="single" w:sz="4" w:space="0" w:color="000000"/>
              <w:right w:val="single" w:sz="4" w:space="0" w:color="000000"/>
            </w:tcBorders>
          </w:tcPr>
          <w:p w14:paraId="0645E0FB" w14:textId="77777777" w:rsidR="00397CED" w:rsidRDefault="007C733A">
            <w:pPr>
              <w:widowControl w:val="0"/>
              <w:jc w:val="both"/>
            </w:pPr>
            <w:r>
              <w:t>2016</w:t>
            </w:r>
          </w:p>
        </w:tc>
        <w:tc>
          <w:tcPr>
            <w:tcW w:w="2246" w:type="dxa"/>
            <w:gridSpan w:val="5"/>
            <w:tcBorders>
              <w:top w:val="single" w:sz="4" w:space="0" w:color="000000"/>
              <w:left w:val="single" w:sz="4" w:space="0" w:color="000000"/>
              <w:bottom w:val="single" w:sz="4" w:space="0" w:color="000000"/>
              <w:right w:val="single" w:sz="12" w:space="0" w:color="000000"/>
            </w:tcBorders>
          </w:tcPr>
          <w:p w14:paraId="41D4B6BB"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1872EA98"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B9E87B6"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5BC91753" w14:textId="77777777" w:rsidR="00397CED" w:rsidRDefault="007C733A">
            <w:pPr>
              <w:widowControl w:val="0"/>
              <w:jc w:val="both"/>
              <w:rPr>
                <w:b/>
                <w:sz w:val="18"/>
              </w:rPr>
            </w:pPr>
            <w:r>
              <w:rPr>
                <w:b/>
                <w:sz w:val="18"/>
              </w:rPr>
              <w:t>ostatní</w:t>
            </w:r>
          </w:p>
        </w:tc>
      </w:tr>
      <w:tr w:rsidR="00397CED" w14:paraId="0EE7517B"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6538C8E2"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E7F6543"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085C890B"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61022C55" w14:textId="77777777" w:rsidR="00397CED" w:rsidRDefault="007C733A">
            <w:pPr>
              <w:widowControl w:val="0"/>
              <w:jc w:val="both"/>
              <w:rPr>
                <w:b/>
              </w:rPr>
            </w:pPr>
            <w:r>
              <w:rPr>
                <w:b/>
              </w:rPr>
              <w:t>35</w:t>
            </w:r>
          </w:p>
        </w:tc>
        <w:tc>
          <w:tcPr>
            <w:tcW w:w="693" w:type="dxa"/>
            <w:tcBorders>
              <w:top w:val="single" w:sz="4" w:space="0" w:color="000000"/>
              <w:left w:val="single" w:sz="4" w:space="0" w:color="000000"/>
              <w:bottom w:val="single" w:sz="4" w:space="0" w:color="000000"/>
              <w:right w:val="single" w:sz="4" w:space="0" w:color="000000"/>
            </w:tcBorders>
          </w:tcPr>
          <w:p w14:paraId="2B6BA1B5" w14:textId="77777777" w:rsidR="00397CED" w:rsidRDefault="007C733A">
            <w:pPr>
              <w:widowControl w:val="0"/>
              <w:jc w:val="both"/>
              <w:rPr>
                <w:b/>
              </w:rPr>
            </w:pPr>
            <w:r>
              <w:rPr>
                <w:b/>
              </w:rPr>
              <w:t>130</w:t>
            </w:r>
          </w:p>
        </w:tc>
        <w:tc>
          <w:tcPr>
            <w:tcW w:w="694" w:type="dxa"/>
            <w:tcBorders>
              <w:top w:val="single" w:sz="4" w:space="0" w:color="000000"/>
              <w:left w:val="single" w:sz="4" w:space="0" w:color="000000"/>
              <w:bottom w:val="single" w:sz="4" w:space="0" w:color="000000"/>
              <w:right w:val="single" w:sz="4" w:space="0" w:color="000000"/>
            </w:tcBorders>
          </w:tcPr>
          <w:p w14:paraId="5B2754A6" w14:textId="77777777" w:rsidR="00397CED" w:rsidRDefault="007C733A">
            <w:pPr>
              <w:widowControl w:val="0"/>
              <w:jc w:val="both"/>
              <w:rPr>
                <w:b/>
              </w:rPr>
            </w:pPr>
            <w:r>
              <w:rPr>
                <w:b/>
              </w:rPr>
              <w:t>150</w:t>
            </w:r>
          </w:p>
        </w:tc>
      </w:tr>
      <w:tr w:rsidR="00397CED" w14:paraId="2F95A57E"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5B2D81BF"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BD760B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10A62EA4"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5257FB41" w14:textId="77777777" w:rsidR="00397CED" w:rsidRDefault="007C733A">
            <w:pPr>
              <w:widowControl w:val="0"/>
              <w:jc w:val="both"/>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144ED6DD" w14:textId="77777777" w:rsidR="00397CED" w:rsidRDefault="007C733A">
            <w:pPr>
              <w:widowControl w:val="0"/>
              <w:rPr>
                <w:b/>
              </w:rPr>
            </w:pPr>
            <w:r>
              <w:rPr>
                <w:b/>
              </w:rPr>
              <w:t xml:space="preserve">  4  / 8</w:t>
            </w:r>
          </w:p>
        </w:tc>
      </w:tr>
      <w:tr w:rsidR="00397CED" w14:paraId="1AA6584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AFA9803" w14:textId="77777777" w:rsidR="00397CED" w:rsidRDefault="007C733A">
            <w:pPr>
              <w:widowControl w:val="0"/>
              <w:jc w:val="both"/>
              <w:rPr>
                <w:b/>
              </w:rPr>
            </w:pPr>
            <w:r>
              <w:rPr>
                <w:b/>
              </w:rPr>
              <w:lastRenderedPageBreak/>
              <w:t>Přehled o nejvýznamnější publikační a další tvůrčí činnosti nebo další profesní činnosti u odborníků z praxe vztahující se k zabezpečovaným předmětům</w:t>
            </w:r>
          </w:p>
        </w:tc>
      </w:tr>
      <w:tr w:rsidR="00397CED" w14:paraId="47C0C847"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7A953D35" w14:textId="77777777" w:rsidR="00397CED" w:rsidRDefault="007C733A">
            <w:pPr>
              <w:widowControl w:val="0"/>
            </w:pPr>
            <w:r>
              <w:t xml:space="preserve">ALHAJ ALI, A. N.; </w:t>
            </w:r>
            <w:r>
              <w:rPr>
                <w:b/>
                <w:bCs/>
              </w:rPr>
              <w:t>CHRAMCOV, B.(25)</w:t>
            </w:r>
            <w:r>
              <w:t xml:space="preserve">; JAŠEK, R.; KRAYEM, S.; KATTA, R. (2021) Fault tolerant sensor network using formal method Event-B. </w:t>
            </w:r>
            <w:r>
              <w:rPr>
                <w:i/>
                <w:iCs/>
              </w:rPr>
              <w:t>Lecture Notes in Networks and Systems</w:t>
            </w:r>
            <w:r>
              <w:t xml:space="preserve">. </w:t>
            </w:r>
            <w:proofErr w:type="gramStart"/>
            <w:r>
              <w:t>Berlín : Springer</w:t>
            </w:r>
            <w:proofErr w:type="gramEnd"/>
            <w:r>
              <w:t xml:space="preserve"> Science and Business Media Deutschland GmbH, s. 317-330. ISSN 23673370. ISBN 978-303077441-7. D</w:t>
            </w:r>
          </w:p>
          <w:p w14:paraId="4A5A1AE8" w14:textId="77777777" w:rsidR="00397CED" w:rsidRDefault="007C733A">
            <w:pPr>
              <w:widowControl w:val="0"/>
            </w:pPr>
            <w:r>
              <w:t xml:space="preserve">ALHAJ ALI, A. N.; </w:t>
            </w:r>
            <w:r>
              <w:rPr>
                <w:b/>
                <w:bCs/>
              </w:rPr>
              <w:t>CHRAMCOV, B.(20);</w:t>
            </w:r>
            <w:r>
              <w:t xml:space="preserve"> JAŠEK, R.; KRAYEM, S.; KATTA, R.; AWWAMA, E. E. (2021) Tomato leaf diseases detection using deep learning. </w:t>
            </w:r>
            <w:r>
              <w:rPr>
                <w:i/>
                <w:iCs/>
              </w:rPr>
              <w:t>Lecture Notes in Networks and Systems</w:t>
            </w:r>
            <w:r>
              <w:t xml:space="preserve">. </w:t>
            </w:r>
            <w:proofErr w:type="gramStart"/>
            <w:r>
              <w:t>Berlín : Springer</w:t>
            </w:r>
            <w:proofErr w:type="gramEnd"/>
            <w:r>
              <w:t xml:space="preserve"> Science and Business Media Deutschland GmbH, s. 199-208. ISSN 23673370. ISBN 978-303090320-6. D</w:t>
            </w:r>
          </w:p>
          <w:p w14:paraId="7DC70B79" w14:textId="77777777" w:rsidR="00397CED" w:rsidRDefault="007C733A">
            <w:pPr>
              <w:widowControl w:val="0"/>
            </w:pPr>
            <w:r>
              <w:t xml:space="preserve">KADI, M.; KRAYEM, S.; JAŠEK, R.; </w:t>
            </w:r>
            <w:r>
              <w:rPr>
                <w:b/>
                <w:bCs/>
              </w:rPr>
              <w:t>CHRAMCOV, B.(30);</w:t>
            </w:r>
            <w:r>
              <w:t xml:space="preserve"> ŽÁČEK, P. (2019) Multi-agent systems interacting (addressing scopes, control resources). </w:t>
            </w:r>
            <w:r>
              <w:rPr>
                <w:i/>
                <w:iCs/>
              </w:rPr>
              <w:t>Advances in Intelligent Systems and Computing, Volume 765</w:t>
            </w:r>
            <w:r>
              <w:t xml:space="preserve">. </w:t>
            </w:r>
            <w:proofErr w:type="gramStart"/>
            <w:r>
              <w:t>Berlín : Springer</w:t>
            </w:r>
            <w:proofErr w:type="gramEnd"/>
            <w:r>
              <w:t xml:space="preserve"> Verlag, s. 233-245. ISSN 2194-5357. ISBN 978-331991191-5. D</w:t>
            </w:r>
          </w:p>
          <w:p w14:paraId="58100EF3" w14:textId="77777777" w:rsidR="00397CED" w:rsidRDefault="007C733A">
            <w:pPr>
              <w:widowControl w:val="0"/>
            </w:pPr>
            <w:r>
              <w:t xml:space="preserve">JEMELKA, M.; </w:t>
            </w:r>
            <w:r>
              <w:rPr>
                <w:b/>
                <w:bCs/>
              </w:rPr>
              <w:t>CHRAMCOV, B.(40).</w:t>
            </w:r>
            <w:r>
              <w:t xml:space="preserve"> (2019) The Use of Recursive ABC Method for Warehouse Management. </w:t>
            </w:r>
            <w:r>
              <w:rPr>
                <w:i/>
                <w:iCs/>
              </w:rPr>
              <w:t>Software Engineering Methods In Intelligent Algorithms, Vol 1</w:t>
            </w:r>
            <w:r>
              <w:t>. Cham: Springer, s. 223-229. ISSN 2194-5357. ISBN 978-3-030-19806-0. D</w:t>
            </w:r>
          </w:p>
          <w:p w14:paraId="7B1A72FD" w14:textId="77777777" w:rsidR="00397CED" w:rsidRDefault="007C733A">
            <w:pPr>
              <w:widowControl w:val="0"/>
              <w:rPr>
                <w:del w:id="1594" w:author="Jiří Vojtěšek" w:date="2023-01-10T13:43:00Z"/>
              </w:rPr>
            </w:pPr>
            <w:del w:id="1595" w:author="Jiří Vojtěšek" w:date="2023-01-10T13:43:00Z">
              <w:r>
                <w:rPr>
                  <w:b/>
                  <w:bCs/>
                </w:rPr>
                <w:delText>CHRAMCOV</w:delText>
              </w:r>
              <w:r>
                <w:delText xml:space="preserve">, </w:delText>
              </w:r>
              <w:r>
                <w:rPr>
                  <w:b/>
                  <w:bCs/>
                </w:rPr>
                <w:delText>B.</w:delText>
              </w:r>
              <w:r>
                <w:rPr>
                  <w:b/>
                </w:rPr>
                <w:delText>(80);</w:delText>
              </w:r>
              <w:r>
                <w:delText xml:space="preserve"> JEMELKA, M. (2017) Optimization of the logistics process in warehouse of automotive company based on simulation study. </w:delText>
              </w:r>
              <w:r>
                <w:rPr>
                  <w:i/>
                  <w:iCs/>
                </w:rPr>
                <w:delText>16th International Conference on Modeling and Applied Simulation, MAS 2017, Held at the International Multidisciplinary Modeling and Simulation Multiconference, I3M 2017</w:delText>
              </w:r>
              <w:r>
                <w:delText>. Montalto Uffugo (CS) : CAL-TEK S.r.l., s. 170-176. ISBN 978-1-5108-4770-5. D</w:delText>
              </w:r>
            </w:del>
          </w:p>
          <w:p w14:paraId="40BA57A2" w14:textId="77777777" w:rsidR="00397CED" w:rsidRDefault="007C733A">
            <w:pPr>
              <w:widowControl w:val="0"/>
            </w:pPr>
            <w:r>
              <w:t>KRAYEM, S.; JAŠEK, R.;</w:t>
            </w:r>
            <w:r>
              <w:rPr>
                <w:b/>
                <w:bCs/>
              </w:rPr>
              <w:t xml:space="preserve"> CHRAMCOV</w:t>
            </w:r>
            <w:r>
              <w:t xml:space="preserve">, </w:t>
            </w:r>
            <w:r>
              <w:rPr>
                <w:b/>
                <w:bCs/>
              </w:rPr>
              <w:t xml:space="preserve">B.(30); </w:t>
            </w:r>
            <w:r>
              <w:t>KUBALČÍK, M. (2018) Design of control information systems. Zlín: Univerzita Tomáše Bati ve Zlíně, Fakulta aplikované informatiky. ISBN 978-80-7454-732-4. B</w:t>
            </w:r>
          </w:p>
        </w:tc>
      </w:tr>
      <w:tr w:rsidR="00397CED" w14:paraId="52FE157A"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9D0313F" w14:textId="77777777" w:rsidR="00397CED" w:rsidRDefault="007C733A">
            <w:pPr>
              <w:widowControl w:val="0"/>
              <w:rPr>
                <w:b/>
              </w:rPr>
            </w:pPr>
            <w:r>
              <w:rPr>
                <w:b/>
              </w:rPr>
              <w:t>Působení v zahraničí</w:t>
            </w:r>
          </w:p>
        </w:tc>
      </w:tr>
      <w:tr w:rsidR="00397CED" w14:paraId="005F1732"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88AD01E" w14:textId="77777777" w:rsidR="00397CED" w:rsidRDefault="00397CED">
            <w:pPr>
              <w:widowControl w:val="0"/>
              <w:rPr>
                <w:b/>
              </w:rPr>
            </w:pPr>
          </w:p>
        </w:tc>
      </w:tr>
      <w:tr w:rsidR="00397CED" w14:paraId="28B48459"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B099C39"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1ABB265B"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18BB2549"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E922C26" w14:textId="77777777" w:rsidR="00397CED" w:rsidRDefault="007C733A">
            <w:pPr>
              <w:widowControl w:val="0"/>
              <w:jc w:val="both"/>
            </w:pPr>
            <w:r>
              <w:t>31. 10. 2022</w:t>
            </w:r>
          </w:p>
        </w:tc>
      </w:tr>
    </w:tbl>
    <w:p w14:paraId="30461C4E" w14:textId="77777777" w:rsidR="00397CED" w:rsidRDefault="00397CED"/>
    <w:p w14:paraId="0CB8AB3D"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2"/>
        <w:gridCol w:w="549"/>
        <w:gridCol w:w="1716"/>
        <w:gridCol w:w="147"/>
        <w:gridCol w:w="381"/>
        <w:gridCol w:w="186"/>
        <w:gridCol w:w="282"/>
        <w:gridCol w:w="994"/>
        <w:gridCol w:w="707"/>
        <w:gridCol w:w="76"/>
        <w:gridCol w:w="50"/>
        <w:gridCol w:w="582"/>
        <w:gridCol w:w="693"/>
        <w:gridCol w:w="697"/>
      </w:tblGrid>
      <w:tr w:rsidR="00397CED" w14:paraId="19C56B2C"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38E00E7" w14:textId="2BD6B795" w:rsidR="00397CED" w:rsidRDefault="007C733A">
            <w:pPr>
              <w:pageBreakBefore/>
              <w:widowControl w:val="0"/>
              <w:tabs>
                <w:tab w:val="right" w:pos="9489"/>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596" w:author="Jiří Vojtěšek" w:date="2023-01-24T20:39:00Z">
              <w:r w:rsidR="008A5423">
                <w:rPr>
                  <w:b/>
                  <w:sz w:val="24"/>
                  <w:szCs w:val="22"/>
                  <w:lang w:eastAsia="en-US"/>
                </w:rPr>
                <w:t>Abecední seznam</w:t>
              </w:r>
            </w:ins>
            <w:del w:id="1597" w:author="Jiří Vojtěšek" w:date="2023-01-24T20:39:00Z">
              <w:r w:rsidDel="008A5423">
                <w:rPr>
                  <w:rStyle w:val="Odkazintenzivn"/>
                </w:rPr>
                <w:delText>Abecední seznam</w:delText>
              </w:r>
            </w:del>
            <w:r>
              <w:rPr>
                <w:rStyle w:val="Odkazintenzivn"/>
              </w:rPr>
              <w:fldChar w:fldCharType="end"/>
            </w:r>
          </w:p>
        </w:tc>
      </w:tr>
      <w:tr w:rsidR="00397CED" w14:paraId="3F698053"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5AD34E0"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20D25091" w14:textId="77777777" w:rsidR="00397CED" w:rsidRDefault="007C733A">
            <w:pPr>
              <w:widowControl w:val="0"/>
              <w:jc w:val="both"/>
            </w:pPr>
            <w:r>
              <w:t>Univerzita Tomáše Bati ve Zlíně</w:t>
            </w:r>
          </w:p>
        </w:tc>
      </w:tr>
      <w:tr w:rsidR="00397CED" w14:paraId="2B95403E"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D6CCC17"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61DE6353" w14:textId="77777777" w:rsidR="00397CED" w:rsidRDefault="007C733A">
            <w:pPr>
              <w:widowControl w:val="0"/>
              <w:jc w:val="both"/>
            </w:pPr>
            <w:r>
              <w:t xml:space="preserve">Fakulta </w:t>
            </w:r>
            <w:ins w:id="1598" w:author="Jiří Vojtěšek" w:date="2023-01-10T13:42:00Z">
              <w:r>
                <w:t>aplikované informatiky</w:t>
              </w:r>
            </w:ins>
            <w:del w:id="1599" w:author="Jiří Vojtěšek" w:date="2023-01-10T13:42:00Z">
              <w:r>
                <w:delText>humanitních studií</w:delText>
              </w:r>
            </w:del>
          </w:p>
        </w:tc>
      </w:tr>
      <w:tr w:rsidR="00397CED" w14:paraId="233CCE89"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7CE633E"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63C1F765" w14:textId="77777777" w:rsidR="00397CED" w:rsidRDefault="007C733A">
            <w:pPr>
              <w:widowControl w:val="0"/>
              <w:jc w:val="both"/>
            </w:pPr>
            <w:r>
              <w:t>Učitelství informatiky pro základní a střední školy</w:t>
            </w:r>
          </w:p>
        </w:tc>
      </w:tr>
      <w:tr w:rsidR="00397CED" w14:paraId="2C6BFA31"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6ECC265F" w14:textId="77777777" w:rsidR="00397CED" w:rsidRDefault="007C733A">
            <w:pPr>
              <w:widowControl w:val="0"/>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28E90B17" w14:textId="77777777" w:rsidR="00397CED" w:rsidRDefault="007C733A">
            <w:pPr>
              <w:widowControl w:val="0"/>
              <w:jc w:val="both"/>
            </w:pPr>
            <w:r>
              <w:t xml:space="preserve">Marcela </w:t>
            </w:r>
            <w:bookmarkStart w:id="1600" w:name="ajanikova"/>
            <w:r>
              <w:t>Janíková</w:t>
            </w:r>
            <w:bookmarkEnd w:id="1600"/>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0F5B3F82"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3AA02303" w14:textId="77777777" w:rsidR="00397CED" w:rsidRDefault="007C733A">
            <w:pPr>
              <w:widowControl w:val="0"/>
              <w:jc w:val="both"/>
            </w:pPr>
            <w:r>
              <w:t>doc. PhDr. Mgr., Ph.D.</w:t>
            </w:r>
          </w:p>
        </w:tc>
      </w:tr>
      <w:tr w:rsidR="00397CED" w14:paraId="675379D3"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569E3F2" w14:textId="77777777" w:rsidR="00397CED" w:rsidRDefault="007C733A">
            <w:pPr>
              <w:widowControl w:val="0"/>
              <w:jc w:val="both"/>
              <w:rPr>
                <w:b/>
              </w:rPr>
            </w:pPr>
            <w:r>
              <w:rPr>
                <w:b/>
              </w:rPr>
              <w:t>Rok narození</w:t>
            </w:r>
          </w:p>
        </w:tc>
        <w:tc>
          <w:tcPr>
            <w:tcW w:w="831" w:type="dxa"/>
            <w:gridSpan w:val="2"/>
            <w:tcBorders>
              <w:top w:val="single" w:sz="4" w:space="0" w:color="000000"/>
              <w:left w:val="single" w:sz="4" w:space="0" w:color="000000"/>
              <w:bottom w:val="single" w:sz="4" w:space="0" w:color="000000"/>
              <w:right w:val="single" w:sz="4" w:space="0" w:color="000000"/>
            </w:tcBorders>
          </w:tcPr>
          <w:p w14:paraId="0A5A92F5" w14:textId="77777777" w:rsidR="00397CED" w:rsidRDefault="007C733A">
            <w:pPr>
              <w:widowControl w:val="0"/>
              <w:jc w:val="both"/>
            </w:pPr>
            <w:r>
              <w:t>1979</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4FC484E3"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412AE809"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6146681"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77AD3668" w14:textId="77777777" w:rsidR="00397CED" w:rsidRDefault="007C733A">
            <w:pPr>
              <w:widowControl w:val="0"/>
              <w:jc w:val="both"/>
            </w:pPr>
            <w:r>
              <w:t>40</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4B0D21ED"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51DB5B89" w14:textId="7F0D8BEC" w:rsidR="00397CED" w:rsidRDefault="007C733A">
            <w:pPr>
              <w:widowControl w:val="0"/>
              <w:jc w:val="both"/>
            </w:pPr>
            <w:del w:id="1601" w:author="Jiří Vojtěšek" w:date="2023-01-24T20:34:00Z">
              <w:r w:rsidDel="00457BAC">
                <w:delText>01/25</w:delText>
              </w:r>
            </w:del>
            <w:ins w:id="1602" w:author="Jiří Vojtěšek" w:date="2023-01-24T20:34:00Z">
              <w:r w:rsidR="00457BAC">
                <w:t>N</w:t>
              </w:r>
            </w:ins>
          </w:p>
        </w:tc>
      </w:tr>
      <w:tr w:rsidR="00397CED" w14:paraId="6E10A3BE" w14:textId="77777777">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08757271"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1CB403EA"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106D796"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3E897C72" w14:textId="77777777" w:rsidR="00397CED" w:rsidRDefault="00397CED">
            <w:pPr>
              <w:widowControl w:val="0"/>
              <w:jc w:val="both"/>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3B77EAEB"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027C1A7B" w14:textId="77777777" w:rsidR="00397CED" w:rsidRDefault="00397CED">
            <w:pPr>
              <w:widowControl w:val="0"/>
              <w:jc w:val="both"/>
            </w:pPr>
          </w:p>
        </w:tc>
      </w:tr>
      <w:tr w:rsidR="00397CED" w14:paraId="2880263F" w14:textId="77777777">
        <w:tc>
          <w:tcPr>
            <w:tcW w:w="6060" w:type="dxa"/>
            <w:gridSpan w:val="8"/>
            <w:tcBorders>
              <w:top w:val="single" w:sz="4" w:space="0" w:color="000000"/>
              <w:left w:val="single" w:sz="4" w:space="0" w:color="000000"/>
              <w:bottom w:val="single" w:sz="4" w:space="0" w:color="000000"/>
              <w:right w:val="single" w:sz="4" w:space="0" w:color="000000"/>
            </w:tcBorders>
            <w:shd w:val="clear" w:color="auto" w:fill="F7CAAC"/>
          </w:tcPr>
          <w:p w14:paraId="0F669FAC" w14:textId="77777777" w:rsidR="00397CED" w:rsidRDefault="007C733A">
            <w:pPr>
              <w:widowControl w:val="0"/>
              <w:jc w:val="both"/>
              <w:rPr>
                <w:b/>
              </w:rPr>
            </w:pPr>
            <w:r>
              <w:rPr>
                <w:b/>
              </w:rPr>
              <w:t>Další současná působení jako akademický pracovník na jiných VŠ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084666" w14:textId="77777777" w:rsidR="00397CED" w:rsidRDefault="007C733A">
            <w:pPr>
              <w:widowControl w:val="0"/>
              <w:jc w:val="both"/>
              <w:rPr>
                <w:b/>
              </w:rPr>
            </w:pPr>
            <w:r>
              <w:rPr>
                <w:b/>
              </w:rPr>
              <w:t xml:space="preserve">typ prac. </w:t>
            </w:r>
            <w:proofErr w:type="gramStart"/>
            <w:r>
              <w:rPr>
                <w:b/>
              </w:rPr>
              <w:t>vztahu</w:t>
            </w:r>
            <w:proofErr w:type="gramEnd"/>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2B81AABF" w14:textId="77777777" w:rsidR="00397CED" w:rsidRDefault="007C733A">
            <w:pPr>
              <w:widowControl w:val="0"/>
              <w:jc w:val="both"/>
              <w:rPr>
                <w:b/>
              </w:rPr>
            </w:pPr>
            <w:r>
              <w:rPr>
                <w:b/>
              </w:rPr>
              <w:t>rozsah</w:t>
            </w:r>
          </w:p>
        </w:tc>
      </w:tr>
      <w:tr w:rsidR="00397CED" w14:paraId="7D2D6FBA"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574815F4" w14:textId="77777777" w:rsidR="00397CED" w:rsidRDefault="007C733A">
            <w:pPr>
              <w:widowControl w:val="0"/>
              <w:jc w:val="both"/>
            </w:pPr>
            <w:r>
              <w:t>Fakulta sportovních studií MU v Brně</w:t>
            </w:r>
          </w:p>
        </w:tc>
        <w:tc>
          <w:tcPr>
            <w:tcW w:w="1701" w:type="dxa"/>
            <w:gridSpan w:val="2"/>
            <w:tcBorders>
              <w:top w:val="single" w:sz="4" w:space="0" w:color="000000"/>
              <w:left w:val="single" w:sz="4" w:space="0" w:color="000000"/>
              <w:bottom w:val="single" w:sz="4" w:space="0" w:color="000000"/>
              <w:right w:val="single" w:sz="4" w:space="0" w:color="000000"/>
            </w:tcBorders>
          </w:tcPr>
          <w:p w14:paraId="037F0E08" w14:textId="77777777" w:rsidR="00397CED" w:rsidRDefault="007C733A">
            <w:pPr>
              <w:widowControl w:val="0"/>
              <w:jc w:val="both"/>
            </w:pPr>
            <w:r>
              <w:t>pp</w:t>
            </w:r>
          </w:p>
        </w:tc>
        <w:tc>
          <w:tcPr>
            <w:tcW w:w="2098" w:type="dxa"/>
            <w:gridSpan w:val="5"/>
            <w:tcBorders>
              <w:top w:val="single" w:sz="4" w:space="0" w:color="000000"/>
              <w:left w:val="single" w:sz="4" w:space="0" w:color="000000"/>
              <w:bottom w:val="single" w:sz="4" w:space="0" w:color="000000"/>
              <w:right w:val="single" w:sz="4" w:space="0" w:color="000000"/>
            </w:tcBorders>
          </w:tcPr>
          <w:p w14:paraId="3C49FAF5" w14:textId="77777777" w:rsidR="00397CED" w:rsidRDefault="007C733A">
            <w:pPr>
              <w:widowControl w:val="0"/>
              <w:jc w:val="both"/>
            </w:pPr>
            <w:r>
              <w:t>0,42</w:t>
            </w:r>
          </w:p>
        </w:tc>
      </w:tr>
      <w:tr w:rsidR="00397CED" w14:paraId="6CC4704A"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532433E5" w14:textId="77777777" w:rsidR="00397CED" w:rsidRDefault="007C733A">
            <w:pPr>
              <w:widowControl w:val="0"/>
              <w:jc w:val="both"/>
            </w:pPr>
            <w:r>
              <w:t>Pedagogická fakulta MU v Brně</w:t>
            </w:r>
          </w:p>
        </w:tc>
        <w:tc>
          <w:tcPr>
            <w:tcW w:w="1701" w:type="dxa"/>
            <w:gridSpan w:val="2"/>
            <w:tcBorders>
              <w:top w:val="single" w:sz="4" w:space="0" w:color="000000"/>
              <w:left w:val="single" w:sz="4" w:space="0" w:color="000000"/>
              <w:bottom w:val="single" w:sz="4" w:space="0" w:color="000000"/>
              <w:right w:val="single" w:sz="4" w:space="0" w:color="000000"/>
            </w:tcBorders>
          </w:tcPr>
          <w:p w14:paraId="2EE7C5D0" w14:textId="77777777" w:rsidR="00397CED" w:rsidRDefault="007C733A">
            <w:pPr>
              <w:widowControl w:val="0"/>
              <w:jc w:val="both"/>
            </w:pPr>
            <w:r>
              <w:t>pp</w:t>
            </w:r>
          </w:p>
        </w:tc>
        <w:tc>
          <w:tcPr>
            <w:tcW w:w="2098" w:type="dxa"/>
            <w:gridSpan w:val="5"/>
            <w:tcBorders>
              <w:top w:val="single" w:sz="4" w:space="0" w:color="000000"/>
              <w:left w:val="single" w:sz="4" w:space="0" w:color="000000"/>
              <w:bottom w:val="single" w:sz="4" w:space="0" w:color="000000"/>
              <w:right w:val="single" w:sz="4" w:space="0" w:color="000000"/>
            </w:tcBorders>
          </w:tcPr>
          <w:p w14:paraId="0C9C8C71" w14:textId="77777777" w:rsidR="00397CED" w:rsidRDefault="007C733A">
            <w:pPr>
              <w:widowControl w:val="0"/>
              <w:jc w:val="both"/>
            </w:pPr>
            <w:r>
              <w:t>0,08</w:t>
            </w:r>
          </w:p>
        </w:tc>
      </w:tr>
      <w:tr w:rsidR="00397CED" w14:paraId="7EFBF8A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714AB49"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451A49DD" w14:textId="77777777">
        <w:trPr>
          <w:trHeight w:val="515"/>
        </w:trPr>
        <w:tc>
          <w:tcPr>
            <w:tcW w:w="9859" w:type="dxa"/>
            <w:gridSpan w:val="15"/>
            <w:tcBorders>
              <w:left w:val="single" w:sz="4" w:space="0" w:color="000000"/>
              <w:bottom w:val="single" w:sz="4" w:space="0" w:color="000000"/>
              <w:right w:val="single" w:sz="4" w:space="0" w:color="000000"/>
            </w:tcBorders>
          </w:tcPr>
          <w:p w14:paraId="237EA5B7" w14:textId="77777777" w:rsidR="00397CED" w:rsidRDefault="007C733A">
            <w:pPr>
              <w:widowControl w:val="0"/>
              <w:jc w:val="both"/>
            </w:pPr>
            <w:r>
              <w:t>Školní pedagogika – garant, přednášející (50 %), cvičící (50 %)</w:t>
            </w:r>
          </w:p>
          <w:p w14:paraId="4CA813F4" w14:textId="77777777" w:rsidR="00397CED" w:rsidRDefault="007C733A">
            <w:pPr>
              <w:widowControl w:val="0"/>
              <w:jc w:val="both"/>
            </w:pPr>
            <w:r>
              <w:t>Obecná didaktika – garant, přednášející (100 %)</w:t>
            </w:r>
          </w:p>
          <w:p w14:paraId="67125380" w14:textId="77777777" w:rsidR="00397CED" w:rsidRDefault="00397CED">
            <w:pPr>
              <w:widowControl w:val="0"/>
              <w:jc w:val="both"/>
            </w:pPr>
          </w:p>
        </w:tc>
      </w:tr>
      <w:tr w:rsidR="00397CED" w14:paraId="6E9E607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C90808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13FA18F7" w14:textId="77777777">
        <w:trPr>
          <w:trHeight w:val="340"/>
        </w:trPr>
        <w:tc>
          <w:tcPr>
            <w:tcW w:w="2799" w:type="dxa"/>
            <w:gridSpan w:val="2"/>
            <w:tcBorders>
              <w:left w:val="single" w:sz="4" w:space="0" w:color="000000"/>
              <w:bottom w:val="single" w:sz="4" w:space="0" w:color="000000"/>
              <w:right w:val="single" w:sz="4" w:space="0" w:color="000000"/>
            </w:tcBorders>
          </w:tcPr>
          <w:p w14:paraId="4CE80814" w14:textId="77777777" w:rsidR="00397CED" w:rsidRDefault="007C733A">
            <w:pPr>
              <w:widowControl w:val="0"/>
              <w:jc w:val="both"/>
              <w:rPr>
                <w:b/>
              </w:rPr>
            </w:pPr>
            <w:r>
              <w:rPr>
                <w:b/>
              </w:rPr>
              <w:t>Název studijního předmětu</w:t>
            </w:r>
          </w:p>
        </w:tc>
        <w:tc>
          <w:tcPr>
            <w:tcW w:w="2412" w:type="dxa"/>
            <w:gridSpan w:val="3"/>
            <w:tcBorders>
              <w:left w:val="single" w:sz="4" w:space="0" w:color="000000"/>
              <w:bottom w:val="single" w:sz="4" w:space="0" w:color="000000"/>
              <w:right w:val="single" w:sz="4" w:space="0" w:color="000000"/>
            </w:tcBorders>
          </w:tcPr>
          <w:p w14:paraId="7C8AC67F"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72EDF12B"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D49E25A" w14:textId="77777777" w:rsidR="00397CED" w:rsidRDefault="007C733A">
            <w:pPr>
              <w:widowControl w:val="0"/>
              <w:jc w:val="both"/>
              <w:rPr>
                <w:b/>
              </w:rPr>
            </w:pPr>
            <w:r>
              <w:rPr>
                <w:b/>
              </w:rPr>
              <w:t>Role ve výuce daného předmětu</w:t>
            </w:r>
          </w:p>
        </w:tc>
        <w:tc>
          <w:tcPr>
            <w:tcW w:w="1972" w:type="dxa"/>
            <w:gridSpan w:val="3"/>
            <w:tcBorders>
              <w:left w:val="single" w:sz="4" w:space="0" w:color="000000"/>
              <w:bottom w:val="single" w:sz="4" w:space="0" w:color="000000"/>
              <w:right w:val="single" w:sz="4" w:space="0" w:color="000000"/>
            </w:tcBorders>
          </w:tcPr>
          <w:p w14:paraId="067D678C" w14:textId="77777777" w:rsidR="00397CED" w:rsidRDefault="007C733A">
            <w:pPr>
              <w:widowControl w:val="0"/>
              <w:jc w:val="both"/>
            </w:pPr>
            <w:r>
              <w:rPr>
                <w:b/>
              </w:rPr>
              <w:t>(</w:t>
            </w:r>
            <w:r>
              <w:rPr>
                <w:b/>
                <w:i/>
                <w:iCs/>
              </w:rPr>
              <w:t>nepovinný údaj</w:t>
            </w:r>
            <w:r>
              <w:rPr>
                <w:b/>
              </w:rPr>
              <w:t>) Počet hodin za semestr</w:t>
            </w:r>
          </w:p>
        </w:tc>
      </w:tr>
      <w:tr w:rsidR="00397CED" w14:paraId="1E21609E" w14:textId="77777777">
        <w:trPr>
          <w:trHeight w:val="284"/>
        </w:trPr>
        <w:tc>
          <w:tcPr>
            <w:tcW w:w="2799" w:type="dxa"/>
            <w:gridSpan w:val="2"/>
            <w:tcBorders>
              <w:left w:val="single" w:sz="4" w:space="0" w:color="000000"/>
              <w:bottom w:val="single" w:sz="4" w:space="0" w:color="000000"/>
              <w:right w:val="single" w:sz="4" w:space="0" w:color="000000"/>
            </w:tcBorders>
          </w:tcPr>
          <w:p w14:paraId="7C9C6A8F" w14:textId="77777777" w:rsidR="00397CED" w:rsidRDefault="007C733A">
            <w:pPr>
              <w:widowControl w:val="0"/>
              <w:rPr>
                <w:color w:val="242424"/>
              </w:rPr>
            </w:pPr>
            <w:r>
              <w:rPr>
                <w:color w:val="242424"/>
              </w:rPr>
              <w:t>Primární pedagogika s praxí 1</w:t>
            </w:r>
          </w:p>
        </w:tc>
        <w:tc>
          <w:tcPr>
            <w:tcW w:w="2412" w:type="dxa"/>
            <w:gridSpan w:val="3"/>
            <w:tcBorders>
              <w:left w:val="single" w:sz="4" w:space="0" w:color="000000"/>
              <w:bottom w:val="single" w:sz="4" w:space="0" w:color="000000"/>
              <w:right w:val="single" w:sz="4" w:space="0" w:color="000000"/>
            </w:tcBorders>
          </w:tcPr>
          <w:p w14:paraId="17B0DDF2"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773F5943"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54506310" w14:textId="77777777" w:rsidR="00397CED" w:rsidRDefault="007C733A">
            <w:pPr>
              <w:widowControl w:val="0"/>
              <w:rPr>
                <w:color w:val="242424"/>
              </w:rPr>
            </w:pPr>
            <w:r>
              <w:rPr>
                <w:color w:val="242424"/>
              </w:rPr>
              <w:t>Garant, cvičící (100 %), vede seminář (50 %)</w:t>
            </w:r>
          </w:p>
        </w:tc>
        <w:tc>
          <w:tcPr>
            <w:tcW w:w="1972" w:type="dxa"/>
            <w:gridSpan w:val="3"/>
            <w:tcBorders>
              <w:left w:val="single" w:sz="4" w:space="0" w:color="000000"/>
              <w:bottom w:val="single" w:sz="4" w:space="0" w:color="000000"/>
              <w:right w:val="single" w:sz="4" w:space="0" w:color="000000"/>
            </w:tcBorders>
          </w:tcPr>
          <w:p w14:paraId="2AF5433E" w14:textId="77777777" w:rsidR="00397CED" w:rsidRDefault="007C733A">
            <w:pPr>
              <w:widowControl w:val="0"/>
              <w:jc w:val="both"/>
            </w:pPr>
            <w:r>
              <w:t>84 hod./sem.</w:t>
            </w:r>
          </w:p>
        </w:tc>
      </w:tr>
      <w:tr w:rsidR="00397CED" w14:paraId="48C9F675" w14:textId="77777777">
        <w:trPr>
          <w:trHeight w:val="284"/>
        </w:trPr>
        <w:tc>
          <w:tcPr>
            <w:tcW w:w="2799" w:type="dxa"/>
            <w:gridSpan w:val="2"/>
            <w:tcBorders>
              <w:left w:val="single" w:sz="4" w:space="0" w:color="000000"/>
              <w:bottom w:val="single" w:sz="4" w:space="0" w:color="000000"/>
              <w:right w:val="single" w:sz="4" w:space="0" w:color="000000"/>
            </w:tcBorders>
          </w:tcPr>
          <w:p w14:paraId="01843EA1" w14:textId="77777777" w:rsidR="00397CED" w:rsidRDefault="007C733A">
            <w:pPr>
              <w:widowControl w:val="0"/>
              <w:rPr>
                <w:color w:val="242424"/>
              </w:rPr>
            </w:pPr>
            <w:r>
              <w:rPr>
                <w:color w:val="242424"/>
              </w:rPr>
              <w:t>Primární pedagogika s praxí 2</w:t>
            </w:r>
          </w:p>
        </w:tc>
        <w:tc>
          <w:tcPr>
            <w:tcW w:w="2412" w:type="dxa"/>
            <w:gridSpan w:val="3"/>
            <w:tcBorders>
              <w:left w:val="single" w:sz="4" w:space="0" w:color="000000"/>
              <w:bottom w:val="single" w:sz="4" w:space="0" w:color="000000"/>
              <w:right w:val="single" w:sz="4" w:space="0" w:color="000000"/>
            </w:tcBorders>
          </w:tcPr>
          <w:p w14:paraId="496366ED"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05707409"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4620255B"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5A45F4B7" w14:textId="77777777" w:rsidR="00397CED" w:rsidRDefault="007C733A">
            <w:pPr>
              <w:widowControl w:val="0"/>
              <w:jc w:val="both"/>
            </w:pPr>
            <w:r>
              <w:t>28 hod./sem.</w:t>
            </w:r>
          </w:p>
        </w:tc>
      </w:tr>
      <w:tr w:rsidR="00397CED" w14:paraId="4DA92346" w14:textId="77777777">
        <w:trPr>
          <w:trHeight w:val="284"/>
        </w:trPr>
        <w:tc>
          <w:tcPr>
            <w:tcW w:w="2799" w:type="dxa"/>
            <w:gridSpan w:val="2"/>
            <w:tcBorders>
              <w:left w:val="single" w:sz="4" w:space="0" w:color="000000"/>
              <w:bottom w:val="single" w:sz="4" w:space="0" w:color="000000"/>
              <w:right w:val="single" w:sz="4" w:space="0" w:color="000000"/>
            </w:tcBorders>
          </w:tcPr>
          <w:p w14:paraId="0700C884" w14:textId="77777777" w:rsidR="00397CED" w:rsidRDefault="007C733A">
            <w:pPr>
              <w:widowControl w:val="0"/>
              <w:rPr>
                <w:color w:val="242424"/>
              </w:rPr>
            </w:pPr>
            <w:r>
              <w:rPr>
                <w:color w:val="242424"/>
              </w:rPr>
              <w:t>Primární pedagogika s praxí 3</w:t>
            </w:r>
          </w:p>
        </w:tc>
        <w:tc>
          <w:tcPr>
            <w:tcW w:w="2412" w:type="dxa"/>
            <w:gridSpan w:val="3"/>
            <w:tcBorders>
              <w:left w:val="single" w:sz="4" w:space="0" w:color="000000"/>
              <w:bottom w:val="single" w:sz="4" w:space="0" w:color="000000"/>
              <w:right w:val="single" w:sz="4" w:space="0" w:color="000000"/>
            </w:tcBorders>
          </w:tcPr>
          <w:p w14:paraId="4419138B"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110FA00E"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1F7BE36C"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6ED071C2" w14:textId="77777777" w:rsidR="00397CED" w:rsidRDefault="007C733A">
            <w:pPr>
              <w:widowControl w:val="0"/>
              <w:jc w:val="both"/>
            </w:pPr>
            <w:r>
              <w:t>28 hod./sem.</w:t>
            </w:r>
          </w:p>
        </w:tc>
      </w:tr>
      <w:tr w:rsidR="00397CED" w14:paraId="2B5D6B0A" w14:textId="77777777">
        <w:trPr>
          <w:trHeight w:val="284"/>
        </w:trPr>
        <w:tc>
          <w:tcPr>
            <w:tcW w:w="2799" w:type="dxa"/>
            <w:gridSpan w:val="2"/>
            <w:tcBorders>
              <w:left w:val="single" w:sz="4" w:space="0" w:color="000000"/>
              <w:bottom w:val="single" w:sz="4" w:space="0" w:color="000000"/>
              <w:right w:val="single" w:sz="4" w:space="0" w:color="000000"/>
            </w:tcBorders>
          </w:tcPr>
          <w:p w14:paraId="6CBB21BF" w14:textId="77777777" w:rsidR="00397CED" w:rsidRDefault="007C733A">
            <w:pPr>
              <w:widowControl w:val="0"/>
              <w:rPr>
                <w:color w:val="242424"/>
              </w:rPr>
            </w:pPr>
            <w:r>
              <w:rPr>
                <w:color w:val="242424"/>
              </w:rPr>
              <w:t>Primární pedagogika s praxí 6</w:t>
            </w:r>
          </w:p>
        </w:tc>
        <w:tc>
          <w:tcPr>
            <w:tcW w:w="2412" w:type="dxa"/>
            <w:gridSpan w:val="3"/>
            <w:tcBorders>
              <w:left w:val="single" w:sz="4" w:space="0" w:color="000000"/>
              <w:bottom w:val="single" w:sz="4" w:space="0" w:color="000000"/>
              <w:right w:val="single" w:sz="4" w:space="0" w:color="000000"/>
            </w:tcBorders>
          </w:tcPr>
          <w:p w14:paraId="620A9D1D"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4C3A3DC5"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71609F68"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22D047C1" w14:textId="77777777" w:rsidR="00397CED" w:rsidRDefault="007C733A">
            <w:pPr>
              <w:widowControl w:val="0"/>
              <w:jc w:val="both"/>
            </w:pPr>
            <w:r>
              <w:t>28 hod./sem.</w:t>
            </w:r>
          </w:p>
        </w:tc>
      </w:tr>
      <w:tr w:rsidR="00397CED" w14:paraId="657CA1EB" w14:textId="77777777">
        <w:trPr>
          <w:trHeight w:val="284"/>
        </w:trPr>
        <w:tc>
          <w:tcPr>
            <w:tcW w:w="2799" w:type="dxa"/>
            <w:gridSpan w:val="2"/>
            <w:tcBorders>
              <w:left w:val="single" w:sz="4" w:space="0" w:color="000000"/>
              <w:bottom w:val="single" w:sz="4" w:space="0" w:color="000000"/>
              <w:right w:val="single" w:sz="4" w:space="0" w:color="000000"/>
            </w:tcBorders>
          </w:tcPr>
          <w:p w14:paraId="39E033C1" w14:textId="77777777" w:rsidR="00397CED" w:rsidRDefault="007C733A">
            <w:pPr>
              <w:widowControl w:val="0"/>
              <w:rPr>
                <w:color w:val="242424"/>
              </w:rPr>
            </w:pPr>
            <w:r>
              <w:rPr>
                <w:color w:val="242424"/>
              </w:rPr>
              <w:t>Didaktika mateřského jazyka 2</w:t>
            </w:r>
          </w:p>
        </w:tc>
        <w:tc>
          <w:tcPr>
            <w:tcW w:w="2412" w:type="dxa"/>
            <w:gridSpan w:val="3"/>
            <w:tcBorders>
              <w:left w:val="single" w:sz="4" w:space="0" w:color="000000"/>
              <w:bottom w:val="single" w:sz="4" w:space="0" w:color="000000"/>
              <w:right w:val="single" w:sz="4" w:space="0" w:color="000000"/>
            </w:tcBorders>
          </w:tcPr>
          <w:p w14:paraId="692E33C6"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C8529C4"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0BA02131" w14:textId="77777777" w:rsidR="00397CED" w:rsidRDefault="007C733A">
            <w:pPr>
              <w:widowControl w:val="0"/>
              <w:rPr>
                <w:color w:val="242424"/>
              </w:rPr>
            </w:pPr>
            <w:r>
              <w:rPr>
                <w:color w:val="242424"/>
              </w:rPr>
              <w:t>Cvičící (10 %)</w:t>
            </w:r>
          </w:p>
        </w:tc>
        <w:tc>
          <w:tcPr>
            <w:tcW w:w="1972" w:type="dxa"/>
            <w:gridSpan w:val="3"/>
            <w:tcBorders>
              <w:left w:val="single" w:sz="4" w:space="0" w:color="000000"/>
              <w:bottom w:val="single" w:sz="4" w:space="0" w:color="000000"/>
              <w:right w:val="single" w:sz="4" w:space="0" w:color="000000"/>
            </w:tcBorders>
          </w:tcPr>
          <w:p w14:paraId="1926183D" w14:textId="77777777" w:rsidR="00397CED" w:rsidRDefault="007C733A">
            <w:pPr>
              <w:widowControl w:val="0"/>
              <w:jc w:val="both"/>
            </w:pPr>
            <w:r>
              <w:t>4 hod./sem.</w:t>
            </w:r>
          </w:p>
        </w:tc>
      </w:tr>
      <w:tr w:rsidR="00397CED" w14:paraId="0EBA5EF3" w14:textId="77777777">
        <w:trPr>
          <w:trHeight w:val="284"/>
        </w:trPr>
        <w:tc>
          <w:tcPr>
            <w:tcW w:w="2799" w:type="dxa"/>
            <w:gridSpan w:val="2"/>
            <w:tcBorders>
              <w:left w:val="single" w:sz="4" w:space="0" w:color="000000"/>
              <w:bottom w:val="single" w:sz="4" w:space="0" w:color="000000"/>
              <w:right w:val="single" w:sz="4" w:space="0" w:color="000000"/>
            </w:tcBorders>
          </w:tcPr>
          <w:p w14:paraId="795C9254" w14:textId="77777777" w:rsidR="00397CED" w:rsidRDefault="007C733A">
            <w:pPr>
              <w:widowControl w:val="0"/>
              <w:rPr>
                <w:color w:val="242424"/>
              </w:rPr>
            </w:pPr>
            <w:r>
              <w:rPr>
                <w:color w:val="242424"/>
              </w:rPr>
              <w:t>Primární pedagogika 7</w:t>
            </w:r>
          </w:p>
        </w:tc>
        <w:tc>
          <w:tcPr>
            <w:tcW w:w="2412" w:type="dxa"/>
            <w:gridSpan w:val="3"/>
            <w:tcBorders>
              <w:left w:val="single" w:sz="4" w:space="0" w:color="000000"/>
              <w:bottom w:val="single" w:sz="4" w:space="0" w:color="000000"/>
              <w:right w:val="single" w:sz="4" w:space="0" w:color="000000"/>
            </w:tcBorders>
          </w:tcPr>
          <w:p w14:paraId="6F66982C"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4DE8D355"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78004DC0"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3EB3B1D7" w14:textId="77777777" w:rsidR="00397CED" w:rsidRDefault="007C733A">
            <w:pPr>
              <w:widowControl w:val="0"/>
              <w:jc w:val="both"/>
            </w:pPr>
            <w:r>
              <w:t>28 hod./sem.</w:t>
            </w:r>
          </w:p>
        </w:tc>
      </w:tr>
      <w:tr w:rsidR="00397CED" w14:paraId="34E4EDE1" w14:textId="77777777">
        <w:trPr>
          <w:trHeight w:val="284"/>
        </w:trPr>
        <w:tc>
          <w:tcPr>
            <w:tcW w:w="2799" w:type="dxa"/>
            <w:gridSpan w:val="2"/>
            <w:tcBorders>
              <w:left w:val="single" w:sz="4" w:space="0" w:color="000000"/>
              <w:bottom w:val="single" w:sz="4" w:space="0" w:color="000000"/>
              <w:right w:val="single" w:sz="4" w:space="0" w:color="000000"/>
            </w:tcBorders>
          </w:tcPr>
          <w:p w14:paraId="1ED93B97" w14:textId="77777777" w:rsidR="00397CED" w:rsidRDefault="007C733A">
            <w:pPr>
              <w:widowControl w:val="0"/>
              <w:rPr>
                <w:color w:val="242424"/>
              </w:rPr>
            </w:pPr>
            <w:r>
              <w:rPr>
                <w:color w:val="242424"/>
              </w:rPr>
              <w:t>Prezentační dovednosti učitele</w:t>
            </w:r>
          </w:p>
        </w:tc>
        <w:tc>
          <w:tcPr>
            <w:tcW w:w="2412" w:type="dxa"/>
            <w:gridSpan w:val="3"/>
            <w:tcBorders>
              <w:left w:val="single" w:sz="4" w:space="0" w:color="000000"/>
              <w:bottom w:val="single" w:sz="4" w:space="0" w:color="000000"/>
              <w:right w:val="single" w:sz="4" w:space="0" w:color="000000"/>
            </w:tcBorders>
          </w:tcPr>
          <w:p w14:paraId="0ECFC2E3"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53742653"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29EF3045"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581B930B" w14:textId="77777777" w:rsidR="00397CED" w:rsidRDefault="007C733A">
            <w:pPr>
              <w:widowControl w:val="0"/>
              <w:jc w:val="both"/>
            </w:pPr>
            <w:r>
              <w:t>14 hod./sem.</w:t>
            </w:r>
          </w:p>
        </w:tc>
      </w:tr>
      <w:tr w:rsidR="00397CED" w14:paraId="788801A9" w14:textId="77777777">
        <w:trPr>
          <w:trHeight w:val="284"/>
        </w:trPr>
        <w:tc>
          <w:tcPr>
            <w:tcW w:w="2799" w:type="dxa"/>
            <w:gridSpan w:val="2"/>
            <w:tcBorders>
              <w:left w:val="single" w:sz="4" w:space="0" w:color="000000"/>
              <w:bottom w:val="single" w:sz="4" w:space="0" w:color="000000"/>
              <w:right w:val="single" w:sz="4" w:space="0" w:color="000000"/>
            </w:tcBorders>
          </w:tcPr>
          <w:p w14:paraId="4D86A542" w14:textId="77777777" w:rsidR="00397CED" w:rsidRDefault="007C733A">
            <w:pPr>
              <w:widowControl w:val="0"/>
              <w:rPr>
                <w:color w:val="242424"/>
              </w:rPr>
            </w:pPr>
            <w:r>
              <w:rPr>
                <w:color w:val="242424"/>
              </w:rPr>
              <w:t>Primární pedagogika 9</w:t>
            </w:r>
          </w:p>
        </w:tc>
        <w:tc>
          <w:tcPr>
            <w:tcW w:w="2412" w:type="dxa"/>
            <w:gridSpan w:val="3"/>
            <w:tcBorders>
              <w:left w:val="single" w:sz="4" w:space="0" w:color="000000"/>
              <w:bottom w:val="single" w:sz="4" w:space="0" w:color="000000"/>
              <w:right w:val="single" w:sz="4" w:space="0" w:color="000000"/>
            </w:tcBorders>
          </w:tcPr>
          <w:p w14:paraId="417EAA9F"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336460D7"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2CE3F219" w14:textId="77777777" w:rsidR="00397CED" w:rsidRDefault="007C733A">
            <w:pPr>
              <w:widowControl w:val="0"/>
              <w:rPr>
                <w:color w:val="242424"/>
              </w:rPr>
            </w:pPr>
            <w:r>
              <w:rPr>
                <w:color w:val="242424"/>
              </w:rPr>
              <w:t>Garant, vede seminář (100 %)</w:t>
            </w:r>
          </w:p>
        </w:tc>
        <w:tc>
          <w:tcPr>
            <w:tcW w:w="1972" w:type="dxa"/>
            <w:gridSpan w:val="3"/>
            <w:tcBorders>
              <w:left w:val="single" w:sz="4" w:space="0" w:color="000000"/>
              <w:bottom w:val="single" w:sz="4" w:space="0" w:color="000000"/>
              <w:right w:val="single" w:sz="4" w:space="0" w:color="000000"/>
            </w:tcBorders>
          </w:tcPr>
          <w:p w14:paraId="3FCB6254" w14:textId="77777777" w:rsidR="00397CED" w:rsidRDefault="007C733A">
            <w:pPr>
              <w:widowControl w:val="0"/>
              <w:jc w:val="both"/>
            </w:pPr>
            <w:r>
              <w:t>16 hod./sem.</w:t>
            </w:r>
          </w:p>
        </w:tc>
      </w:tr>
      <w:tr w:rsidR="00397CED" w14:paraId="03346BBD" w14:textId="77777777">
        <w:trPr>
          <w:trHeight w:val="284"/>
        </w:trPr>
        <w:tc>
          <w:tcPr>
            <w:tcW w:w="2799" w:type="dxa"/>
            <w:gridSpan w:val="2"/>
            <w:tcBorders>
              <w:left w:val="single" w:sz="4" w:space="0" w:color="000000"/>
              <w:bottom w:val="single" w:sz="4" w:space="0" w:color="000000"/>
              <w:right w:val="single" w:sz="4" w:space="0" w:color="000000"/>
            </w:tcBorders>
          </w:tcPr>
          <w:p w14:paraId="14B4A5BC" w14:textId="77777777" w:rsidR="00397CED" w:rsidRDefault="007C733A">
            <w:pPr>
              <w:widowControl w:val="0"/>
              <w:rPr>
                <w:color w:val="242424"/>
              </w:rPr>
            </w:pPr>
            <w:r>
              <w:rPr>
                <w:color w:val="242424"/>
              </w:rPr>
              <w:t>Souvislá pedagogická praxe</w:t>
            </w:r>
          </w:p>
        </w:tc>
        <w:tc>
          <w:tcPr>
            <w:tcW w:w="2412" w:type="dxa"/>
            <w:gridSpan w:val="3"/>
            <w:tcBorders>
              <w:left w:val="single" w:sz="4" w:space="0" w:color="000000"/>
              <w:bottom w:val="single" w:sz="4" w:space="0" w:color="000000"/>
              <w:right w:val="single" w:sz="4" w:space="0" w:color="000000"/>
            </w:tcBorders>
          </w:tcPr>
          <w:p w14:paraId="7146E227"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475EEF99" w14:textId="77777777" w:rsidR="00397CED" w:rsidRDefault="007C733A">
            <w:pPr>
              <w:widowControl w:val="0"/>
              <w:jc w:val="both"/>
              <w:rPr>
                <w:color w:val="242424"/>
              </w:rPr>
            </w:pPr>
            <w:r>
              <w:rPr>
                <w:color w:val="242424"/>
              </w:rPr>
              <w:t>1.</w:t>
            </w:r>
          </w:p>
        </w:tc>
        <w:tc>
          <w:tcPr>
            <w:tcW w:w="2109" w:type="dxa"/>
            <w:gridSpan w:val="5"/>
            <w:tcBorders>
              <w:left w:val="single" w:sz="4" w:space="0" w:color="000000"/>
              <w:bottom w:val="single" w:sz="4" w:space="0" w:color="000000"/>
              <w:right w:val="single" w:sz="4" w:space="0" w:color="000000"/>
            </w:tcBorders>
          </w:tcPr>
          <w:p w14:paraId="201A9D1F" w14:textId="77777777" w:rsidR="00397CED" w:rsidRDefault="007C733A">
            <w:pPr>
              <w:widowControl w:val="0"/>
              <w:rPr>
                <w:color w:val="242424"/>
              </w:rPr>
            </w:pPr>
            <w:r>
              <w:rPr>
                <w:color w:val="242424"/>
              </w:rPr>
              <w:t>Garant, cvičící (100 %)</w:t>
            </w:r>
          </w:p>
        </w:tc>
        <w:tc>
          <w:tcPr>
            <w:tcW w:w="1972" w:type="dxa"/>
            <w:gridSpan w:val="3"/>
            <w:tcBorders>
              <w:left w:val="single" w:sz="4" w:space="0" w:color="000000"/>
              <w:bottom w:val="single" w:sz="4" w:space="0" w:color="000000"/>
              <w:right w:val="single" w:sz="4" w:space="0" w:color="000000"/>
            </w:tcBorders>
          </w:tcPr>
          <w:p w14:paraId="380A6E40" w14:textId="77777777" w:rsidR="00397CED" w:rsidRDefault="007C733A">
            <w:pPr>
              <w:widowControl w:val="0"/>
              <w:jc w:val="both"/>
            </w:pPr>
            <w:r>
              <w:t>6 hod./sem.</w:t>
            </w:r>
          </w:p>
        </w:tc>
      </w:tr>
      <w:tr w:rsidR="00397CED" w14:paraId="7390C487" w14:textId="77777777">
        <w:trPr>
          <w:trHeight w:val="284"/>
        </w:trPr>
        <w:tc>
          <w:tcPr>
            <w:tcW w:w="2799" w:type="dxa"/>
            <w:gridSpan w:val="2"/>
            <w:tcBorders>
              <w:left w:val="single" w:sz="4" w:space="0" w:color="000000"/>
              <w:bottom w:val="single" w:sz="4" w:space="0" w:color="000000"/>
              <w:right w:val="single" w:sz="4" w:space="0" w:color="000000"/>
            </w:tcBorders>
          </w:tcPr>
          <w:p w14:paraId="0D15E703" w14:textId="77777777" w:rsidR="00397CED" w:rsidRDefault="007C733A">
            <w:pPr>
              <w:widowControl w:val="0"/>
              <w:rPr>
                <w:color w:val="242424"/>
              </w:rPr>
            </w:pPr>
            <w:r>
              <w:rPr>
                <w:color w:val="242424"/>
              </w:rPr>
              <w:t>Analýza a reflexe profesní praxe</w:t>
            </w:r>
          </w:p>
        </w:tc>
        <w:tc>
          <w:tcPr>
            <w:tcW w:w="2412" w:type="dxa"/>
            <w:gridSpan w:val="3"/>
            <w:tcBorders>
              <w:left w:val="single" w:sz="4" w:space="0" w:color="000000"/>
              <w:bottom w:val="single" w:sz="4" w:space="0" w:color="000000"/>
              <w:right w:val="single" w:sz="4" w:space="0" w:color="000000"/>
            </w:tcBorders>
          </w:tcPr>
          <w:p w14:paraId="1C4C1E29" w14:textId="77777777" w:rsidR="00397CED" w:rsidRDefault="007C733A">
            <w:pPr>
              <w:widowControl w:val="0"/>
              <w:jc w:val="both"/>
              <w:rPr>
                <w:color w:val="242424"/>
              </w:rPr>
            </w:pPr>
            <w:r>
              <w:rPr>
                <w:color w:val="242424"/>
              </w:rPr>
              <w:t>Učitelství pro 1. stupeň základní školy</w:t>
            </w:r>
          </w:p>
        </w:tc>
        <w:tc>
          <w:tcPr>
            <w:tcW w:w="567" w:type="dxa"/>
            <w:gridSpan w:val="2"/>
            <w:tcBorders>
              <w:left w:val="single" w:sz="4" w:space="0" w:color="000000"/>
              <w:bottom w:val="single" w:sz="4" w:space="0" w:color="000000"/>
              <w:right w:val="single" w:sz="4" w:space="0" w:color="000000"/>
            </w:tcBorders>
          </w:tcPr>
          <w:p w14:paraId="2F2DBA9E" w14:textId="77777777" w:rsidR="00397CED" w:rsidRDefault="007C733A">
            <w:pPr>
              <w:widowControl w:val="0"/>
              <w:jc w:val="both"/>
              <w:rPr>
                <w:color w:val="242424"/>
              </w:rPr>
            </w:pPr>
            <w:r>
              <w:rPr>
                <w:color w:val="242424"/>
              </w:rPr>
              <w:t>2.</w:t>
            </w:r>
          </w:p>
        </w:tc>
        <w:tc>
          <w:tcPr>
            <w:tcW w:w="2109" w:type="dxa"/>
            <w:gridSpan w:val="5"/>
            <w:tcBorders>
              <w:left w:val="single" w:sz="4" w:space="0" w:color="000000"/>
              <w:bottom w:val="single" w:sz="4" w:space="0" w:color="000000"/>
              <w:right w:val="single" w:sz="4" w:space="0" w:color="000000"/>
            </w:tcBorders>
          </w:tcPr>
          <w:p w14:paraId="085CFEAE" w14:textId="77777777" w:rsidR="00397CED" w:rsidRDefault="007C733A">
            <w:pPr>
              <w:widowControl w:val="0"/>
              <w:rPr>
                <w:color w:val="242424"/>
              </w:rPr>
            </w:pPr>
            <w:r>
              <w:rPr>
                <w:color w:val="242424"/>
              </w:rPr>
              <w:t>Garant, cvičíčí (100 %)</w:t>
            </w:r>
          </w:p>
        </w:tc>
        <w:tc>
          <w:tcPr>
            <w:tcW w:w="1972" w:type="dxa"/>
            <w:gridSpan w:val="3"/>
            <w:tcBorders>
              <w:left w:val="single" w:sz="4" w:space="0" w:color="000000"/>
              <w:bottom w:val="single" w:sz="4" w:space="0" w:color="000000"/>
              <w:right w:val="single" w:sz="4" w:space="0" w:color="000000"/>
            </w:tcBorders>
          </w:tcPr>
          <w:p w14:paraId="72A308AD" w14:textId="77777777" w:rsidR="00397CED" w:rsidRDefault="007C733A">
            <w:pPr>
              <w:widowControl w:val="0"/>
              <w:jc w:val="both"/>
            </w:pPr>
            <w:r>
              <w:t>27 hod./sem.</w:t>
            </w:r>
          </w:p>
        </w:tc>
      </w:tr>
      <w:tr w:rsidR="00397CED" w14:paraId="1DAE3731" w14:textId="77777777">
        <w:trPr>
          <w:trHeight w:val="284"/>
        </w:trPr>
        <w:tc>
          <w:tcPr>
            <w:tcW w:w="2799" w:type="dxa"/>
            <w:gridSpan w:val="2"/>
            <w:tcBorders>
              <w:left w:val="single" w:sz="4" w:space="0" w:color="000000"/>
              <w:bottom w:val="single" w:sz="4" w:space="0" w:color="000000"/>
              <w:right w:val="single" w:sz="4" w:space="0" w:color="000000"/>
            </w:tcBorders>
          </w:tcPr>
          <w:p w14:paraId="13D05207" w14:textId="77777777" w:rsidR="00397CED" w:rsidRDefault="007C733A">
            <w:pPr>
              <w:widowControl w:val="0"/>
              <w:rPr>
                <w:color w:val="242424"/>
              </w:rPr>
            </w:pPr>
            <w:r>
              <w:rPr>
                <w:color w:val="242424"/>
              </w:rPr>
              <w:t>Pedeutologie *</w:t>
            </w:r>
          </w:p>
        </w:tc>
        <w:tc>
          <w:tcPr>
            <w:tcW w:w="2412" w:type="dxa"/>
            <w:gridSpan w:val="3"/>
            <w:tcBorders>
              <w:left w:val="single" w:sz="4" w:space="0" w:color="000000"/>
              <w:bottom w:val="single" w:sz="4" w:space="0" w:color="000000"/>
              <w:right w:val="single" w:sz="4" w:space="0" w:color="000000"/>
            </w:tcBorders>
          </w:tcPr>
          <w:p w14:paraId="39E78812" w14:textId="77777777" w:rsidR="00397CED" w:rsidRDefault="007C733A">
            <w:pPr>
              <w:widowControl w:val="0"/>
              <w:jc w:val="both"/>
              <w:rPr>
                <w:color w:val="242424"/>
              </w:rPr>
            </w:pPr>
            <w:r>
              <w:rPr>
                <w:color w:val="242424"/>
              </w:rPr>
              <w:t>DSP Pedagogika</w:t>
            </w:r>
          </w:p>
        </w:tc>
        <w:tc>
          <w:tcPr>
            <w:tcW w:w="567" w:type="dxa"/>
            <w:gridSpan w:val="2"/>
            <w:tcBorders>
              <w:left w:val="single" w:sz="4" w:space="0" w:color="000000"/>
              <w:bottom w:val="single" w:sz="4" w:space="0" w:color="000000"/>
              <w:right w:val="single" w:sz="4" w:space="0" w:color="000000"/>
            </w:tcBorders>
          </w:tcPr>
          <w:p w14:paraId="025BF6DB"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1D19DAA5"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03E5B06F" w14:textId="77777777" w:rsidR="00397CED" w:rsidRDefault="007C733A">
            <w:pPr>
              <w:widowControl w:val="0"/>
              <w:jc w:val="both"/>
            </w:pPr>
            <w:r>
              <w:t>12 hod/sem.</w:t>
            </w:r>
          </w:p>
        </w:tc>
      </w:tr>
      <w:tr w:rsidR="00397CED" w14:paraId="09410B26" w14:textId="77777777">
        <w:trPr>
          <w:trHeight w:val="284"/>
        </w:trPr>
        <w:tc>
          <w:tcPr>
            <w:tcW w:w="2799" w:type="dxa"/>
            <w:gridSpan w:val="2"/>
            <w:tcBorders>
              <w:left w:val="single" w:sz="4" w:space="0" w:color="000000"/>
              <w:bottom w:val="single" w:sz="4" w:space="0" w:color="000000"/>
              <w:right w:val="single" w:sz="4" w:space="0" w:color="000000"/>
            </w:tcBorders>
          </w:tcPr>
          <w:p w14:paraId="3F88145D" w14:textId="77777777" w:rsidR="00397CED" w:rsidRDefault="007C733A">
            <w:pPr>
              <w:widowControl w:val="0"/>
              <w:rPr>
                <w:color w:val="242424"/>
              </w:rPr>
            </w:pPr>
            <w:r>
              <w:rPr>
                <w:color w:val="242424"/>
              </w:rPr>
              <w:t>Pedagogika primárního vzdělávání *</w:t>
            </w:r>
          </w:p>
        </w:tc>
        <w:tc>
          <w:tcPr>
            <w:tcW w:w="2412" w:type="dxa"/>
            <w:gridSpan w:val="3"/>
            <w:tcBorders>
              <w:left w:val="single" w:sz="4" w:space="0" w:color="000000"/>
              <w:bottom w:val="single" w:sz="4" w:space="0" w:color="000000"/>
              <w:right w:val="single" w:sz="4" w:space="0" w:color="000000"/>
            </w:tcBorders>
          </w:tcPr>
          <w:p w14:paraId="62820B26" w14:textId="77777777" w:rsidR="00397CED" w:rsidRDefault="007C733A">
            <w:pPr>
              <w:widowControl w:val="0"/>
              <w:jc w:val="both"/>
              <w:rPr>
                <w:color w:val="242424"/>
              </w:rPr>
            </w:pPr>
            <w:r>
              <w:rPr>
                <w:color w:val="242424"/>
              </w:rPr>
              <w:t>DSP Pedagogika</w:t>
            </w:r>
          </w:p>
        </w:tc>
        <w:tc>
          <w:tcPr>
            <w:tcW w:w="567" w:type="dxa"/>
            <w:gridSpan w:val="2"/>
            <w:tcBorders>
              <w:left w:val="single" w:sz="4" w:space="0" w:color="000000"/>
              <w:bottom w:val="single" w:sz="4" w:space="0" w:color="000000"/>
              <w:right w:val="single" w:sz="4" w:space="0" w:color="000000"/>
            </w:tcBorders>
          </w:tcPr>
          <w:p w14:paraId="31F2A911"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454CB91B" w14:textId="77777777" w:rsidR="00397CED" w:rsidRDefault="007C733A">
            <w:pPr>
              <w:widowControl w:val="0"/>
              <w:rPr>
                <w:color w:val="242424"/>
              </w:rPr>
            </w:pPr>
            <w:r>
              <w:rPr>
                <w:color w:val="242424"/>
              </w:rPr>
              <w:t>Garant, přednášející (100 %)</w:t>
            </w:r>
          </w:p>
        </w:tc>
        <w:tc>
          <w:tcPr>
            <w:tcW w:w="1972" w:type="dxa"/>
            <w:gridSpan w:val="3"/>
            <w:tcBorders>
              <w:left w:val="single" w:sz="4" w:space="0" w:color="000000"/>
              <w:bottom w:val="single" w:sz="4" w:space="0" w:color="000000"/>
              <w:right w:val="single" w:sz="4" w:space="0" w:color="000000"/>
            </w:tcBorders>
          </w:tcPr>
          <w:p w14:paraId="2B662909" w14:textId="77777777" w:rsidR="00397CED" w:rsidRDefault="007C733A">
            <w:pPr>
              <w:widowControl w:val="0"/>
              <w:jc w:val="both"/>
            </w:pPr>
            <w:r>
              <w:t>12 hod/sem.</w:t>
            </w:r>
          </w:p>
        </w:tc>
      </w:tr>
      <w:tr w:rsidR="00397CED" w14:paraId="2C0B97C6" w14:textId="77777777">
        <w:trPr>
          <w:trHeight w:val="284"/>
        </w:trPr>
        <w:tc>
          <w:tcPr>
            <w:tcW w:w="9859" w:type="dxa"/>
            <w:gridSpan w:val="15"/>
            <w:tcBorders>
              <w:left w:val="single" w:sz="4" w:space="0" w:color="000000"/>
              <w:bottom w:val="single" w:sz="4" w:space="0" w:color="000000"/>
              <w:right w:val="single" w:sz="4" w:space="0" w:color="000000"/>
            </w:tcBorders>
          </w:tcPr>
          <w:p w14:paraId="1F557238" w14:textId="77777777" w:rsidR="00397CED" w:rsidRDefault="007C733A">
            <w:pPr>
              <w:widowControl w:val="0"/>
              <w:ind w:left="814" w:hanging="814"/>
              <w:jc w:val="both"/>
              <w:rPr>
                <w:i/>
                <w:sz w:val="18"/>
              </w:rPr>
            </w:pPr>
            <w:r>
              <w:rPr>
                <w:i/>
                <w:sz w:val="18"/>
              </w:rPr>
              <w:t>Pozn.:</w:t>
            </w:r>
            <w:r>
              <w:rPr>
                <w:i/>
                <w:sz w:val="18"/>
              </w:rPr>
              <w:tab/>
              <w:t>*) Předměty Pedeutologie a Pedagogika primárního vzdělávání se otevírají pouze v případě, že si je studenti doktorského studijního programu zapíší.</w:t>
            </w:r>
          </w:p>
        </w:tc>
      </w:tr>
      <w:tr w:rsidR="00397CED" w14:paraId="15FAB6B9"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3CA6111" w14:textId="77777777" w:rsidR="00397CED" w:rsidRDefault="007C733A">
            <w:pPr>
              <w:widowControl w:val="0"/>
              <w:jc w:val="both"/>
              <w:rPr>
                <w:b/>
              </w:rPr>
            </w:pPr>
            <w:r>
              <w:rPr>
                <w:b/>
              </w:rPr>
              <w:t>Údaje o vzdělání na VŠ</w:t>
            </w:r>
          </w:p>
        </w:tc>
      </w:tr>
      <w:tr w:rsidR="00397CED" w14:paraId="465AE7E2"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4E40A01D" w14:textId="77777777" w:rsidR="00397CED" w:rsidRDefault="007C733A">
            <w:pPr>
              <w:widowControl w:val="0"/>
              <w:jc w:val="both"/>
              <w:rPr>
                <w:ins w:id="1603" w:author="Jiri Vojtesek" w:date="2023-01-09T22:51:00Z"/>
              </w:rPr>
            </w:pPr>
            <w:ins w:id="1604" w:author="Jiri Vojtesek" w:date="2023-01-09T22:50:00Z">
              <w:r>
                <w:t>2001</w:t>
              </w:r>
              <w:r>
                <w:tab/>
                <w:t xml:space="preserve">Pedagogická fakulta Masarykovy univerzity Brno, obor Učitelství pro 1. stupeň ZŠ, specializace německý jazyk, </w:t>
              </w:r>
            </w:ins>
            <w:ins w:id="1605" w:author="Jiri Vojtesek" w:date="2023-01-09T22:51:00Z">
              <w:r>
                <w:t>(Mgr.)</w:t>
              </w:r>
            </w:ins>
            <w:ins w:id="1606" w:author="Jiri Vojtesek" w:date="2023-01-09T22:50:00Z">
              <w:r>
                <w:t xml:space="preserve"> </w:t>
              </w:r>
            </w:ins>
            <w:ins w:id="1607" w:author="Jiri Vojtesek" w:date="2023-01-09T22:51:00Z">
              <w:r>
                <w:br/>
                <w:t>2005</w:t>
              </w:r>
              <w:r>
                <w:tab/>
              </w:r>
            </w:ins>
            <w:ins w:id="1608" w:author="Jiri Vojtesek" w:date="2023-01-09T22:52:00Z">
              <w:r>
                <w:t>Pedagogická fakulta Masarykovy univerzity Brno, rigorózní zkouška a obhajoba rigorózní práce (PhDr.)</w:t>
              </w:r>
            </w:ins>
          </w:p>
          <w:p w14:paraId="204B4843" w14:textId="77777777" w:rsidR="00397CED" w:rsidRDefault="007C733A">
            <w:pPr>
              <w:widowControl w:val="0"/>
              <w:jc w:val="both"/>
              <w:rPr>
                <w:ins w:id="1609" w:author="Jiri Vojtesek" w:date="2023-01-09T22:52:00Z"/>
              </w:rPr>
            </w:pPr>
            <w:ins w:id="1610" w:author="Jiri Vojtesek" w:date="2023-01-09T22:52:00Z">
              <w:r>
                <w:t>2006</w:t>
              </w:r>
              <w:r>
                <w:tab/>
                <w:t>Pedagogická fakulta Masarykovy univerzity Brno, obor Pedagogika (Ph.D.)</w:t>
              </w:r>
            </w:ins>
          </w:p>
          <w:p w14:paraId="031FF003" w14:textId="77777777" w:rsidR="00397CED" w:rsidRDefault="007C733A">
            <w:pPr>
              <w:widowControl w:val="0"/>
              <w:jc w:val="both"/>
            </w:pPr>
            <w:r>
              <w:t>2006 - 2008</w:t>
            </w:r>
            <w:del w:id="1611" w:author="Jiri Vojtesek" w:date="2023-01-09T22:49:00Z">
              <w:r>
                <w:delText xml:space="preserve"> -</w:delText>
              </w:r>
            </w:del>
            <w:ins w:id="1612" w:author="Jiri Vojtesek" w:date="2023-01-09T22:49:00Z">
              <w:r>
                <w:tab/>
              </w:r>
            </w:ins>
            <w:del w:id="1613" w:author="Jiri Vojtesek" w:date="2023-01-09T22:49:00Z">
              <w:r>
                <w:delText xml:space="preserve"> </w:delText>
              </w:r>
            </w:del>
            <w:r>
              <w:t>FF MU: funkční studium školského managementu II</w:t>
            </w:r>
          </w:p>
          <w:p w14:paraId="7B474302" w14:textId="77777777" w:rsidR="00397CED" w:rsidRDefault="007C733A">
            <w:pPr>
              <w:widowControl w:val="0"/>
              <w:jc w:val="both"/>
              <w:rPr>
                <w:del w:id="1614" w:author="Jiri Vojtesek" w:date="2023-01-09T22:52:00Z"/>
              </w:rPr>
            </w:pPr>
            <w:del w:id="1615" w:author="Jiri Vojtesek" w:date="2023-01-09T22:52:00Z">
              <w:r>
                <w:delText>Ph.D. doktorské studium obor Pedagogika, 2006, PdF MU Brno</w:delText>
              </w:r>
            </w:del>
          </w:p>
          <w:p w14:paraId="77E28C1A" w14:textId="77777777" w:rsidR="00397CED" w:rsidRDefault="007C733A">
            <w:pPr>
              <w:widowControl w:val="0"/>
              <w:jc w:val="both"/>
              <w:rPr>
                <w:del w:id="1616" w:author="Jiri Vojtesek" w:date="2023-01-09T22:52:00Z"/>
              </w:rPr>
            </w:pPr>
            <w:del w:id="1617" w:author="Jiri Vojtesek" w:date="2023-01-09T22:52:00Z">
              <w:r>
                <w:delText>PhDr., rigorózní zkouška a obhajoba rigorózní práce, 2005, PdF MU Brno</w:delText>
              </w:r>
            </w:del>
          </w:p>
          <w:p w14:paraId="4925B343" w14:textId="77777777" w:rsidR="00397CED" w:rsidRDefault="007C733A">
            <w:pPr>
              <w:widowControl w:val="0"/>
              <w:jc w:val="both"/>
            </w:pPr>
            <w:del w:id="1618" w:author="Jiri Vojtesek" w:date="2023-01-09T22:50:00Z">
              <w:r>
                <w:delText>Mgr., obor Učitelství pro 1. stupeň ZŠ, specializace německý jazyk, 2001, PdF MU Brno</w:delText>
              </w:r>
            </w:del>
          </w:p>
        </w:tc>
      </w:tr>
      <w:tr w:rsidR="00397CED" w14:paraId="1C0FF6CE"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7E9B13" w14:textId="77777777" w:rsidR="00397CED" w:rsidRDefault="007C733A">
            <w:pPr>
              <w:widowControl w:val="0"/>
              <w:jc w:val="both"/>
              <w:rPr>
                <w:b/>
              </w:rPr>
            </w:pPr>
            <w:r>
              <w:rPr>
                <w:b/>
              </w:rPr>
              <w:t>Údaje o odborném působení od absolvování VŠ</w:t>
            </w:r>
          </w:p>
        </w:tc>
      </w:tr>
      <w:tr w:rsidR="00397CED" w14:paraId="15D95539"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2B7BFA94" w14:textId="77777777" w:rsidR="00397CED" w:rsidRDefault="007C733A">
            <w:pPr>
              <w:widowControl w:val="0"/>
              <w:jc w:val="both"/>
              <w:rPr>
                <w:color w:val="000000"/>
              </w:rPr>
            </w:pPr>
            <w:r>
              <w:rPr>
                <w:color w:val="000000"/>
              </w:rPr>
              <w:t>květen 2022 – dosud: výuka na Fakultě humanitních studií UTB, Zlín</w:t>
            </w:r>
          </w:p>
          <w:p w14:paraId="4E48CD04" w14:textId="77777777" w:rsidR="00397CED" w:rsidRDefault="007C733A">
            <w:pPr>
              <w:widowControl w:val="0"/>
              <w:jc w:val="both"/>
              <w:rPr>
                <w:color w:val="000000"/>
              </w:rPr>
            </w:pPr>
            <w:r>
              <w:rPr>
                <w:color w:val="000000"/>
              </w:rPr>
              <w:t>září 2018 –  srpen 2019: výuka na Fakultě humanitních studií UTB, Zlín</w:t>
            </w:r>
          </w:p>
          <w:p w14:paraId="59EDF6B5" w14:textId="77777777" w:rsidR="00397CED" w:rsidRDefault="007C733A">
            <w:pPr>
              <w:widowControl w:val="0"/>
              <w:jc w:val="both"/>
              <w:rPr>
                <w:color w:val="000000"/>
              </w:rPr>
            </w:pPr>
            <w:r>
              <w:rPr>
                <w:color w:val="000000"/>
              </w:rPr>
              <w:t>září 2005 –  dosud: výuka na Fakultě sportovních studií MU, Brno</w:t>
            </w:r>
          </w:p>
          <w:p w14:paraId="191E58F2" w14:textId="77777777" w:rsidR="00397CED" w:rsidRDefault="007C733A">
            <w:pPr>
              <w:widowControl w:val="0"/>
              <w:jc w:val="both"/>
              <w:rPr>
                <w:color w:val="000000"/>
              </w:rPr>
            </w:pPr>
            <w:r>
              <w:rPr>
                <w:color w:val="000000"/>
              </w:rPr>
              <w:t>září 2002 –  červen 2007: výuka na Vyšší odborné škole sociálně právní, Brno</w:t>
            </w:r>
          </w:p>
          <w:p w14:paraId="3C46F190" w14:textId="77777777" w:rsidR="00397CED" w:rsidRDefault="007C733A">
            <w:pPr>
              <w:widowControl w:val="0"/>
              <w:jc w:val="both"/>
              <w:rPr>
                <w:color w:val="000000"/>
              </w:rPr>
            </w:pPr>
            <w:r>
              <w:rPr>
                <w:color w:val="000000"/>
              </w:rPr>
              <w:t>září 2002 –  červen 2005: výuka na Pedagogické fakultě MU, Brno</w:t>
            </w:r>
          </w:p>
          <w:p w14:paraId="08ADFD41" w14:textId="77777777" w:rsidR="00397CED" w:rsidRDefault="007C733A">
            <w:pPr>
              <w:widowControl w:val="0"/>
              <w:jc w:val="both"/>
              <w:rPr>
                <w:color w:val="000000"/>
              </w:rPr>
            </w:pPr>
            <w:r>
              <w:rPr>
                <w:color w:val="000000"/>
              </w:rPr>
              <w:t>leden 2005 –  červen 2005: výuka na VUT, Brno</w:t>
            </w:r>
          </w:p>
        </w:tc>
      </w:tr>
      <w:tr w:rsidR="00397CED" w14:paraId="1F47610B"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DA71E6F" w14:textId="77777777" w:rsidR="00397CED" w:rsidRDefault="007C733A">
            <w:pPr>
              <w:widowControl w:val="0"/>
              <w:jc w:val="both"/>
              <w:rPr>
                <w:b/>
              </w:rPr>
            </w:pPr>
            <w:r>
              <w:rPr>
                <w:b/>
              </w:rPr>
              <w:t>Zkušenosti s vedením kvalifikačních a rigorózních prací</w:t>
            </w:r>
          </w:p>
        </w:tc>
      </w:tr>
      <w:tr w:rsidR="00397CED" w14:paraId="7B287C07" w14:textId="77777777">
        <w:trPr>
          <w:trHeight w:val="894"/>
        </w:trPr>
        <w:tc>
          <w:tcPr>
            <w:tcW w:w="9859" w:type="dxa"/>
            <w:gridSpan w:val="15"/>
            <w:tcBorders>
              <w:top w:val="single" w:sz="4" w:space="0" w:color="000000"/>
              <w:left w:val="single" w:sz="4" w:space="0" w:color="000000"/>
              <w:bottom w:val="single" w:sz="4" w:space="0" w:color="000000"/>
              <w:right w:val="single" w:sz="4" w:space="0" w:color="000000"/>
            </w:tcBorders>
          </w:tcPr>
          <w:p w14:paraId="106298DF" w14:textId="77777777" w:rsidR="00397CED" w:rsidRDefault="007C733A">
            <w:pPr>
              <w:widowControl w:val="0"/>
            </w:pPr>
            <w:r>
              <w:lastRenderedPageBreak/>
              <w:t>Vedení tří disertačních prací na FSpS MU, z toho jedna aktuálně v přerušení studia. Vedení dvou disertačních prací na FHS UTB.</w:t>
            </w:r>
          </w:p>
          <w:p w14:paraId="318F6D7E" w14:textId="77777777" w:rsidR="00397CED" w:rsidRDefault="007C733A">
            <w:pPr>
              <w:widowControl w:val="0"/>
            </w:pPr>
            <w:r>
              <w:t>Úspěšné obhájení 1 disertační práce na FSpS MU v roli konzultanta.</w:t>
            </w:r>
          </w:p>
          <w:p w14:paraId="66684360" w14:textId="77777777" w:rsidR="00397CED" w:rsidRDefault="007C733A">
            <w:pPr>
              <w:widowControl w:val="0"/>
            </w:pPr>
            <w:r>
              <w:t xml:space="preserve">Vedení 2 bakalářských prací na MU, vedení 52 diplomových prací </w:t>
            </w:r>
            <w:proofErr w:type="gramStart"/>
            <w:r>
              <w:t>na MU.</w:t>
            </w:r>
            <w:proofErr w:type="gramEnd"/>
          </w:p>
          <w:p w14:paraId="48EDBA74" w14:textId="77777777" w:rsidR="00397CED" w:rsidRDefault="007C733A">
            <w:pPr>
              <w:widowControl w:val="0"/>
              <w:jc w:val="both"/>
            </w:pPr>
            <w:r>
              <w:t>Vedení 1 diplomové práce na UTB.</w:t>
            </w:r>
          </w:p>
          <w:p w14:paraId="6316C24A" w14:textId="77777777" w:rsidR="00397CED" w:rsidRDefault="00397CED">
            <w:pPr>
              <w:widowControl w:val="0"/>
              <w:jc w:val="both"/>
            </w:pPr>
          </w:p>
        </w:tc>
      </w:tr>
      <w:tr w:rsidR="00397CED" w14:paraId="6A774DF0" w14:textId="77777777">
        <w:trPr>
          <w:cantSplit/>
        </w:trPr>
        <w:tc>
          <w:tcPr>
            <w:tcW w:w="3348"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B2B0F01"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DEB79F3" w14:textId="77777777" w:rsidR="00397CED" w:rsidRDefault="007C733A">
            <w:pPr>
              <w:widowControl w:val="0"/>
              <w:jc w:val="both"/>
              <w:rPr>
                <w:b/>
              </w:rPr>
            </w:pPr>
            <w:r>
              <w:rPr>
                <w:b/>
              </w:rPr>
              <w:t>Rok udělení hodnosti</w:t>
            </w:r>
          </w:p>
        </w:tc>
        <w:tc>
          <w:tcPr>
            <w:tcW w:w="224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DB217EC" w14:textId="77777777" w:rsidR="00397CED" w:rsidRDefault="007C733A">
            <w:pPr>
              <w:widowControl w:val="0"/>
              <w:jc w:val="both"/>
              <w:rPr>
                <w:b/>
              </w:rPr>
            </w:pPr>
            <w:r>
              <w:rPr>
                <w:b/>
              </w:rPr>
              <w:t>Řízení konáno na VŠ</w:t>
            </w:r>
          </w:p>
        </w:tc>
        <w:tc>
          <w:tcPr>
            <w:tcW w:w="2022"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44C9EDC" w14:textId="77777777" w:rsidR="00397CED" w:rsidRDefault="007C733A">
            <w:pPr>
              <w:widowControl w:val="0"/>
              <w:jc w:val="both"/>
              <w:rPr>
                <w:b/>
              </w:rPr>
            </w:pPr>
            <w:r>
              <w:rPr>
                <w:b/>
              </w:rPr>
              <w:t>Ohlasy publikací</w:t>
            </w:r>
          </w:p>
        </w:tc>
      </w:tr>
      <w:tr w:rsidR="00397CED" w14:paraId="4D2DB602" w14:textId="77777777">
        <w:trPr>
          <w:cantSplit/>
        </w:trPr>
        <w:tc>
          <w:tcPr>
            <w:tcW w:w="3348" w:type="dxa"/>
            <w:gridSpan w:val="3"/>
            <w:tcBorders>
              <w:top w:val="single" w:sz="4" w:space="0" w:color="000000"/>
              <w:left w:val="single" w:sz="4" w:space="0" w:color="000000"/>
              <w:bottom w:val="single" w:sz="4" w:space="0" w:color="000000"/>
              <w:right w:val="single" w:sz="4" w:space="0" w:color="000000"/>
            </w:tcBorders>
          </w:tcPr>
          <w:p w14:paraId="7DF5DF3A" w14:textId="77777777" w:rsidR="00397CED" w:rsidRDefault="007C733A">
            <w:pPr>
              <w:widowControl w:val="0"/>
              <w:jc w:val="both"/>
            </w:pPr>
            <w:r>
              <w:t>Kinantropologie</w:t>
            </w:r>
          </w:p>
        </w:tc>
        <w:tc>
          <w:tcPr>
            <w:tcW w:w="2244" w:type="dxa"/>
            <w:gridSpan w:val="3"/>
            <w:tcBorders>
              <w:top w:val="single" w:sz="4" w:space="0" w:color="000000"/>
              <w:left w:val="single" w:sz="4" w:space="0" w:color="000000"/>
              <w:bottom w:val="single" w:sz="4" w:space="0" w:color="000000"/>
              <w:right w:val="single" w:sz="4" w:space="0" w:color="000000"/>
            </w:tcBorders>
          </w:tcPr>
          <w:p w14:paraId="5C81BB9D" w14:textId="77777777" w:rsidR="00397CED" w:rsidRDefault="007C733A">
            <w:pPr>
              <w:widowControl w:val="0"/>
              <w:jc w:val="both"/>
            </w:pPr>
            <w:r>
              <w:t>2019</w:t>
            </w:r>
          </w:p>
        </w:tc>
        <w:tc>
          <w:tcPr>
            <w:tcW w:w="2245" w:type="dxa"/>
            <w:gridSpan w:val="5"/>
            <w:tcBorders>
              <w:top w:val="single" w:sz="4" w:space="0" w:color="000000"/>
              <w:left w:val="single" w:sz="4" w:space="0" w:color="000000"/>
              <w:bottom w:val="single" w:sz="4" w:space="0" w:color="000000"/>
              <w:right w:val="single" w:sz="12" w:space="0" w:color="000000"/>
            </w:tcBorders>
          </w:tcPr>
          <w:p w14:paraId="78076680" w14:textId="77777777" w:rsidR="00397CED" w:rsidRDefault="007C733A">
            <w:pPr>
              <w:widowControl w:val="0"/>
              <w:jc w:val="both"/>
            </w:pPr>
            <w:r>
              <w:t>Masarykova univerzita</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EF42EFD"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8BB8EBC" w14:textId="77777777" w:rsidR="00397CED" w:rsidRDefault="007C733A">
            <w:pPr>
              <w:widowControl w:val="0"/>
              <w:jc w:val="both"/>
              <w:rPr>
                <w:b/>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14:paraId="1E5F6837" w14:textId="77777777" w:rsidR="00397CED" w:rsidRDefault="007C733A">
            <w:pPr>
              <w:widowControl w:val="0"/>
              <w:jc w:val="both"/>
              <w:rPr>
                <w:b/>
                <w:sz w:val="18"/>
              </w:rPr>
            </w:pPr>
            <w:r>
              <w:rPr>
                <w:b/>
                <w:sz w:val="18"/>
              </w:rPr>
              <w:t>ostatní</w:t>
            </w:r>
          </w:p>
        </w:tc>
      </w:tr>
      <w:tr w:rsidR="00397CED" w14:paraId="4C3B43E9" w14:textId="77777777">
        <w:trPr>
          <w:cantSplit/>
          <w:trHeight w:val="70"/>
        </w:trPr>
        <w:tc>
          <w:tcPr>
            <w:tcW w:w="3348" w:type="dxa"/>
            <w:gridSpan w:val="3"/>
            <w:tcBorders>
              <w:top w:val="single" w:sz="4" w:space="0" w:color="000000"/>
              <w:left w:val="single" w:sz="4" w:space="0" w:color="000000"/>
              <w:bottom w:val="single" w:sz="4" w:space="0" w:color="000000"/>
              <w:right w:val="single" w:sz="4" w:space="0" w:color="000000"/>
            </w:tcBorders>
            <w:shd w:val="clear" w:color="auto" w:fill="F7CAAC"/>
          </w:tcPr>
          <w:p w14:paraId="6DAC551F"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074A83C5" w14:textId="77777777" w:rsidR="00397CED" w:rsidRDefault="007C733A">
            <w:pPr>
              <w:widowControl w:val="0"/>
              <w:jc w:val="both"/>
              <w:rPr>
                <w:b/>
              </w:rPr>
            </w:pPr>
            <w:r>
              <w:rPr>
                <w:b/>
              </w:rPr>
              <w:t>Rok udělení hodnosti</w:t>
            </w:r>
          </w:p>
        </w:tc>
        <w:tc>
          <w:tcPr>
            <w:tcW w:w="224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50ADD9A2"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3882F71D" w14:textId="77777777" w:rsidR="00397CED" w:rsidRDefault="007C733A">
            <w:pPr>
              <w:widowControl w:val="0"/>
              <w:jc w:val="both"/>
              <w:rPr>
                <w:b/>
              </w:rPr>
            </w:pPr>
            <w:r>
              <w:rPr>
                <w:b/>
              </w:rPr>
              <w:t>9</w:t>
            </w:r>
          </w:p>
        </w:tc>
        <w:tc>
          <w:tcPr>
            <w:tcW w:w="693" w:type="dxa"/>
            <w:tcBorders>
              <w:top w:val="single" w:sz="4" w:space="0" w:color="000000"/>
              <w:left w:val="single" w:sz="4" w:space="0" w:color="000000"/>
              <w:bottom w:val="single" w:sz="4" w:space="0" w:color="000000"/>
              <w:right w:val="single" w:sz="4" w:space="0" w:color="000000"/>
            </w:tcBorders>
          </w:tcPr>
          <w:p w14:paraId="134EF685" w14:textId="77777777" w:rsidR="00397CED" w:rsidRDefault="007C733A">
            <w:pPr>
              <w:widowControl w:val="0"/>
              <w:jc w:val="both"/>
              <w:rPr>
                <w:b/>
              </w:rPr>
            </w:pPr>
            <w:r>
              <w:rPr>
                <w:b/>
              </w:rPr>
              <w:t>12</w:t>
            </w:r>
          </w:p>
        </w:tc>
        <w:tc>
          <w:tcPr>
            <w:tcW w:w="697" w:type="dxa"/>
            <w:tcBorders>
              <w:top w:val="single" w:sz="4" w:space="0" w:color="000000"/>
              <w:left w:val="single" w:sz="4" w:space="0" w:color="000000"/>
              <w:bottom w:val="single" w:sz="4" w:space="0" w:color="000000"/>
              <w:right w:val="single" w:sz="4" w:space="0" w:color="000000"/>
            </w:tcBorders>
          </w:tcPr>
          <w:p w14:paraId="5753FDC5" w14:textId="77777777" w:rsidR="00397CED" w:rsidRDefault="007C733A">
            <w:pPr>
              <w:widowControl w:val="0"/>
              <w:jc w:val="both"/>
              <w:rPr>
                <w:b/>
              </w:rPr>
            </w:pPr>
            <w:r>
              <w:rPr>
                <w:b/>
              </w:rPr>
              <w:t>238</w:t>
            </w:r>
          </w:p>
        </w:tc>
      </w:tr>
      <w:tr w:rsidR="00397CED" w14:paraId="6D9F7101" w14:textId="77777777">
        <w:trPr>
          <w:trHeight w:val="205"/>
        </w:trPr>
        <w:tc>
          <w:tcPr>
            <w:tcW w:w="3348" w:type="dxa"/>
            <w:gridSpan w:val="3"/>
            <w:tcBorders>
              <w:top w:val="single" w:sz="4" w:space="0" w:color="000000"/>
              <w:left w:val="single" w:sz="4" w:space="0" w:color="000000"/>
              <w:bottom w:val="single" w:sz="4" w:space="0" w:color="000000"/>
              <w:right w:val="single" w:sz="4" w:space="0" w:color="000000"/>
            </w:tcBorders>
          </w:tcPr>
          <w:p w14:paraId="18A91737"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29EC5D18"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6BBC1977"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2A29C977" w14:textId="77777777" w:rsidR="00397CED" w:rsidRDefault="007C733A">
            <w:pPr>
              <w:widowControl w:val="0"/>
              <w:jc w:val="both"/>
              <w:rPr>
                <w:b/>
                <w:sz w:val="18"/>
              </w:rPr>
            </w:pPr>
            <w:r>
              <w:rPr>
                <w:b/>
                <w:sz w:val="18"/>
              </w:rPr>
              <w:t>H-index WoS/Scopus</w:t>
            </w:r>
          </w:p>
        </w:tc>
        <w:tc>
          <w:tcPr>
            <w:tcW w:w="697" w:type="dxa"/>
            <w:tcBorders>
              <w:top w:val="single" w:sz="4" w:space="0" w:color="000000"/>
              <w:left w:val="single" w:sz="4" w:space="0" w:color="000000"/>
              <w:bottom w:val="single" w:sz="4" w:space="0" w:color="000000"/>
              <w:right w:val="single" w:sz="4" w:space="0" w:color="000000"/>
            </w:tcBorders>
            <w:vAlign w:val="center"/>
          </w:tcPr>
          <w:p w14:paraId="2022AEFA" w14:textId="77777777" w:rsidR="00397CED" w:rsidRDefault="007C733A">
            <w:pPr>
              <w:widowControl w:val="0"/>
              <w:rPr>
                <w:b/>
              </w:rPr>
            </w:pPr>
            <w:r>
              <w:rPr>
                <w:b/>
              </w:rPr>
              <w:t xml:space="preserve">    2/3</w:t>
            </w:r>
          </w:p>
        </w:tc>
      </w:tr>
      <w:tr w:rsidR="00397CED" w14:paraId="7619823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BF1872"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5E844BA" w14:textId="77777777">
        <w:trPr>
          <w:trHeight w:val="843"/>
        </w:trPr>
        <w:tc>
          <w:tcPr>
            <w:tcW w:w="9859" w:type="dxa"/>
            <w:gridSpan w:val="15"/>
            <w:tcBorders>
              <w:top w:val="single" w:sz="4" w:space="0" w:color="000000"/>
              <w:left w:val="single" w:sz="4" w:space="0" w:color="000000"/>
              <w:bottom w:val="single" w:sz="4" w:space="0" w:color="000000"/>
              <w:right w:val="single" w:sz="4" w:space="0" w:color="000000"/>
            </w:tcBorders>
          </w:tcPr>
          <w:p w14:paraId="604F1490" w14:textId="7E140B62" w:rsidR="00CD700E" w:rsidRPr="00CD700E" w:rsidRDefault="00CD700E" w:rsidP="00CD700E">
            <w:pPr>
              <w:rPr>
                <w:ins w:id="1619" w:author="Jiří Vojtěšek" w:date="2023-01-19T14:28:00Z"/>
                <w:rFonts w:eastAsia="Calibri" w:cstheme="minorHAnsi"/>
                <w:bCs/>
                <w:rPrChange w:id="1620" w:author="Jiří Vojtěšek" w:date="2023-01-19T14:28:00Z">
                  <w:rPr>
                    <w:ins w:id="1621" w:author="Jiří Vojtěšek" w:date="2023-01-19T14:28:00Z"/>
                  </w:rPr>
                </w:rPrChange>
              </w:rPr>
            </w:pPr>
            <w:ins w:id="1622" w:author="Jiří Vojtěšek" w:date="2023-01-19T14:28:00Z">
              <w:r w:rsidRPr="008333AD">
                <w:rPr>
                  <w:rFonts w:eastAsia="Calibri" w:cstheme="minorHAnsi"/>
                  <w:bCs/>
                </w:rPr>
                <w:t xml:space="preserve">STUCHLÍKOVÁ, I., JANÍK, T., ROKOS, L., MINAŘÍKOVÁ, E., SAMKOVÁ, L., NAJVAR, P., HOŠPESOVÁ, A., </w:t>
              </w:r>
              <w:r w:rsidRPr="008333AD">
                <w:rPr>
                  <w:rFonts w:eastAsia="Calibri" w:cstheme="minorHAnsi"/>
                  <w:b/>
                  <w:bCs/>
                </w:rPr>
                <w:t>JANÍKOVÁ, M.</w:t>
              </w:r>
              <w:r w:rsidRPr="008333AD">
                <w:rPr>
                  <w:rFonts w:eastAsia="Calibri" w:cstheme="minorHAnsi"/>
                  <w:bCs/>
                </w:rPr>
                <w:t xml:space="preserve"> </w:t>
              </w:r>
              <w:r w:rsidRPr="008333AD">
                <w:rPr>
                  <w:rFonts w:eastAsia="Calibri" w:cstheme="minorHAnsi"/>
                  <w:b/>
                  <w:bCs/>
                </w:rPr>
                <w:t>(10)</w:t>
              </w:r>
              <w:r>
                <w:rPr>
                  <w:rFonts w:eastAsia="Calibri" w:cstheme="minorHAnsi"/>
                  <w:bCs/>
                </w:rPr>
                <w:t xml:space="preserve"> </w:t>
              </w:r>
              <w:r w:rsidRPr="008333AD">
                <w:rPr>
                  <w:rFonts w:eastAsia="Calibri" w:cstheme="minorHAnsi"/>
                  <w:bCs/>
                </w:rPr>
                <w:t xml:space="preserve">(2023). Hyperspace pro formativní hodnocení a badatelsky orientovanou výuku: Koncepce – vývoj – aplikace. </w:t>
              </w:r>
              <w:r w:rsidRPr="008333AD">
                <w:rPr>
                  <w:rFonts w:eastAsia="Calibri" w:cstheme="minorHAnsi"/>
                  <w:bCs/>
                  <w:i/>
                  <w:iCs/>
                </w:rPr>
                <w:t>Pedagogická orientace, 33</w:t>
              </w:r>
              <w:r w:rsidRPr="008333AD">
                <w:rPr>
                  <w:rFonts w:eastAsia="Calibri" w:cstheme="minorHAnsi"/>
                  <w:bCs/>
                </w:rPr>
                <w:t>(2). (přijato k uveřejnění)</w:t>
              </w:r>
            </w:ins>
          </w:p>
          <w:p w14:paraId="02A3073A" w14:textId="3F910580" w:rsidR="00CD700E" w:rsidRDefault="00CD700E" w:rsidP="00CD700E">
            <w:pPr>
              <w:widowControl w:val="0"/>
              <w:rPr>
                <w:ins w:id="1623" w:author="Jiří Vojtěšek" w:date="2023-01-19T14:28:00Z"/>
              </w:rPr>
            </w:pPr>
            <w:ins w:id="1624" w:author="Jiří Vojtěšek" w:date="2023-01-19T14:28:00Z">
              <w:r>
                <w:t xml:space="preserve">JANÍK, T., </w:t>
              </w:r>
              <w:r>
                <w:rPr>
                  <w:b/>
                </w:rPr>
                <w:t>JANÍKOVÁ, M.</w:t>
              </w:r>
              <w:r>
                <w:t xml:space="preserve"> </w:t>
              </w:r>
              <w:r>
                <w:rPr>
                  <w:b/>
                </w:rPr>
                <w:t>(50)</w:t>
              </w:r>
              <w:r>
                <w:t xml:space="preserve"> (2021). Der Fall des Eisernen Vorhangs 1989 und die Folgen für das Schulsystem Tschechiens. In H. SCHLUSS, H. HOLZAPFEL, CH. ANDERSEN, H. GANSER (Hg.). </w:t>
              </w:r>
              <w:r>
                <w:rPr>
                  <w:i/>
                  <w:iCs/>
                </w:rPr>
                <w:t xml:space="preserve">Der Fall des Eisernen Vorhangs 1989 und die Folgen – Europäische pädagogische Perspektiven. </w:t>
              </w:r>
              <w:r>
                <w:t>Münster / Wien: LIT Verlag, 113–123. C</w:t>
              </w:r>
            </w:ins>
          </w:p>
          <w:p w14:paraId="45804452" w14:textId="2B51A22F" w:rsidR="00CD700E" w:rsidRDefault="00CD700E" w:rsidP="00CD700E">
            <w:pPr>
              <w:rPr>
                <w:ins w:id="1625" w:author="Jiří Vojtěšek" w:date="2023-01-19T14:28:00Z"/>
              </w:rPr>
            </w:pPr>
            <w:ins w:id="1626" w:author="Jiří Vojtěšek" w:date="2023-01-19T14:28:00Z">
              <w:r>
                <w:t xml:space="preserve">JANÍK, T., </w:t>
              </w:r>
              <w:r w:rsidRPr="008333AD">
                <w:rPr>
                  <w:b/>
                </w:rPr>
                <w:t>JANÍKOVÁ, M. (50)</w:t>
              </w:r>
              <w:r>
                <w:t xml:space="preserve"> (2020). Didaktische Videokasuistik: Ansatz – Vorgehen – Ergebnisse. Hildesheimer Beiträge zur Schul- und Unterrichtsforschung, 1(1), 51-61. Jost</w:t>
              </w:r>
            </w:ins>
          </w:p>
          <w:p w14:paraId="2BDE2A21" w14:textId="156AB476" w:rsidR="00CD700E" w:rsidRDefault="00CD700E" w:rsidP="00CD700E">
            <w:pPr>
              <w:widowControl w:val="0"/>
              <w:rPr>
                <w:ins w:id="1627" w:author="Jiří Vojtěšek" w:date="2023-01-19T14:28:00Z"/>
              </w:rPr>
            </w:pPr>
            <w:ins w:id="1628" w:author="Jiří Vojtěšek" w:date="2023-01-19T14:28:00Z">
              <w:r>
                <w:rPr>
                  <w:b/>
                </w:rPr>
                <w:t>JANÍKOVÁ, M. (50)</w:t>
              </w:r>
              <w:r>
                <w:t xml:space="preserve">, SLIACKY, J. (2018). Determinanty expertního výkonu v tělesné výchově pohledem učitelů. </w:t>
              </w:r>
              <w:r>
                <w:rPr>
                  <w:i/>
                  <w:iCs/>
                </w:rPr>
                <w:t>Studia Sportiva, 12</w:t>
              </w:r>
              <w:r>
                <w:t>(2), 136–146. doi:10.5817/StS2018-2-13. Jrec</w:t>
              </w:r>
            </w:ins>
          </w:p>
          <w:p w14:paraId="05030FC8" w14:textId="77777777" w:rsidR="00CD700E" w:rsidRDefault="00CD700E" w:rsidP="00CD700E">
            <w:pPr>
              <w:widowControl w:val="0"/>
              <w:rPr>
                <w:ins w:id="1629" w:author="Jiří Vojtěšek" w:date="2023-01-19T14:28:00Z"/>
              </w:rPr>
            </w:pPr>
            <w:ins w:id="1630" w:author="Jiří Vojtěšek" w:date="2023-01-19T14:28:00Z">
              <w:r>
                <w:rPr>
                  <w:b/>
                </w:rPr>
                <w:t>JANÍKOVÁ, M. (100)</w:t>
              </w:r>
              <w:r>
                <w:t xml:space="preserve"> (2018). Teacher Training from the Novice Physical Education Teacher’s Point of View. In S. Popović, B. Antala, D., Bjelica, &amp; J. Gardašević (Eds.). </w:t>
              </w:r>
              <w:r>
                <w:rPr>
                  <w:i/>
                  <w:iCs/>
                </w:rPr>
                <w:t>Physical Education in Secondary School Researches – Best Practices – Situation.</w:t>
              </w:r>
              <w:r>
                <w:t xml:space="preserve"> Montenegro: Faculty of Sport and Physical Education of University of Montenegro, Montenegrin Sports Academy and FIEP, 79–87. C</w:t>
              </w:r>
            </w:ins>
          </w:p>
          <w:p w14:paraId="4BA63A2C" w14:textId="1D12017F" w:rsidR="00397CED" w:rsidDel="00CD700E" w:rsidRDefault="007C733A">
            <w:pPr>
              <w:widowControl w:val="0"/>
              <w:rPr>
                <w:del w:id="1631" w:author="Jiří Vojtěšek" w:date="2023-01-19T14:28:00Z"/>
              </w:rPr>
            </w:pPr>
            <w:del w:id="1632" w:author="Jiří Vojtěšek" w:date="2023-01-19T14:28:00Z">
              <w:r w:rsidDel="00CD700E">
                <w:delText xml:space="preserve">CUBEREK, R., </w:delText>
              </w:r>
              <w:r w:rsidDel="00CD700E">
                <w:rPr>
                  <w:b/>
                </w:rPr>
                <w:delText>JANÍKOVÁ, M.</w:delText>
              </w:r>
              <w:r w:rsidDel="00CD700E">
                <w:delText xml:space="preserve"> </w:delText>
              </w:r>
              <w:r w:rsidDel="00CD700E">
                <w:rPr>
                  <w:b/>
                </w:rPr>
                <w:delText>(45)</w:delText>
              </w:r>
              <w:r w:rsidDel="00CD700E">
                <w:delText xml:space="preserve"> and DYGRÝN, J. (2021). Adaptation and validation of the Physical Activity Questionnaire for Older Children (PAQ-C) among Czech children. </w:delText>
              </w:r>
              <w:r w:rsidDel="00CD700E">
                <w:rPr>
                  <w:i/>
                  <w:iCs/>
                </w:rPr>
                <w:delText>PLOS ONE, 16</w:delText>
              </w:r>
              <w:r w:rsidDel="00CD700E">
                <w:delText>(1), nestránkováno, 14 s. doi:10.1371/journal.pone.0245256. Jimp</w:delText>
              </w:r>
            </w:del>
          </w:p>
          <w:p w14:paraId="431285EC" w14:textId="4953D327" w:rsidR="00397CED" w:rsidDel="00CD700E" w:rsidRDefault="007C733A">
            <w:pPr>
              <w:widowControl w:val="0"/>
              <w:rPr>
                <w:del w:id="1633" w:author="Jiří Vojtěšek" w:date="2023-01-19T14:28:00Z"/>
              </w:rPr>
            </w:pPr>
            <w:del w:id="1634" w:author="Jiří Vojtěšek" w:date="2023-01-19T14:28:00Z">
              <w:r w:rsidDel="00CD700E">
                <w:delText xml:space="preserve">JANÍK, T., </w:delText>
              </w:r>
              <w:r w:rsidDel="00CD700E">
                <w:rPr>
                  <w:b/>
                </w:rPr>
                <w:delText>JANÍKOVÁ, M.</w:delText>
              </w:r>
              <w:r w:rsidDel="00CD700E">
                <w:delText xml:space="preserve"> </w:delText>
              </w:r>
              <w:r w:rsidDel="00CD700E">
                <w:rPr>
                  <w:b/>
                </w:rPr>
                <w:delText>(50)</w:delText>
              </w:r>
              <w:r w:rsidDel="00CD700E">
                <w:delText xml:space="preserve"> (2021). Der Fall des Eisernen Vorhangs 1989 und die Folgen für das Schulsystem Tschechiens. In H. Schluss, H. Holzapfel, Ch. Andersen, H. Ganser (Hg.). </w:delText>
              </w:r>
              <w:r w:rsidDel="00CD700E">
                <w:rPr>
                  <w:i/>
                  <w:iCs/>
                </w:rPr>
                <w:delText xml:space="preserve">Der Fall des Eisernen Vorhangs 1989 und die Folgen – Europäische pädagogische Perspektiven. </w:delText>
              </w:r>
              <w:r w:rsidDel="00CD700E">
                <w:delText>Münster / Wien: LIT Verlag, 113–123. Jrec</w:delText>
              </w:r>
            </w:del>
          </w:p>
          <w:p w14:paraId="38A883B4" w14:textId="365D1B73" w:rsidR="00397CED" w:rsidDel="00CD700E" w:rsidRDefault="007C733A">
            <w:pPr>
              <w:widowControl w:val="0"/>
              <w:rPr>
                <w:del w:id="1635" w:author="Jiří Vojtěšek" w:date="2023-01-19T14:28:00Z"/>
              </w:rPr>
            </w:pPr>
            <w:del w:id="1636" w:author="Jiří Vojtěšek" w:date="2023-01-19T14:28:00Z">
              <w:r w:rsidDel="00CD700E">
                <w:rPr>
                  <w:b/>
                </w:rPr>
                <w:delText>JANÍKOVÁ, M. (100)</w:delText>
              </w:r>
              <w:r w:rsidDel="00CD700E">
                <w:delText xml:space="preserve"> (2018). Teacher Training from the Novice Physical Education Teacher’s Point of View. In S. Popović, B. Antala, D., Bjelica, &amp; J. Gardašević (Eds.). </w:delText>
              </w:r>
              <w:r w:rsidDel="00CD700E">
                <w:rPr>
                  <w:i/>
                  <w:iCs/>
                </w:rPr>
                <w:delText>Physical Education in Secondary School Researches – Best Practices – Situation.</w:delText>
              </w:r>
              <w:r w:rsidDel="00CD700E">
                <w:delText xml:space="preserve"> Montenegro: Faculty of Sport and Physical Education of University of Montenegro, Montenegrin Sports Academy and FIEP, 79–87. C</w:delText>
              </w:r>
            </w:del>
          </w:p>
          <w:p w14:paraId="33D1697B" w14:textId="5971F7A2" w:rsidR="00397CED" w:rsidDel="00CD700E" w:rsidRDefault="007C733A">
            <w:pPr>
              <w:widowControl w:val="0"/>
              <w:rPr>
                <w:del w:id="1637" w:author="Jiří Vojtěšek" w:date="2023-01-19T14:28:00Z"/>
              </w:rPr>
            </w:pPr>
            <w:del w:id="1638" w:author="Jiří Vojtěšek" w:date="2023-01-19T14:28:00Z">
              <w:r w:rsidDel="00CD700E">
                <w:rPr>
                  <w:b/>
                </w:rPr>
                <w:delText>JANÍKOVÁ, M. (50)</w:delText>
              </w:r>
              <w:r w:rsidDel="00CD700E">
                <w:delText xml:space="preserve">, SLIACKY, J. (2018). Determinanty expertního výkonu v tělesné výchově pohledem učitelů. </w:delText>
              </w:r>
              <w:r w:rsidDel="00CD700E">
                <w:rPr>
                  <w:i/>
                  <w:iCs/>
                </w:rPr>
                <w:delText>Studia Sportiva, 12</w:delText>
              </w:r>
              <w:r w:rsidDel="00CD700E">
                <w:delText>(2), 136–146. doi:10.5817/StS2018-2-13. Jrec</w:delText>
              </w:r>
            </w:del>
          </w:p>
          <w:p w14:paraId="03C86C67" w14:textId="42BFF6DA" w:rsidR="00397CED" w:rsidDel="00CD700E" w:rsidRDefault="007C733A">
            <w:pPr>
              <w:widowControl w:val="0"/>
              <w:rPr>
                <w:del w:id="1639" w:author="Jiří Vojtěšek" w:date="2023-01-19T14:28:00Z"/>
              </w:rPr>
            </w:pPr>
            <w:del w:id="1640" w:author="Jiří Vojtěšek" w:date="2023-01-19T14:28:00Z">
              <w:r w:rsidDel="00CD700E">
                <w:delText xml:space="preserve">HAVEL, J., </w:delText>
              </w:r>
              <w:r w:rsidDel="00CD700E">
                <w:rPr>
                  <w:b/>
                </w:rPr>
                <w:delText>JANÍKOVÁ, M</w:delText>
              </w:r>
              <w:r w:rsidDel="00CD700E">
                <w:delText xml:space="preserve">., MUŽÍK, V. and MUŽÍKOVÁ, L. (2016). </w:delText>
              </w:r>
              <w:r w:rsidDel="00CD700E">
                <w:rPr>
                  <w:i/>
                  <w:iCs/>
                </w:rPr>
                <w:delText xml:space="preserve">Analýza a perspektivy utváření pohybového a výživového režimu žáků na prvním stupni základní školy. </w:delText>
              </w:r>
              <w:r w:rsidDel="00CD700E">
                <w:delText>Brno: Masarykova univerzita. B</w:delText>
              </w:r>
            </w:del>
          </w:p>
          <w:p w14:paraId="3AF3614B" w14:textId="2350AD1E" w:rsidR="00397CED" w:rsidRDefault="007C733A">
            <w:pPr>
              <w:widowControl w:val="0"/>
            </w:pPr>
            <w:del w:id="1641" w:author="Jiří Vojtěšek" w:date="2023-01-19T14:28:00Z">
              <w:r w:rsidDel="00CD700E">
                <w:rPr>
                  <w:b/>
                </w:rPr>
                <w:delText>JANÍKOVÁ, M. (100)</w:delText>
              </w:r>
              <w:r w:rsidDel="00CD700E">
                <w:delText xml:space="preserve"> (2011). </w:delText>
              </w:r>
              <w:r w:rsidDel="00CD700E">
                <w:rPr>
                  <w:i/>
                  <w:iCs/>
                </w:rPr>
                <w:delText xml:space="preserve">Interakce a komunikace učitelů tělesné výchovy. </w:delText>
              </w:r>
              <w:r w:rsidDel="00CD700E">
                <w:delText>Brno: Paido. B</w:delText>
              </w:r>
            </w:del>
          </w:p>
        </w:tc>
      </w:tr>
      <w:tr w:rsidR="00397CED" w14:paraId="7B5A048F"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AA15C2D" w14:textId="77777777" w:rsidR="00397CED" w:rsidRDefault="007C733A">
            <w:pPr>
              <w:widowControl w:val="0"/>
              <w:rPr>
                <w:b/>
              </w:rPr>
            </w:pPr>
            <w:r>
              <w:rPr>
                <w:b/>
              </w:rPr>
              <w:t>Působení v zahraničí</w:t>
            </w:r>
          </w:p>
        </w:tc>
      </w:tr>
      <w:tr w:rsidR="00397CED" w14:paraId="39EBA89F"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476DD676" w14:textId="77777777" w:rsidR="00397CED" w:rsidRDefault="007C733A">
            <w:pPr>
              <w:widowControl w:val="0"/>
              <w:rPr>
                <w:color w:val="000000"/>
                <w:sz w:val="21"/>
                <w:szCs w:val="21"/>
                <w:shd w:val="clear" w:color="auto" w:fill="FAFAFA"/>
              </w:rPr>
            </w:pPr>
            <w:r>
              <w:rPr>
                <w:color w:val="000000"/>
                <w:sz w:val="21"/>
                <w:szCs w:val="21"/>
                <w:shd w:val="clear" w:color="auto" w:fill="FAFAFA"/>
              </w:rPr>
              <w:t>2017: stáž na Institutt for pedagogikk, Universitetet i Agder, Norsko (1,5 měsíce)</w:t>
            </w:r>
          </w:p>
          <w:p w14:paraId="5BC95817" w14:textId="77777777" w:rsidR="00397CED" w:rsidRDefault="007C733A">
            <w:pPr>
              <w:widowControl w:val="0"/>
              <w:rPr>
                <w:sz w:val="21"/>
                <w:szCs w:val="21"/>
              </w:rPr>
            </w:pPr>
            <w:r>
              <w:rPr>
                <w:sz w:val="21"/>
                <w:szCs w:val="21"/>
              </w:rPr>
              <w:t>2005: pobyt v rámci Freemover MU na Pädagogische Akademie des Bundes in Wien, Rakousko (4 měsíce)</w:t>
            </w:r>
          </w:p>
          <w:p w14:paraId="5645416C" w14:textId="77777777" w:rsidR="00397CED" w:rsidRDefault="007C733A">
            <w:pPr>
              <w:widowControl w:val="0"/>
              <w:rPr>
                <w:sz w:val="21"/>
                <w:szCs w:val="21"/>
              </w:rPr>
            </w:pPr>
            <w:r>
              <w:rPr>
                <w:sz w:val="21"/>
                <w:szCs w:val="21"/>
              </w:rPr>
              <w:t>2000-2001: pobyt ERASMUS SOCRATES, Pädagogische Akademie der Diozöse in Graz, Rakousko, (4 měsíce)</w:t>
            </w:r>
          </w:p>
        </w:tc>
      </w:tr>
      <w:tr w:rsidR="00397CED" w14:paraId="5BF98B69"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0B0B42E" w14:textId="77777777" w:rsidR="00397CED" w:rsidRDefault="007C733A">
            <w:pPr>
              <w:widowControl w:val="0"/>
              <w:jc w:val="both"/>
              <w:rPr>
                <w:b/>
              </w:rPr>
            </w:pPr>
            <w:r>
              <w:rPr>
                <w:b/>
              </w:rPr>
              <w:t>Podpis</w:t>
            </w:r>
          </w:p>
        </w:tc>
        <w:tc>
          <w:tcPr>
            <w:tcW w:w="4537" w:type="dxa"/>
            <w:gridSpan w:val="8"/>
            <w:tcBorders>
              <w:top w:val="single" w:sz="4" w:space="0" w:color="000000"/>
              <w:left w:val="single" w:sz="4" w:space="0" w:color="000000"/>
              <w:bottom w:val="single" w:sz="4" w:space="0" w:color="000000"/>
              <w:right w:val="single" w:sz="4" w:space="0" w:color="000000"/>
            </w:tcBorders>
          </w:tcPr>
          <w:p w14:paraId="35FD0913"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751F8DD" w14:textId="77777777" w:rsidR="00397CED" w:rsidRDefault="007C733A">
            <w:pPr>
              <w:widowControl w:val="0"/>
              <w:jc w:val="both"/>
              <w:rPr>
                <w:b/>
              </w:rPr>
            </w:pPr>
            <w:r>
              <w:rPr>
                <w:b/>
              </w:rPr>
              <w:t>datum</w:t>
            </w:r>
          </w:p>
        </w:tc>
        <w:tc>
          <w:tcPr>
            <w:tcW w:w="2022" w:type="dxa"/>
            <w:gridSpan w:val="4"/>
            <w:tcBorders>
              <w:top w:val="single" w:sz="4" w:space="0" w:color="000000"/>
              <w:left w:val="single" w:sz="4" w:space="0" w:color="000000"/>
              <w:bottom w:val="single" w:sz="4" w:space="0" w:color="000000"/>
              <w:right w:val="single" w:sz="4" w:space="0" w:color="000000"/>
            </w:tcBorders>
          </w:tcPr>
          <w:p w14:paraId="2EC523C2" w14:textId="77777777" w:rsidR="00397CED" w:rsidRDefault="007C733A">
            <w:pPr>
              <w:widowControl w:val="0"/>
              <w:jc w:val="both"/>
            </w:pPr>
            <w:r>
              <w:t>31. 10. 2022</w:t>
            </w:r>
          </w:p>
        </w:tc>
      </w:tr>
    </w:tbl>
    <w:p w14:paraId="0F66355B" w14:textId="77777777" w:rsidR="00397CED" w:rsidRDefault="00397CED"/>
    <w:p w14:paraId="5F19A159"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00BDC1F"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54FC37F" w14:textId="4AE35ED0" w:rsidR="00397CED" w:rsidRDefault="007C733A">
            <w:pPr>
              <w:pageBreakBefore/>
              <w:widowControl w:val="0"/>
              <w:tabs>
                <w:tab w:val="right" w:pos="9480"/>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642" w:author="Jiří Vojtěšek" w:date="2023-01-24T20:39:00Z">
              <w:r w:rsidR="008A5423">
                <w:rPr>
                  <w:b/>
                  <w:sz w:val="24"/>
                  <w:szCs w:val="22"/>
                  <w:lang w:eastAsia="en-US"/>
                </w:rPr>
                <w:t>Abecední seznam</w:t>
              </w:r>
            </w:ins>
            <w:del w:id="1643" w:author="Jiří Vojtěšek" w:date="2023-01-24T20:39:00Z">
              <w:r w:rsidDel="008A5423">
                <w:rPr>
                  <w:rStyle w:val="Odkazintenzivn"/>
                </w:rPr>
                <w:delText>Abecední seznam</w:delText>
              </w:r>
            </w:del>
            <w:r>
              <w:rPr>
                <w:rStyle w:val="Odkazintenzivn"/>
              </w:rPr>
              <w:fldChar w:fldCharType="end"/>
            </w:r>
          </w:p>
        </w:tc>
      </w:tr>
      <w:tr w:rsidR="00397CED" w14:paraId="07C81796"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320843D7"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21F59E3" w14:textId="77777777" w:rsidR="00397CED" w:rsidRDefault="007C733A">
            <w:pPr>
              <w:widowControl w:val="0"/>
              <w:jc w:val="both"/>
            </w:pPr>
            <w:r>
              <w:t>Univerzita Tomáše Bati ve Zlíně</w:t>
            </w:r>
          </w:p>
        </w:tc>
      </w:tr>
      <w:tr w:rsidR="00397CED" w14:paraId="159B5D6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23D78DD"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2B527691" w14:textId="77777777" w:rsidR="00397CED" w:rsidRDefault="007C733A">
            <w:pPr>
              <w:widowControl w:val="0"/>
              <w:jc w:val="both"/>
            </w:pPr>
            <w:r>
              <w:t>Fakulta aplikované informatiky</w:t>
            </w:r>
          </w:p>
        </w:tc>
      </w:tr>
      <w:tr w:rsidR="00397CED" w14:paraId="660F6719"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45BD809"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527B7A4B" w14:textId="77777777" w:rsidR="00397CED" w:rsidRDefault="007C733A">
            <w:pPr>
              <w:widowControl w:val="0"/>
              <w:jc w:val="both"/>
            </w:pPr>
            <w:r>
              <w:t>Učitelství informatiky pro základní a střední školy</w:t>
            </w:r>
          </w:p>
        </w:tc>
      </w:tr>
      <w:tr w:rsidR="00397CED" w14:paraId="20C14EEE"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7F31620"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43A4C6FB" w14:textId="77777777" w:rsidR="00397CED" w:rsidRDefault="007C733A">
            <w:pPr>
              <w:widowControl w:val="0"/>
              <w:jc w:val="both"/>
            </w:pPr>
            <w:r>
              <w:t xml:space="preserve">Roman </w:t>
            </w:r>
            <w:bookmarkStart w:id="1644" w:name="aJasek"/>
            <w:r>
              <w:t>Jašek</w:t>
            </w:r>
            <w:bookmarkEnd w:id="1644"/>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37260A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75F3B059" w14:textId="77777777" w:rsidR="00397CED" w:rsidRDefault="007C733A">
            <w:pPr>
              <w:widowControl w:val="0"/>
              <w:jc w:val="both"/>
            </w:pPr>
            <w:r>
              <w:t>prof. Mgr. Ph.D. DBA</w:t>
            </w:r>
          </w:p>
        </w:tc>
      </w:tr>
      <w:tr w:rsidR="00397CED" w14:paraId="29D4C8D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2FDB908"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4AB04711" w14:textId="77777777" w:rsidR="00397CED" w:rsidRDefault="007C733A">
            <w:pPr>
              <w:widowControl w:val="0"/>
              <w:jc w:val="both"/>
            </w:pPr>
            <w:r>
              <w:t>1965</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67A324E0"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78CA8D13"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D92FABB"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5AA98FE7"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602850F"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9B758C2" w14:textId="77777777" w:rsidR="00397CED" w:rsidRDefault="007C733A">
            <w:pPr>
              <w:widowControl w:val="0"/>
              <w:jc w:val="both"/>
            </w:pPr>
            <w:r>
              <w:t>N</w:t>
            </w:r>
          </w:p>
        </w:tc>
      </w:tr>
      <w:tr w:rsidR="00397CED" w14:paraId="00E30047"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6328D88F"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3108CF99"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A10FEC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90A8B68"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492E554"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7274AB78" w14:textId="77777777" w:rsidR="00397CED" w:rsidRDefault="007C733A">
            <w:pPr>
              <w:widowControl w:val="0"/>
              <w:jc w:val="both"/>
            </w:pPr>
            <w:r>
              <w:t>N</w:t>
            </w:r>
          </w:p>
        </w:tc>
      </w:tr>
      <w:tr w:rsidR="00397CED" w14:paraId="73A0FEF8"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1F8E43A4"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2FC5A5A0"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4C6FAF32" w14:textId="77777777" w:rsidR="00397CED" w:rsidRDefault="007C733A">
            <w:pPr>
              <w:widowControl w:val="0"/>
              <w:jc w:val="both"/>
              <w:rPr>
                <w:b/>
              </w:rPr>
            </w:pPr>
            <w:r>
              <w:rPr>
                <w:b/>
              </w:rPr>
              <w:t>rozsah</w:t>
            </w:r>
          </w:p>
        </w:tc>
      </w:tr>
      <w:tr w:rsidR="00397CED" w14:paraId="3F388809"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02626489" w14:textId="77777777" w:rsidR="00397CED" w:rsidRDefault="007C733A">
            <w:pPr>
              <w:widowControl w:val="0"/>
              <w:jc w:val="both"/>
            </w:pPr>
            <w:r>
              <w:t>Vysoká škola logistiky o.p.s.</w:t>
            </w:r>
          </w:p>
        </w:tc>
        <w:tc>
          <w:tcPr>
            <w:tcW w:w="1700" w:type="dxa"/>
            <w:gridSpan w:val="2"/>
            <w:tcBorders>
              <w:top w:val="single" w:sz="4" w:space="0" w:color="000000"/>
              <w:left w:val="single" w:sz="4" w:space="0" w:color="000000"/>
              <w:bottom w:val="single" w:sz="4" w:space="0" w:color="000000"/>
              <w:right w:val="single" w:sz="4" w:space="0" w:color="000000"/>
            </w:tcBorders>
          </w:tcPr>
          <w:p w14:paraId="13B799BD" w14:textId="77777777" w:rsidR="00397CED" w:rsidRDefault="007C733A">
            <w:pPr>
              <w:widowControl w:val="0"/>
              <w:jc w:val="both"/>
            </w:pPr>
            <w:r>
              <w:t>pp</w:t>
            </w:r>
          </w:p>
        </w:tc>
        <w:tc>
          <w:tcPr>
            <w:tcW w:w="2096" w:type="dxa"/>
            <w:gridSpan w:val="5"/>
            <w:tcBorders>
              <w:top w:val="single" w:sz="4" w:space="0" w:color="000000"/>
              <w:left w:val="single" w:sz="4" w:space="0" w:color="000000"/>
              <w:bottom w:val="single" w:sz="4" w:space="0" w:color="000000"/>
              <w:right w:val="single" w:sz="4" w:space="0" w:color="000000"/>
            </w:tcBorders>
          </w:tcPr>
          <w:p w14:paraId="0591A376" w14:textId="77777777" w:rsidR="00397CED" w:rsidRDefault="007C733A">
            <w:pPr>
              <w:widowControl w:val="0"/>
              <w:jc w:val="both"/>
            </w:pPr>
            <w:r>
              <w:t>20</w:t>
            </w:r>
          </w:p>
        </w:tc>
      </w:tr>
      <w:tr w:rsidR="00397CED" w14:paraId="61995E39"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6C7948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0F74FFDF" w14:textId="77777777">
        <w:trPr>
          <w:trHeight w:val="647"/>
        </w:trPr>
        <w:tc>
          <w:tcPr>
            <w:tcW w:w="9859" w:type="dxa"/>
            <w:gridSpan w:val="15"/>
            <w:tcBorders>
              <w:left w:val="single" w:sz="4" w:space="0" w:color="000000"/>
              <w:bottom w:val="single" w:sz="4" w:space="0" w:color="000000"/>
              <w:right w:val="single" w:sz="4" w:space="0" w:color="000000"/>
            </w:tcBorders>
          </w:tcPr>
          <w:p w14:paraId="53C09BA1" w14:textId="43A45DFA" w:rsidR="00397CED" w:rsidDel="00F4230C" w:rsidRDefault="007C733A">
            <w:pPr>
              <w:widowControl w:val="0"/>
              <w:jc w:val="both"/>
              <w:rPr>
                <w:del w:id="1645" w:author="Jiří Vojtěšek" w:date="2023-01-23T15:46:00Z"/>
              </w:rPr>
            </w:pPr>
            <w:del w:id="1646" w:author="Jiří Vojtěšek" w:date="2023-01-23T15:46:00Z">
              <w:r w:rsidDel="00F4230C">
                <w:delText>Bezpečnost informačních systémů – garant, přednášející (100 %)</w:delText>
              </w:r>
            </w:del>
          </w:p>
          <w:p w14:paraId="495339E8" w14:textId="77777777" w:rsidR="00397CED" w:rsidRDefault="007C733A">
            <w:pPr>
              <w:widowControl w:val="0"/>
              <w:jc w:val="both"/>
              <w:rPr>
                <w:ins w:id="1647" w:author="Jiří Vojtěšek" w:date="2023-01-23T15:46:00Z"/>
              </w:rPr>
            </w:pPr>
            <w:r>
              <w:t>Didaktika informatiky - garant, přednášející (100 %)</w:t>
            </w:r>
          </w:p>
          <w:p w14:paraId="1F1F510C" w14:textId="50C1031B" w:rsidR="00F4230C" w:rsidRDefault="00F4230C">
            <w:pPr>
              <w:widowControl w:val="0"/>
              <w:jc w:val="both"/>
            </w:pPr>
            <w:ins w:id="1648" w:author="Jiří Vojtěšek" w:date="2023-01-23T15:46:00Z">
              <w:r>
                <w:t>Didaktika odborných předmětů – garant, přednášející (100 %)</w:t>
              </w:r>
            </w:ins>
          </w:p>
        </w:tc>
      </w:tr>
      <w:tr w:rsidR="00397CED" w14:paraId="17038F21"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688BE91"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C8D01C1" w14:textId="77777777">
        <w:trPr>
          <w:trHeight w:val="340"/>
        </w:trPr>
        <w:tc>
          <w:tcPr>
            <w:tcW w:w="2801" w:type="dxa"/>
            <w:gridSpan w:val="2"/>
            <w:tcBorders>
              <w:left w:val="single" w:sz="4" w:space="0" w:color="000000"/>
              <w:bottom w:val="single" w:sz="4" w:space="0" w:color="000000"/>
              <w:right w:val="single" w:sz="4" w:space="0" w:color="000000"/>
            </w:tcBorders>
          </w:tcPr>
          <w:p w14:paraId="7E969F47"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73697321"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2F72C16F"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60739052"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C748131" w14:textId="77777777" w:rsidR="00397CED" w:rsidRDefault="007C733A">
            <w:pPr>
              <w:widowControl w:val="0"/>
              <w:jc w:val="both"/>
            </w:pPr>
            <w:r>
              <w:rPr>
                <w:b/>
              </w:rPr>
              <w:t>(</w:t>
            </w:r>
            <w:r>
              <w:rPr>
                <w:b/>
                <w:i/>
                <w:iCs/>
              </w:rPr>
              <w:t>nepovinný údaj</w:t>
            </w:r>
            <w:r>
              <w:rPr>
                <w:b/>
              </w:rPr>
              <w:t>) Počet hodin za semestr</w:t>
            </w:r>
          </w:p>
        </w:tc>
      </w:tr>
      <w:tr w:rsidR="00397CED" w14:paraId="3AC47B91" w14:textId="77777777">
        <w:trPr>
          <w:trHeight w:val="285"/>
        </w:trPr>
        <w:tc>
          <w:tcPr>
            <w:tcW w:w="2801" w:type="dxa"/>
            <w:gridSpan w:val="2"/>
            <w:tcBorders>
              <w:left w:val="single" w:sz="4" w:space="0" w:color="000000"/>
              <w:bottom w:val="single" w:sz="4" w:space="0" w:color="000000"/>
              <w:right w:val="single" w:sz="4" w:space="0" w:color="000000"/>
            </w:tcBorders>
          </w:tcPr>
          <w:p w14:paraId="3889117F" w14:textId="77777777" w:rsidR="00397CED" w:rsidRDefault="007C733A">
            <w:pPr>
              <w:widowControl w:val="0"/>
            </w:pPr>
            <w:r>
              <w:t>Technologie datové bezpečnosti</w:t>
            </w:r>
          </w:p>
        </w:tc>
        <w:tc>
          <w:tcPr>
            <w:tcW w:w="2413" w:type="dxa"/>
            <w:gridSpan w:val="3"/>
            <w:tcBorders>
              <w:left w:val="single" w:sz="4" w:space="0" w:color="000000"/>
              <w:bottom w:val="single" w:sz="4" w:space="0" w:color="000000"/>
              <w:right w:val="single" w:sz="4" w:space="0" w:color="000000"/>
            </w:tcBorders>
          </w:tcPr>
          <w:p w14:paraId="7D70FA71" w14:textId="77777777" w:rsidR="00397CED" w:rsidRDefault="007C733A">
            <w:pPr>
              <w:widowControl w:val="0"/>
              <w:jc w:val="both"/>
            </w:pPr>
            <w:r>
              <w:t>Bezpečnostní technologie, systémy a management</w:t>
            </w:r>
          </w:p>
        </w:tc>
        <w:tc>
          <w:tcPr>
            <w:tcW w:w="567" w:type="dxa"/>
            <w:gridSpan w:val="2"/>
            <w:tcBorders>
              <w:left w:val="single" w:sz="4" w:space="0" w:color="000000"/>
              <w:bottom w:val="single" w:sz="4" w:space="0" w:color="000000"/>
              <w:right w:val="single" w:sz="4" w:space="0" w:color="000000"/>
            </w:tcBorders>
          </w:tcPr>
          <w:p w14:paraId="7244C1ED"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2D08B1F"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2575FF00" w14:textId="77777777" w:rsidR="00397CED" w:rsidRDefault="007C733A">
            <w:pPr>
              <w:widowControl w:val="0"/>
              <w:jc w:val="both"/>
            </w:pPr>
            <w:r>
              <w:t>28 hod./sem.</w:t>
            </w:r>
          </w:p>
        </w:tc>
      </w:tr>
      <w:tr w:rsidR="00397CED" w14:paraId="11C4269E" w14:textId="77777777">
        <w:trPr>
          <w:trHeight w:val="284"/>
        </w:trPr>
        <w:tc>
          <w:tcPr>
            <w:tcW w:w="2801" w:type="dxa"/>
            <w:gridSpan w:val="2"/>
            <w:tcBorders>
              <w:left w:val="single" w:sz="4" w:space="0" w:color="000000"/>
              <w:bottom w:val="single" w:sz="4" w:space="0" w:color="000000"/>
              <w:right w:val="single" w:sz="4" w:space="0" w:color="000000"/>
            </w:tcBorders>
          </w:tcPr>
          <w:p w14:paraId="1EC537FA" w14:textId="77777777" w:rsidR="00397CED" w:rsidRDefault="007C733A">
            <w:pPr>
              <w:widowControl w:val="0"/>
            </w:pPr>
            <w:r>
              <w:t>Legislativa bezpečnosti informací</w:t>
            </w:r>
          </w:p>
        </w:tc>
        <w:tc>
          <w:tcPr>
            <w:tcW w:w="2413" w:type="dxa"/>
            <w:gridSpan w:val="3"/>
            <w:tcBorders>
              <w:left w:val="single" w:sz="4" w:space="0" w:color="000000"/>
              <w:bottom w:val="single" w:sz="4" w:space="0" w:color="000000"/>
              <w:right w:val="single" w:sz="4" w:space="0" w:color="000000"/>
            </w:tcBorders>
          </w:tcPr>
          <w:p w14:paraId="0F01448B"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EAF505A"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6AA6DF3"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3348FAA4" w14:textId="77777777" w:rsidR="00397CED" w:rsidRDefault="007C733A">
            <w:pPr>
              <w:widowControl w:val="0"/>
              <w:jc w:val="both"/>
            </w:pPr>
            <w:r>
              <w:t>28 hod./sem.</w:t>
            </w:r>
          </w:p>
        </w:tc>
      </w:tr>
      <w:tr w:rsidR="00397CED" w14:paraId="5C8D2075" w14:textId="77777777">
        <w:trPr>
          <w:trHeight w:val="284"/>
        </w:trPr>
        <w:tc>
          <w:tcPr>
            <w:tcW w:w="2801" w:type="dxa"/>
            <w:gridSpan w:val="2"/>
            <w:tcBorders>
              <w:left w:val="single" w:sz="4" w:space="0" w:color="000000"/>
              <w:bottom w:val="single" w:sz="4" w:space="0" w:color="000000"/>
              <w:right w:val="single" w:sz="4" w:space="0" w:color="000000"/>
            </w:tcBorders>
          </w:tcPr>
          <w:p w14:paraId="2D0A485A" w14:textId="77777777" w:rsidR="00397CED" w:rsidRDefault="007C733A">
            <w:pPr>
              <w:widowControl w:val="0"/>
            </w:pPr>
            <w:r>
              <w:t>Softwarové technologie v průmyslu</w:t>
            </w:r>
          </w:p>
        </w:tc>
        <w:tc>
          <w:tcPr>
            <w:tcW w:w="2413" w:type="dxa"/>
            <w:gridSpan w:val="3"/>
            <w:tcBorders>
              <w:left w:val="single" w:sz="4" w:space="0" w:color="000000"/>
              <w:bottom w:val="single" w:sz="4" w:space="0" w:color="000000"/>
              <w:right w:val="single" w:sz="4" w:space="0" w:color="000000"/>
            </w:tcBorders>
          </w:tcPr>
          <w:p w14:paraId="7E866D13"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06135D94"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FF9AAFE"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18219CE8" w14:textId="77777777" w:rsidR="00397CED" w:rsidRDefault="007C733A">
            <w:pPr>
              <w:widowControl w:val="0"/>
              <w:jc w:val="both"/>
            </w:pPr>
            <w:r>
              <w:t>14 hod./sem.</w:t>
            </w:r>
          </w:p>
        </w:tc>
      </w:tr>
      <w:tr w:rsidR="00397CED" w14:paraId="66E21F65" w14:textId="77777777">
        <w:trPr>
          <w:trHeight w:val="284"/>
        </w:trPr>
        <w:tc>
          <w:tcPr>
            <w:tcW w:w="2801" w:type="dxa"/>
            <w:gridSpan w:val="2"/>
            <w:tcBorders>
              <w:left w:val="single" w:sz="4" w:space="0" w:color="000000"/>
              <w:bottom w:val="single" w:sz="4" w:space="0" w:color="000000"/>
              <w:right w:val="single" w:sz="4" w:space="0" w:color="000000"/>
            </w:tcBorders>
          </w:tcPr>
          <w:p w14:paraId="2D2320D7" w14:textId="77777777" w:rsidR="00397CED" w:rsidRDefault="007C733A">
            <w:pPr>
              <w:widowControl w:val="0"/>
            </w:pPr>
            <w:r>
              <w:t>Legislativa bezpečnosti informací</w:t>
            </w:r>
          </w:p>
        </w:tc>
        <w:tc>
          <w:tcPr>
            <w:tcW w:w="2413" w:type="dxa"/>
            <w:gridSpan w:val="3"/>
            <w:tcBorders>
              <w:left w:val="single" w:sz="4" w:space="0" w:color="000000"/>
              <w:bottom w:val="single" w:sz="4" w:space="0" w:color="000000"/>
              <w:right w:val="single" w:sz="4" w:space="0" w:color="000000"/>
            </w:tcBorders>
          </w:tcPr>
          <w:p w14:paraId="37AFA701"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8A6B577"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E8C89D8"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509107B9" w14:textId="77777777" w:rsidR="00397CED" w:rsidRDefault="007C733A">
            <w:pPr>
              <w:widowControl w:val="0"/>
              <w:jc w:val="both"/>
            </w:pPr>
            <w:r>
              <w:t>28 hod./sem.</w:t>
            </w:r>
          </w:p>
        </w:tc>
      </w:tr>
      <w:tr w:rsidR="00397CED" w14:paraId="20900E22" w14:textId="77777777">
        <w:trPr>
          <w:trHeight w:val="284"/>
        </w:trPr>
        <w:tc>
          <w:tcPr>
            <w:tcW w:w="2801" w:type="dxa"/>
            <w:gridSpan w:val="2"/>
            <w:tcBorders>
              <w:left w:val="single" w:sz="4" w:space="0" w:color="000000"/>
              <w:bottom w:val="single" w:sz="4" w:space="0" w:color="000000"/>
              <w:right w:val="single" w:sz="4" w:space="0" w:color="000000"/>
            </w:tcBorders>
          </w:tcPr>
          <w:p w14:paraId="0BDB41B5" w14:textId="77777777" w:rsidR="00397CED" w:rsidRDefault="007C733A">
            <w:pPr>
              <w:widowControl w:val="0"/>
            </w:pPr>
            <w:r>
              <w:t>Technologie datové bezpečnosti</w:t>
            </w:r>
          </w:p>
        </w:tc>
        <w:tc>
          <w:tcPr>
            <w:tcW w:w="2413" w:type="dxa"/>
            <w:gridSpan w:val="3"/>
            <w:tcBorders>
              <w:left w:val="single" w:sz="4" w:space="0" w:color="000000"/>
              <w:bottom w:val="single" w:sz="4" w:space="0" w:color="000000"/>
              <w:right w:val="single" w:sz="4" w:space="0" w:color="000000"/>
            </w:tcBorders>
          </w:tcPr>
          <w:p w14:paraId="75747253" w14:textId="77777777" w:rsidR="00397CED" w:rsidRDefault="007C733A">
            <w:pPr>
              <w:widowControl w:val="0"/>
              <w:jc w:val="both"/>
            </w:pPr>
            <w:r>
              <w:t>Informační technologie v administrativě</w:t>
            </w:r>
          </w:p>
        </w:tc>
        <w:tc>
          <w:tcPr>
            <w:tcW w:w="567" w:type="dxa"/>
            <w:gridSpan w:val="2"/>
            <w:tcBorders>
              <w:left w:val="single" w:sz="4" w:space="0" w:color="000000"/>
              <w:bottom w:val="single" w:sz="4" w:space="0" w:color="000000"/>
              <w:right w:val="single" w:sz="4" w:space="0" w:color="000000"/>
            </w:tcBorders>
          </w:tcPr>
          <w:p w14:paraId="0F52D57D"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7D4CF49"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3A210A2C" w14:textId="77777777" w:rsidR="00397CED" w:rsidRDefault="007C733A">
            <w:pPr>
              <w:widowControl w:val="0"/>
              <w:jc w:val="both"/>
            </w:pPr>
            <w:r>
              <w:t>28 hod./sem.</w:t>
            </w:r>
          </w:p>
        </w:tc>
      </w:tr>
      <w:tr w:rsidR="00397CED" w14:paraId="50765C1D" w14:textId="77777777">
        <w:trPr>
          <w:trHeight w:val="284"/>
        </w:trPr>
        <w:tc>
          <w:tcPr>
            <w:tcW w:w="2801" w:type="dxa"/>
            <w:gridSpan w:val="2"/>
            <w:tcBorders>
              <w:left w:val="single" w:sz="4" w:space="0" w:color="000000"/>
              <w:bottom w:val="single" w:sz="4" w:space="0" w:color="000000"/>
              <w:right w:val="single" w:sz="4" w:space="0" w:color="000000"/>
            </w:tcBorders>
          </w:tcPr>
          <w:p w14:paraId="517AE127" w14:textId="77777777" w:rsidR="00397CED" w:rsidRDefault="007C733A">
            <w:pPr>
              <w:widowControl w:val="0"/>
            </w:pPr>
            <w:r>
              <w:t>Aplikovaná kryptografie</w:t>
            </w:r>
          </w:p>
        </w:tc>
        <w:tc>
          <w:tcPr>
            <w:tcW w:w="2413" w:type="dxa"/>
            <w:gridSpan w:val="3"/>
            <w:tcBorders>
              <w:left w:val="single" w:sz="4" w:space="0" w:color="000000"/>
              <w:bottom w:val="single" w:sz="4" w:space="0" w:color="000000"/>
              <w:right w:val="single" w:sz="4" w:space="0" w:color="000000"/>
            </w:tcBorders>
          </w:tcPr>
          <w:p w14:paraId="721C74D9"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48BBA750"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20E72EA"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5F5B6674" w14:textId="77777777" w:rsidR="00397CED" w:rsidRDefault="007C733A">
            <w:pPr>
              <w:widowControl w:val="0"/>
              <w:jc w:val="both"/>
            </w:pPr>
            <w:r>
              <w:t>12 hod./sem.</w:t>
            </w:r>
          </w:p>
        </w:tc>
      </w:tr>
      <w:tr w:rsidR="00397CED" w14:paraId="7080D722" w14:textId="77777777">
        <w:trPr>
          <w:trHeight w:val="284"/>
        </w:trPr>
        <w:tc>
          <w:tcPr>
            <w:tcW w:w="2801" w:type="dxa"/>
            <w:gridSpan w:val="2"/>
            <w:tcBorders>
              <w:left w:val="single" w:sz="4" w:space="0" w:color="000000"/>
              <w:bottom w:val="single" w:sz="4" w:space="0" w:color="000000"/>
              <w:right w:val="single" w:sz="4" w:space="0" w:color="000000"/>
            </w:tcBorders>
          </w:tcPr>
          <w:p w14:paraId="67B8948E" w14:textId="77777777" w:rsidR="00397CED" w:rsidRDefault="007C733A">
            <w:pPr>
              <w:widowControl w:val="0"/>
            </w:pPr>
            <w:r>
              <w:t>Architektura procesorů a překladače</w:t>
            </w:r>
          </w:p>
        </w:tc>
        <w:tc>
          <w:tcPr>
            <w:tcW w:w="2413" w:type="dxa"/>
            <w:gridSpan w:val="3"/>
            <w:tcBorders>
              <w:left w:val="single" w:sz="4" w:space="0" w:color="000000"/>
              <w:bottom w:val="single" w:sz="4" w:space="0" w:color="000000"/>
              <w:right w:val="single" w:sz="4" w:space="0" w:color="000000"/>
            </w:tcBorders>
          </w:tcPr>
          <w:p w14:paraId="2F280B7D"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2E4D9693"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719648E9"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2D7805BC" w14:textId="77777777" w:rsidR="00397CED" w:rsidRDefault="007C733A">
            <w:pPr>
              <w:widowControl w:val="0"/>
              <w:jc w:val="both"/>
            </w:pPr>
            <w:r>
              <w:t>12 hod./sem.</w:t>
            </w:r>
          </w:p>
        </w:tc>
      </w:tr>
      <w:tr w:rsidR="00397CED" w14:paraId="7BEF4E80"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CA2B64" w14:textId="77777777" w:rsidR="00397CED" w:rsidRDefault="007C733A">
            <w:pPr>
              <w:widowControl w:val="0"/>
              <w:jc w:val="both"/>
              <w:rPr>
                <w:b/>
              </w:rPr>
            </w:pPr>
            <w:r>
              <w:rPr>
                <w:b/>
              </w:rPr>
              <w:t>Údaje o vzdělání na VŠ</w:t>
            </w:r>
          </w:p>
        </w:tc>
      </w:tr>
      <w:tr w:rsidR="00397CED" w14:paraId="566162AE"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26A38707" w14:textId="56795746" w:rsidR="00397CED" w:rsidRDefault="007C733A">
            <w:pPr>
              <w:widowControl w:val="0"/>
              <w:ind w:left="894" w:hanging="850"/>
              <w:rPr>
                <w:ins w:id="1649" w:author="Jiri Vojtesek" w:date="2023-01-09T22:57:00Z"/>
              </w:rPr>
            </w:pPr>
            <w:ins w:id="1650" w:author="Jiri Vojtesek" w:date="2023-01-09T22:57:00Z">
              <w:r>
                <w:t>1983-1988</w:t>
              </w:r>
              <w:r>
                <w:tab/>
                <w:t>Pedagogická fakulta,</w:t>
              </w:r>
            </w:ins>
            <w:ins w:id="1651" w:author="Jiří Vojtěšek" w:date="2023-01-23T15:46:00Z">
              <w:r w:rsidR="00F4230C">
                <w:t xml:space="preserve"> </w:t>
              </w:r>
            </w:ins>
            <w:ins w:id="1652" w:author="Jiri Vojtesek" w:date="2023-01-09T22:57:00Z">
              <w:r>
                <w:t>Univerzita Palackého v Olomouci, studijní obor Matematika - Základy techniky, odborné zaměření technické specializace: elektrotechnika a výpočetní technika, (</w:t>
              </w:r>
              <w:r>
                <w:rPr>
                  <w:bCs/>
                </w:rPr>
                <w:t>Mgr.)</w:t>
              </w:r>
            </w:ins>
          </w:p>
          <w:p w14:paraId="6A7FDB33" w14:textId="77777777" w:rsidR="00397CED" w:rsidRDefault="007C733A">
            <w:pPr>
              <w:widowControl w:val="0"/>
              <w:ind w:left="894" w:hanging="850"/>
              <w:rPr>
                <w:del w:id="1653" w:author="Jiri Vojtesek" w:date="2023-01-09T22:57:00Z"/>
              </w:rPr>
            </w:pPr>
            <w:del w:id="1654" w:author="Jiri Vojtesek" w:date="2023-01-09T22:57:00Z">
              <w:r>
                <w:delText>1995-2000</w:delText>
              </w:r>
            </w:del>
            <w:del w:id="1655" w:author="Jiri Vojtesek" w:date="2023-01-09T22:56:00Z">
              <w:r>
                <w:delText xml:space="preserve">: </w:delText>
              </w:r>
            </w:del>
            <w:del w:id="1656" w:author="Jiri Vojtesek" w:date="2023-01-09T22:57:00Z">
              <w:r>
                <w:delText>Univerzita Karlova v Praze</w:delText>
              </w:r>
            </w:del>
            <w:del w:id="1657" w:author="Jiri Vojtesek" w:date="2023-01-09T22:56:00Z">
              <w:r>
                <w:delText>, Pedagogická fakulta</w:delText>
              </w:r>
            </w:del>
            <w:del w:id="1658" w:author="Jiri Vojtesek" w:date="2023-01-09T22:57:00Z">
              <w:r>
                <w:delText xml:space="preserve">, obor Pedagogika, odborné zaměření: informační a vzdělávací technologie, </w:delText>
              </w:r>
              <w:r>
                <w:rPr>
                  <w:bCs/>
                </w:rPr>
                <w:delText>Ph.D.</w:delText>
              </w:r>
            </w:del>
          </w:p>
          <w:p w14:paraId="4609348E" w14:textId="77777777" w:rsidR="00397CED" w:rsidRDefault="007C733A">
            <w:pPr>
              <w:widowControl w:val="0"/>
              <w:ind w:left="894" w:hanging="850"/>
              <w:rPr>
                <w:ins w:id="1659" w:author="Jiri Vojtesek" w:date="2023-01-09T22:58:00Z"/>
              </w:rPr>
            </w:pPr>
            <w:r>
              <w:t>1990-1993</w:t>
            </w:r>
            <w:del w:id="1660" w:author="Jiri Vojtesek" w:date="2023-01-09T22:57:00Z">
              <w:r>
                <w:delText xml:space="preserve">: </w:delText>
              </w:r>
            </w:del>
            <w:ins w:id="1661" w:author="Jiri Vojtesek" w:date="2023-01-09T22:57:00Z">
              <w:r>
                <w:tab/>
                <w:t xml:space="preserve">Přírodovědecká fakulta, </w:t>
              </w:r>
            </w:ins>
            <w:r>
              <w:t>Univerzita Palackého v Olomouci</w:t>
            </w:r>
            <w:del w:id="1662" w:author="Jiri Vojtesek" w:date="2023-01-09T22:57:00Z">
              <w:r>
                <w:delText>, Přírodovědecká fakulta</w:delText>
              </w:r>
            </w:del>
            <w:r>
              <w:t xml:space="preserve">, studijní obor Výpočetní technika, </w:t>
            </w:r>
            <w:ins w:id="1663" w:author="Jiri Vojtesek" w:date="2023-01-09T22:57:00Z">
              <w:r>
                <w:t>(</w:t>
              </w:r>
            </w:ins>
            <w:r>
              <w:rPr>
                <w:bCs/>
              </w:rPr>
              <w:t>Mgr.</w:t>
            </w:r>
            <w:ins w:id="1664" w:author="Jiri Vojtesek" w:date="2023-01-09T22:57:00Z">
              <w:r>
                <w:rPr>
                  <w:bCs/>
                </w:rPr>
                <w:t>)</w:t>
              </w:r>
            </w:ins>
          </w:p>
          <w:p w14:paraId="6A31FD2E" w14:textId="77777777" w:rsidR="00397CED" w:rsidRDefault="007C733A">
            <w:pPr>
              <w:widowControl w:val="0"/>
              <w:ind w:left="894" w:hanging="850"/>
            </w:pPr>
            <w:ins w:id="1665" w:author="Jiri Vojtesek" w:date="2023-01-09T22:58:00Z">
              <w:r>
                <w:t>1995-2000</w:t>
              </w:r>
              <w:r>
                <w:tab/>
                <w:t>Pedagogická fakulta, Univerzita Karlova v Praze, obor Pedagogika, odborné zaměření: informační a vzdělávací technologie, (</w:t>
              </w:r>
              <w:r>
                <w:rPr>
                  <w:bCs/>
                </w:rPr>
                <w:t>Ph.D.)</w:t>
              </w:r>
            </w:ins>
          </w:p>
          <w:p w14:paraId="1ACAC67F" w14:textId="77777777" w:rsidR="00397CED" w:rsidRDefault="007C733A">
            <w:pPr>
              <w:widowControl w:val="0"/>
              <w:ind w:left="894" w:hanging="850"/>
              <w:rPr>
                <w:del w:id="1666" w:author="Jiri Vojtesek" w:date="2023-01-09T22:57:00Z"/>
                <w:b/>
                <w:bCs/>
              </w:rPr>
            </w:pPr>
            <w:del w:id="1667" w:author="Jiri Vojtesek" w:date="2023-01-09T22:57:00Z">
              <w:r>
                <w:rPr>
                  <w:b/>
                  <w:bCs/>
                </w:rPr>
                <w:delText>1983-1988: Univerzita Palackého v Olomouci, Pedagogická fakulta, studijní obor Matematika - Základy techniky, odborné zaměření technické specializace: elektrotechnika a výpočetní technika, Mgr.</w:delText>
              </w:r>
            </w:del>
          </w:p>
          <w:p w14:paraId="702DC87B" w14:textId="77777777" w:rsidR="00397CED" w:rsidRDefault="007C733A">
            <w:pPr>
              <w:widowControl w:val="0"/>
              <w:ind w:left="894" w:hanging="850"/>
              <w:rPr>
                <w:b/>
                <w:bCs/>
              </w:rPr>
            </w:pPr>
            <w:r>
              <w:rPr>
                <w:b/>
                <w:bCs/>
              </w:rPr>
              <w:t>Profesní vzdělávání</w:t>
            </w:r>
          </w:p>
          <w:p w14:paraId="2771086D" w14:textId="77777777" w:rsidR="00397CED" w:rsidRDefault="007C733A">
            <w:pPr>
              <w:widowControl w:val="0"/>
              <w:ind w:left="894" w:hanging="850"/>
            </w:pPr>
            <w:r>
              <w:t xml:space="preserve">2020 - 2021: Vysoká škola logistiky o.p.s., Institut MBA a profesního vzdělávání, studijní specializace Logistika, </w:t>
            </w:r>
            <w:r>
              <w:rPr>
                <w:bCs/>
              </w:rPr>
              <w:t>DBA</w:t>
            </w:r>
            <w:r>
              <w:t xml:space="preserve"> (Doctor of Business Administration)</w:t>
            </w:r>
          </w:p>
          <w:p w14:paraId="365D0D3F" w14:textId="77777777" w:rsidR="00397CED" w:rsidRDefault="00397CED">
            <w:pPr>
              <w:widowControl w:val="0"/>
              <w:ind w:left="894" w:hanging="850"/>
            </w:pPr>
          </w:p>
          <w:p w14:paraId="2AD206F3" w14:textId="77777777" w:rsidR="00397CED" w:rsidRDefault="00397CED">
            <w:pPr>
              <w:widowControl w:val="0"/>
              <w:ind w:left="894" w:hanging="850"/>
            </w:pPr>
          </w:p>
        </w:tc>
      </w:tr>
      <w:tr w:rsidR="00397CED" w14:paraId="175016F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1139535" w14:textId="77777777" w:rsidR="00397CED" w:rsidRDefault="007C733A">
            <w:pPr>
              <w:widowControl w:val="0"/>
              <w:jc w:val="both"/>
              <w:rPr>
                <w:b/>
              </w:rPr>
            </w:pPr>
            <w:r>
              <w:rPr>
                <w:b/>
              </w:rPr>
              <w:t>Údaje o odborném působení od absolvování VŠ</w:t>
            </w:r>
          </w:p>
        </w:tc>
      </w:tr>
      <w:tr w:rsidR="00397CED" w14:paraId="444A72A4"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768D5C7D" w14:textId="77777777" w:rsidR="00397CED" w:rsidRDefault="007C733A">
            <w:pPr>
              <w:widowControl w:val="0"/>
              <w:ind w:left="894" w:hanging="851"/>
            </w:pPr>
            <w:r>
              <w:t>2016-dosud: Univerzita Tomáše Bati ve Zlíně, Fakulta aplikované informatiky, Ústav informatiky a umělé inteligence, profesor, ředitel ústavu</w:t>
            </w:r>
          </w:p>
          <w:p w14:paraId="28221D0D" w14:textId="77777777" w:rsidR="00397CED" w:rsidRDefault="007C733A">
            <w:pPr>
              <w:widowControl w:val="0"/>
              <w:ind w:left="894" w:hanging="851"/>
            </w:pPr>
            <w:r>
              <w:t>2016-dosud: Vysoká škola logistiky o.p.s., profesor</w:t>
            </w:r>
          </w:p>
          <w:p w14:paraId="3FC13618" w14:textId="77777777" w:rsidR="00397CED" w:rsidRDefault="007C733A">
            <w:pPr>
              <w:widowControl w:val="0"/>
              <w:ind w:left="894" w:hanging="851"/>
            </w:pPr>
            <w:r>
              <w:t>2010-2016: Univerzita Tomáše Bati ve Zlíně, Fakulta aplikované informatiky, Ústav informatiky a umělé inteligence, docent, ředitel ústavu</w:t>
            </w:r>
          </w:p>
          <w:p w14:paraId="7244FD4C" w14:textId="77777777" w:rsidR="00397CED" w:rsidRDefault="007C733A">
            <w:pPr>
              <w:widowControl w:val="0"/>
              <w:ind w:left="894" w:hanging="851"/>
            </w:pPr>
            <w:r>
              <w:t>2008-2009: Univerzita Tomáše Bati ve Zlíně, Fakulta aplikované informatiky, Ústav aplikované informatiky, docent.</w:t>
            </w:r>
          </w:p>
          <w:p w14:paraId="5BB650DB" w14:textId="77777777" w:rsidR="00397CED" w:rsidRDefault="007C733A">
            <w:pPr>
              <w:widowControl w:val="0"/>
              <w:ind w:left="894" w:hanging="851"/>
            </w:pPr>
            <w:r>
              <w:t>2005-2007: Univerzita Tomáše Bati ve Zlíně, Fakulta managementu a ekonomiky, Ústav informatiky a statistiky, docent, zástupce ředitele ústavu</w:t>
            </w:r>
          </w:p>
          <w:p w14:paraId="7C48D253" w14:textId="77777777" w:rsidR="00397CED" w:rsidRDefault="007C733A">
            <w:pPr>
              <w:widowControl w:val="0"/>
              <w:ind w:left="894" w:hanging="851"/>
            </w:pPr>
            <w:r>
              <w:t>2001-2005: Univerzita Tomáše Bati ve Zlíně, Fakulta managementu a ekonomiky, Ústav informatiky a statistiky, odborný asistent</w:t>
            </w:r>
          </w:p>
          <w:p w14:paraId="10B9A228" w14:textId="77777777" w:rsidR="00397CED" w:rsidRDefault="007C733A">
            <w:pPr>
              <w:widowControl w:val="0"/>
              <w:ind w:left="894" w:hanging="851"/>
            </w:pPr>
            <w:r>
              <w:t>1989-2000: Působení na základních, středních a vysokých školách (učitel odborných předmětů), působení ve firmách na pozici systémového inženýra</w:t>
            </w:r>
          </w:p>
          <w:p w14:paraId="3C8E9081" w14:textId="77777777" w:rsidR="00397CED" w:rsidRDefault="00397CED">
            <w:pPr>
              <w:widowControl w:val="0"/>
              <w:ind w:left="894" w:hanging="851"/>
            </w:pPr>
          </w:p>
        </w:tc>
      </w:tr>
      <w:tr w:rsidR="00397CED" w14:paraId="25E053CF"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71CC5E2" w14:textId="77777777" w:rsidR="00397CED" w:rsidRDefault="007C733A">
            <w:pPr>
              <w:widowControl w:val="0"/>
              <w:jc w:val="both"/>
              <w:rPr>
                <w:b/>
              </w:rPr>
            </w:pPr>
            <w:r>
              <w:rPr>
                <w:b/>
              </w:rPr>
              <w:t>Zkušenosti s vedením kvalifikačních a rigorózních prací</w:t>
            </w:r>
          </w:p>
        </w:tc>
      </w:tr>
      <w:tr w:rsidR="00397CED" w14:paraId="15675DB6" w14:textId="77777777">
        <w:trPr>
          <w:trHeight w:val="523"/>
        </w:trPr>
        <w:tc>
          <w:tcPr>
            <w:tcW w:w="9859" w:type="dxa"/>
            <w:gridSpan w:val="15"/>
            <w:tcBorders>
              <w:top w:val="single" w:sz="4" w:space="0" w:color="000000"/>
              <w:left w:val="single" w:sz="4" w:space="0" w:color="000000"/>
              <w:bottom w:val="single" w:sz="4" w:space="0" w:color="000000"/>
              <w:right w:val="single" w:sz="4" w:space="0" w:color="000000"/>
            </w:tcBorders>
          </w:tcPr>
          <w:p w14:paraId="29FBE479" w14:textId="77777777" w:rsidR="00397CED" w:rsidRDefault="007C733A">
            <w:pPr>
              <w:widowControl w:val="0"/>
            </w:pPr>
            <w:r>
              <w:t xml:space="preserve">Vedoucí 13 BP, 90 DP za posledních 10 let. Úspěšně ukončených 11 </w:t>
            </w:r>
            <w:r>
              <w:rPr>
                <w:rStyle w:val="Siln"/>
                <w:b w:val="0"/>
              </w:rPr>
              <w:t>studentů DSP.</w:t>
            </w:r>
          </w:p>
          <w:p w14:paraId="3F78B93E" w14:textId="77777777" w:rsidR="00397CED" w:rsidRDefault="00397CED">
            <w:pPr>
              <w:widowControl w:val="0"/>
            </w:pPr>
          </w:p>
        </w:tc>
      </w:tr>
      <w:tr w:rsidR="00397CED" w14:paraId="550B24AD"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3982CEF5" w14:textId="77777777" w:rsidR="00397CED" w:rsidRDefault="007C733A">
            <w:pPr>
              <w:widowControl w:val="0"/>
              <w:jc w:val="both"/>
              <w:rPr>
                <w:b/>
              </w:rPr>
            </w:pPr>
            <w:r>
              <w:rPr>
                <w:b/>
              </w:rPr>
              <w:lastRenderedPageBreak/>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A4A5D8D"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41F3CE2D"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41397A07" w14:textId="77777777" w:rsidR="00397CED" w:rsidRDefault="007C733A">
            <w:pPr>
              <w:widowControl w:val="0"/>
              <w:jc w:val="both"/>
              <w:rPr>
                <w:b/>
              </w:rPr>
            </w:pPr>
            <w:r>
              <w:rPr>
                <w:b/>
              </w:rPr>
              <w:t>Ohlasy publikací</w:t>
            </w:r>
          </w:p>
        </w:tc>
      </w:tr>
      <w:tr w:rsidR="00397CED" w14:paraId="102764AC"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78ADB4A" w14:textId="77777777" w:rsidR="00397CED" w:rsidRDefault="007C733A">
            <w:pPr>
              <w:widowControl w:val="0"/>
              <w:jc w:val="both"/>
            </w:pPr>
            <w:r>
              <w:t>Management a ekonomika podniku</w:t>
            </w:r>
          </w:p>
        </w:tc>
        <w:tc>
          <w:tcPr>
            <w:tcW w:w="2244" w:type="dxa"/>
            <w:gridSpan w:val="3"/>
            <w:tcBorders>
              <w:top w:val="single" w:sz="4" w:space="0" w:color="000000"/>
              <w:left w:val="single" w:sz="4" w:space="0" w:color="000000"/>
              <w:bottom w:val="single" w:sz="4" w:space="0" w:color="000000"/>
              <w:right w:val="single" w:sz="4" w:space="0" w:color="000000"/>
            </w:tcBorders>
          </w:tcPr>
          <w:p w14:paraId="150B6294" w14:textId="77777777" w:rsidR="00397CED" w:rsidRDefault="007C733A">
            <w:pPr>
              <w:widowControl w:val="0"/>
              <w:jc w:val="both"/>
            </w:pPr>
            <w:r>
              <w:t>2006</w:t>
            </w:r>
          </w:p>
        </w:tc>
        <w:tc>
          <w:tcPr>
            <w:tcW w:w="2246" w:type="dxa"/>
            <w:gridSpan w:val="5"/>
            <w:tcBorders>
              <w:top w:val="single" w:sz="4" w:space="0" w:color="000000"/>
              <w:left w:val="single" w:sz="4" w:space="0" w:color="000000"/>
              <w:bottom w:val="single" w:sz="4" w:space="0" w:color="000000"/>
              <w:right w:val="single" w:sz="12" w:space="0" w:color="000000"/>
            </w:tcBorders>
          </w:tcPr>
          <w:p w14:paraId="70D1802F"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02F82A9"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9B46357"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0853C133" w14:textId="77777777" w:rsidR="00397CED" w:rsidRDefault="007C733A">
            <w:pPr>
              <w:widowControl w:val="0"/>
              <w:jc w:val="both"/>
              <w:rPr>
                <w:b/>
                <w:sz w:val="18"/>
              </w:rPr>
            </w:pPr>
            <w:r>
              <w:rPr>
                <w:b/>
                <w:sz w:val="18"/>
              </w:rPr>
              <w:t>ostatní</w:t>
            </w:r>
          </w:p>
        </w:tc>
      </w:tr>
      <w:tr w:rsidR="00397CED" w14:paraId="186ED454"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524DD53A"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0EF9FB7F"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2732006B"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446D513" w14:textId="77777777" w:rsidR="00397CED" w:rsidRDefault="007C733A">
            <w:pPr>
              <w:widowControl w:val="0"/>
              <w:jc w:val="both"/>
              <w:rPr>
                <w:b/>
              </w:rPr>
            </w:pPr>
            <w:r>
              <w:rPr>
                <w:b/>
              </w:rPr>
              <w:t>217</w:t>
            </w:r>
          </w:p>
        </w:tc>
        <w:tc>
          <w:tcPr>
            <w:tcW w:w="693" w:type="dxa"/>
            <w:tcBorders>
              <w:top w:val="single" w:sz="4" w:space="0" w:color="000000"/>
              <w:left w:val="single" w:sz="4" w:space="0" w:color="000000"/>
              <w:bottom w:val="single" w:sz="4" w:space="0" w:color="000000"/>
              <w:right w:val="single" w:sz="4" w:space="0" w:color="000000"/>
            </w:tcBorders>
          </w:tcPr>
          <w:p w14:paraId="6C690953" w14:textId="77777777" w:rsidR="00397CED" w:rsidRDefault="007C733A">
            <w:pPr>
              <w:widowControl w:val="0"/>
              <w:jc w:val="both"/>
              <w:rPr>
                <w:b/>
              </w:rPr>
            </w:pPr>
            <w:r>
              <w:rPr>
                <w:b/>
              </w:rPr>
              <w:t>294</w:t>
            </w:r>
          </w:p>
        </w:tc>
        <w:tc>
          <w:tcPr>
            <w:tcW w:w="694" w:type="dxa"/>
            <w:tcBorders>
              <w:top w:val="single" w:sz="4" w:space="0" w:color="000000"/>
              <w:left w:val="single" w:sz="4" w:space="0" w:color="000000"/>
              <w:bottom w:val="single" w:sz="4" w:space="0" w:color="000000"/>
              <w:right w:val="single" w:sz="4" w:space="0" w:color="000000"/>
            </w:tcBorders>
          </w:tcPr>
          <w:p w14:paraId="1497A3AD" w14:textId="77777777" w:rsidR="00397CED" w:rsidRDefault="007C733A">
            <w:pPr>
              <w:widowControl w:val="0"/>
              <w:jc w:val="both"/>
              <w:rPr>
                <w:b/>
              </w:rPr>
            </w:pPr>
            <w:r>
              <w:rPr>
                <w:b/>
              </w:rPr>
              <w:t>833</w:t>
            </w:r>
          </w:p>
        </w:tc>
      </w:tr>
      <w:tr w:rsidR="00397CED" w14:paraId="67C6C973"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6ED461FF" w14:textId="77777777" w:rsidR="00397CED" w:rsidRDefault="007C733A">
            <w:pPr>
              <w:widowControl w:val="0"/>
              <w:jc w:val="both"/>
            </w:pPr>
            <w:r>
              <w:t>Systémové inženýrství a informatika</w:t>
            </w:r>
          </w:p>
        </w:tc>
        <w:tc>
          <w:tcPr>
            <w:tcW w:w="2244" w:type="dxa"/>
            <w:gridSpan w:val="3"/>
            <w:tcBorders>
              <w:top w:val="single" w:sz="4" w:space="0" w:color="000000"/>
              <w:left w:val="single" w:sz="4" w:space="0" w:color="000000"/>
              <w:bottom w:val="single" w:sz="4" w:space="0" w:color="000000"/>
              <w:right w:val="single" w:sz="4" w:space="0" w:color="000000"/>
            </w:tcBorders>
          </w:tcPr>
          <w:p w14:paraId="64C0586A" w14:textId="77777777" w:rsidR="00397CED" w:rsidRDefault="007C733A">
            <w:pPr>
              <w:widowControl w:val="0"/>
              <w:jc w:val="both"/>
            </w:pPr>
            <w:r>
              <w:t>2016</w:t>
            </w:r>
          </w:p>
        </w:tc>
        <w:tc>
          <w:tcPr>
            <w:tcW w:w="2246" w:type="dxa"/>
            <w:gridSpan w:val="5"/>
            <w:tcBorders>
              <w:top w:val="single" w:sz="4" w:space="0" w:color="000000"/>
              <w:left w:val="single" w:sz="4" w:space="0" w:color="000000"/>
              <w:bottom w:val="single" w:sz="4" w:space="0" w:color="000000"/>
              <w:right w:val="single" w:sz="12" w:space="0" w:color="000000"/>
            </w:tcBorders>
          </w:tcPr>
          <w:p w14:paraId="420CC030" w14:textId="77777777" w:rsidR="00397CED" w:rsidRDefault="007C733A">
            <w:pPr>
              <w:widowControl w:val="0"/>
              <w:jc w:val="both"/>
              <w:rPr>
                <w:sz w:val="18"/>
                <w:szCs w:val="18"/>
              </w:rPr>
            </w:pPr>
            <w:r>
              <w:rPr>
                <w:sz w:val="18"/>
                <w:szCs w:val="18"/>
              </w:rPr>
              <w:t>Univerzita Hradec Králové</w:t>
            </w: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7E35B791"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6DD0367A" w14:textId="77777777" w:rsidR="00397CED" w:rsidRDefault="007C733A">
            <w:pPr>
              <w:widowControl w:val="0"/>
              <w:rPr>
                <w:b/>
              </w:rPr>
            </w:pPr>
            <w:r>
              <w:rPr>
                <w:b/>
              </w:rPr>
              <w:t>6/8</w:t>
            </w:r>
          </w:p>
        </w:tc>
      </w:tr>
      <w:tr w:rsidR="00397CED" w14:paraId="2274DC6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02B269B"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05535F64"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7837476E" w14:textId="77777777" w:rsidR="00397CED" w:rsidRDefault="007C733A">
            <w:pPr>
              <w:widowControl w:val="0"/>
            </w:pPr>
            <w:r>
              <w:rPr>
                <w:b/>
                <w:bCs/>
              </w:rPr>
              <w:t>JAŠEK, R. (40)</w:t>
            </w:r>
            <w:r>
              <w:t>, D. MALANÍK a N. DAŇKOVÁ. (2022</w:t>
            </w:r>
            <w:r>
              <w:rPr>
                <w:i/>
              </w:rPr>
              <w:t>) Bezpečnost informačních systémů</w:t>
            </w:r>
            <w:r>
              <w:t>. 2. Zlín: UTB [cit. 2022-10-23]. ISBN 978-80-7678-088-0. B</w:t>
            </w:r>
          </w:p>
          <w:p w14:paraId="7BBC5120" w14:textId="77777777" w:rsidR="00397CED" w:rsidRDefault="007C733A">
            <w:pPr>
              <w:widowControl w:val="0"/>
            </w:pPr>
            <w:r>
              <w:rPr>
                <w:b/>
                <w:bCs/>
              </w:rPr>
              <w:t>JAŠEK, R. (50</w:t>
            </w:r>
            <w:r>
              <w:t xml:space="preserve">), OULEHLA, M. (2017) </w:t>
            </w:r>
            <w:r>
              <w:rPr>
                <w:i/>
              </w:rPr>
              <w:t>Moderní kryptografie</w:t>
            </w:r>
            <w:r>
              <w:t xml:space="preserve">. 1 </w:t>
            </w:r>
            <w:proofErr w:type="gramStart"/>
            <w:r>
              <w:t>Praha : IFP</w:t>
            </w:r>
            <w:proofErr w:type="gramEnd"/>
            <w:r>
              <w:t xml:space="preserve"> Publishing s.r.o. 186s. Neuveden. ISBN 978-80-87383-67-4. B</w:t>
            </w:r>
          </w:p>
          <w:p w14:paraId="028136BC" w14:textId="6B40D560" w:rsidR="00397CED" w:rsidDel="0034763D" w:rsidRDefault="007C733A">
            <w:pPr>
              <w:widowControl w:val="0"/>
              <w:rPr>
                <w:del w:id="1668" w:author="Jiří Vojtěšek" w:date="2023-01-25T11:19:00Z"/>
              </w:rPr>
            </w:pPr>
            <w:del w:id="1669" w:author="Jiří Vojtěšek" w:date="2023-01-25T11:19:00Z">
              <w:r w:rsidDel="0034763D">
                <w:rPr>
                  <w:b/>
                  <w:bCs/>
                </w:rPr>
                <w:delText xml:space="preserve">JAŠEK, R. (70), </w:delText>
              </w:r>
              <w:r w:rsidDel="0034763D">
                <w:delText xml:space="preserve">KRAYEM, S., ŽÁČEK, P. (2017) Big Data Process Advancement. </w:delText>
              </w:r>
              <w:r w:rsidDel="0034763D">
                <w:rPr>
                  <w:i/>
                </w:rPr>
                <w:delText>CYBERNETICS AND MATHEMATICS APPLICATIONS IN INTELLIGENT SYSTEMS, CSOC2017</w:delText>
              </w:r>
              <w:r w:rsidDel="0034763D">
                <w:delText>, VOL 2 Book Series: Advances in Intelligent Systems and Computing. Cham : Springer International Publishing AG, s. 379-396. ISSN 2194-5357. ISBN 978-3-319-57264-2. D</w:delText>
              </w:r>
            </w:del>
          </w:p>
          <w:p w14:paraId="46C248AC" w14:textId="571BFC0E" w:rsidR="00F4230C" w:rsidRDefault="007C733A">
            <w:pPr>
              <w:widowControl w:val="0"/>
            </w:pPr>
            <w:r>
              <w:rPr>
                <w:b/>
                <w:bCs/>
              </w:rPr>
              <w:t>JAŠEK, R. (70)</w:t>
            </w:r>
            <w:r>
              <w:t>, AMMAR, A. A., KRAYEM, S., ŽÁČEK, P. (2017) Proving the Effectiveness of Negotiation Protocols KQML in Multi-agent Systems Using Event-B</w:t>
            </w:r>
            <w:r>
              <w:rPr>
                <w:i/>
              </w:rPr>
              <w:t>. CYBERNETICS AND MATHEMATICS APPLICATIONS IN INTELLIGENT SYSTEMS, CSOC2017</w:t>
            </w:r>
            <w:r>
              <w:t xml:space="preserve">, VOL 2 Book Series: Advances in Intelligent Systems and Computing. </w:t>
            </w:r>
            <w:proofErr w:type="gramStart"/>
            <w:r>
              <w:t>Cham : Springer</w:t>
            </w:r>
            <w:proofErr w:type="gramEnd"/>
            <w:r>
              <w:t xml:space="preserve"> International Publishing AG, s. 397-406. ISSN 2194-5357. ISBN 978-3-319-57264-2 D</w:t>
            </w:r>
          </w:p>
          <w:p w14:paraId="2EB9FA43" w14:textId="2B773817" w:rsidR="00397CED" w:rsidRDefault="007C733A">
            <w:pPr>
              <w:widowControl w:val="0"/>
              <w:jc w:val="both"/>
            </w:pPr>
            <w:r>
              <w:rPr>
                <w:b/>
                <w:bCs/>
              </w:rPr>
              <w:t>JAŠEK, R. (40)</w:t>
            </w:r>
            <w:r>
              <w:t xml:space="preserve">, BURDÍK, M., SEDLÁČEK, M. (2018) Blockchain v logistice. </w:t>
            </w:r>
            <w:r>
              <w:rPr>
                <w:i/>
              </w:rPr>
              <w:t>Logistika - Ekonomika - Prax 2018</w:t>
            </w:r>
            <w:r>
              <w:t>, 2018, roč. 7, č. 11, s. 61-68. ISSN 1336-5851. Jost</w:t>
            </w:r>
          </w:p>
          <w:p w14:paraId="2FC2B2F5" w14:textId="2AEA814B" w:rsidR="00397CED" w:rsidRDefault="007C733A">
            <w:pPr>
              <w:widowControl w:val="0"/>
            </w:pPr>
            <w:r>
              <w:rPr>
                <w:b/>
                <w:bCs/>
              </w:rPr>
              <w:t xml:space="preserve">JAŠEK, </w:t>
            </w:r>
            <w:proofErr w:type="gramStart"/>
            <w:r>
              <w:rPr>
                <w:b/>
                <w:bCs/>
              </w:rPr>
              <w:t>R.(10</w:t>
            </w:r>
            <w:proofErr w:type="gramEnd"/>
            <w:r>
              <w:rPr>
                <w:b/>
                <w:bCs/>
              </w:rPr>
              <w:t>)</w:t>
            </w:r>
            <w:r>
              <w:t xml:space="preserve">, BOTCHWAY, R., KWAKU, J., A. BASHURI, KOMÍNKOVÁ, Z.,  KWARTENG, M. A. (2021) Decision science: a multi-criteria decision framework for enhancing an electoral voting system. </w:t>
            </w:r>
            <w:r>
              <w:rPr>
                <w:i/>
              </w:rPr>
              <w:t>Systems Science &amp; Control Engineering</w:t>
            </w:r>
            <w:r>
              <w:t>, roč. 9, č. 1, s. 556-569. ISSN 2164-2583. Jimp</w:t>
            </w:r>
          </w:p>
          <w:p w14:paraId="5B5839F1" w14:textId="77777777" w:rsidR="00397CED" w:rsidRDefault="00397CED">
            <w:pPr>
              <w:widowControl w:val="0"/>
              <w:jc w:val="both"/>
            </w:pPr>
          </w:p>
          <w:p w14:paraId="62B3C3B1" w14:textId="77777777" w:rsidR="00397CED" w:rsidRDefault="007C733A">
            <w:pPr>
              <w:widowControl w:val="0"/>
              <w:jc w:val="both"/>
              <w:rPr>
                <w:b/>
                <w:bCs/>
              </w:rPr>
            </w:pPr>
            <w:r>
              <w:rPr>
                <w:b/>
                <w:bCs/>
              </w:rPr>
              <w:t>Patent:</w:t>
            </w:r>
          </w:p>
          <w:p w14:paraId="256741C8" w14:textId="77777777" w:rsidR="00397CED" w:rsidRDefault="007C733A">
            <w:pPr>
              <w:pStyle w:val="Normlnweb"/>
              <w:widowControl w:val="0"/>
              <w:spacing w:before="0" w:after="0"/>
            </w:pPr>
            <w:r>
              <w:rPr>
                <w:rFonts w:ascii="Arial Narrow" w:hAnsi="Arial Narrow"/>
                <w:b/>
                <w:bCs/>
                <w:sz w:val="20"/>
                <w:szCs w:val="20"/>
              </w:rPr>
              <w:t>JAŠEK, R. (25%)</w:t>
            </w:r>
            <w:r>
              <w:rPr>
                <w:rFonts w:ascii="Arial Narrow" w:hAnsi="Arial Narrow"/>
                <w:sz w:val="20"/>
                <w:szCs w:val="20"/>
              </w:rPr>
              <w:t xml:space="preserve">, M. OULEHLA, P. ŽÁČEK, J. KRŇÁVEK, V. LAZECKÝ, J. MAKOWSKI, M. TOMÁŠ a MALÍK J. (2019) Identity and License Verification Systém for Working with Highly Sensitive Data. WO2021/058042 A1. Česká Republika. PCT/CZ2019/050040. Přihlášeno </w:t>
            </w:r>
            <w:proofErr w:type="gramStart"/>
            <w:r>
              <w:rPr>
                <w:rFonts w:ascii="Arial Narrow" w:hAnsi="Arial Narrow"/>
                <w:sz w:val="20"/>
                <w:szCs w:val="20"/>
              </w:rPr>
              <w:t>27.09.2019</w:t>
            </w:r>
            <w:proofErr w:type="gramEnd"/>
            <w:r>
              <w:rPr>
                <w:rFonts w:ascii="Arial Narrow" w:hAnsi="Arial Narrow"/>
                <w:sz w:val="20"/>
                <w:szCs w:val="20"/>
              </w:rPr>
              <w:t xml:space="preserve">. Uděleno </w:t>
            </w:r>
            <w:proofErr w:type="gramStart"/>
            <w:r>
              <w:rPr>
                <w:rFonts w:ascii="Arial Narrow" w:hAnsi="Arial Narrow"/>
                <w:sz w:val="20"/>
                <w:szCs w:val="20"/>
              </w:rPr>
              <w:t>1.4.2021</w:t>
            </w:r>
            <w:proofErr w:type="gramEnd"/>
            <w:r>
              <w:rPr>
                <w:rFonts w:ascii="Arial Narrow" w:hAnsi="Arial Narrow"/>
                <w:sz w:val="20"/>
                <w:szCs w:val="20"/>
              </w:rPr>
              <w:t xml:space="preserve">. Zapsáno </w:t>
            </w:r>
            <w:proofErr w:type="gramStart"/>
            <w:r>
              <w:rPr>
                <w:rFonts w:ascii="Arial Narrow" w:hAnsi="Arial Narrow"/>
                <w:sz w:val="20"/>
                <w:szCs w:val="20"/>
              </w:rPr>
              <w:t>27.09.2019</w:t>
            </w:r>
            <w:proofErr w:type="gramEnd"/>
            <w:r>
              <w:rPr>
                <w:rFonts w:ascii="Arial Narrow" w:hAnsi="Arial Narrow"/>
                <w:sz w:val="20"/>
                <w:szCs w:val="20"/>
              </w:rPr>
              <w:t xml:space="preserve">. </w:t>
            </w:r>
            <w:r w:rsidRPr="00393916">
              <w:rPr>
                <w:rFonts w:ascii="Arial Narrow" w:hAnsi="Arial Narrow"/>
                <w:sz w:val="20"/>
                <w:szCs w:val="20"/>
              </w:rPr>
              <w:t xml:space="preserve">Dostupné také z: </w:t>
            </w:r>
            <w:r w:rsidR="00393916" w:rsidRPr="00393916">
              <w:rPr>
                <w:rPrChange w:id="1670" w:author="Jiří Vojtěšek" w:date="2023-01-19T13:57:00Z">
                  <w:rPr>
                    <w:rStyle w:val="Hypertextovodkaz"/>
                    <w:rFonts w:ascii="Arial Narrow" w:hAnsi="Arial Narrow"/>
                    <w:sz w:val="20"/>
                    <w:szCs w:val="20"/>
                  </w:rPr>
                </w:rPrChange>
              </w:rPr>
              <w:fldChar w:fldCharType="begin"/>
            </w:r>
            <w:r w:rsidR="00393916" w:rsidRPr="00393916">
              <w:rPr>
                <w:rFonts w:ascii="Arial Narrow" w:hAnsi="Arial Narrow"/>
                <w:sz w:val="20"/>
                <w:szCs w:val="20"/>
              </w:rPr>
              <w:instrText xml:space="preserve"> HYPERLINK "https://patentscope.wipo.int/search/en/detail.jsf;jsessionid=B69481075BC3763DD6C6512EFCD4DED2.wapp2nB?docId=WO2021058042&amp;tab=PCTDESCRIPTION" \h </w:instrText>
            </w:r>
            <w:r w:rsidR="00393916" w:rsidRPr="00393916">
              <w:rPr>
                <w:rPrChange w:id="1671" w:author="Jiří Vojtěšek" w:date="2023-01-19T13:57:00Z">
                  <w:rPr>
                    <w:rStyle w:val="Hypertextovodkaz"/>
                    <w:rFonts w:ascii="Arial Narrow" w:hAnsi="Arial Narrow"/>
                    <w:sz w:val="20"/>
                    <w:szCs w:val="20"/>
                  </w:rPr>
                </w:rPrChange>
              </w:rPr>
              <w:fldChar w:fldCharType="separate"/>
            </w:r>
            <w:r w:rsidRPr="00393916">
              <w:rPr>
                <w:rStyle w:val="Hypertextovodkaz"/>
                <w:rFonts w:ascii="Arial Narrow" w:hAnsi="Arial Narrow"/>
                <w:sz w:val="20"/>
                <w:szCs w:val="20"/>
              </w:rPr>
              <w:t>https://patentscope.wipo.int/search/en/detail.jsf;jsessionid=B69481075BC3763DD6C6512EFCD4DED2.wapp2nB?docId=WO2021058042&amp;tab=PCTDESCRIPTION</w:t>
            </w:r>
            <w:r w:rsidR="00393916" w:rsidRPr="00393916">
              <w:rPr>
                <w:rStyle w:val="Hypertextovodkaz"/>
                <w:rFonts w:ascii="Arial Narrow" w:hAnsi="Arial Narrow"/>
                <w:sz w:val="20"/>
                <w:szCs w:val="20"/>
                <w:rPrChange w:id="1672" w:author="Jiří Vojtěšek" w:date="2023-01-19T13:57:00Z">
                  <w:rPr>
                    <w:rStyle w:val="Hypertextovodkaz"/>
                    <w:rFonts w:ascii="Arial Narrow" w:hAnsi="Arial Narrow"/>
                    <w:sz w:val="20"/>
                    <w:szCs w:val="20"/>
                  </w:rPr>
                </w:rPrChange>
              </w:rPr>
              <w:fldChar w:fldCharType="end"/>
            </w:r>
          </w:p>
        </w:tc>
      </w:tr>
      <w:tr w:rsidR="00397CED" w14:paraId="2B45EC19"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A7F289D" w14:textId="77777777" w:rsidR="00397CED" w:rsidRDefault="007C733A">
            <w:pPr>
              <w:widowControl w:val="0"/>
              <w:rPr>
                <w:b/>
              </w:rPr>
            </w:pPr>
            <w:r>
              <w:rPr>
                <w:b/>
              </w:rPr>
              <w:t>Působení v zahraničí</w:t>
            </w:r>
          </w:p>
        </w:tc>
      </w:tr>
      <w:tr w:rsidR="00397CED" w14:paraId="4AEB40B2"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347F457D" w14:textId="77777777" w:rsidR="00397CED" w:rsidRDefault="007C733A">
            <w:pPr>
              <w:widowControl w:val="0"/>
            </w:pPr>
            <w:r>
              <w:rPr>
                <w:bCs/>
              </w:rPr>
              <w:t>Akademia Pomorska w Słupsku (10/2017 – 07/2019), Polsko (odborná expertní činnost)</w:t>
            </w:r>
          </w:p>
          <w:p w14:paraId="11998E0D" w14:textId="77777777" w:rsidR="00397CED" w:rsidRDefault="00397CED">
            <w:pPr>
              <w:widowControl w:val="0"/>
              <w:rPr>
                <w:bCs/>
              </w:rPr>
            </w:pPr>
          </w:p>
        </w:tc>
      </w:tr>
      <w:tr w:rsidR="00397CED" w14:paraId="4EF9D29B"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E1DBA71"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1586495C"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5BB90CC3"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652B7379" w14:textId="77777777" w:rsidR="00397CED" w:rsidRDefault="007C733A">
            <w:pPr>
              <w:widowControl w:val="0"/>
              <w:jc w:val="both"/>
            </w:pPr>
            <w:r>
              <w:t>31. 10. 2022</w:t>
            </w:r>
          </w:p>
        </w:tc>
      </w:tr>
    </w:tbl>
    <w:p w14:paraId="6111627E" w14:textId="77777777" w:rsidR="00397CED" w:rsidRDefault="00397CED"/>
    <w:p w14:paraId="72FC61F9"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2"/>
        <w:gridCol w:w="549"/>
        <w:gridCol w:w="1716"/>
        <w:gridCol w:w="147"/>
        <w:gridCol w:w="381"/>
        <w:gridCol w:w="186"/>
        <w:gridCol w:w="282"/>
        <w:gridCol w:w="994"/>
        <w:gridCol w:w="707"/>
        <w:gridCol w:w="76"/>
        <w:gridCol w:w="50"/>
        <w:gridCol w:w="582"/>
        <w:gridCol w:w="693"/>
        <w:gridCol w:w="697"/>
      </w:tblGrid>
      <w:tr w:rsidR="00397CED" w14:paraId="6DADEE2D"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5747845E" w14:textId="3A4EFADF" w:rsidR="00397CED" w:rsidRDefault="007C733A">
            <w:pPr>
              <w:pageBreakBefore/>
              <w:widowControl w:val="0"/>
              <w:tabs>
                <w:tab w:val="right" w:pos="9480"/>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673" w:author="Jiří Vojtěšek" w:date="2023-01-24T20:39:00Z">
              <w:r w:rsidR="008A5423">
                <w:rPr>
                  <w:b/>
                  <w:sz w:val="24"/>
                  <w:szCs w:val="22"/>
                  <w:lang w:eastAsia="en-US"/>
                </w:rPr>
                <w:t>Abecední seznam</w:t>
              </w:r>
            </w:ins>
            <w:del w:id="1674" w:author="Jiří Vojtěšek" w:date="2023-01-24T20:39:00Z">
              <w:r w:rsidDel="008A5423">
                <w:rPr>
                  <w:rStyle w:val="Odkazintenzivn"/>
                </w:rPr>
                <w:delText>Abecední seznam</w:delText>
              </w:r>
            </w:del>
            <w:r>
              <w:rPr>
                <w:rStyle w:val="Odkazintenzivn"/>
              </w:rPr>
              <w:fldChar w:fldCharType="end"/>
            </w:r>
          </w:p>
        </w:tc>
      </w:tr>
      <w:tr w:rsidR="00397CED" w14:paraId="5AC7B2DC"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449720FE"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74D998CC" w14:textId="77777777" w:rsidR="00397CED" w:rsidRDefault="007C733A">
            <w:pPr>
              <w:widowControl w:val="0"/>
              <w:jc w:val="both"/>
            </w:pPr>
            <w:r>
              <w:t>Univerzita Tomáše Bati ve Zlíně</w:t>
            </w:r>
          </w:p>
        </w:tc>
      </w:tr>
      <w:tr w:rsidR="00397CED" w14:paraId="0651737B"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A25795D"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4AADBDA6" w14:textId="77777777" w:rsidR="00397CED" w:rsidRDefault="007C733A">
            <w:pPr>
              <w:widowControl w:val="0"/>
              <w:jc w:val="both"/>
            </w:pPr>
            <w:r>
              <w:t xml:space="preserve">Fakulta </w:t>
            </w:r>
            <w:ins w:id="1675" w:author="Jiří Vojtěšek" w:date="2023-01-10T13:42:00Z">
              <w:r>
                <w:t>aplikované informatiky</w:t>
              </w:r>
            </w:ins>
            <w:del w:id="1676" w:author="Jiří Vojtěšek" w:date="2023-01-10T13:42:00Z">
              <w:r>
                <w:delText>humanitních studií</w:delText>
              </w:r>
            </w:del>
          </w:p>
        </w:tc>
      </w:tr>
      <w:tr w:rsidR="00397CED" w14:paraId="4DB45F9A"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7DC7F7EB"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7B7EE216"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13E120E6"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BC4694B" w14:textId="77777777" w:rsidR="00397CED" w:rsidRDefault="007C733A">
            <w:pPr>
              <w:widowControl w:val="0"/>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59082D9F" w14:textId="77777777" w:rsidR="00397CED" w:rsidRDefault="007C733A">
            <w:pPr>
              <w:widowControl w:val="0"/>
              <w:jc w:val="both"/>
            </w:pPr>
            <w:r>
              <w:t xml:space="preserve">Ilona </w:t>
            </w:r>
            <w:bookmarkStart w:id="1677" w:name="akocvarova"/>
            <w:r>
              <w:t>Kočvarová</w:t>
            </w:r>
            <w:bookmarkEnd w:id="1677"/>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29CB22A0"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70FC233F" w14:textId="77777777" w:rsidR="00397CED" w:rsidRDefault="007C733A">
            <w:pPr>
              <w:widowControl w:val="0"/>
              <w:jc w:val="both"/>
            </w:pPr>
            <w:r>
              <w:t>Mgr., Ph.D.</w:t>
            </w:r>
          </w:p>
        </w:tc>
      </w:tr>
      <w:tr w:rsidR="00397CED" w14:paraId="2209C811"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EB7D885" w14:textId="77777777" w:rsidR="00397CED" w:rsidRDefault="007C733A">
            <w:pPr>
              <w:widowControl w:val="0"/>
              <w:jc w:val="both"/>
              <w:rPr>
                <w:b/>
              </w:rPr>
            </w:pPr>
            <w:r>
              <w:rPr>
                <w:b/>
              </w:rPr>
              <w:t>Rok narození</w:t>
            </w:r>
          </w:p>
        </w:tc>
        <w:tc>
          <w:tcPr>
            <w:tcW w:w="831" w:type="dxa"/>
            <w:gridSpan w:val="2"/>
            <w:tcBorders>
              <w:top w:val="single" w:sz="4" w:space="0" w:color="000000"/>
              <w:left w:val="single" w:sz="4" w:space="0" w:color="000000"/>
              <w:bottom w:val="single" w:sz="4" w:space="0" w:color="000000"/>
              <w:right w:val="single" w:sz="4" w:space="0" w:color="000000"/>
            </w:tcBorders>
          </w:tcPr>
          <w:p w14:paraId="2DFA2C4D" w14:textId="77777777" w:rsidR="00397CED" w:rsidRDefault="007C733A">
            <w:pPr>
              <w:widowControl w:val="0"/>
              <w:jc w:val="both"/>
            </w:pPr>
            <w:r>
              <w:t>1983</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71825279"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2FA2D741"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1528B6A7"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55F3D692" w14:textId="77777777" w:rsidR="00397CED" w:rsidRDefault="007C733A">
            <w:pPr>
              <w:widowControl w:val="0"/>
              <w:jc w:val="both"/>
            </w:pPr>
            <w:r>
              <w:t>40</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067B77D5"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49B0E338" w14:textId="77777777" w:rsidR="00397CED" w:rsidRDefault="007C733A">
            <w:pPr>
              <w:widowControl w:val="0"/>
              <w:jc w:val="both"/>
            </w:pPr>
            <w:r>
              <w:t>N</w:t>
            </w:r>
          </w:p>
        </w:tc>
      </w:tr>
      <w:tr w:rsidR="00397CED" w14:paraId="2C377B20" w14:textId="77777777">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6C4CFD27"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6098BE39"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5EC670B0"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7DDE03EC" w14:textId="77777777" w:rsidR="00397CED" w:rsidRDefault="00397CED">
            <w:pPr>
              <w:widowControl w:val="0"/>
              <w:jc w:val="both"/>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49497BD4"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2320610A" w14:textId="77777777" w:rsidR="00397CED" w:rsidRDefault="00397CED">
            <w:pPr>
              <w:widowControl w:val="0"/>
              <w:jc w:val="both"/>
            </w:pPr>
          </w:p>
        </w:tc>
      </w:tr>
      <w:tr w:rsidR="00397CED" w14:paraId="078DC4E1" w14:textId="77777777">
        <w:tc>
          <w:tcPr>
            <w:tcW w:w="6060" w:type="dxa"/>
            <w:gridSpan w:val="8"/>
            <w:tcBorders>
              <w:top w:val="single" w:sz="4" w:space="0" w:color="000000"/>
              <w:left w:val="single" w:sz="4" w:space="0" w:color="000000"/>
              <w:bottom w:val="single" w:sz="4" w:space="0" w:color="000000"/>
              <w:right w:val="single" w:sz="4" w:space="0" w:color="000000"/>
            </w:tcBorders>
            <w:shd w:val="clear" w:color="auto" w:fill="F7CAAC"/>
          </w:tcPr>
          <w:p w14:paraId="677B40D5" w14:textId="77777777" w:rsidR="00397CED" w:rsidRDefault="007C733A">
            <w:pPr>
              <w:widowControl w:val="0"/>
              <w:jc w:val="both"/>
              <w:rPr>
                <w:b/>
              </w:rPr>
            </w:pPr>
            <w:r>
              <w:rPr>
                <w:b/>
              </w:rPr>
              <w:t>Další současná působení jako akademický pracovník na jiných VŠ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7CAAC"/>
          </w:tcPr>
          <w:p w14:paraId="7E730CC8" w14:textId="77777777" w:rsidR="00397CED" w:rsidRDefault="007C733A">
            <w:pPr>
              <w:widowControl w:val="0"/>
              <w:jc w:val="both"/>
              <w:rPr>
                <w:b/>
              </w:rPr>
            </w:pPr>
            <w:r>
              <w:rPr>
                <w:b/>
              </w:rPr>
              <w:t xml:space="preserve">typ prac. </w:t>
            </w:r>
            <w:proofErr w:type="gramStart"/>
            <w:r>
              <w:rPr>
                <w:b/>
              </w:rPr>
              <w:t>vztahu</w:t>
            </w:r>
            <w:proofErr w:type="gramEnd"/>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1EBE59F5" w14:textId="77777777" w:rsidR="00397CED" w:rsidRDefault="007C733A">
            <w:pPr>
              <w:widowControl w:val="0"/>
              <w:jc w:val="both"/>
              <w:rPr>
                <w:b/>
              </w:rPr>
            </w:pPr>
            <w:r>
              <w:rPr>
                <w:b/>
              </w:rPr>
              <w:t>rozsah</w:t>
            </w:r>
          </w:p>
        </w:tc>
      </w:tr>
      <w:tr w:rsidR="00397CED" w14:paraId="6534B1AE"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64C69A0B" w14:textId="77777777" w:rsidR="00397CED" w:rsidRDefault="00397CED">
            <w:pPr>
              <w:widowControl w:val="0"/>
              <w:jc w:val="both"/>
            </w:pPr>
          </w:p>
        </w:tc>
        <w:tc>
          <w:tcPr>
            <w:tcW w:w="1701" w:type="dxa"/>
            <w:gridSpan w:val="2"/>
            <w:tcBorders>
              <w:top w:val="single" w:sz="4" w:space="0" w:color="000000"/>
              <w:left w:val="single" w:sz="4" w:space="0" w:color="000000"/>
              <w:bottom w:val="single" w:sz="4" w:space="0" w:color="000000"/>
              <w:right w:val="single" w:sz="4" w:space="0" w:color="000000"/>
            </w:tcBorders>
          </w:tcPr>
          <w:p w14:paraId="32107B94" w14:textId="77777777" w:rsidR="00397CED" w:rsidRDefault="00397CED">
            <w:pPr>
              <w:widowControl w:val="0"/>
              <w:jc w:val="both"/>
            </w:pPr>
          </w:p>
        </w:tc>
        <w:tc>
          <w:tcPr>
            <w:tcW w:w="2098" w:type="dxa"/>
            <w:gridSpan w:val="5"/>
            <w:tcBorders>
              <w:top w:val="single" w:sz="4" w:space="0" w:color="000000"/>
              <w:left w:val="single" w:sz="4" w:space="0" w:color="000000"/>
              <w:bottom w:val="single" w:sz="4" w:space="0" w:color="000000"/>
              <w:right w:val="single" w:sz="4" w:space="0" w:color="000000"/>
            </w:tcBorders>
          </w:tcPr>
          <w:p w14:paraId="3D619F9A" w14:textId="77777777" w:rsidR="00397CED" w:rsidRDefault="00397CED">
            <w:pPr>
              <w:widowControl w:val="0"/>
              <w:jc w:val="both"/>
            </w:pPr>
          </w:p>
        </w:tc>
      </w:tr>
      <w:tr w:rsidR="00397CED" w14:paraId="30FBB66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1915F24"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57605DF6" w14:textId="77777777">
        <w:trPr>
          <w:trHeight w:val="246"/>
        </w:trPr>
        <w:tc>
          <w:tcPr>
            <w:tcW w:w="9859" w:type="dxa"/>
            <w:gridSpan w:val="15"/>
            <w:tcBorders>
              <w:left w:val="single" w:sz="4" w:space="0" w:color="000000"/>
              <w:bottom w:val="single" w:sz="4" w:space="0" w:color="000000"/>
              <w:right w:val="single" w:sz="4" w:space="0" w:color="000000"/>
            </w:tcBorders>
          </w:tcPr>
          <w:p w14:paraId="439079F6" w14:textId="77777777" w:rsidR="00397CED" w:rsidRDefault="007C733A">
            <w:pPr>
              <w:widowControl w:val="0"/>
              <w:jc w:val="both"/>
            </w:pPr>
            <w:r>
              <w:t>Pedagogická evaluace - garant, přednášející (100 %).</w:t>
            </w:r>
          </w:p>
          <w:p w14:paraId="18A39A3A" w14:textId="77777777" w:rsidR="00397CED" w:rsidRDefault="00397CED">
            <w:pPr>
              <w:widowControl w:val="0"/>
              <w:jc w:val="both"/>
            </w:pPr>
          </w:p>
        </w:tc>
      </w:tr>
      <w:tr w:rsidR="00397CED" w14:paraId="040CCFF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27019DBB"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9909D14" w14:textId="77777777">
        <w:trPr>
          <w:trHeight w:val="340"/>
        </w:trPr>
        <w:tc>
          <w:tcPr>
            <w:tcW w:w="2799" w:type="dxa"/>
            <w:gridSpan w:val="2"/>
            <w:tcBorders>
              <w:left w:val="single" w:sz="4" w:space="0" w:color="000000"/>
              <w:bottom w:val="single" w:sz="4" w:space="0" w:color="000000"/>
              <w:right w:val="single" w:sz="4" w:space="0" w:color="000000"/>
            </w:tcBorders>
          </w:tcPr>
          <w:p w14:paraId="7A935068" w14:textId="77777777" w:rsidR="00397CED" w:rsidRDefault="007C733A">
            <w:pPr>
              <w:widowControl w:val="0"/>
              <w:jc w:val="both"/>
              <w:rPr>
                <w:b/>
              </w:rPr>
            </w:pPr>
            <w:r>
              <w:rPr>
                <w:b/>
              </w:rPr>
              <w:t>Název studijního předmětu</w:t>
            </w:r>
          </w:p>
        </w:tc>
        <w:tc>
          <w:tcPr>
            <w:tcW w:w="2412" w:type="dxa"/>
            <w:gridSpan w:val="3"/>
            <w:tcBorders>
              <w:left w:val="single" w:sz="4" w:space="0" w:color="000000"/>
              <w:bottom w:val="single" w:sz="4" w:space="0" w:color="000000"/>
              <w:right w:val="single" w:sz="4" w:space="0" w:color="000000"/>
            </w:tcBorders>
          </w:tcPr>
          <w:p w14:paraId="00809488"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5FCEC480"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1A554AF4" w14:textId="77777777" w:rsidR="00397CED" w:rsidRDefault="007C733A">
            <w:pPr>
              <w:widowControl w:val="0"/>
              <w:jc w:val="both"/>
              <w:rPr>
                <w:b/>
              </w:rPr>
            </w:pPr>
            <w:r>
              <w:rPr>
                <w:b/>
              </w:rPr>
              <w:t>Role ve výuce daného předmětu</w:t>
            </w:r>
          </w:p>
        </w:tc>
        <w:tc>
          <w:tcPr>
            <w:tcW w:w="1972" w:type="dxa"/>
            <w:gridSpan w:val="3"/>
            <w:tcBorders>
              <w:left w:val="single" w:sz="4" w:space="0" w:color="000000"/>
              <w:bottom w:val="single" w:sz="4" w:space="0" w:color="000000"/>
              <w:right w:val="single" w:sz="4" w:space="0" w:color="000000"/>
            </w:tcBorders>
          </w:tcPr>
          <w:p w14:paraId="55293986" w14:textId="77777777" w:rsidR="00397CED" w:rsidRDefault="007C733A">
            <w:pPr>
              <w:widowControl w:val="0"/>
              <w:jc w:val="both"/>
            </w:pPr>
            <w:r>
              <w:rPr>
                <w:b/>
              </w:rPr>
              <w:t>(</w:t>
            </w:r>
            <w:r>
              <w:rPr>
                <w:b/>
                <w:i/>
                <w:iCs/>
              </w:rPr>
              <w:t>nepovinný údaj</w:t>
            </w:r>
            <w:r>
              <w:rPr>
                <w:b/>
              </w:rPr>
              <w:t>) Počet hodin za semestr</w:t>
            </w:r>
          </w:p>
        </w:tc>
      </w:tr>
      <w:tr w:rsidR="00397CED" w14:paraId="56EF82F3" w14:textId="77777777">
        <w:trPr>
          <w:trHeight w:val="285"/>
        </w:trPr>
        <w:tc>
          <w:tcPr>
            <w:tcW w:w="2799" w:type="dxa"/>
            <w:gridSpan w:val="2"/>
            <w:tcBorders>
              <w:left w:val="single" w:sz="4" w:space="0" w:color="000000"/>
              <w:bottom w:val="single" w:sz="4" w:space="0" w:color="000000"/>
              <w:right w:val="single" w:sz="4" w:space="0" w:color="000000"/>
            </w:tcBorders>
          </w:tcPr>
          <w:p w14:paraId="2BE6C21D" w14:textId="77777777" w:rsidR="00397CED" w:rsidRDefault="007C733A">
            <w:pPr>
              <w:widowControl w:val="0"/>
            </w:pPr>
            <w:r>
              <w:t>Statistické zpracování dat</w:t>
            </w:r>
          </w:p>
        </w:tc>
        <w:tc>
          <w:tcPr>
            <w:tcW w:w="2412" w:type="dxa"/>
            <w:gridSpan w:val="3"/>
            <w:tcBorders>
              <w:left w:val="single" w:sz="4" w:space="0" w:color="000000"/>
              <w:bottom w:val="single" w:sz="4" w:space="0" w:color="000000"/>
              <w:right w:val="single" w:sz="4" w:space="0" w:color="000000"/>
            </w:tcBorders>
          </w:tcPr>
          <w:p w14:paraId="4EB18EB4" w14:textId="77777777" w:rsidR="00397CED" w:rsidRDefault="007C733A">
            <w:pPr>
              <w:widowControl w:val="0"/>
              <w:jc w:val="both"/>
            </w:pPr>
            <w:r>
              <w:t>Pedagogika (DSP)</w:t>
            </w:r>
          </w:p>
        </w:tc>
        <w:tc>
          <w:tcPr>
            <w:tcW w:w="567" w:type="dxa"/>
            <w:gridSpan w:val="2"/>
            <w:tcBorders>
              <w:left w:val="single" w:sz="4" w:space="0" w:color="000000"/>
              <w:bottom w:val="single" w:sz="4" w:space="0" w:color="000000"/>
              <w:right w:val="single" w:sz="4" w:space="0" w:color="000000"/>
            </w:tcBorders>
          </w:tcPr>
          <w:p w14:paraId="0CBC63C3"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324BF78C" w14:textId="77777777" w:rsidR="00397CED" w:rsidRDefault="007C733A">
            <w:pPr>
              <w:widowControl w:val="0"/>
              <w:jc w:val="both"/>
            </w:pPr>
            <w:r>
              <w:t>Garant, přednášející (100%)</w:t>
            </w:r>
          </w:p>
        </w:tc>
        <w:tc>
          <w:tcPr>
            <w:tcW w:w="1972" w:type="dxa"/>
            <w:gridSpan w:val="3"/>
            <w:tcBorders>
              <w:left w:val="single" w:sz="4" w:space="0" w:color="000000"/>
              <w:bottom w:val="single" w:sz="4" w:space="0" w:color="000000"/>
              <w:right w:val="single" w:sz="4" w:space="0" w:color="000000"/>
            </w:tcBorders>
          </w:tcPr>
          <w:p w14:paraId="2764892E" w14:textId="77777777" w:rsidR="00397CED" w:rsidRDefault="007C733A">
            <w:pPr>
              <w:widowControl w:val="0"/>
              <w:jc w:val="both"/>
            </w:pPr>
            <w:r>
              <w:t>12 hod./sem.</w:t>
            </w:r>
          </w:p>
        </w:tc>
      </w:tr>
      <w:tr w:rsidR="00397CED" w14:paraId="1FB46FC8" w14:textId="77777777">
        <w:trPr>
          <w:trHeight w:val="446"/>
        </w:trPr>
        <w:tc>
          <w:tcPr>
            <w:tcW w:w="2799" w:type="dxa"/>
            <w:gridSpan w:val="2"/>
            <w:tcBorders>
              <w:left w:val="single" w:sz="4" w:space="0" w:color="000000"/>
              <w:bottom w:val="single" w:sz="4" w:space="0" w:color="000000"/>
              <w:right w:val="single" w:sz="4" w:space="0" w:color="000000"/>
            </w:tcBorders>
          </w:tcPr>
          <w:p w14:paraId="3D7F8AEE" w14:textId="77777777" w:rsidR="00397CED" w:rsidRDefault="007C733A">
            <w:pPr>
              <w:widowControl w:val="0"/>
            </w:pPr>
            <w:r>
              <w:t>Pedagogická evaluace *</w:t>
            </w:r>
          </w:p>
        </w:tc>
        <w:tc>
          <w:tcPr>
            <w:tcW w:w="2412" w:type="dxa"/>
            <w:gridSpan w:val="3"/>
            <w:tcBorders>
              <w:left w:val="single" w:sz="4" w:space="0" w:color="000000"/>
              <w:bottom w:val="single" w:sz="4" w:space="0" w:color="000000"/>
              <w:right w:val="single" w:sz="4" w:space="0" w:color="000000"/>
            </w:tcBorders>
          </w:tcPr>
          <w:p w14:paraId="6101A074" w14:textId="77777777" w:rsidR="00397CED" w:rsidRDefault="007C733A">
            <w:pPr>
              <w:widowControl w:val="0"/>
              <w:jc w:val="both"/>
            </w:pPr>
            <w:r>
              <w:t>Inženýrská informatika, obor Učitelství informatiky pro střední školy</w:t>
            </w:r>
          </w:p>
        </w:tc>
        <w:tc>
          <w:tcPr>
            <w:tcW w:w="567" w:type="dxa"/>
            <w:gridSpan w:val="2"/>
            <w:tcBorders>
              <w:left w:val="single" w:sz="4" w:space="0" w:color="000000"/>
              <w:bottom w:val="single" w:sz="4" w:space="0" w:color="000000"/>
              <w:right w:val="single" w:sz="4" w:space="0" w:color="000000"/>
            </w:tcBorders>
          </w:tcPr>
          <w:p w14:paraId="167573B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2E5B4DC" w14:textId="77777777" w:rsidR="00397CED" w:rsidRDefault="007C733A">
            <w:pPr>
              <w:widowControl w:val="0"/>
              <w:jc w:val="both"/>
            </w:pPr>
            <w:r>
              <w:t>přednášející (100 %)</w:t>
            </w:r>
          </w:p>
        </w:tc>
        <w:tc>
          <w:tcPr>
            <w:tcW w:w="1972" w:type="dxa"/>
            <w:gridSpan w:val="3"/>
            <w:tcBorders>
              <w:left w:val="single" w:sz="4" w:space="0" w:color="000000"/>
              <w:bottom w:val="single" w:sz="4" w:space="0" w:color="000000"/>
              <w:right w:val="single" w:sz="4" w:space="0" w:color="000000"/>
            </w:tcBorders>
          </w:tcPr>
          <w:p w14:paraId="3158334A" w14:textId="77777777" w:rsidR="00397CED" w:rsidRDefault="007C733A">
            <w:pPr>
              <w:widowControl w:val="0"/>
              <w:jc w:val="both"/>
            </w:pPr>
            <w:r>
              <w:t>28 hod./sem.</w:t>
            </w:r>
          </w:p>
        </w:tc>
      </w:tr>
      <w:tr w:rsidR="00397CED" w14:paraId="0E4158D0" w14:textId="77777777">
        <w:trPr>
          <w:trHeight w:val="410"/>
        </w:trPr>
        <w:tc>
          <w:tcPr>
            <w:tcW w:w="2799" w:type="dxa"/>
            <w:gridSpan w:val="2"/>
            <w:tcBorders>
              <w:left w:val="single" w:sz="4" w:space="0" w:color="000000"/>
              <w:bottom w:val="single" w:sz="4" w:space="0" w:color="000000"/>
              <w:right w:val="single" w:sz="4" w:space="0" w:color="000000"/>
            </w:tcBorders>
          </w:tcPr>
          <w:p w14:paraId="68311396" w14:textId="77777777" w:rsidR="00397CED" w:rsidRDefault="007C733A">
            <w:pPr>
              <w:widowControl w:val="0"/>
            </w:pPr>
            <w:r>
              <w:t>Akční výzkum učitele *</w:t>
            </w:r>
          </w:p>
        </w:tc>
        <w:tc>
          <w:tcPr>
            <w:tcW w:w="2412" w:type="dxa"/>
            <w:gridSpan w:val="3"/>
            <w:tcBorders>
              <w:left w:val="single" w:sz="4" w:space="0" w:color="000000"/>
              <w:bottom w:val="single" w:sz="4" w:space="0" w:color="000000"/>
              <w:right w:val="single" w:sz="4" w:space="0" w:color="000000"/>
            </w:tcBorders>
          </w:tcPr>
          <w:p w14:paraId="3DC949B8" w14:textId="77777777" w:rsidR="00397CED" w:rsidRDefault="007C733A">
            <w:pPr>
              <w:widowControl w:val="0"/>
              <w:jc w:val="both"/>
            </w:pPr>
            <w:r>
              <w:t>Inženýrská informatika, obor Učitelství informatiky pro střední školy</w:t>
            </w:r>
          </w:p>
        </w:tc>
        <w:tc>
          <w:tcPr>
            <w:tcW w:w="567" w:type="dxa"/>
            <w:gridSpan w:val="2"/>
            <w:tcBorders>
              <w:left w:val="single" w:sz="4" w:space="0" w:color="000000"/>
              <w:bottom w:val="single" w:sz="4" w:space="0" w:color="000000"/>
              <w:right w:val="single" w:sz="4" w:space="0" w:color="000000"/>
            </w:tcBorders>
          </w:tcPr>
          <w:p w14:paraId="6E1DE4B8"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0BDC4E9F" w14:textId="77777777" w:rsidR="00397CED" w:rsidRDefault="007C733A">
            <w:pPr>
              <w:widowControl w:val="0"/>
              <w:jc w:val="both"/>
            </w:pPr>
            <w:r>
              <w:t>garant, vyučující (100 %)</w:t>
            </w:r>
          </w:p>
        </w:tc>
        <w:tc>
          <w:tcPr>
            <w:tcW w:w="1972" w:type="dxa"/>
            <w:gridSpan w:val="3"/>
            <w:tcBorders>
              <w:left w:val="single" w:sz="4" w:space="0" w:color="000000"/>
              <w:bottom w:val="single" w:sz="4" w:space="0" w:color="000000"/>
              <w:right w:val="single" w:sz="4" w:space="0" w:color="000000"/>
            </w:tcBorders>
          </w:tcPr>
          <w:p w14:paraId="1DC0F345" w14:textId="77777777" w:rsidR="00397CED" w:rsidRDefault="007C733A">
            <w:pPr>
              <w:widowControl w:val="0"/>
              <w:jc w:val="both"/>
            </w:pPr>
            <w:r>
              <w:t>28 hod./sem.</w:t>
            </w:r>
          </w:p>
        </w:tc>
      </w:tr>
      <w:tr w:rsidR="00397CED" w14:paraId="16B45168" w14:textId="77777777">
        <w:trPr>
          <w:trHeight w:val="410"/>
        </w:trPr>
        <w:tc>
          <w:tcPr>
            <w:tcW w:w="9859" w:type="dxa"/>
            <w:gridSpan w:val="15"/>
            <w:tcBorders>
              <w:left w:val="single" w:sz="4" w:space="0" w:color="000000"/>
              <w:bottom w:val="single" w:sz="4" w:space="0" w:color="000000"/>
              <w:right w:val="single" w:sz="4" w:space="0" w:color="000000"/>
            </w:tcBorders>
          </w:tcPr>
          <w:p w14:paraId="7BF8E69F" w14:textId="77777777" w:rsidR="00397CED" w:rsidRDefault="007C733A">
            <w:pPr>
              <w:widowControl w:val="0"/>
              <w:ind w:left="956" w:hanging="956"/>
              <w:jc w:val="both"/>
              <w:rPr>
                <w:i/>
                <w:sz w:val="18"/>
              </w:rPr>
            </w:pPr>
            <w:r>
              <w:rPr>
                <w:i/>
                <w:sz w:val="18"/>
              </w:rPr>
              <w:t>Pozn.:</w:t>
            </w:r>
            <w:r>
              <w:rPr>
                <w:i/>
                <w:sz w:val="18"/>
              </w:rPr>
              <w:tab/>
              <w:t>*) Předměty Pedagogická evaluace a Akční výzkum učitele jsou předměty dobíhající akreditace Učitelství informatiky pro střední školy, která se již od ak. roku 2023/24 neotvírá.</w:t>
            </w:r>
          </w:p>
        </w:tc>
      </w:tr>
      <w:tr w:rsidR="00397CED" w14:paraId="0D4E28B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EA3CF23" w14:textId="77777777" w:rsidR="00397CED" w:rsidRDefault="007C733A">
            <w:pPr>
              <w:widowControl w:val="0"/>
              <w:jc w:val="both"/>
              <w:rPr>
                <w:b/>
              </w:rPr>
            </w:pPr>
            <w:r>
              <w:rPr>
                <w:b/>
              </w:rPr>
              <w:t>Údaje o vzdělání na VŠ</w:t>
            </w:r>
          </w:p>
        </w:tc>
      </w:tr>
      <w:tr w:rsidR="00397CED" w14:paraId="3427F717"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0A7CB466" w14:textId="77777777" w:rsidR="00397CED" w:rsidRDefault="007C733A">
            <w:pPr>
              <w:widowControl w:val="0"/>
              <w:tabs>
                <w:tab w:val="left" w:pos="1215"/>
              </w:tabs>
              <w:rPr>
                <w:ins w:id="1678" w:author="Jiri Vojtesek" w:date="2023-01-09T22:58:00Z"/>
              </w:rPr>
            </w:pPr>
            <w:ins w:id="1679" w:author="Jiri Vojtesek" w:date="2023-01-09T22:58:00Z">
              <w:r>
                <w:t>2003-2008</w:t>
              </w:r>
              <w:r>
                <w:tab/>
                <w:t>Pedagogická fakulta, Univerzita Palackého v</w:t>
              </w:r>
            </w:ins>
            <w:ins w:id="1680" w:author="Jiri Vojtesek" w:date="2023-01-09T22:59:00Z">
              <w:r>
                <w:t> </w:t>
              </w:r>
            </w:ins>
            <w:ins w:id="1681" w:author="Jiri Vojtesek" w:date="2023-01-09T22:58:00Z">
              <w:r>
                <w:t>Olomouci,</w:t>
              </w:r>
            </w:ins>
            <w:ins w:id="1682" w:author="Jiri Vojtesek" w:date="2023-01-09T22:59:00Z">
              <w:r>
                <w:t xml:space="preserve"> obor Učitelství základů společenských věd a pedagogiky pro SŠ (Mgr.)</w:t>
              </w:r>
            </w:ins>
          </w:p>
          <w:p w14:paraId="6D215E35" w14:textId="77777777" w:rsidR="00397CED" w:rsidRDefault="007C733A">
            <w:pPr>
              <w:widowControl w:val="0"/>
              <w:tabs>
                <w:tab w:val="left" w:pos="1215"/>
              </w:tabs>
            </w:pPr>
            <w:ins w:id="1683" w:author="Jiri Vojtesek" w:date="2023-01-09T22:59:00Z">
              <w:r>
                <w:t>2008-2011</w:t>
              </w:r>
              <w:r>
                <w:tab/>
                <w:t>Pedagogická fakulta, Univerzita Palackého v Olomouci, obor</w:t>
              </w:r>
            </w:ins>
            <w:del w:id="1684" w:author="Jiri Vojtesek" w:date="2023-01-09T22:59:00Z">
              <w:r>
                <w:delText>Pedagogika, 2011, Univerzita Palackého v </w:delText>
              </w:r>
            </w:del>
            <w:ins w:id="1685" w:author="Jiri Vojtesek" w:date="2023-01-09T22:59:00Z">
              <w:r>
                <w:t> </w:t>
              </w:r>
            </w:ins>
            <w:del w:id="1686" w:author="Jiri Vojtesek" w:date="2023-01-09T22:59:00Z">
              <w:r>
                <w:delText>Olomouci</w:delText>
              </w:r>
            </w:del>
            <w:ins w:id="1687" w:author="Jiri Vojtesek" w:date="2023-01-09T22:59:00Z">
              <w:r>
                <w:t xml:space="preserve"> Pedagogika</w:t>
              </w:r>
            </w:ins>
            <w:r>
              <w:t xml:space="preserve"> (Ph.D.)</w:t>
            </w:r>
          </w:p>
        </w:tc>
      </w:tr>
      <w:tr w:rsidR="00397CED" w14:paraId="151B87D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C3EED1E" w14:textId="77777777" w:rsidR="00397CED" w:rsidRDefault="007C733A">
            <w:pPr>
              <w:widowControl w:val="0"/>
              <w:jc w:val="both"/>
              <w:rPr>
                <w:b/>
              </w:rPr>
            </w:pPr>
            <w:r>
              <w:rPr>
                <w:b/>
              </w:rPr>
              <w:t>Údaje o odborném působení od absolvování VŠ</w:t>
            </w:r>
          </w:p>
        </w:tc>
      </w:tr>
      <w:tr w:rsidR="00397CED" w14:paraId="20D1A715"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5C372B54" w14:textId="77777777" w:rsidR="00397CED" w:rsidRDefault="007C733A">
            <w:pPr>
              <w:widowControl w:val="0"/>
              <w:jc w:val="both"/>
            </w:pPr>
            <w:r>
              <w:t>2008 – 2012: Učitelka na SŠ, pp.</w:t>
            </w:r>
          </w:p>
          <w:p w14:paraId="4B8628C1" w14:textId="77777777" w:rsidR="00397CED" w:rsidRDefault="007C733A">
            <w:pPr>
              <w:widowControl w:val="0"/>
              <w:jc w:val="both"/>
            </w:pPr>
            <w:r>
              <w:t>2012 – 2013: Univerzita Tomáše Bati ve Zlíně, Fakulta Humanitních studií, Ústav pedagogických věd, pp.</w:t>
            </w:r>
          </w:p>
          <w:p w14:paraId="74D65BE3" w14:textId="77777777" w:rsidR="00397CED" w:rsidRDefault="007C733A">
            <w:pPr>
              <w:widowControl w:val="0"/>
              <w:jc w:val="both"/>
            </w:pPr>
            <w:r>
              <w:t xml:space="preserve">2013 – 2017: Univerzita Tomáše Bati ve Zlíně, Fakulta Humanitních studií, </w:t>
            </w:r>
            <w:del w:id="1688" w:author="Jiri Vojtesek" w:date="2023-01-12T13:54:00Z">
              <w:r>
                <w:delText xml:space="preserve"> </w:delText>
              </w:r>
            </w:del>
            <w:r>
              <w:t>Ústav školní pedagogiky, pp.</w:t>
            </w:r>
          </w:p>
          <w:p w14:paraId="5E900342" w14:textId="77777777" w:rsidR="00397CED" w:rsidRDefault="007C733A">
            <w:pPr>
              <w:widowControl w:val="0"/>
              <w:jc w:val="both"/>
            </w:pPr>
            <w:r>
              <w:t>2018 – dosud: Univerzita Tomáše Bati ve Zlíně, Fakulta Humanitních studií, Centrum výzkumu FHS, pp.</w:t>
            </w:r>
          </w:p>
          <w:p w14:paraId="55D9D51D" w14:textId="77777777" w:rsidR="00397CED" w:rsidRDefault="00397CED">
            <w:pPr>
              <w:widowControl w:val="0"/>
              <w:jc w:val="both"/>
            </w:pPr>
          </w:p>
        </w:tc>
      </w:tr>
      <w:tr w:rsidR="00397CED" w14:paraId="7325EC7E"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6039989" w14:textId="77777777" w:rsidR="00397CED" w:rsidRDefault="007C733A">
            <w:pPr>
              <w:widowControl w:val="0"/>
              <w:jc w:val="both"/>
              <w:rPr>
                <w:b/>
              </w:rPr>
            </w:pPr>
            <w:r>
              <w:rPr>
                <w:b/>
              </w:rPr>
              <w:t>Zkušenosti s vedením kvalifikačních a rigorózních prací</w:t>
            </w:r>
          </w:p>
        </w:tc>
      </w:tr>
      <w:tr w:rsidR="00397CED" w14:paraId="28F68232"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10EE81CE" w14:textId="77777777" w:rsidR="00397CED" w:rsidRDefault="007C733A">
            <w:pPr>
              <w:widowControl w:val="0"/>
              <w:jc w:val="both"/>
            </w:pPr>
            <w:r>
              <w:t>Počet obhájených bakalářských prací = 56. Počet obhájených diplomových prací = 63.</w:t>
            </w:r>
          </w:p>
        </w:tc>
      </w:tr>
      <w:tr w:rsidR="00397CED" w14:paraId="00499E7F" w14:textId="77777777">
        <w:trPr>
          <w:cantSplit/>
        </w:trPr>
        <w:tc>
          <w:tcPr>
            <w:tcW w:w="3348"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3ED8126"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9803F23" w14:textId="77777777" w:rsidR="00397CED" w:rsidRDefault="007C733A">
            <w:pPr>
              <w:widowControl w:val="0"/>
              <w:jc w:val="both"/>
              <w:rPr>
                <w:b/>
              </w:rPr>
            </w:pPr>
            <w:r>
              <w:rPr>
                <w:b/>
              </w:rPr>
              <w:t>Rok udělení hodnosti</w:t>
            </w:r>
          </w:p>
        </w:tc>
        <w:tc>
          <w:tcPr>
            <w:tcW w:w="224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802DB42" w14:textId="77777777" w:rsidR="00397CED" w:rsidRDefault="007C733A">
            <w:pPr>
              <w:widowControl w:val="0"/>
              <w:jc w:val="both"/>
              <w:rPr>
                <w:b/>
              </w:rPr>
            </w:pPr>
            <w:r>
              <w:rPr>
                <w:b/>
              </w:rPr>
              <w:t>Řízení konáno na VŠ</w:t>
            </w:r>
          </w:p>
        </w:tc>
        <w:tc>
          <w:tcPr>
            <w:tcW w:w="2022"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50A25FFF" w14:textId="77777777" w:rsidR="00397CED" w:rsidRDefault="007C733A">
            <w:pPr>
              <w:widowControl w:val="0"/>
              <w:jc w:val="both"/>
              <w:rPr>
                <w:b/>
              </w:rPr>
            </w:pPr>
            <w:r>
              <w:rPr>
                <w:b/>
              </w:rPr>
              <w:t>Ohlasy publikací</w:t>
            </w:r>
          </w:p>
        </w:tc>
      </w:tr>
      <w:tr w:rsidR="00397CED" w14:paraId="4AAA92BD" w14:textId="77777777">
        <w:trPr>
          <w:cantSplit/>
        </w:trPr>
        <w:tc>
          <w:tcPr>
            <w:tcW w:w="3348" w:type="dxa"/>
            <w:gridSpan w:val="3"/>
            <w:tcBorders>
              <w:top w:val="single" w:sz="4" w:space="0" w:color="000000"/>
              <w:left w:val="single" w:sz="4" w:space="0" w:color="000000"/>
              <w:bottom w:val="single" w:sz="4" w:space="0" w:color="000000"/>
              <w:right w:val="single" w:sz="4" w:space="0" w:color="000000"/>
            </w:tcBorders>
          </w:tcPr>
          <w:p w14:paraId="23520DF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DEF3798"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7D34892C"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637F5DB6"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83AEB5B" w14:textId="77777777" w:rsidR="00397CED" w:rsidRDefault="007C733A">
            <w:pPr>
              <w:widowControl w:val="0"/>
              <w:jc w:val="both"/>
              <w:rPr>
                <w:b/>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14:paraId="7763CC89" w14:textId="77777777" w:rsidR="00397CED" w:rsidRDefault="007C733A">
            <w:pPr>
              <w:widowControl w:val="0"/>
              <w:jc w:val="both"/>
              <w:rPr>
                <w:b/>
                <w:sz w:val="18"/>
              </w:rPr>
            </w:pPr>
            <w:r>
              <w:rPr>
                <w:b/>
                <w:sz w:val="18"/>
              </w:rPr>
              <w:t>ostatní</w:t>
            </w:r>
          </w:p>
        </w:tc>
      </w:tr>
      <w:tr w:rsidR="00397CED" w14:paraId="0B08DBAD" w14:textId="77777777">
        <w:trPr>
          <w:cantSplit/>
          <w:trHeight w:val="70"/>
        </w:trPr>
        <w:tc>
          <w:tcPr>
            <w:tcW w:w="3348" w:type="dxa"/>
            <w:gridSpan w:val="3"/>
            <w:tcBorders>
              <w:top w:val="single" w:sz="4" w:space="0" w:color="000000"/>
              <w:left w:val="single" w:sz="4" w:space="0" w:color="000000"/>
              <w:bottom w:val="single" w:sz="4" w:space="0" w:color="000000"/>
              <w:right w:val="single" w:sz="4" w:space="0" w:color="000000"/>
            </w:tcBorders>
            <w:shd w:val="clear" w:color="auto" w:fill="F7CAAC"/>
          </w:tcPr>
          <w:p w14:paraId="0CCC36F4"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1164DD66" w14:textId="77777777" w:rsidR="00397CED" w:rsidRDefault="007C733A">
            <w:pPr>
              <w:widowControl w:val="0"/>
              <w:jc w:val="both"/>
              <w:rPr>
                <w:b/>
              </w:rPr>
            </w:pPr>
            <w:r>
              <w:rPr>
                <w:b/>
              </w:rPr>
              <w:t>Rok udělení hodnosti</w:t>
            </w:r>
          </w:p>
        </w:tc>
        <w:tc>
          <w:tcPr>
            <w:tcW w:w="224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58E52B7"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20082D52" w14:textId="77777777" w:rsidR="00397CED" w:rsidRDefault="007C733A">
            <w:pPr>
              <w:widowControl w:val="0"/>
              <w:jc w:val="both"/>
              <w:rPr>
                <w:b/>
              </w:rPr>
            </w:pPr>
            <w:r>
              <w:rPr>
                <w:b/>
              </w:rPr>
              <w:t>18</w:t>
            </w:r>
          </w:p>
        </w:tc>
        <w:tc>
          <w:tcPr>
            <w:tcW w:w="693" w:type="dxa"/>
            <w:tcBorders>
              <w:top w:val="single" w:sz="4" w:space="0" w:color="000000"/>
              <w:left w:val="single" w:sz="4" w:space="0" w:color="000000"/>
              <w:bottom w:val="single" w:sz="4" w:space="0" w:color="000000"/>
              <w:right w:val="single" w:sz="4" w:space="0" w:color="000000"/>
            </w:tcBorders>
          </w:tcPr>
          <w:p w14:paraId="74BF5969" w14:textId="77777777" w:rsidR="00397CED" w:rsidRDefault="007C733A">
            <w:pPr>
              <w:widowControl w:val="0"/>
              <w:jc w:val="both"/>
              <w:rPr>
                <w:b/>
              </w:rPr>
            </w:pPr>
            <w:r>
              <w:rPr>
                <w:b/>
              </w:rPr>
              <w:t>22</w:t>
            </w:r>
          </w:p>
        </w:tc>
        <w:tc>
          <w:tcPr>
            <w:tcW w:w="697" w:type="dxa"/>
            <w:tcBorders>
              <w:top w:val="single" w:sz="4" w:space="0" w:color="000000"/>
              <w:left w:val="single" w:sz="4" w:space="0" w:color="000000"/>
              <w:bottom w:val="single" w:sz="4" w:space="0" w:color="000000"/>
              <w:right w:val="single" w:sz="4" w:space="0" w:color="000000"/>
            </w:tcBorders>
          </w:tcPr>
          <w:p w14:paraId="6BD5FAF1" w14:textId="77777777" w:rsidR="00397CED" w:rsidRDefault="007C733A">
            <w:pPr>
              <w:widowControl w:val="0"/>
              <w:jc w:val="both"/>
              <w:rPr>
                <w:b/>
              </w:rPr>
            </w:pPr>
            <w:r>
              <w:rPr>
                <w:b/>
              </w:rPr>
              <w:t>170</w:t>
            </w:r>
          </w:p>
        </w:tc>
      </w:tr>
      <w:tr w:rsidR="00397CED" w14:paraId="5309FC03" w14:textId="77777777">
        <w:trPr>
          <w:trHeight w:val="205"/>
        </w:trPr>
        <w:tc>
          <w:tcPr>
            <w:tcW w:w="3348" w:type="dxa"/>
            <w:gridSpan w:val="3"/>
            <w:tcBorders>
              <w:top w:val="single" w:sz="4" w:space="0" w:color="000000"/>
              <w:left w:val="single" w:sz="4" w:space="0" w:color="000000"/>
              <w:bottom w:val="single" w:sz="4" w:space="0" w:color="000000"/>
              <w:right w:val="single" w:sz="4" w:space="0" w:color="000000"/>
            </w:tcBorders>
          </w:tcPr>
          <w:p w14:paraId="6DE03384"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4D254D95"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2B1E2612"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EA74B51" w14:textId="77777777" w:rsidR="00397CED" w:rsidRDefault="007C733A">
            <w:pPr>
              <w:widowControl w:val="0"/>
              <w:jc w:val="both"/>
              <w:rPr>
                <w:b/>
                <w:sz w:val="18"/>
              </w:rPr>
            </w:pPr>
            <w:r>
              <w:rPr>
                <w:b/>
                <w:sz w:val="18"/>
              </w:rPr>
              <w:t>H-index WoS/Scopus</w:t>
            </w:r>
          </w:p>
        </w:tc>
        <w:tc>
          <w:tcPr>
            <w:tcW w:w="697" w:type="dxa"/>
            <w:tcBorders>
              <w:top w:val="single" w:sz="4" w:space="0" w:color="000000"/>
              <w:left w:val="single" w:sz="4" w:space="0" w:color="000000"/>
              <w:bottom w:val="single" w:sz="4" w:space="0" w:color="000000"/>
              <w:right w:val="single" w:sz="4" w:space="0" w:color="000000"/>
            </w:tcBorders>
            <w:vAlign w:val="center"/>
          </w:tcPr>
          <w:p w14:paraId="330146E8" w14:textId="77777777" w:rsidR="00397CED" w:rsidRDefault="007C733A">
            <w:pPr>
              <w:widowControl w:val="0"/>
              <w:rPr>
                <w:b/>
              </w:rPr>
            </w:pPr>
            <w:r>
              <w:rPr>
                <w:b/>
              </w:rPr>
              <w:t xml:space="preserve"> 3/3</w:t>
            </w:r>
          </w:p>
        </w:tc>
      </w:tr>
      <w:tr w:rsidR="00397CED" w14:paraId="7CA905B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115CEBD"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4A9D993F" w14:textId="77777777">
        <w:trPr>
          <w:trHeight w:val="850"/>
        </w:trPr>
        <w:tc>
          <w:tcPr>
            <w:tcW w:w="9859" w:type="dxa"/>
            <w:gridSpan w:val="15"/>
            <w:tcBorders>
              <w:top w:val="single" w:sz="4" w:space="0" w:color="000000"/>
              <w:left w:val="single" w:sz="4" w:space="0" w:color="000000"/>
              <w:bottom w:val="single" w:sz="4" w:space="0" w:color="000000"/>
              <w:right w:val="single" w:sz="4" w:space="0" w:color="000000"/>
            </w:tcBorders>
          </w:tcPr>
          <w:p w14:paraId="7B4D549C" w14:textId="77777777" w:rsidR="00397CED" w:rsidRDefault="007C733A">
            <w:pPr>
              <w:widowControl w:val="0"/>
            </w:pPr>
            <w:r>
              <w:t>KALENDA, J.,</w:t>
            </w:r>
            <w:r>
              <w:rPr>
                <w:b/>
              </w:rPr>
              <w:t xml:space="preserve"> KOČVAROVÁ, I. (50) </w:t>
            </w:r>
            <w:r>
              <w:t xml:space="preserve">(2022). “Why don’t they participate?” Reasons for nonparticipation in adult learning and education from the viewpoint of selfdetermination theory. </w:t>
            </w:r>
            <w:r>
              <w:rPr>
                <w:i/>
              </w:rPr>
              <w:t>European Journal for Research on the Education and Learning of Adults</w:t>
            </w:r>
            <w:r>
              <w:t xml:space="preserve"> [online]. Jimp</w:t>
            </w:r>
          </w:p>
          <w:p w14:paraId="60B3CCBF" w14:textId="77777777" w:rsidR="00397CED" w:rsidRDefault="007C733A">
            <w:pPr>
              <w:widowControl w:val="0"/>
            </w:pPr>
            <w:r>
              <w:t>KALENDA, J., VACULÍKOVÁ, J. and</w:t>
            </w:r>
            <w:r>
              <w:rPr>
                <w:b/>
              </w:rPr>
              <w:t xml:space="preserve"> KOČVAROVÁ, I. (33)</w:t>
            </w:r>
            <w:r>
              <w:t xml:space="preserve"> (2022). Barriers to the participation of low-educated workers in non-formal education. </w:t>
            </w:r>
            <w:r>
              <w:rPr>
                <w:i/>
              </w:rPr>
              <w:t>Journal of Education and Work</w:t>
            </w:r>
            <w:r>
              <w:t xml:space="preserve"> [online]. Jimp</w:t>
            </w:r>
          </w:p>
          <w:p w14:paraId="6CC2A0C3" w14:textId="77777777" w:rsidR="00397CED" w:rsidRDefault="007C733A">
            <w:pPr>
              <w:widowControl w:val="0"/>
            </w:pPr>
            <w:r>
              <w:rPr>
                <w:b/>
              </w:rPr>
              <w:t>KOČVAROVÁ, I. (34)</w:t>
            </w:r>
            <w:r>
              <w:t xml:space="preserve">, VACULÍKOVÁ, J. and KALENDA, J. (2021). Development and initial validation of the nonparticipation in nonformal education questionnaire. </w:t>
            </w:r>
            <w:r>
              <w:rPr>
                <w:i/>
                <w:iCs/>
              </w:rPr>
              <w:t>Journal of Psychoeducational Assessment</w:t>
            </w:r>
            <w:r>
              <w:t>, Jimp</w:t>
            </w:r>
          </w:p>
          <w:p w14:paraId="019E4FD5" w14:textId="77777777" w:rsidR="00397CED" w:rsidRDefault="007C733A">
            <w:pPr>
              <w:widowControl w:val="0"/>
              <w:rPr>
                <w:del w:id="1689" w:author="Jiří Vojtěšek" w:date="2023-01-10T13:45:00Z"/>
              </w:rPr>
            </w:pPr>
            <w:del w:id="1690" w:author="Jiří Vojtěšek" w:date="2023-01-10T13:45:00Z">
              <w:r>
                <w:delText xml:space="preserve">KALENDA, J., </w:delText>
              </w:r>
              <w:r>
                <w:rPr>
                  <w:b/>
                </w:rPr>
                <w:delText>KOČVAROVÁ, I. (33)</w:delText>
              </w:r>
              <w:r>
                <w:delText xml:space="preserve"> and VACULÍKOVÁ, J. (2019). Determinants of participation in nonformal education in the Czech Republic. </w:delText>
              </w:r>
              <w:r>
                <w:rPr>
                  <w:i/>
                  <w:iCs/>
                </w:rPr>
                <w:delText>Adult Education Quarterly</w:delText>
              </w:r>
              <w:r>
                <w:delText>. Jimp</w:delText>
              </w:r>
            </w:del>
          </w:p>
          <w:p w14:paraId="31693C94" w14:textId="77777777" w:rsidR="00397CED" w:rsidRDefault="007C733A">
            <w:pPr>
              <w:widowControl w:val="0"/>
            </w:pPr>
            <w:r>
              <w:t xml:space="preserve">KALENDA, J., </w:t>
            </w:r>
            <w:r>
              <w:rPr>
                <w:b/>
              </w:rPr>
              <w:t xml:space="preserve">KOČVAROVÁ, I. (50) </w:t>
            </w:r>
            <w:r>
              <w:t xml:space="preserve">(2021). Od mimoprofesní seberealizace k nezbytnosti pracovně orientovaného vzdělávání: Proměna motivace k neformálnímu vzdělávání dospělých v ČR. </w:t>
            </w:r>
            <w:r>
              <w:rPr>
                <w:i/>
                <w:iCs/>
              </w:rPr>
              <w:t>Sociologický časopis - Czech Sociological Review</w:t>
            </w:r>
            <w:r>
              <w:t>. Jimp</w:t>
            </w:r>
          </w:p>
          <w:p w14:paraId="2D45B4F6" w14:textId="77777777" w:rsidR="00397CED" w:rsidRDefault="007C733A">
            <w:pPr>
              <w:widowControl w:val="0"/>
            </w:pPr>
            <w:r>
              <w:t xml:space="preserve">VACULÍKOVÁ, J., KALENDA, J. and </w:t>
            </w:r>
            <w:r>
              <w:rPr>
                <w:b/>
              </w:rPr>
              <w:t>KOČVAROVÁ, I. (33)</w:t>
            </w:r>
            <w:r>
              <w:t xml:space="preserve"> (2021).  Hidden gender differences in formal and non-formal adult education. </w:t>
            </w:r>
            <w:r>
              <w:rPr>
                <w:i/>
              </w:rPr>
              <w:t>Studies in Continuing Education.</w:t>
            </w:r>
            <w:r>
              <w:t xml:space="preserve"> Jimp</w:t>
            </w:r>
          </w:p>
          <w:p w14:paraId="663C1360" w14:textId="77777777" w:rsidR="00397CED" w:rsidRDefault="007C733A">
            <w:pPr>
              <w:widowControl w:val="0"/>
              <w:rPr>
                <w:del w:id="1691" w:author="Jiří Vojtěšek" w:date="2023-01-10T13:44:00Z"/>
              </w:rPr>
            </w:pPr>
            <w:del w:id="1692" w:author="Jiří Vojtěšek" w:date="2023-01-10T13:44:00Z">
              <w:r>
                <w:delText xml:space="preserve">KALENDA, J., </w:delText>
              </w:r>
              <w:r>
                <w:rPr>
                  <w:b/>
                </w:rPr>
                <w:delText>KOČVAROVÁ, I. (50)</w:delText>
              </w:r>
              <w:r>
                <w:delText xml:space="preserve"> (2020). Participation in non-formal education in risk society. </w:delText>
              </w:r>
              <w:r>
                <w:rPr>
                  <w:i/>
                  <w:iCs/>
                </w:rPr>
                <w:delText>International Journal of Lifelong Education</w:delText>
              </w:r>
              <w:r>
                <w:delText>. JSC</w:delText>
              </w:r>
            </w:del>
          </w:p>
          <w:p w14:paraId="29C02F71" w14:textId="77777777" w:rsidR="00397CED" w:rsidRDefault="007C733A">
            <w:pPr>
              <w:widowControl w:val="0"/>
              <w:rPr>
                <w:del w:id="1693" w:author="Jiří Vojtěšek" w:date="2023-01-10T13:44:00Z"/>
              </w:rPr>
            </w:pPr>
            <w:del w:id="1694" w:author="Jiří Vojtěšek" w:date="2023-01-10T13:44:00Z">
              <w:r>
                <w:rPr>
                  <w:b/>
                </w:rPr>
                <w:delText>KOČVAROVÁ, I. (80)</w:delText>
              </w:r>
              <w:r>
                <w:delText xml:space="preserve">, SOUKUP, P. (2019). Výuka kvantitativní analýzy dat jako součást metodologie výzkumu v pedagogických studijních programech veřejných vysokých škol v ČR. </w:delText>
              </w:r>
              <w:r>
                <w:rPr>
                  <w:i/>
                  <w:iCs/>
                </w:rPr>
                <w:delText>Orbis Scholae</w:delText>
              </w:r>
              <w:r>
                <w:delText>. JSC</w:delText>
              </w:r>
            </w:del>
          </w:p>
          <w:p w14:paraId="4CE8D0E0" w14:textId="77777777" w:rsidR="00397CED" w:rsidRDefault="00397CED">
            <w:pPr>
              <w:widowControl w:val="0"/>
            </w:pPr>
          </w:p>
          <w:p w14:paraId="1AA1FE83" w14:textId="77777777" w:rsidR="00397CED" w:rsidRDefault="00397CED">
            <w:pPr>
              <w:widowControl w:val="0"/>
            </w:pPr>
          </w:p>
          <w:p w14:paraId="53ADB8F6" w14:textId="77777777" w:rsidR="00397CED" w:rsidRDefault="00397CED">
            <w:pPr>
              <w:widowControl w:val="0"/>
            </w:pPr>
          </w:p>
        </w:tc>
      </w:tr>
      <w:tr w:rsidR="00397CED" w14:paraId="58AA8BD6"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0CE499" w14:textId="77777777" w:rsidR="00397CED" w:rsidRDefault="007C733A">
            <w:pPr>
              <w:widowControl w:val="0"/>
              <w:rPr>
                <w:b/>
              </w:rPr>
            </w:pPr>
            <w:r>
              <w:rPr>
                <w:b/>
              </w:rPr>
              <w:lastRenderedPageBreak/>
              <w:t>Působení v zahraničí</w:t>
            </w:r>
          </w:p>
        </w:tc>
      </w:tr>
      <w:tr w:rsidR="00397CED" w14:paraId="4103D5AA"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21C36ACF" w14:textId="77777777" w:rsidR="00397CED" w:rsidDel="00393916" w:rsidRDefault="007C733A">
            <w:pPr>
              <w:widowControl w:val="0"/>
              <w:rPr>
                <w:del w:id="1695" w:author="Jiří Vojtěšek" w:date="2023-01-19T13:59:00Z"/>
              </w:rPr>
            </w:pPr>
            <w:del w:id="1696" w:author="Jiří Vojtěšek" w:date="2023-01-19T13:59:00Z">
              <w:r w:rsidDel="00393916">
                <w:delText>2017 –  University of Sussex, Research centre, Brighton and Hove (UK)</w:delText>
              </w:r>
            </w:del>
          </w:p>
          <w:p w14:paraId="60E54769" w14:textId="77777777" w:rsidR="00397CED" w:rsidDel="00393916" w:rsidRDefault="007C733A">
            <w:pPr>
              <w:widowControl w:val="0"/>
              <w:rPr>
                <w:del w:id="1697" w:author="Jiří Vojtěšek" w:date="2023-01-19T13:59:00Z"/>
              </w:rPr>
            </w:pPr>
            <w:del w:id="1698" w:author="Jiří Vojtěšek" w:date="2023-01-19T13:59:00Z">
              <w:r w:rsidDel="00393916">
                <w:delText>2016 – PIPERS Train The Trainer Workshop, Vídeň (A)</w:delText>
              </w:r>
            </w:del>
          </w:p>
          <w:p w14:paraId="56F17A88" w14:textId="77777777" w:rsidR="00397CED" w:rsidDel="00393916" w:rsidRDefault="007C733A">
            <w:pPr>
              <w:widowControl w:val="0"/>
              <w:rPr>
                <w:del w:id="1699" w:author="Jiří Vojtěšek" w:date="2023-01-19T13:59:00Z"/>
              </w:rPr>
            </w:pPr>
            <w:del w:id="1700" w:author="Jiří Vojtěšek" w:date="2023-01-19T13:59:00Z">
              <w:r w:rsidDel="00393916">
                <w:delText>2015 – Univerzita v Lublani, Ljubljana (SLO)</w:delText>
              </w:r>
            </w:del>
          </w:p>
          <w:p w14:paraId="08F6A91F" w14:textId="77777777" w:rsidR="00397CED" w:rsidDel="00393916" w:rsidRDefault="007C733A">
            <w:pPr>
              <w:widowControl w:val="0"/>
              <w:rPr>
                <w:del w:id="1701" w:author="Jiří Vojtěšek" w:date="2023-01-19T13:59:00Z"/>
              </w:rPr>
            </w:pPr>
            <w:del w:id="1702" w:author="Jiří Vojtěšek" w:date="2023-01-19T13:59:00Z">
              <w:r w:rsidDel="00393916">
                <w:delText>2014 – Embassy English, Cambridge (UK)</w:delText>
              </w:r>
            </w:del>
          </w:p>
          <w:p w14:paraId="79C2CB72" w14:textId="77777777" w:rsidR="00397CED" w:rsidRDefault="007C733A">
            <w:pPr>
              <w:widowControl w:val="0"/>
            </w:pPr>
            <w:del w:id="1703" w:author="Jiří Vojtěšek" w:date="2023-01-19T13:59:00Z">
              <w:r w:rsidDel="00393916">
                <w:delText>2014 – Univerzita Mateja Bela, Banská Bystrica (SK)</w:delText>
              </w:r>
            </w:del>
          </w:p>
        </w:tc>
      </w:tr>
      <w:tr w:rsidR="00397CED" w14:paraId="7BAB3334"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B28C156" w14:textId="77777777" w:rsidR="00397CED" w:rsidRDefault="007C733A">
            <w:pPr>
              <w:widowControl w:val="0"/>
              <w:jc w:val="both"/>
              <w:rPr>
                <w:b/>
              </w:rPr>
            </w:pPr>
            <w:r>
              <w:rPr>
                <w:b/>
              </w:rPr>
              <w:t>Podpis</w:t>
            </w:r>
          </w:p>
        </w:tc>
        <w:tc>
          <w:tcPr>
            <w:tcW w:w="4537" w:type="dxa"/>
            <w:gridSpan w:val="8"/>
            <w:tcBorders>
              <w:top w:val="single" w:sz="4" w:space="0" w:color="000000"/>
              <w:left w:val="single" w:sz="4" w:space="0" w:color="000000"/>
              <w:bottom w:val="single" w:sz="4" w:space="0" w:color="000000"/>
              <w:right w:val="single" w:sz="4" w:space="0" w:color="000000"/>
            </w:tcBorders>
          </w:tcPr>
          <w:p w14:paraId="758DCD44"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5C089F6A" w14:textId="77777777" w:rsidR="00397CED" w:rsidRDefault="007C733A">
            <w:pPr>
              <w:widowControl w:val="0"/>
              <w:jc w:val="both"/>
              <w:rPr>
                <w:b/>
              </w:rPr>
            </w:pPr>
            <w:r>
              <w:rPr>
                <w:b/>
              </w:rPr>
              <w:t>datum</w:t>
            </w:r>
          </w:p>
        </w:tc>
        <w:tc>
          <w:tcPr>
            <w:tcW w:w="2022" w:type="dxa"/>
            <w:gridSpan w:val="4"/>
            <w:tcBorders>
              <w:top w:val="single" w:sz="4" w:space="0" w:color="000000"/>
              <w:left w:val="single" w:sz="4" w:space="0" w:color="000000"/>
              <w:bottom w:val="single" w:sz="4" w:space="0" w:color="000000"/>
              <w:right w:val="single" w:sz="4" w:space="0" w:color="000000"/>
            </w:tcBorders>
          </w:tcPr>
          <w:p w14:paraId="51D88D22" w14:textId="77777777" w:rsidR="00397CED" w:rsidRDefault="007C733A">
            <w:pPr>
              <w:widowControl w:val="0"/>
              <w:jc w:val="both"/>
            </w:pPr>
            <w:r>
              <w:t>30. 10. 2022</w:t>
            </w:r>
          </w:p>
        </w:tc>
      </w:tr>
    </w:tbl>
    <w:p w14:paraId="71D85AA2" w14:textId="77777777" w:rsidR="00397CED" w:rsidRDefault="00397CED"/>
    <w:p w14:paraId="1419E5BA" w14:textId="77777777" w:rsidR="00397CED" w:rsidRDefault="00397CED"/>
    <w:p w14:paraId="408EC133"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0F299E74"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3F9696F2" w14:textId="51DCDE9D" w:rsidR="00397CED" w:rsidRDefault="007C733A">
            <w:pPr>
              <w:pageBreakBefore/>
              <w:widowControl w:val="0"/>
              <w:tabs>
                <w:tab w:val="right" w:pos="9471"/>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704" w:author="Jiří Vojtěšek" w:date="2023-01-24T20:39:00Z">
              <w:r w:rsidR="008A5423">
                <w:rPr>
                  <w:b/>
                  <w:sz w:val="24"/>
                  <w:szCs w:val="22"/>
                  <w:lang w:eastAsia="en-US"/>
                </w:rPr>
                <w:t>Abecední seznam</w:t>
              </w:r>
            </w:ins>
            <w:del w:id="1705" w:author="Jiří Vojtěšek" w:date="2023-01-24T20:39:00Z">
              <w:r w:rsidDel="008A5423">
                <w:rPr>
                  <w:rStyle w:val="Odkazintenzivn"/>
                </w:rPr>
                <w:delText>Abecední seznam</w:delText>
              </w:r>
            </w:del>
            <w:r>
              <w:rPr>
                <w:rStyle w:val="Odkazintenzivn"/>
              </w:rPr>
              <w:fldChar w:fldCharType="end"/>
            </w:r>
          </w:p>
        </w:tc>
      </w:tr>
      <w:tr w:rsidR="00397CED" w14:paraId="067A55AC"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AB08821"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71633878" w14:textId="77777777" w:rsidR="00397CED" w:rsidRDefault="007C733A">
            <w:pPr>
              <w:widowControl w:val="0"/>
              <w:jc w:val="both"/>
            </w:pPr>
            <w:r>
              <w:t>Univerzita Tomáše Bati ve Zlíně</w:t>
            </w:r>
          </w:p>
        </w:tc>
      </w:tr>
      <w:tr w:rsidR="00397CED" w14:paraId="7BA013A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E35678D"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01D24B51" w14:textId="77777777" w:rsidR="00397CED" w:rsidRDefault="007C733A">
            <w:pPr>
              <w:widowControl w:val="0"/>
              <w:jc w:val="both"/>
            </w:pPr>
            <w:r>
              <w:t>Fakulta aplikované informatiky</w:t>
            </w:r>
          </w:p>
        </w:tc>
      </w:tr>
      <w:tr w:rsidR="00397CED" w14:paraId="5353133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71ED479"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04C9F89B" w14:textId="77777777" w:rsidR="00397CED" w:rsidRDefault="007C733A">
            <w:pPr>
              <w:widowControl w:val="0"/>
              <w:jc w:val="both"/>
            </w:pPr>
            <w:r>
              <w:t>Učitelství informatiky pro základní a střední školy</w:t>
            </w:r>
          </w:p>
        </w:tc>
      </w:tr>
      <w:tr w:rsidR="00397CED" w14:paraId="1096B458"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5144A8B"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667C871E" w14:textId="77777777" w:rsidR="00397CED" w:rsidRDefault="007C733A">
            <w:pPr>
              <w:widowControl w:val="0"/>
              <w:jc w:val="both"/>
            </w:pPr>
            <w:r>
              <w:t xml:space="preserve">Zuzana </w:t>
            </w:r>
            <w:bookmarkStart w:id="1706" w:name="akominkovaOplatkova"/>
            <w:r>
              <w:t>Komínková Oplatková</w:t>
            </w:r>
            <w:bookmarkEnd w:id="1706"/>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525874D2"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26867DD9" w14:textId="77777777" w:rsidR="00397CED" w:rsidRDefault="007C733A">
            <w:pPr>
              <w:widowControl w:val="0"/>
              <w:jc w:val="both"/>
            </w:pPr>
            <w:r>
              <w:t>doc. Ing. Ph.D.</w:t>
            </w:r>
          </w:p>
        </w:tc>
      </w:tr>
      <w:tr w:rsidR="00397CED" w14:paraId="114CBDA3"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0914487"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5FFE9721" w14:textId="77777777" w:rsidR="00397CED" w:rsidRDefault="007C733A">
            <w:pPr>
              <w:widowControl w:val="0"/>
              <w:jc w:val="both"/>
            </w:pPr>
            <w:r>
              <w:t>1980</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44F8ADA6"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132A8463"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1257D97"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64FE976"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2BC4B60"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CA4974A" w14:textId="77777777" w:rsidR="00397CED" w:rsidRDefault="007C733A">
            <w:pPr>
              <w:widowControl w:val="0"/>
              <w:jc w:val="both"/>
            </w:pPr>
            <w:r>
              <w:t>N</w:t>
            </w:r>
          </w:p>
        </w:tc>
      </w:tr>
      <w:tr w:rsidR="00397CED" w14:paraId="561DBCC7"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4813E231"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3DD952AF"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5545D818"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37FE65C"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CB548DE"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21B9206D" w14:textId="77777777" w:rsidR="00397CED" w:rsidRDefault="007C733A">
            <w:pPr>
              <w:widowControl w:val="0"/>
              <w:jc w:val="both"/>
            </w:pPr>
            <w:r>
              <w:t>N</w:t>
            </w:r>
          </w:p>
        </w:tc>
      </w:tr>
      <w:tr w:rsidR="00397CED" w14:paraId="20AF3E42"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4DE00D90"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27751D0A"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52E7C64C" w14:textId="77777777" w:rsidR="00397CED" w:rsidRDefault="007C733A">
            <w:pPr>
              <w:widowControl w:val="0"/>
              <w:jc w:val="both"/>
              <w:rPr>
                <w:b/>
              </w:rPr>
            </w:pPr>
            <w:r>
              <w:rPr>
                <w:b/>
              </w:rPr>
              <w:t>rozsah</w:t>
            </w:r>
          </w:p>
        </w:tc>
      </w:tr>
      <w:tr w:rsidR="00397CED" w14:paraId="39653634"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7DF42BFC"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1B4863BA"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43268FBE" w14:textId="77777777" w:rsidR="00397CED" w:rsidRDefault="00397CED">
            <w:pPr>
              <w:widowControl w:val="0"/>
              <w:jc w:val="both"/>
            </w:pPr>
          </w:p>
        </w:tc>
      </w:tr>
      <w:tr w:rsidR="00397CED" w14:paraId="14531D3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ADD3BFC"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33EE6F01" w14:textId="77777777">
        <w:trPr>
          <w:trHeight w:val="229"/>
        </w:trPr>
        <w:tc>
          <w:tcPr>
            <w:tcW w:w="9859" w:type="dxa"/>
            <w:gridSpan w:val="15"/>
            <w:tcBorders>
              <w:left w:val="single" w:sz="4" w:space="0" w:color="000000"/>
              <w:bottom w:val="single" w:sz="4" w:space="0" w:color="000000"/>
              <w:right w:val="single" w:sz="4" w:space="0" w:color="000000"/>
            </w:tcBorders>
          </w:tcPr>
          <w:p w14:paraId="5395C68A" w14:textId="77777777" w:rsidR="00397CED" w:rsidRDefault="007C733A">
            <w:pPr>
              <w:widowControl w:val="0"/>
              <w:jc w:val="both"/>
            </w:pPr>
            <w:r>
              <w:t>Multimédia – garant, přednášející (100 %)</w:t>
            </w:r>
          </w:p>
        </w:tc>
      </w:tr>
      <w:tr w:rsidR="00397CED" w14:paraId="7B5A8A8B"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5D254F28"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1FF6A32" w14:textId="77777777">
        <w:trPr>
          <w:trHeight w:val="340"/>
        </w:trPr>
        <w:tc>
          <w:tcPr>
            <w:tcW w:w="2801" w:type="dxa"/>
            <w:gridSpan w:val="2"/>
            <w:tcBorders>
              <w:left w:val="single" w:sz="4" w:space="0" w:color="000000"/>
              <w:bottom w:val="single" w:sz="4" w:space="0" w:color="000000"/>
              <w:right w:val="single" w:sz="4" w:space="0" w:color="000000"/>
            </w:tcBorders>
          </w:tcPr>
          <w:p w14:paraId="5B81EE9B"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22AB90BE"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2ADC9A1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6C107916"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F02302F" w14:textId="77777777" w:rsidR="00397CED" w:rsidRDefault="007C733A">
            <w:pPr>
              <w:widowControl w:val="0"/>
              <w:jc w:val="both"/>
            </w:pPr>
            <w:r>
              <w:rPr>
                <w:b/>
              </w:rPr>
              <w:t>(</w:t>
            </w:r>
            <w:r>
              <w:rPr>
                <w:b/>
                <w:i/>
                <w:iCs/>
              </w:rPr>
              <w:t>nepovinný údaj</w:t>
            </w:r>
            <w:r>
              <w:rPr>
                <w:b/>
              </w:rPr>
              <w:t>) Počet hodin za semestr</w:t>
            </w:r>
          </w:p>
        </w:tc>
      </w:tr>
      <w:tr w:rsidR="00397CED" w14:paraId="13579F1E" w14:textId="77777777">
        <w:trPr>
          <w:trHeight w:val="284"/>
        </w:trPr>
        <w:tc>
          <w:tcPr>
            <w:tcW w:w="2801" w:type="dxa"/>
            <w:gridSpan w:val="2"/>
            <w:tcBorders>
              <w:left w:val="single" w:sz="4" w:space="0" w:color="000000"/>
              <w:bottom w:val="single" w:sz="4" w:space="0" w:color="000000"/>
              <w:right w:val="single" w:sz="4" w:space="0" w:color="000000"/>
            </w:tcBorders>
          </w:tcPr>
          <w:p w14:paraId="5E99C1F3" w14:textId="77777777" w:rsidR="00397CED" w:rsidRDefault="007C733A">
            <w:pPr>
              <w:widowControl w:val="0"/>
              <w:jc w:val="both"/>
            </w:pPr>
            <w:r>
              <w:t>Umělá a výpočetní inteligence</w:t>
            </w:r>
          </w:p>
        </w:tc>
        <w:tc>
          <w:tcPr>
            <w:tcW w:w="2413" w:type="dxa"/>
            <w:gridSpan w:val="3"/>
            <w:tcBorders>
              <w:left w:val="single" w:sz="4" w:space="0" w:color="000000"/>
              <w:bottom w:val="single" w:sz="4" w:space="0" w:color="000000"/>
              <w:right w:val="single" w:sz="4" w:space="0" w:color="000000"/>
            </w:tcBorders>
          </w:tcPr>
          <w:p w14:paraId="4BB2738C"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1807ADC2"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79A1B487"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4B97A311" w14:textId="77777777" w:rsidR="00397CED" w:rsidRDefault="007C733A">
            <w:pPr>
              <w:widowControl w:val="0"/>
              <w:jc w:val="both"/>
            </w:pPr>
            <w:r>
              <w:t>24 hod./sem.</w:t>
            </w:r>
          </w:p>
        </w:tc>
      </w:tr>
      <w:tr w:rsidR="00397CED" w14:paraId="784DA1F5" w14:textId="77777777">
        <w:trPr>
          <w:trHeight w:val="284"/>
        </w:trPr>
        <w:tc>
          <w:tcPr>
            <w:tcW w:w="2801" w:type="dxa"/>
            <w:gridSpan w:val="2"/>
            <w:tcBorders>
              <w:left w:val="single" w:sz="4" w:space="0" w:color="000000"/>
              <w:bottom w:val="single" w:sz="4" w:space="0" w:color="000000"/>
              <w:right w:val="single" w:sz="4" w:space="0" w:color="000000"/>
            </w:tcBorders>
          </w:tcPr>
          <w:p w14:paraId="237FF082" w14:textId="77777777" w:rsidR="00397CED" w:rsidRDefault="007C733A">
            <w:pPr>
              <w:widowControl w:val="0"/>
              <w:jc w:val="both"/>
            </w:pPr>
            <w:r>
              <w:t>Umělé neuronové sítě</w:t>
            </w:r>
          </w:p>
        </w:tc>
        <w:tc>
          <w:tcPr>
            <w:tcW w:w="2413" w:type="dxa"/>
            <w:gridSpan w:val="3"/>
            <w:tcBorders>
              <w:left w:val="single" w:sz="4" w:space="0" w:color="000000"/>
              <w:bottom w:val="single" w:sz="4" w:space="0" w:color="000000"/>
              <w:right w:val="single" w:sz="4" w:space="0" w:color="000000"/>
            </w:tcBorders>
          </w:tcPr>
          <w:p w14:paraId="7E3A5DF3"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2033325C"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671FA94B"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44AE9317" w14:textId="77777777" w:rsidR="00397CED" w:rsidRDefault="007C733A">
            <w:pPr>
              <w:widowControl w:val="0"/>
              <w:jc w:val="both"/>
            </w:pPr>
            <w:r>
              <w:t>28 hod./sem.</w:t>
            </w:r>
          </w:p>
        </w:tc>
      </w:tr>
      <w:tr w:rsidR="00397CED" w14:paraId="695A6479" w14:textId="77777777">
        <w:trPr>
          <w:trHeight w:val="284"/>
        </w:trPr>
        <w:tc>
          <w:tcPr>
            <w:tcW w:w="2801" w:type="dxa"/>
            <w:gridSpan w:val="2"/>
            <w:tcBorders>
              <w:left w:val="single" w:sz="4" w:space="0" w:color="000000"/>
              <w:bottom w:val="single" w:sz="4" w:space="0" w:color="000000"/>
              <w:right w:val="single" w:sz="4" w:space="0" w:color="000000"/>
            </w:tcBorders>
          </w:tcPr>
          <w:p w14:paraId="554B3494" w14:textId="77777777" w:rsidR="00397CED" w:rsidRDefault="007C733A">
            <w:pPr>
              <w:widowControl w:val="0"/>
              <w:jc w:val="both"/>
            </w:pPr>
            <w:r>
              <w:t>Strojové učení</w:t>
            </w:r>
          </w:p>
        </w:tc>
        <w:tc>
          <w:tcPr>
            <w:tcW w:w="2413" w:type="dxa"/>
            <w:gridSpan w:val="3"/>
            <w:tcBorders>
              <w:left w:val="single" w:sz="4" w:space="0" w:color="000000"/>
              <w:bottom w:val="single" w:sz="4" w:space="0" w:color="000000"/>
              <w:right w:val="single" w:sz="4" w:space="0" w:color="000000"/>
            </w:tcBorders>
          </w:tcPr>
          <w:p w14:paraId="412D0648"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7756BCF0"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59B39A6"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3EFF75E3" w14:textId="77777777" w:rsidR="00397CED" w:rsidRDefault="007C733A">
            <w:pPr>
              <w:widowControl w:val="0"/>
              <w:jc w:val="both"/>
            </w:pPr>
            <w:r>
              <w:t>28 hod./sem.</w:t>
            </w:r>
          </w:p>
        </w:tc>
      </w:tr>
      <w:tr w:rsidR="00397CED" w14:paraId="3B338185" w14:textId="77777777">
        <w:trPr>
          <w:trHeight w:val="284"/>
        </w:trPr>
        <w:tc>
          <w:tcPr>
            <w:tcW w:w="2801" w:type="dxa"/>
            <w:gridSpan w:val="2"/>
            <w:tcBorders>
              <w:left w:val="single" w:sz="4" w:space="0" w:color="000000"/>
              <w:bottom w:val="single" w:sz="4" w:space="0" w:color="000000"/>
              <w:right w:val="single" w:sz="4" w:space="0" w:color="000000"/>
            </w:tcBorders>
          </w:tcPr>
          <w:p w14:paraId="4BCD5C15" w14:textId="77777777" w:rsidR="00397CED" w:rsidRDefault="007C733A">
            <w:pPr>
              <w:widowControl w:val="0"/>
              <w:jc w:val="both"/>
            </w:pPr>
            <w:r>
              <w:t>Soft computing v automatickém řízení</w:t>
            </w:r>
          </w:p>
        </w:tc>
        <w:tc>
          <w:tcPr>
            <w:tcW w:w="2413" w:type="dxa"/>
            <w:gridSpan w:val="3"/>
            <w:tcBorders>
              <w:left w:val="single" w:sz="4" w:space="0" w:color="000000"/>
              <w:bottom w:val="single" w:sz="4" w:space="0" w:color="000000"/>
              <w:right w:val="single" w:sz="4" w:space="0" w:color="000000"/>
            </w:tcBorders>
          </w:tcPr>
          <w:p w14:paraId="20528193" w14:textId="77777777" w:rsidR="00397CED" w:rsidRDefault="007C733A">
            <w:pPr>
              <w:widowControl w:val="0"/>
              <w:jc w:val="both"/>
            </w:pPr>
            <w:r>
              <w:t>Automatické řízení a informatika Průmyslu 4.0</w:t>
            </w:r>
          </w:p>
        </w:tc>
        <w:tc>
          <w:tcPr>
            <w:tcW w:w="567" w:type="dxa"/>
            <w:gridSpan w:val="2"/>
            <w:tcBorders>
              <w:left w:val="single" w:sz="4" w:space="0" w:color="000000"/>
              <w:bottom w:val="single" w:sz="4" w:space="0" w:color="000000"/>
              <w:right w:val="single" w:sz="4" w:space="0" w:color="000000"/>
            </w:tcBorders>
          </w:tcPr>
          <w:p w14:paraId="1841A61E"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98E8BD7"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5C9780C2" w14:textId="77777777" w:rsidR="00397CED" w:rsidRDefault="007C733A">
            <w:pPr>
              <w:widowControl w:val="0"/>
              <w:jc w:val="both"/>
            </w:pPr>
            <w:r>
              <w:t>28 hod./sem.</w:t>
            </w:r>
          </w:p>
        </w:tc>
      </w:tr>
      <w:tr w:rsidR="00397CED" w14:paraId="1572748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1FCAC80" w14:textId="77777777" w:rsidR="00397CED" w:rsidRDefault="007C733A">
            <w:pPr>
              <w:widowControl w:val="0"/>
              <w:jc w:val="both"/>
              <w:rPr>
                <w:b/>
              </w:rPr>
            </w:pPr>
            <w:r>
              <w:rPr>
                <w:b/>
              </w:rPr>
              <w:t>Údaje o vzdělání na VŠ</w:t>
            </w:r>
          </w:p>
        </w:tc>
      </w:tr>
      <w:tr w:rsidR="00397CED" w14:paraId="289CAE84" w14:textId="77777777">
        <w:trPr>
          <w:trHeight w:val="660"/>
        </w:trPr>
        <w:tc>
          <w:tcPr>
            <w:tcW w:w="9859" w:type="dxa"/>
            <w:gridSpan w:val="15"/>
            <w:tcBorders>
              <w:top w:val="single" w:sz="4" w:space="0" w:color="000000"/>
              <w:left w:val="single" w:sz="4" w:space="0" w:color="000000"/>
              <w:bottom w:val="single" w:sz="4" w:space="0" w:color="000000"/>
              <w:right w:val="single" w:sz="4" w:space="0" w:color="000000"/>
            </w:tcBorders>
          </w:tcPr>
          <w:p w14:paraId="62ED4A90" w14:textId="77777777" w:rsidR="00397CED" w:rsidRDefault="007C733A">
            <w:pPr>
              <w:widowControl w:val="0"/>
            </w:pPr>
            <w:r>
              <w:t xml:space="preserve">1998 - 2003     </w:t>
            </w:r>
            <w:proofErr w:type="gramStart"/>
            <w:del w:id="1707" w:author="Jiri Vojtesek" w:date="2023-01-09T23:00:00Z">
              <w:r>
                <w:delText>Ing. -</w:delText>
              </w:r>
            </w:del>
            <w:proofErr w:type="gramEnd"/>
            <w:ins w:id="1708" w:author="Jiri Vojtesek" w:date="2023-01-09T23:00:00Z">
              <w:r>
                <w:t>–</w:t>
              </w:r>
              <w:proofErr w:type="gramStart"/>
              <w:r>
                <w:t>Fakulta</w:t>
              </w:r>
              <w:proofErr w:type="gramEnd"/>
              <w:r>
                <w:t xml:space="preserve"> technologická,</w:t>
              </w:r>
            </w:ins>
            <w:r>
              <w:t xml:space="preserve"> U</w:t>
            </w:r>
            <w:ins w:id="1709" w:author="Jiri Vojtesek" w:date="2023-01-09T23:01:00Z">
              <w:r>
                <w:t>niverzita Tomáše Bati</w:t>
              </w:r>
            </w:ins>
            <w:del w:id="1710" w:author="Jiri Vojtesek" w:date="2023-01-09T23:01:00Z">
              <w:r>
                <w:delText>TB</w:delText>
              </w:r>
            </w:del>
            <w:r>
              <w:t xml:space="preserve"> ve Zlíně,</w:t>
            </w:r>
            <w:del w:id="1711" w:author="Jiri Vojtesek" w:date="2023-01-09T23:00:00Z">
              <w:r>
                <w:delText xml:space="preserve"> Fakulta technologická, Institut informačních technologií</w:delText>
              </w:r>
            </w:del>
            <w:r>
              <w:t>, obor „Automatizace a řídící technologie ve spotřebním průmyslu“</w:t>
            </w:r>
            <w:ins w:id="1712" w:author="Jiri Vojtesek" w:date="2023-01-09T23:00:00Z">
              <w:r>
                <w:t xml:space="preserve"> (Ing.)</w:t>
              </w:r>
            </w:ins>
          </w:p>
          <w:p w14:paraId="44526941" w14:textId="77777777" w:rsidR="00397CED" w:rsidRDefault="007C733A">
            <w:pPr>
              <w:widowControl w:val="0"/>
              <w:jc w:val="both"/>
            </w:pPr>
            <w:r>
              <w:t xml:space="preserve">2003 - 2008     </w:t>
            </w:r>
            <w:proofErr w:type="gramStart"/>
            <w:del w:id="1713" w:author="Jiri Vojtesek" w:date="2023-01-09T23:00:00Z">
              <w:r>
                <w:delText>Ph.D. -</w:delText>
              </w:r>
            </w:del>
            <w:proofErr w:type="gramEnd"/>
            <w:ins w:id="1714" w:author="Jiri Vojtesek" w:date="2023-01-09T23:00:00Z">
              <w:r>
                <w:t>–</w:t>
              </w:r>
            </w:ins>
            <w:del w:id="1715" w:author="Jiri Vojtesek" w:date="2023-01-09T23:00:00Z">
              <w:r>
                <w:delText xml:space="preserve"> </w:delText>
              </w:r>
            </w:del>
            <w:proofErr w:type="gramStart"/>
            <w:ins w:id="1716" w:author="Jiri Vojtesek" w:date="2023-01-09T23:00:00Z">
              <w:r>
                <w:t>Fakulta</w:t>
              </w:r>
              <w:proofErr w:type="gramEnd"/>
              <w:r>
                <w:t xml:space="preserve"> aplikované informatiky, </w:t>
              </w:r>
            </w:ins>
            <w:del w:id="1717" w:author="Jiri Vojtesek" w:date="2023-01-09T23:02:00Z">
              <w:r>
                <w:delText xml:space="preserve">UTB </w:delText>
              </w:r>
            </w:del>
            <w:ins w:id="1718" w:author="Jiri Vojtesek" w:date="2023-01-09T23:02:00Z">
              <w:r>
                <w:t xml:space="preserve">Univerzita Tomáše Bati </w:t>
              </w:r>
            </w:ins>
            <w:r>
              <w:t>ve Zlíně</w:t>
            </w:r>
            <w:del w:id="1719" w:author="Jiri Vojtesek" w:date="2023-01-09T23:00:00Z">
              <w:r>
                <w:delText>, Fakulta aplikované informatiky</w:delText>
              </w:r>
            </w:del>
            <w:r>
              <w:t>, obor „Technická kybernetika“</w:t>
            </w:r>
            <w:ins w:id="1720" w:author="Jiri Vojtesek" w:date="2023-01-09T23:01:00Z">
              <w:r>
                <w:t xml:space="preserve"> (Ph.D.)</w:t>
              </w:r>
            </w:ins>
          </w:p>
        </w:tc>
      </w:tr>
      <w:tr w:rsidR="00397CED" w14:paraId="2F69384A"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DDFD7DF" w14:textId="77777777" w:rsidR="00397CED" w:rsidRDefault="007C733A">
            <w:pPr>
              <w:widowControl w:val="0"/>
              <w:jc w:val="both"/>
              <w:rPr>
                <w:b/>
              </w:rPr>
            </w:pPr>
            <w:r>
              <w:rPr>
                <w:b/>
              </w:rPr>
              <w:t>Údaje o odborném působení od absolvování VŠ</w:t>
            </w:r>
          </w:p>
        </w:tc>
      </w:tr>
      <w:tr w:rsidR="00397CED" w14:paraId="7B905A62"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72A14426" w14:textId="77777777" w:rsidR="00397CED" w:rsidRDefault="007C733A">
            <w:pPr>
              <w:widowControl w:val="0"/>
            </w:pPr>
            <w:r>
              <w:t>2004 – 2008: UTB ve Zlíně, Fakulta aplikované informatiky, Ústav informatiky a umělé inteligence, lektor</w:t>
            </w:r>
          </w:p>
          <w:p w14:paraId="2FC05AC5" w14:textId="77777777" w:rsidR="00397CED" w:rsidRDefault="007C733A">
            <w:pPr>
              <w:widowControl w:val="0"/>
            </w:pPr>
            <w:r>
              <w:t>2008 – 2013: UTB ve Zlíně, Fakulta aplikované informatiky, Ústav informatiky a umělé inteligence, odborný asistent</w:t>
            </w:r>
          </w:p>
          <w:p w14:paraId="0166FFE0" w14:textId="77777777" w:rsidR="00397CED" w:rsidRDefault="007C733A">
            <w:pPr>
              <w:widowControl w:val="0"/>
            </w:pPr>
            <w:r>
              <w:t>2013 – dosud: UTB ve Zlíně, Fakulta aplikované informatiky, Ústav informatiky a umělé inteligence, docent</w:t>
            </w:r>
          </w:p>
          <w:p w14:paraId="6772F2B7" w14:textId="77777777" w:rsidR="00397CED" w:rsidRDefault="007C733A">
            <w:pPr>
              <w:widowControl w:val="0"/>
            </w:pPr>
            <w:r>
              <w:t>2018 – dosud: UTB ve Zlíně, Fakulta aplikované informatiky, člen Rady studijních programů</w:t>
            </w:r>
          </w:p>
          <w:p w14:paraId="3FD6351E" w14:textId="77777777" w:rsidR="00397CED" w:rsidRDefault="007C733A">
            <w:pPr>
              <w:widowControl w:val="0"/>
            </w:pPr>
            <w:r>
              <w:t>2019:               UTB ve Zlíně, prorektorka pro internacionalizaci</w:t>
            </w:r>
          </w:p>
          <w:p w14:paraId="17C08EA7" w14:textId="77777777" w:rsidR="00397CED" w:rsidRDefault="007C733A">
            <w:pPr>
              <w:widowControl w:val="0"/>
            </w:pPr>
            <w:r>
              <w:t>2020 – dosud: UTB ve Zlíně, Fakulta aplikované informatiky, garantka bakalářského studijního programu „Softwarové inženýrství“</w:t>
            </w:r>
          </w:p>
          <w:p w14:paraId="512D4C79" w14:textId="77777777" w:rsidR="00397CED" w:rsidRDefault="007C733A">
            <w:pPr>
              <w:widowControl w:val="0"/>
            </w:pPr>
            <w:proofErr w:type="gramStart"/>
            <w:r>
              <w:t>2022</w:t>
            </w:r>
            <w:proofErr w:type="gramEnd"/>
            <w:r>
              <w:t xml:space="preserve">– </w:t>
            </w:r>
            <w:proofErr w:type="gramStart"/>
            <w:r>
              <w:t>dosud</w:t>
            </w:r>
            <w:proofErr w:type="gramEnd"/>
            <w:r>
              <w:t>: UTB ve Zlíně, Fakulta aplikované informatiky, člen Oborové rady doktorských studijních programů</w:t>
            </w:r>
          </w:p>
          <w:p w14:paraId="51DB9373" w14:textId="77777777" w:rsidR="00397CED" w:rsidRDefault="007C733A">
            <w:pPr>
              <w:widowControl w:val="0"/>
            </w:pPr>
            <w:r>
              <w:t>2018 – 2022: Víceprezidentka European Council on Modelling and Simulation</w:t>
            </w:r>
          </w:p>
          <w:p w14:paraId="6FB48648" w14:textId="77777777" w:rsidR="00397CED" w:rsidRDefault="007C733A">
            <w:pPr>
              <w:widowControl w:val="0"/>
              <w:jc w:val="both"/>
            </w:pPr>
            <w:r>
              <w:t xml:space="preserve">2018 – dosud: UTB ve Zlíně, Fakulta aplikované informatiky, Vice-Head výzkumné skupiny </w:t>
            </w:r>
            <w:proofErr w:type="gramStart"/>
            <w:r>
              <w:t>A.I.Lab</w:t>
            </w:r>
            <w:proofErr w:type="gramEnd"/>
            <w:r>
              <w:t xml:space="preserve"> při Ústavu informatiky a umělé inteligence,</w:t>
            </w:r>
          </w:p>
        </w:tc>
      </w:tr>
      <w:tr w:rsidR="00397CED" w14:paraId="4DC064CA"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BE866E6" w14:textId="77777777" w:rsidR="00397CED" w:rsidRDefault="007C733A">
            <w:pPr>
              <w:widowControl w:val="0"/>
              <w:jc w:val="both"/>
              <w:rPr>
                <w:b/>
              </w:rPr>
            </w:pPr>
            <w:r>
              <w:rPr>
                <w:b/>
              </w:rPr>
              <w:t>Zkušenosti s vedením kvalifikačních a rigorózních prací</w:t>
            </w:r>
          </w:p>
        </w:tc>
      </w:tr>
      <w:tr w:rsidR="00397CED" w14:paraId="0F286E42" w14:textId="77777777">
        <w:trPr>
          <w:trHeight w:val="1105"/>
        </w:trPr>
        <w:tc>
          <w:tcPr>
            <w:tcW w:w="9859" w:type="dxa"/>
            <w:gridSpan w:val="15"/>
            <w:tcBorders>
              <w:top w:val="single" w:sz="4" w:space="0" w:color="000000"/>
              <w:left w:val="single" w:sz="4" w:space="0" w:color="000000"/>
              <w:bottom w:val="single" w:sz="4" w:space="0" w:color="000000"/>
              <w:right w:val="single" w:sz="4" w:space="0" w:color="000000"/>
            </w:tcBorders>
          </w:tcPr>
          <w:p w14:paraId="68E76E20" w14:textId="77777777" w:rsidR="00397CED" w:rsidRDefault="007C733A">
            <w:pPr>
              <w:widowControl w:val="0"/>
            </w:pPr>
            <w:r>
              <w:t>Od roku 2012 vedoucí úspěšně obhájených 9 bakalářských a 26 diplomových prací.</w:t>
            </w:r>
          </w:p>
          <w:p w14:paraId="1178AC2D" w14:textId="77777777" w:rsidR="00397CED" w:rsidRDefault="007C733A">
            <w:pPr>
              <w:widowControl w:val="0"/>
            </w:pPr>
            <w:r>
              <w:t>Konzultant 2 studentů s úspěšnou obhajobou disertační práce.</w:t>
            </w:r>
          </w:p>
          <w:p w14:paraId="5D71F910" w14:textId="77777777" w:rsidR="00397CED" w:rsidRDefault="007C733A">
            <w:pPr>
              <w:widowControl w:val="0"/>
            </w:pPr>
            <w:r>
              <w:t>Školitel 2 studentů s úspěšnou obhajobou disertační práce.</w:t>
            </w:r>
          </w:p>
          <w:p w14:paraId="786CB5EC" w14:textId="77777777" w:rsidR="00397CED" w:rsidRDefault="007C733A">
            <w:pPr>
              <w:widowControl w:val="0"/>
            </w:pPr>
            <w:r>
              <w:t>Školitel-specialista 1 studenta s úspěšnou obhajobou disertační práce na ČVUT, FEL.</w:t>
            </w:r>
          </w:p>
          <w:p w14:paraId="7D8C1A23" w14:textId="77777777" w:rsidR="00397CED" w:rsidRDefault="007C733A">
            <w:pPr>
              <w:widowControl w:val="0"/>
            </w:pPr>
            <w:r>
              <w:t xml:space="preserve">Co-supervisor 1 studenta s úspěšnou obhajobou disertační práce na University of </w:t>
            </w:r>
            <w:proofErr w:type="gramStart"/>
            <w:r>
              <w:t>Malta</w:t>
            </w:r>
            <w:proofErr w:type="gramEnd"/>
            <w:r>
              <w:t>, FICT.</w:t>
            </w:r>
          </w:p>
          <w:p w14:paraId="02D3B737" w14:textId="77777777" w:rsidR="00397CED" w:rsidRDefault="007C733A">
            <w:pPr>
              <w:widowControl w:val="0"/>
              <w:jc w:val="both"/>
            </w:pPr>
            <w:r>
              <w:t>Školitel 7 studentů a konzultant 2 studentů aktivně studující doktorský studijní program.</w:t>
            </w:r>
          </w:p>
        </w:tc>
      </w:tr>
      <w:tr w:rsidR="00397CED" w14:paraId="400EBD53"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D1A9314"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F891A1E"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69BBBF0C"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29D1A81" w14:textId="77777777" w:rsidR="00397CED" w:rsidRDefault="007C733A">
            <w:pPr>
              <w:widowControl w:val="0"/>
              <w:jc w:val="both"/>
              <w:rPr>
                <w:b/>
              </w:rPr>
            </w:pPr>
            <w:r>
              <w:rPr>
                <w:b/>
              </w:rPr>
              <w:t>Ohlasy publikací</w:t>
            </w:r>
          </w:p>
        </w:tc>
      </w:tr>
      <w:tr w:rsidR="00397CED" w14:paraId="4E1EF0CC"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1081F9AA" w14:textId="77777777" w:rsidR="00397CED" w:rsidRDefault="007C733A">
            <w:pPr>
              <w:widowControl w:val="0"/>
              <w:jc w:val="both"/>
            </w:pPr>
            <w:r>
              <w:t>Výpočetní technika a informatika</w:t>
            </w:r>
          </w:p>
        </w:tc>
        <w:tc>
          <w:tcPr>
            <w:tcW w:w="2244" w:type="dxa"/>
            <w:gridSpan w:val="3"/>
            <w:tcBorders>
              <w:top w:val="single" w:sz="4" w:space="0" w:color="000000"/>
              <w:left w:val="single" w:sz="4" w:space="0" w:color="000000"/>
              <w:bottom w:val="single" w:sz="4" w:space="0" w:color="000000"/>
              <w:right w:val="single" w:sz="4" w:space="0" w:color="000000"/>
            </w:tcBorders>
          </w:tcPr>
          <w:p w14:paraId="6553A06F" w14:textId="77777777" w:rsidR="00397CED" w:rsidRDefault="007C733A">
            <w:pPr>
              <w:widowControl w:val="0"/>
              <w:jc w:val="both"/>
            </w:pPr>
            <w:r>
              <w:t>2013</w:t>
            </w:r>
          </w:p>
        </w:tc>
        <w:tc>
          <w:tcPr>
            <w:tcW w:w="2246" w:type="dxa"/>
            <w:gridSpan w:val="5"/>
            <w:tcBorders>
              <w:top w:val="single" w:sz="4" w:space="0" w:color="000000"/>
              <w:left w:val="single" w:sz="4" w:space="0" w:color="000000"/>
              <w:bottom w:val="single" w:sz="4" w:space="0" w:color="000000"/>
              <w:right w:val="single" w:sz="12" w:space="0" w:color="000000"/>
            </w:tcBorders>
          </w:tcPr>
          <w:p w14:paraId="543EAC92" w14:textId="77777777" w:rsidR="00397CED" w:rsidRDefault="007C733A">
            <w:pPr>
              <w:widowControl w:val="0"/>
              <w:jc w:val="both"/>
            </w:pPr>
            <w:r>
              <w:t>VUT v Brně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036F4C9C"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5FDAC1E7"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664DB4D3" w14:textId="77777777" w:rsidR="00397CED" w:rsidRDefault="007C733A">
            <w:pPr>
              <w:widowControl w:val="0"/>
              <w:jc w:val="both"/>
              <w:rPr>
                <w:b/>
                <w:sz w:val="18"/>
              </w:rPr>
            </w:pPr>
            <w:r>
              <w:rPr>
                <w:b/>
                <w:sz w:val="18"/>
              </w:rPr>
              <w:t>ostatní</w:t>
            </w:r>
          </w:p>
        </w:tc>
      </w:tr>
      <w:tr w:rsidR="00397CED" w14:paraId="2B1E13C6"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14089C67"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964CA2D"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1AACE103"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7541008F" w14:textId="77777777" w:rsidR="00397CED" w:rsidRDefault="007C733A">
            <w:pPr>
              <w:widowControl w:val="0"/>
              <w:jc w:val="both"/>
              <w:rPr>
                <w:b/>
              </w:rPr>
            </w:pPr>
            <w:r>
              <w:rPr>
                <w:b/>
              </w:rPr>
              <w:t>363</w:t>
            </w:r>
          </w:p>
        </w:tc>
        <w:tc>
          <w:tcPr>
            <w:tcW w:w="693" w:type="dxa"/>
            <w:tcBorders>
              <w:top w:val="single" w:sz="4" w:space="0" w:color="000000"/>
              <w:left w:val="single" w:sz="4" w:space="0" w:color="000000"/>
              <w:bottom w:val="single" w:sz="4" w:space="0" w:color="000000"/>
              <w:right w:val="single" w:sz="4" w:space="0" w:color="000000"/>
            </w:tcBorders>
          </w:tcPr>
          <w:p w14:paraId="59BF714C" w14:textId="77777777" w:rsidR="00397CED" w:rsidRDefault="007C733A">
            <w:pPr>
              <w:widowControl w:val="0"/>
              <w:jc w:val="both"/>
              <w:rPr>
                <w:b/>
              </w:rPr>
            </w:pPr>
            <w:r>
              <w:rPr>
                <w:b/>
              </w:rPr>
              <w:t>730</w:t>
            </w:r>
          </w:p>
        </w:tc>
        <w:tc>
          <w:tcPr>
            <w:tcW w:w="694" w:type="dxa"/>
            <w:tcBorders>
              <w:top w:val="single" w:sz="4" w:space="0" w:color="000000"/>
              <w:left w:val="single" w:sz="4" w:space="0" w:color="000000"/>
              <w:bottom w:val="single" w:sz="4" w:space="0" w:color="000000"/>
              <w:right w:val="single" w:sz="4" w:space="0" w:color="000000"/>
            </w:tcBorders>
          </w:tcPr>
          <w:p w14:paraId="206A5A7C" w14:textId="77777777" w:rsidR="00397CED" w:rsidRDefault="007C733A">
            <w:pPr>
              <w:widowControl w:val="0"/>
              <w:jc w:val="both"/>
              <w:rPr>
                <w:b/>
              </w:rPr>
            </w:pPr>
            <w:r>
              <w:rPr>
                <w:b/>
              </w:rPr>
              <w:t>1895</w:t>
            </w:r>
          </w:p>
        </w:tc>
      </w:tr>
      <w:tr w:rsidR="00397CED" w14:paraId="333C5362"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3BE96CC5"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04FE933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3563648D"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1154373"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67C95E87" w14:textId="77777777" w:rsidR="00397CED" w:rsidRDefault="007C733A">
            <w:pPr>
              <w:widowControl w:val="0"/>
              <w:rPr>
                <w:b/>
              </w:rPr>
            </w:pPr>
            <w:r>
              <w:rPr>
                <w:b/>
              </w:rPr>
              <w:t xml:space="preserve">    13/13</w:t>
            </w:r>
          </w:p>
        </w:tc>
      </w:tr>
      <w:tr w:rsidR="00397CED" w14:paraId="3C26E49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C57B77C"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4675747D"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3B1B6452" w14:textId="77777777" w:rsidR="00397CED" w:rsidRDefault="007C733A">
            <w:pPr>
              <w:widowControl w:val="0"/>
            </w:pPr>
            <w:r>
              <w:rPr>
                <w:bCs/>
                <w:szCs w:val="18"/>
                <w:lang w:eastAsia="en-GB"/>
              </w:rPr>
              <w:lastRenderedPageBreak/>
              <w:t xml:space="preserve">HUYNH, H. M., NGUYEN, L. T., VO, B., </w:t>
            </w:r>
            <w:r>
              <w:rPr>
                <w:b/>
                <w:szCs w:val="18"/>
                <w:lang w:eastAsia="en-GB"/>
              </w:rPr>
              <w:t>KOMÍNKOVÁ OPLATKOVÁ, Z.</w:t>
            </w:r>
            <w:r>
              <w:rPr>
                <w:bCs/>
                <w:szCs w:val="18"/>
                <w:lang w:eastAsia="en-GB"/>
              </w:rPr>
              <w:t xml:space="preserve"> </w:t>
            </w:r>
            <w:r>
              <w:rPr>
                <w:b/>
                <w:szCs w:val="18"/>
                <w:lang w:eastAsia="en-GB"/>
              </w:rPr>
              <w:t>(15),</w:t>
            </w:r>
            <w:r>
              <w:rPr>
                <w:bCs/>
                <w:szCs w:val="18"/>
                <w:lang w:eastAsia="en-GB"/>
              </w:rPr>
              <w:t xml:space="preserve"> FOURNIERVIGER, P., YUN, U. (2022) An efficient parallel algorithm for mining weighted clickstream patterns</w:t>
            </w:r>
            <w:r>
              <w:rPr>
                <w:bCs/>
                <w:i/>
                <w:iCs/>
                <w:szCs w:val="18"/>
                <w:lang w:eastAsia="en-GB"/>
              </w:rPr>
              <w:t>, Information Sciences</w:t>
            </w:r>
            <w:r>
              <w:rPr>
                <w:bCs/>
                <w:szCs w:val="18"/>
                <w:lang w:eastAsia="en-GB"/>
              </w:rPr>
              <w:t>, č. 582,</w:t>
            </w:r>
            <w:proofErr w:type="gramStart"/>
            <w:r>
              <w:rPr>
                <w:bCs/>
                <w:szCs w:val="18"/>
                <w:lang w:eastAsia="en-GB"/>
              </w:rPr>
              <w:t>s.349</w:t>
            </w:r>
            <w:proofErr w:type="gramEnd"/>
            <w:r>
              <w:rPr>
                <w:bCs/>
                <w:szCs w:val="18"/>
                <w:lang w:eastAsia="en-GB"/>
              </w:rPr>
              <w:t>-368,ISSN 0020-0255,IF 6.795,Jimp Q1</w:t>
            </w:r>
          </w:p>
          <w:p w14:paraId="24E468DF" w14:textId="77777777" w:rsidR="00397CED" w:rsidRDefault="007C733A">
            <w:pPr>
              <w:widowControl w:val="0"/>
            </w:pPr>
            <w:r>
              <w:rPr>
                <w:bCs/>
                <w:szCs w:val="18"/>
                <w:lang w:eastAsia="en-GB"/>
              </w:rPr>
              <w:t xml:space="preserve">TUREČKOVÁ, A., TUREČEK, T., </w:t>
            </w:r>
            <w:r>
              <w:rPr>
                <w:b/>
                <w:szCs w:val="18"/>
                <w:lang w:eastAsia="en-GB"/>
              </w:rPr>
              <w:t>KOMÍNKOVÁ OPLATKOVÁ, Z. (10)</w:t>
            </w:r>
            <w:r>
              <w:rPr>
                <w:bCs/>
                <w:szCs w:val="18"/>
                <w:lang w:eastAsia="en-GB"/>
              </w:rPr>
              <w:t xml:space="preserve">, RODRÍGUES-SÁNCHEZ, A. (2020) Improving CT Image Tumor Segmentation Through Deep Supervision and Attentional Gates. </w:t>
            </w:r>
            <w:r>
              <w:rPr>
                <w:bCs/>
                <w:i/>
                <w:iCs/>
                <w:szCs w:val="18"/>
                <w:lang w:eastAsia="en-GB"/>
              </w:rPr>
              <w:t>Frontiers Robotics AI</w:t>
            </w:r>
            <w:r>
              <w:rPr>
                <w:bCs/>
                <w:szCs w:val="18"/>
                <w:lang w:eastAsia="en-GB"/>
              </w:rPr>
              <w:t>,roč. 7, s. 1-</w:t>
            </w:r>
            <w:proofErr w:type="gramStart"/>
            <w:r>
              <w:rPr>
                <w:bCs/>
                <w:szCs w:val="18"/>
                <w:lang w:eastAsia="en-GB"/>
              </w:rPr>
              <w:t>14.ISSN</w:t>
            </w:r>
            <w:proofErr w:type="gramEnd"/>
            <w:r>
              <w:rPr>
                <w:bCs/>
                <w:szCs w:val="18"/>
                <w:lang w:eastAsia="en-GB"/>
              </w:rPr>
              <w:t xml:space="preserve"> 2296-9144.JSC Q2</w:t>
            </w:r>
          </w:p>
          <w:p w14:paraId="6997E6A3" w14:textId="77777777" w:rsidR="00397CED" w:rsidRDefault="007C733A">
            <w:pPr>
              <w:widowControl w:val="0"/>
            </w:pPr>
            <w:r>
              <w:rPr>
                <w:bCs/>
                <w:szCs w:val="18"/>
                <w:lang w:eastAsia="en-GB"/>
              </w:rPr>
              <w:t xml:space="preserve">TUREČKOVÁ, A., HOLÍK, T., </w:t>
            </w:r>
            <w:r>
              <w:rPr>
                <w:b/>
                <w:szCs w:val="18"/>
                <w:lang w:eastAsia="en-GB"/>
              </w:rPr>
              <w:t>KOMÍNKOVÁ OPLATKOVÁ, Z. (20)</w:t>
            </w:r>
            <w:r>
              <w:rPr>
                <w:bCs/>
                <w:szCs w:val="18"/>
                <w:lang w:eastAsia="en-GB"/>
              </w:rPr>
              <w:t>. (2020) Dog face detection using yolo network. Mendel, roč. 26, č. 2, s. 17-22. ISSN 1803-3814. JSC Q3</w:t>
            </w:r>
          </w:p>
          <w:p w14:paraId="0377DAD4" w14:textId="77777777" w:rsidR="00397CED" w:rsidRDefault="007C733A">
            <w:pPr>
              <w:widowControl w:val="0"/>
            </w:pPr>
            <w:r>
              <w:rPr>
                <w:rFonts w:eastAsia="Calibri"/>
                <w:szCs w:val="18"/>
                <w:lang w:eastAsia="en-US"/>
              </w:rPr>
              <w:t xml:space="preserve">JANKŮ, P., </w:t>
            </w:r>
            <w:r>
              <w:rPr>
                <w:rFonts w:eastAsia="Calibri"/>
                <w:b/>
                <w:bCs/>
                <w:szCs w:val="18"/>
                <w:lang w:eastAsia="en-US"/>
              </w:rPr>
              <w:t>KOMÍNKOVÁ OPLATKOVÁ, Z. (30)</w:t>
            </w:r>
            <w:r>
              <w:rPr>
                <w:rFonts w:eastAsia="Calibri"/>
                <w:szCs w:val="18"/>
                <w:lang w:eastAsia="en-US"/>
              </w:rPr>
              <w:t xml:space="preserve">, DULÍK, T., SNOPEK, P., LÍBA, J. (2018) Fire detection in video stream by using simple artificial neural network. </w:t>
            </w:r>
            <w:r>
              <w:rPr>
                <w:rFonts w:eastAsia="Calibri"/>
                <w:i/>
                <w:iCs/>
                <w:szCs w:val="18"/>
                <w:lang w:eastAsia="en-US"/>
              </w:rPr>
              <w:t>Mendel</w:t>
            </w:r>
            <w:r>
              <w:rPr>
                <w:rFonts w:eastAsia="Calibri"/>
                <w:szCs w:val="18"/>
                <w:lang w:eastAsia="en-US"/>
              </w:rPr>
              <w:t>, roč. 24, č. 2, s. 55-61. ISSN 1803-3814. JSC Q3</w:t>
            </w:r>
          </w:p>
          <w:p w14:paraId="2812A1CD" w14:textId="77777777" w:rsidR="00397CED" w:rsidRDefault="007C733A">
            <w:pPr>
              <w:widowControl w:val="0"/>
            </w:pPr>
            <w:r>
              <w:rPr>
                <w:bCs/>
                <w:lang w:val="en-GB" w:eastAsia="en-GB"/>
              </w:rPr>
              <w:t>VOLNÁ</w:t>
            </w:r>
            <w:r>
              <w:rPr>
                <w:lang w:val="en-GB" w:eastAsia="en-GB"/>
              </w:rPr>
              <w:t xml:space="preserve">, </w:t>
            </w:r>
            <w:r>
              <w:rPr>
                <w:bCs/>
                <w:lang w:val="en-GB" w:eastAsia="en-GB"/>
              </w:rPr>
              <w:t>E.</w:t>
            </w:r>
            <w:r>
              <w:rPr>
                <w:lang w:val="en-GB" w:eastAsia="en-GB"/>
              </w:rPr>
              <w:t xml:space="preserve">, </w:t>
            </w:r>
            <w:r>
              <w:rPr>
                <w:bCs/>
                <w:lang w:val="en-GB" w:eastAsia="en-GB"/>
              </w:rPr>
              <w:t>KOTYRBA</w:t>
            </w:r>
            <w:r>
              <w:rPr>
                <w:lang w:val="en-GB" w:eastAsia="en-GB"/>
              </w:rPr>
              <w:t xml:space="preserve">, </w:t>
            </w:r>
            <w:r>
              <w:rPr>
                <w:bCs/>
                <w:lang w:val="en-GB" w:eastAsia="en-GB"/>
              </w:rPr>
              <w:t>M.</w:t>
            </w:r>
            <w:r>
              <w:rPr>
                <w:lang w:val="en-GB" w:eastAsia="en-GB"/>
              </w:rPr>
              <w:t xml:space="preserve">, </w:t>
            </w:r>
            <w:r>
              <w:rPr>
                <w:b/>
                <w:bCs/>
                <w:lang w:val="en-GB" w:eastAsia="en-GB"/>
              </w:rPr>
              <w:t>KOMÍNKOVÁ OPLATKOVÁ</w:t>
            </w:r>
            <w:r>
              <w:rPr>
                <w:b/>
                <w:lang w:val="en-GB" w:eastAsia="en-GB"/>
              </w:rPr>
              <w:t xml:space="preserve">, </w:t>
            </w:r>
            <w:r>
              <w:rPr>
                <w:b/>
                <w:bCs/>
                <w:lang w:val="en-GB" w:eastAsia="en-GB"/>
              </w:rPr>
              <w:t xml:space="preserve">Z. </w:t>
            </w:r>
            <w:r>
              <w:rPr>
                <w:b/>
                <w:lang w:val="en-GB" w:eastAsia="en-GB"/>
              </w:rPr>
              <w:t>(35),</w:t>
            </w:r>
            <w:r>
              <w:rPr>
                <w:lang w:val="en-GB" w:eastAsia="en-GB"/>
              </w:rPr>
              <w:t xml:space="preserve"> ŠENKEŘÍK, </w:t>
            </w:r>
            <w:r>
              <w:rPr>
                <w:bCs/>
                <w:lang w:val="en-GB" w:eastAsia="en-GB"/>
              </w:rPr>
              <w:t>R</w:t>
            </w:r>
            <w:r>
              <w:rPr>
                <w:lang w:val="en-GB" w:eastAsia="en-GB"/>
              </w:rPr>
              <w:t xml:space="preserve">. (2018) Elliott waves classification by means of neural and pseudo neural networks. </w:t>
            </w:r>
            <w:r>
              <w:rPr>
                <w:i/>
                <w:iCs/>
                <w:lang w:val="en-GB" w:eastAsia="en-GB"/>
              </w:rPr>
              <w:t>Soft computing</w:t>
            </w:r>
            <w:r>
              <w:rPr>
                <w:lang w:val="en-GB" w:eastAsia="en-GB"/>
              </w:rPr>
              <w:t>, 2018, roč. 22, č. 6, s. 1803-1813. ISSN 1432-7643 Jimp Q2</w:t>
            </w:r>
          </w:p>
          <w:p w14:paraId="6DD60472" w14:textId="77777777" w:rsidR="00397CED" w:rsidRDefault="00397CED">
            <w:pPr>
              <w:widowControl w:val="0"/>
              <w:jc w:val="both"/>
              <w:rPr>
                <w:b/>
              </w:rPr>
            </w:pPr>
          </w:p>
        </w:tc>
      </w:tr>
      <w:tr w:rsidR="00397CED" w14:paraId="380B7AA2"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302A89E" w14:textId="77777777" w:rsidR="00397CED" w:rsidRDefault="007C733A">
            <w:pPr>
              <w:widowControl w:val="0"/>
              <w:rPr>
                <w:b/>
              </w:rPr>
            </w:pPr>
            <w:r>
              <w:rPr>
                <w:b/>
              </w:rPr>
              <w:t>Působení v zahraničí</w:t>
            </w:r>
          </w:p>
        </w:tc>
      </w:tr>
      <w:tr w:rsidR="00397CED" w14:paraId="569B8808"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2B6C6C66" w14:textId="77777777" w:rsidR="00397CED" w:rsidRDefault="007C733A">
            <w:pPr>
              <w:widowControl w:val="0"/>
            </w:pPr>
            <w:del w:id="1721" w:author="Jiří Vojtěšek" w:date="2023-01-19T14:00:00Z">
              <w:r w:rsidDel="00393916">
                <w:delText xml:space="preserve">10 - 12/ </w:delText>
              </w:r>
            </w:del>
            <w:r>
              <w:t>2002: Stipendijní pobyt v rámci programu Erasmus na The Open University, Oxford Research Unit, Oxford, Velká Británie. (3 měsíce).</w:t>
            </w:r>
          </w:p>
          <w:p w14:paraId="79874CD5" w14:textId="77777777" w:rsidR="00397CED" w:rsidRDefault="007C733A">
            <w:pPr>
              <w:widowControl w:val="0"/>
            </w:pPr>
            <w:del w:id="1722" w:author="Jiří Vojtěšek" w:date="2023-01-19T14:00:00Z">
              <w:r w:rsidDel="00393916">
                <w:delText>04 – 06/</w:delText>
              </w:r>
            </w:del>
            <w:r>
              <w:t>2004: Stipendijní pobyt v rámci programu Nonlinear and adaptive control, Politecnico di Milano, Milano, Itálie. (3 měsíce)</w:t>
            </w:r>
          </w:p>
        </w:tc>
      </w:tr>
      <w:tr w:rsidR="00397CED" w14:paraId="78364EC0"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7BE701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4FDF5D13"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702949E"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490C4EC2" w14:textId="77777777" w:rsidR="00397CED" w:rsidRDefault="007C733A">
            <w:pPr>
              <w:widowControl w:val="0"/>
              <w:jc w:val="both"/>
            </w:pPr>
            <w:r>
              <w:t>31. 10. 2022</w:t>
            </w:r>
          </w:p>
        </w:tc>
      </w:tr>
    </w:tbl>
    <w:p w14:paraId="567819A1" w14:textId="77777777" w:rsidR="00397CED" w:rsidRDefault="00397CED"/>
    <w:p w14:paraId="587C1552" w14:textId="77777777" w:rsidR="00397CED" w:rsidRDefault="007C733A">
      <w:r>
        <w:br w:type="page"/>
      </w:r>
    </w:p>
    <w:p w14:paraId="2B4AD0D8" w14:textId="77777777" w:rsidR="00397CED" w:rsidRDefault="00397CED"/>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6A83877"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703AB114" w14:textId="0D8B8CE9" w:rsidR="00397CED" w:rsidRDefault="007C733A">
            <w:pPr>
              <w:widowControl w:val="0"/>
              <w:tabs>
                <w:tab w:val="right" w:pos="9523"/>
              </w:tabs>
              <w:jc w:val="both"/>
            </w:pPr>
            <w:r>
              <w:rPr>
                <w:b/>
                <w:sz w:val="28"/>
              </w:rPr>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723" w:author="Jiří Vojtěšek" w:date="2023-01-24T20:39:00Z">
              <w:r w:rsidR="008A5423">
                <w:rPr>
                  <w:b/>
                  <w:sz w:val="24"/>
                  <w:szCs w:val="22"/>
                  <w:lang w:eastAsia="en-US"/>
                </w:rPr>
                <w:t>Abecední seznam</w:t>
              </w:r>
            </w:ins>
            <w:del w:id="1724" w:author="Jiří Vojtěšek" w:date="2023-01-24T20:39:00Z">
              <w:r w:rsidDel="008A5423">
                <w:rPr>
                  <w:rStyle w:val="Odkazintenzivn"/>
                </w:rPr>
                <w:delText>Abecední seznam</w:delText>
              </w:r>
            </w:del>
            <w:r>
              <w:rPr>
                <w:rStyle w:val="Odkazintenzivn"/>
              </w:rPr>
              <w:fldChar w:fldCharType="end"/>
            </w:r>
          </w:p>
        </w:tc>
      </w:tr>
      <w:tr w:rsidR="00397CED" w14:paraId="7984D3CD"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E8AEBCC"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4284BE49" w14:textId="77777777" w:rsidR="00397CED" w:rsidRDefault="007C733A">
            <w:pPr>
              <w:widowControl w:val="0"/>
              <w:jc w:val="both"/>
            </w:pPr>
            <w:r>
              <w:t>Univerzita Tomáše Bati ve Zlíně</w:t>
            </w:r>
          </w:p>
        </w:tc>
      </w:tr>
      <w:tr w:rsidR="00397CED" w14:paraId="1C1796C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7BE6524"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5E3B1814" w14:textId="77777777" w:rsidR="00397CED" w:rsidRDefault="007C733A">
            <w:pPr>
              <w:widowControl w:val="0"/>
              <w:jc w:val="both"/>
            </w:pPr>
            <w:r>
              <w:t xml:space="preserve">Fakulta </w:t>
            </w:r>
            <w:ins w:id="1725" w:author="Jiří Vojtěšek" w:date="2023-01-10T13:42:00Z">
              <w:r>
                <w:t>aplikované informatiky</w:t>
              </w:r>
            </w:ins>
            <w:del w:id="1726" w:author="Jiří Vojtěšek" w:date="2023-01-10T13:42:00Z">
              <w:r>
                <w:delText>managementu a ekonomiky</w:delText>
              </w:r>
            </w:del>
          </w:p>
        </w:tc>
      </w:tr>
      <w:tr w:rsidR="00397CED" w14:paraId="23E8F88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00100A7"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5182D9C3" w14:textId="77777777" w:rsidR="00397CED" w:rsidRDefault="007C733A">
            <w:pPr>
              <w:widowControl w:val="0"/>
              <w:jc w:val="both"/>
            </w:pPr>
            <w:r>
              <w:t>Učitelství informatiky pro základní střední školy</w:t>
            </w:r>
          </w:p>
        </w:tc>
      </w:tr>
      <w:tr w:rsidR="00397CED" w14:paraId="6E43070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B9392C9"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2772FBE4" w14:textId="77777777" w:rsidR="00397CED" w:rsidRDefault="007C733A">
            <w:pPr>
              <w:widowControl w:val="0"/>
              <w:tabs>
                <w:tab w:val="left" w:pos="972"/>
              </w:tabs>
              <w:jc w:val="both"/>
            </w:pPr>
            <w:r>
              <w:t xml:space="preserve">Petr </w:t>
            </w:r>
            <w:bookmarkStart w:id="1727" w:name="anovak"/>
            <w:r>
              <w:t>Novák</w:t>
            </w:r>
            <w:bookmarkEnd w:id="1727"/>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01362FA0"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16CDBFC8" w14:textId="77777777" w:rsidR="00397CED" w:rsidRDefault="007C733A">
            <w:pPr>
              <w:widowControl w:val="0"/>
              <w:jc w:val="both"/>
            </w:pPr>
            <w:r>
              <w:t>doc. Ing., PhD.</w:t>
            </w:r>
          </w:p>
        </w:tc>
      </w:tr>
      <w:tr w:rsidR="00397CED" w14:paraId="4EE8E5C4"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C71F67F"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5B0A1890" w14:textId="77777777" w:rsidR="00397CED" w:rsidRDefault="007C733A">
            <w:pPr>
              <w:widowControl w:val="0"/>
              <w:jc w:val="both"/>
            </w:pPr>
            <w:r>
              <w:t>1979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2D5D2F85"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6AF4C7AC"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B9D00D4"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61359BDB"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60A90E67"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509A6A32" w14:textId="77777777" w:rsidR="00397CED" w:rsidRDefault="007C733A">
            <w:pPr>
              <w:widowControl w:val="0"/>
              <w:jc w:val="both"/>
            </w:pPr>
            <w:r>
              <w:t>N</w:t>
            </w:r>
          </w:p>
        </w:tc>
      </w:tr>
      <w:tr w:rsidR="00397CED" w14:paraId="7FA5E997"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57C375BB"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0088657F"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BAA757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2568C573"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F6B97BE"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DA936BE" w14:textId="77777777" w:rsidR="00397CED" w:rsidRDefault="00397CED">
            <w:pPr>
              <w:widowControl w:val="0"/>
              <w:jc w:val="both"/>
            </w:pPr>
          </w:p>
        </w:tc>
      </w:tr>
      <w:tr w:rsidR="00397CED" w14:paraId="482BAD39"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1AFF4C81"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4F26B413"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AD7141F" w14:textId="77777777" w:rsidR="00397CED" w:rsidRDefault="007C733A">
            <w:pPr>
              <w:widowControl w:val="0"/>
              <w:jc w:val="both"/>
              <w:rPr>
                <w:b/>
              </w:rPr>
            </w:pPr>
            <w:r>
              <w:rPr>
                <w:b/>
              </w:rPr>
              <w:t>rozsah</w:t>
            </w:r>
          </w:p>
        </w:tc>
      </w:tr>
      <w:tr w:rsidR="00397CED" w14:paraId="7858652D"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4EA133E1" w14:textId="77777777" w:rsidR="00397CED" w:rsidRDefault="007C733A">
            <w:pPr>
              <w:widowControl w:val="0"/>
              <w:jc w:val="both"/>
            </w:pPr>
            <w:r>
              <w:t>Moravská vysoká škola Olomouc</w:t>
            </w:r>
          </w:p>
        </w:tc>
        <w:tc>
          <w:tcPr>
            <w:tcW w:w="1700" w:type="dxa"/>
            <w:gridSpan w:val="2"/>
            <w:tcBorders>
              <w:top w:val="single" w:sz="4" w:space="0" w:color="000000"/>
              <w:left w:val="single" w:sz="4" w:space="0" w:color="000000"/>
              <w:bottom w:val="single" w:sz="4" w:space="0" w:color="000000"/>
              <w:right w:val="single" w:sz="4" w:space="0" w:color="000000"/>
            </w:tcBorders>
          </w:tcPr>
          <w:p w14:paraId="19502638" w14:textId="77777777" w:rsidR="00397CED" w:rsidRDefault="007C733A">
            <w:pPr>
              <w:widowControl w:val="0"/>
              <w:jc w:val="both"/>
            </w:pPr>
            <w:r>
              <w:t>PP</w:t>
            </w:r>
          </w:p>
        </w:tc>
        <w:tc>
          <w:tcPr>
            <w:tcW w:w="2096" w:type="dxa"/>
            <w:gridSpan w:val="5"/>
            <w:tcBorders>
              <w:top w:val="single" w:sz="4" w:space="0" w:color="000000"/>
              <w:left w:val="single" w:sz="4" w:space="0" w:color="000000"/>
              <w:bottom w:val="single" w:sz="4" w:space="0" w:color="000000"/>
              <w:right w:val="single" w:sz="4" w:space="0" w:color="000000"/>
            </w:tcBorders>
          </w:tcPr>
          <w:p w14:paraId="32D6DFE7" w14:textId="77777777" w:rsidR="00397CED" w:rsidRDefault="007C733A">
            <w:pPr>
              <w:widowControl w:val="0"/>
              <w:jc w:val="both"/>
            </w:pPr>
            <w:r>
              <w:t>20</w:t>
            </w:r>
          </w:p>
        </w:tc>
      </w:tr>
      <w:tr w:rsidR="00397CED" w14:paraId="777508D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22E5B64"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4AD1FE89" w14:textId="77777777">
        <w:trPr>
          <w:trHeight w:val="222"/>
        </w:trPr>
        <w:tc>
          <w:tcPr>
            <w:tcW w:w="9859" w:type="dxa"/>
            <w:gridSpan w:val="15"/>
            <w:tcBorders>
              <w:left w:val="single" w:sz="4" w:space="0" w:color="000000"/>
              <w:bottom w:val="single" w:sz="4" w:space="0" w:color="000000"/>
              <w:right w:val="single" w:sz="4" w:space="0" w:color="000000"/>
            </w:tcBorders>
          </w:tcPr>
          <w:p w14:paraId="5FE0B6CF" w14:textId="77777777" w:rsidR="00397CED" w:rsidRDefault="007C733A">
            <w:pPr>
              <w:widowControl w:val="0"/>
              <w:jc w:val="both"/>
            </w:pPr>
            <w:r>
              <w:t>Základy podnikové ekonomiky - garant a přednášející (100 %)</w:t>
            </w:r>
          </w:p>
        </w:tc>
      </w:tr>
      <w:tr w:rsidR="00397CED" w14:paraId="367AE18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51EB7B7"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07C34E52" w14:textId="77777777">
        <w:trPr>
          <w:trHeight w:val="340"/>
        </w:trPr>
        <w:tc>
          <w:tcPr>
            <w:tcW w:w="2801" w:type="dxa"/>
            <w:gridSpan w:val="2"/>
            <w:tcBorders>
              <w:left w:val="single" w:sz="4" w:space="0" w:color="000000"/>
              <w:bottom w:val="single" w:sz="4" w:space="0" w:color="000000"/>
              <w:right w:val="single" w:sz="4" w:space="0" w:color="000000"/>
            </w:tcBorders>
          </w:tcPr>
          <w:p w14:paraId="232B40EE"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4D669D1D"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74A63347"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70A3184"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D1A5F35" w14:textId="77777777" w:rsidR="00397CED" w:rsidRDefault="007C733A">
            <w:pPr>
              <w:widowControl w:val="0"/>
              <w:jc w:val="both"/>
            </w:pPr>
            <w:r>
              <w:rPr>
                <w:b/>
              </w:rPr>
              <w:t>(</w:t>
            </w:r>
            <w:r>
              <w:rPr>
                <w:b/>
                <w:i/>
                <w:iCs/>
              </w:rPr>
              <w:t>nepovinný údaj</w:t>
            </w:r>
            <w:r>
              <w:rPr>
                <w:b/>
              </w:rPr>
              <w:t>) Počet hodin za semestr</w:t>
            </w:r>
          </w:p>
        </w:tc>
      </w:tr>
      <w:tr w:rsidR="00397CED" w14:paraId="410F690E" w14:textId="77777777">
        <w:trPr>
          <w:trHeight w:val="285"/>
        </w:trPr>
        <w:tc>
          <w:tcPr>
            <w:tcW w:w="2801" w:type="dxa"/>
            <w:gridSpan w:val="2"/>
            <w:tcBorders>
              <w:left w:val="single" w:sz="4" w:space="0" w:color="000000"/>
              <w:bottom w:val="single" w:sz="4" w:space="0" w:color="000000"/>
              <w:right w:val="single" w:sz="4" w:space="0" w:color="000000"/>
            </w:tcBorders>
          </w:tcPr>
          <w:p w14:paraId="6AA06000" w14:textId="77777777" w:rsidR="00397CED" w:rsidRDefault="00397CED">
            <w:pPr>
              <w:widowControl w:val="0"/>
              <w:jc w:val="both"/>
            </w:pPr>
          </w:p>
        </w:tc>
        <w:tc>
          <w:tcPr>
            <w:tcW w:w="2413" w:type="dxa"/>
            <w:gridSpan w:val="3"/>
            <w:tcBorders>
              <w:left w:val="single" w:sz="4" w:space="0" w:color="000000"/>
              <w:bottom w:val="single" w:sz="4" w:space="0" w:color="000000"/>
              <w:right w:val="single" w:sz="4" w:space="0" w:color="000000"/>
            </w:tcBorders>
          </w:tcPr>
          <w:p w14:paraId="258FD364"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19AD72AE"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2E153E66"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0007A9F2" w14:textId="77777777" w:rsidR="00397CED" w:rsidRDefault="00397CED">
            <w:pPr>
              <w:widowControl w:val="0"/>
              <w:jc w:val="both"/>
            </w:pPr>
          </w:p>
        </w:tc>
      </w:tr>
      <w:tr w:rsidR="00397CED" w14:paraId="7131E08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73E0426" w14:textId="77777777" w:rsidR="00397CED" w:rsidRDefault="007C733A">
            <w:pPr>
              <w:widowControl w:val="0"/>
              <w:jc w:val="both"/>
              <w:rPr>
                <w:b/>
              </w:rPr>
            </w:pPr>
            <w:r>
              <w:rPr>
                <w:b/>
              </w:rPr>
              <w:t>Údaje o vzdělání na VŠ</w:t>
            </w:r>
          </w:p>
        </w:tc>
      </w:tr>
      <w:tr w:rsidR="00397CED" w14:paraId="2D0EA6CA" w14:textId="77777777">
        <w:trPr>
          <w:trHeight w:val="566"/>
        </w:trPr>
        <w:tc>
          <w:tcPr>
            <w:tcW w:w="9859" w:type="dxa"/>
            <w:gridSpan w:val="15"/>
            <w:tcBorders>
              <w:top w:val="single" w:sz="4" w:space="0" w:color="000000"/>
              <w:left w:val="single" w:sz="4" w:space="0" w:color="000000"/>
              <w:bottom w:val="single" w:sz="4" w:space="0" w:color="000000"/>
              <w:right w:val="single" w:sz="4" w:space="0" w:color="000000"/>
            </w:tcBorders>
          </w:tcPr>
          <w:p w14:paraId="21804449" w14:textId="77777777" w:rsidR="00397CED" w:rsidRDefault="007C733A">
            <w:pPr>
              <w:widowControl w:val="0"/>
              <w:jc w:val="both"/>
              <w:rPr>
                <w:ins w:id="1728" w:author="Jiri Vojtesek" w:date="2023-01-09T23:01:00Z"/>
              </w:rPr>
            </w:pPr>
            <w:ins w:id="1729" w:author="Jiri Vojtesek" w:date="2023-01-09T23:01:00Z">
              <w:r>
                <w:t>1998 – 2003</w:t>
              </w:r>
              <w:r>
                <w:tab/>
                <w:t>Fakulta managementu a ekonomiky, Univerzita Tomáš Bati ve Zlíně, obor Management a ekonomika (Bc, Ing.)</w:t>
              </w:r>
            </w:ins>
          </w:p>
          <w:p w14:paraId="50C86DE0" w14:textId="77777777" w:rsidR="00397CED" w:rsidRDefault="007C733A">
            <w:pPr>
              <w:widowControl w:val="0"/>
              <w:jc w:val="both"/>
            </w:pPr>
            <w:r>
              <w:t>2003 – 2009</w:t>
            </w:r>
            <w:r>
              <w:tab/>
            </w:r>
            <w:ins w:id="1730" w:author="Jiri Vojtesek" w:date="2023-01-09T23:01:00Z">
              <w:r>
                <w:t xml:space="preserve">Fakulta managementu a ekonomiky, </w:t>
              </w:r>
            </w:ins>
            <w:r>
              <w:t>Univerzita Tomáš Bati ve Zlíně, obor Management a ekonomika (Ph.D.)</w:t>
            </w:r>
          </w:p>
          <w:p w14:paraId="342BFD8C" w14:textId="77777777" w:rsidR="00397CED" w:rsidRDefault="007C733A">
            <w:pPr>
              <w:widowControl w:val="0"/>
              <w:jc w:val="both"/>
            </w:pPr>
            <w:del w:id="1731" w:author="Jiri Vojtesek" w:date="2023-01-09T23:01:00Z">
              <w:r>
                <w:delText>1998 – 2003</w:delText>
              </w:r>
              <w:r>
                <w:tab/>
                <w:delText>Univerzita Tomáš Bati ve Zlíně, obor Management a ekonomika (Bc, Ing.)</w:delText>
              </w:r>
            </w:del>
          </w:p>
          <w:p w14:paraId="16AAAF2A" w14:textId="77777777" w:rsidR="00397CED" w:rsidRDefault="00397CED">
            <w:pPr>
              <w:widowControl w:val="0"/>
              <w:jc w:val="both"/>
              <w:rPr>
                <w:b/>
              </w:rPr>
            </w:pPr>
          </w:p>
        </w:tc>
      </w:tr>
      <w:tr w:rsidR="00397CED" w14:paraId="6A6B00C2"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62166A1" w14:textId="77777777" w:rsidR="00397CED" w:rsidRDefault="007C733A">
            <w:pPr>
              <w:widowControl w:val="0"/>
              <w:jc w:val="both"/>
              <w:rPr>
                <w:b/>
              </w:rPr>
            </w:pPr>
            <w:r>
              <w:rPr>
                <w:b/>
              </w:rPr>
              <w:t>Údaje o odborném působení od absolvování VŠ</w:t>
            </w:r>
          </w:p>
        </w:tc>
      </w:tr>
      <w:tr w:rsidR="00397CED" w14:paraId="08E660C4" w14:textId="77777777">
        <w:trPr>
          <w:trHeight w:val="683"/>
        </w:trPr>
        <w:tc>
          <w:tcPr>
            <w:tcW w:w="9859" w:type="dxa"/>
            <w:gridSpan w:val="15"/>
            <w:tcBorders>
              <w:top w:val="single" w:sz="4" w:space="0" w:color="000000"/>
              <w:left w:val="single" w:sz="4" w:space="0" w:color="000000"/>
              <w:bottom w:val="single" w:sz="4" w:space="0" w:color="000000"/>
              <w:right w:val="single" w:sz="4" w:space="0" w:color="000000"/>
            </w:tcBorders>
          </w:tcPr>
          <w:p w14:paraId="2608FD40" w14:textId="77777777" w:rsidR="00397CED" w:rsidRDefault="007C733A">
            <w:pPr>
              <w:widowControl w:val="0"/>
              <w:jc w:val="both"/>
            </w:pPr>
            <w:r>
              <w:t>2006 - dosud</w:t>
            </w:r>
            <w:r>
              <w:tab/>
              <w:t xml:space="preserve">Univerzita Tomáše Bati ve Zlíně, Fakulta managementu a ekonomiky, akademický pracovník, odborný </w:t>
            </w:r>
            <w:r>
              <w:tab/>
            </w:r>
            <w:r>
              <w:tab/>
              <w:t>asistent, ředitel ústavu Podnikové ekonomiky (od 2016)</w:t>
            </w:r>
          </w:p>
          <w:p w14:paraId="41E853DF" w14:textId="77777777" w:rsidR="00397CED" w:rsidRDefault="007C733A">
            <w:pPr>
              <w:widowControl w:val="0"/>
              <w:jc w:val="both"/>
            </w:pPr>
            <w:r>
              <w:t>2011 - dosud</w:t>
            </w:r>
            <w:r>
              <w:tab/>
              <w:t>Moravská vysoká škola Olomouc, Ústav podnikové ekonomiky, akademický pracovník, odborný asistent</w:t>
            </w:r>
          </w:p>
        </w:tc>
      </w:tr>
      <w:tr w:rsidR="00397CED" w14:paraId="694FF538"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91AEF03" w14:textId="77777777" w:rsidR="00397CED" w:rsidRDefault="007C733A">
            <w:pPr>
              <w:widowControl w:val="0"/>
              <w:jc w:val="both"/>
              <w:rPr>
                <w:b/>
              </w:rPr>
            </w:pPr>
            <w:r>
              <w:rPr>
                <w:b/>
              </w:rPr>
              <w:t>Zkušenosti s vedením kvalifikačních a rigorózních prací</w:t>
            </w:r>
          </w:p>
        </w:tc>
      </w:tr>
      <w:tr w:rsidR="00397CED" w14:paraId="1D1A8F11" w14:textId="77777777">
        <w:trPr>
          <w:trHeight w:val="462"/>
        </w:trPr>
        <w:tc>
          <w:tcPr>
            <w:tcW w:w="9859" w:type="dxa"/>
            <w:gridSpan w:val="15"/>
            <w:tcBorders>
              <w:top w:val="single" w:sz="4" w:space="0" w:color="000000"/>
              <w:left w:val="single" w:sz="4" w:space="0" w:color="000000"/>
              <w:bottom w:val="single" w:sz="4" w:space="0" w:color="000000"/>
              <w:right w:val="single" w:sz="4" w:space="0" w:color="000000"/>
            </w:tcBorders>
          </w:tcPr>
          <w:p w14:paraId="3B7F48D9" w14:textId="77777777" w:rsidR="00397CED" w:rsidRDefault="007C733A">
            <w:pPr>
              <w:widowControl w:val="0"/>
              <w:jc w:val="both"/>
            </w:pPr>
            <w:r>
              <w:t>Bakalářské práce: 40, Diplomové práce: 58</w:t>
            </w:r>
          </w:p>
        </w:tc>
      </w:tr>
      <w:tr w:rsidR="00397CED" w14:paraId="2B7637C3"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EEF37AD"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A3799AC"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20F53AC"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4109AE73" w14:textId="77777777" w:rsidR="00397CED" w:rsidRDefault="007C733A">
            <w:pPr>
              <w:widowControl w:val="0"/>
              <w:jc w:val="both"/>
              <w:rPr>
                <w:b/>
              </w:rPr>
            </w:pPr>
            <w:r>
              <w:rPr>
                <w:b/>
              </w:rPr>
              <w:t>Ohlasy publikací</w:t>
            </w:r>
          </w:p>
        </w:tc>
      </w:tr>
      <w:tr w:rsidR="00397CED" w14:paraId="324CF687"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71460057" w14:textId="77777777" w:rsidR="00397CED" w:rsidRDefault="007C733A">
            <w:pPr>
              <w:widowControl w:val="0"/>
              <w:jc w:val="both"/>
            </w:pPr>
            <w:r>
              <w:t>Management a ekonomika podniku</w:t>
            </w:r>
          </w:p>
        </w:tc>
        <w:tc>
          <w:tcPr>
            <w:tcW w:w="2244" w:type="dxa"/>
            <w:gridSpan w:val="3"/>
            <w:tcBorders>
              <w:top w:val="single" w:sz="4" w:space="0" w:color="000000"/>
              <w:left w:val="single" w:sz="4" w:space="0" w:color="000000"/>
              <w:bottom w:val="single" w:sz="4" w:space="0" w:color="000000"/>
              <w:right w:val="single" w:sz="4" w:space="0" w:color="000000"/>
            </w:tcBorders>
          </w:tcPr>
          <w:p w14:paraId="2587F4E8" w14:textId="77777777" w:rsidR="00397CED" w:rsidRDefault="007C733A">
            <w:pPr>
              <w:widowControl w:val="0"/>
              <w:jc w:val="both"/>
            </w:pPr>
            <w:r>
              <w:t>2019</w:t>
            </w:r>
          </w:p>
        </w:tc>
        <w:tc>
          <w:tcPr>
            <w:tcW w:w="2246" w:type="dxa"/>
            <w:gridSpan w:val="5"/>
            <w:tcBorders>
              <w:top w:val="single" w:sz="4" w:space="0" w:color="000000"/>
              <w:left w:val="single" w:sz="4" w:space="0" w:color="000000"/>
              <w:bottom w:val="single" w:sz="4" w:space="0" w:color="000000"/>
              <w:right w:val="single" w:sz="12" w:space="0" w:color="000000"/>
            </w:tcBorders>
          </w:tcPr>
          <w:p w14:paraId="6BCB1FF3"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6A95ABE7"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AF0BC3A"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5071A17C" w14:textId="77777777" w:rsidR="00397CED" w:rsidRDefault="007C733A">
            <w:pPr>
              <w:widowControl w:val="0"/>
              <w:jc w:val="both"/>
              <w:rPr>
                <w:b/>
                <w:sz w:val="18"/>
              </w:rPr>
            </w:pPr>
            <w:r>
              <w:rPr>
                <w:b/>
                <w:sz w:val="18"/>
              </w:rPr>
              <w:t>ostatní</w:t>
            </w:r>
          </w:p>
        </w:tc>
      </w:tr>
      <w:tr w:rsidR="00397CED" w14:paraId="263C7F1C"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4D9A62C6"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36CC1594"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E64ABD3"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vAlign w:val="center"/>
          </w:tcPr>
          <w:p w14:paraId="0720AE6C" w14:textId="77777777" w:rsidR="00397CED" w:rsidRDefault="007C733A">
            <w:pPr>
              <w:widowControl w:val="0"/>
              <w:jc w:val="both"/>
              <w:rPr>
                <w:b/>
              </w:rPr>
            </w:pPr>
            <w:r>
              <w:rPr>
                <w:b/>
              </w:rPr>
              <w:t>36</w:t>
            </w:r>
          </w:p>
        </w:tc>
        <w:tc>
          <w:tcPr>
            <w:tcW w:w="693" w:type="dxa"/>
            <w:tcBorders>
              <w:top w:val="single" w:sz="4" w:space="0" w:color="000000"/>
              <w:left w:val="single" w:sz="4" w:space="0" w:color="000000"/>
              <w:bottom w:val="single" w:sz="4" w:space="0" w:color="000000"/>
              <w:right w:val="single" w:sz="4" w:space="0" w:color="000000"/>
            </w:tcBorders>
            <w:vAlign w:val="center"/>
          </w:tcPr>
          <w:p w14:paraId="0BD026E0" w14:textId="77777777" w:rsidR="00397CED" w:rsidRDefault="007C733A">
            <w:pPr>
              <w:widowControl w:val="0"/>
              <w:jc w:val="both"/>
              <w:rPr>
                <w:b/>
              </w:rPr>
            </w:pPr>
            <w:r>
              <w:rPr>
                <w:b/>
              </w:rPr>
              <w:t>77</w:t>
            </w:r>
          </w:p>
        </w:tc>
        <w:tc>
          <w:tcPr>
            <w:tcW w:w="694" w:type="dxa"/>
            <w:tcBorders>
              <w:top w:val="single" w:sz="4" w:space="0" w:color="000000"/>
              <w:left w:val="single" w:sz="4" w:space="0" w:color="000000"/>
              <w:bottom w:val="single" w:sz="4" w:space="0" w:color="000000"/>
              <w:right w:val="single" w:sz="4" w:space="0" w:color="000000"/>
            </w:tcBorders>
            <w:vAlign w:val="center"/>
          </w:tcPr>
          <w:p w14:paraId="4B701759" w14:textId="77777777" w:rsidR="00397CED" w:rsidRDefault="007C733A">
            <w:pPr>
              <w:widowControl w:val="0"/>
              <w:jc w:val="both"/>
              <w:rPr>
                <w:sz w:val="10"/>
                <w:szCs w:val="10"/>
              </w:rPr>
            </w:pPr>
            <w:r>
              <w:rPr>
                <w:sz w:val="10"/>
                <w:szCs w:val="10"/>
              </w:rPr>
              <w:t>nesledováno</w:t>
            </w:r>
          </w:p>
        </w:tc>
      </w:tr>
      <w:tr w:rsidR="00397CED" w14:paraId="0E9F86AE"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79E51D79"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65A8B60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145BE2D1"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24192F37"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753508CD" w14:textId="77777777" w:rsidR="00397CED" w:rsidRDefault="007C733A">
            <w:pPr>
              <w:widowControl w:val="0"/>
              <w:rPr>
                <w:b/>
              </w:rPr>
            </w:pPr>
            <w:r>
              <w:rPr>
                <w:b/>
              </w:rPr>
              <w:t xml:space="preserve">  8 /7</w:t>
            </w:r>
          </w:p>
        </w:tc>
      </w:tr>
      <w:tr w:rsidR="00397CED" w14:paraId="736AE5A5"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FE6B66"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1FDB24C0"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66F8D09E" w14:textId="77777777" w:rsidR="00397CED" w:rsidRDefault="007C733A">
            <w:pPr>
              <w:widowControl w:val="0"/>
              <w:shd w:val="clear" w:color="auto" w:fill="FFFFFF"/>
            </w:pPr>
            <w:r>
              <w:rPr>
                <w:color w:val="2E2E2E"/>
              </w:rPr>
              <w:t xml:space="preserve">ODEI, </w:t>
            </w:r>
            <w:proofErr w:type="gramStart"/>
            <w:r>
              <w:rPr>
                <w:color w:val="2E2E2E"/>
              </w:rPr>
              <w:t>M.A.</w:t>
            </w:r>
            <w:proofErr w:type="gramEnd"/>
            <w:r>
              <w:rPr>
                <w:color w:val="2E2E2E"/>
              </w:rPr>
              <w:t xml:space="preserve">, </w:t>
            </w:r>
            <w:r>
              <w:rPr>
                <w:b/>
                <w:bCs/>
                <w:color w:val="2E2E2E"/>
              </w:rPr>
              <w:t>NOVÁK, P</w:t>
            </w:r>
            <w:r>
              <w:rPr>
                <w:color w:val="2E2E2E"/>
              </w:rPr>
              <w:t xml:space="preserve">. </w:t>
            </w:r>
            <w:r>
              <w:rPr>
                <w:b/>
                <w:color w:val="2E2E2E"/>
              </w:rPr>
              <w:t>(40)</w:t>
            </w:r>
            <w:r>
              <w:rPr>
                <w:color w:val="2E2E2E"/>
              </w:rPr>
              <w:t xml:space="preserve"> (2022) Technological Innovation Outcomes: Does the Internal Ecosystem Play a Key Role? </w:t>
            </w:r>
            <w:r>
              <w:rPr>
                <w:i/>
                <w:iCs/>
                <w:color w:val="2E2E2E"/>
              </w:rPr>
              <w:t>Business Perspectives and Research</w:t>
            </w:r>
            <w:r>
              <w:rPr>
                <w:color w:val="2E2E2E"/>
              </w:rPr>
              <w:t>, Vol. 10. JSC</w:t>
            </w:r>
          </w:p>
          <w:p w14:paraId="726829F7" w14:textId="77777777" w:rsidR="00397CED" w:rsidRDefault="007C733A">
            <w:pPr>
              <w:widowControl w:val="0"/>
              <w:shd w:val="clear" w:color="auto" w:fill="FFFFFF"/>
            </w:pPr>
            <w:r>
              <w:rPr>
                <w:color w:val="2E2E2E"/>
              </w:rPr>
              <w:t xml:space="preserve">ODEI, </w:t>
            </w:r>
            <w:proofErr w:type="gramStart"/>
            <w:r>
              <w:rPr>
                <w:color w:val="2E2E2E"/>
              </w:rPr>
              <w:t>M.A.</w:t>
            </w:r>
            <w:proofErr w:type="gramEnd"/>
            <w:r>
              <w:rPr>
                <w:color w:val="2E2E2E"/>
              </w:rPr>
              <w:t xml:space="preserve">, </w:t>
            </w:r>
            <w:r>
              <w:rPr>
                <w:b/>
                <w:bCs/>
                <w:color w:val="2E2E2E"/>
              </w:rPr>
              <w:t>NOVÁK, P</w:t>
            </w:r>
            <w:r>
              <w:rPr>
                <w:b/>
                <w:color w:val="2E2E2E"/>
              </w:rPr>
              <w:t>. (40)</w:t>
            </w:r>
            <w:r>
              <w:rPr>
                <w:color w:val="2E2E2E"/>
              </w:rPr>
              <w:t xml:space="preserve"> (2022) Determinants of universities’ spin-off creations. </w:t>
            </w:r>
            <w:r>
              <w:rPr>
                <w:i/>
                <w:iCs/>
                <w:color w:val="2E2E2E"/>
              </w:rPr>
              <w:t>Economic Research-Ekonomska Istrazivanja</w:t>
            </w:r>
            <w:r>
              <w:rPr>
                <w:color w:val="2E2E2E"/>
              </w:rPr>
              <w:t>, vol. 35. Jimp</w:t>
            </w:r>
          </w:p>
          <w:p w14:paraId="211EF081" w14:textId="77777777" w:rsidR="00397CED" w:rsidRDefault="007C733A">
            <w:pPr>
              <w:widowControl w:val="0"/>
              <w:shd w:val="clear" w:color="auto" w:fill="FFFFFF"/>
            </w:pPr>
            <w:r>
              <w:t xml:space="preserve">WAGNER, J., PETERA, P., POPESKO, B., </w:t>
            </w:r>
            <w:r>
              <w:rPr>
                <w:b/>
              </w:rPr>
              <w:t>NOVAK, P. (20)</w:t>
            </w:r>
            <w:r>
              <w:t xml:space="preserve"> a SAFR, K. (2021) Usefulness of the budget: the mediating effect of participative budgeting and budget-based evaluation and rewarding. Baltic Journal of Management, 16(4). </w:t>
            </w:r>
            <w:proofErr w:type="gramStart"/>
            <w:r>
              <w:t>pp</w:t>
            </w:r>
            <w:proofErr w:type="gramEnd"/>
            <w:r>
              <w:t xml:space="preserve">. 602-620. DOI: </w:t>
            </w:r>
            <w:r>
              <w:rPr>
                <w:rStyle w:val="value"/>
              </w:rPr>
              <w:t>10.1108/BJM-02-2020-0049. Jimp</w:t>
            </w:r>
          </w:p>
          <w:p w14:paraId="3AFD3D6F" w14:textId="77777777" w:rsidR="00397CED" w:rsidRDefault="007C733A">
            <w:pPr>
              <w:keepNext/>
              <w:keepLines/>
              <w:widowControl w:val="0"/>
              <w:spacing w:before="40"/>
              <w:jc w:val="both"/>
              <w:outlineLvl w:val="4"/>
            </w:pPr>
            <w:r>
              <w:rPr>
                <w:b/>
                <w:caps/>
                <w:color w:val="000000"/>
              </w:rPr>
              <w:t xml:space="preserve">Novák, P. </w:t>
            </w:r>
            <w:r>
              <w:rPr>
                <w:b/>
                <w:bCs/>
                <w:caps/>
                <w:color w:val="000000"/>
              </w:rPr>
              <w:t>(60)</w:t>
            </w:r>
            <w:r>
              <w:rPr>
                <w:b/>
                <w:caps/>
                <w:color w:val="000000"/>
              </w:rPr>
              <w:t>,</w:t>
            </w:r>
            <w:r>
              <w:rPr>
                <w:caps/>
                <w:color w:val="000000"/>
              </w:rPr>
              <w:t xml:space="preserve"> Hrušecká, D., Macurová, L. (2018) </w:t>
            </w:r>
            <w:r>
              <w:rPr>
                <w:color w:val="000000"/>
              </w:rPr>
              <w:t xml:space="preserve">Perception of Cost Behaviour in Industrial Firms with Emphasis on Logistics and its Costs. </w:t>
            </w:r>
            <w:r>
              <w:rPr>
                <w:i/>
                <w:color w:val="000000"/>
              </w:rPr>
              <w:t>FME Transactions</w:t>
            </w:r>
            <w:r>
              <w:rPr>
                <w:color w:val="000000"/>
              </w:rPr>
              <w:t>. 46(4), pp. 658-667. ISSN 2406-128X. JSC</w:t>
            </w:r>
          </w:p>
          <w:p w14:paraId="202AAA7C" w14:textId="77777777" w:rsidR="00397CED" w:rsidRDefault="007C733A">
            <w:pPr>
              <w:pStyle w:val="Nadpis5"/>
              <w:widowControl w:val="0"/>
              <w:jc w:val="both"/>
            </w:pPr>
            <w:r>
              <w:rPr>
                <w:rFonts w:ascii="Arial Narrow" w:hAnsi="Arial Narrow"/>
                <w:caps/>
                <w:color w:val="000000"/>
              </w:rPr>
              <w:t xml:space="preserve">Popesko, B., </w:t>
            </w:r>
            <w:r>
              <w:rPr>
                <w:rFonts w:ascii="Arial Narrow" w:hAnsi="Arial Narrow"/>
                <w:b/>
                <w:caps/>
                <w:color w:val="000000"/>
              </w:rPr>
              <w:t xml:space="preserve">P. Novák </w:t>
            </w:r>
            <w:r>
              <w:rPr>
                <w:rFonts w:ascii="Arial Narrow" w:hAnsi="Arial Narrow"/>
                <w:b/>
                <w:bCs/>
                <w:caps/>
                <w:color w:val="000000"/>
              </w:rPr>
              <w:t>(20)</w:t>
            </w:r>
            <w:r>
              <w:rPr>
                <w:rFonts w:ascii="Arial Narrow" w:hAnsi="Arial Narrow"/>
                <w:bCs/>
                <w:caps/>
                <w:color w:val="000000"/>
              </w:rPr>
              <w:t>,</w:t>
            </w:r>
            <w:r>
              <w:rPr>
                <w:rFonts w:ascii="Arial Narrow" w:hAnsi="Arial Narrow"/>
                <w:caps/>
                <w:color w:val="000000"/>
              </w:rPr>
              <w:t xml:space="preserve"> J. Dvorský </w:t>
            </w:r>
            <w:r>
              <w:rPr>
                <w:rFonts w:ascii="Arial Narrow" w:hAnsi="Arial Narrow"/>
                <w:color w:val="000000"/>
              </w:rPr>
              <w:t>a Š.</w:t>
            </w:r>
            <w:r>
              <w:rPr>
                <w:rFonts w:ascii="Arial Narrow" w:hAnsi="Arial Narrow"/>
                <w:caps/>
                <w:color w:val="000000"/>
              </w:rPr>
              <w:t xml:space="preserve"> PAPADAKI. (2017) </w:t>
            </w:r>
            <w:r>
              <w:rPr>
                <w:rFonts w:ascii="Arial Narrow" w:hAnsi="Arial Narrow"/>
                <w:color w:val="000000"/>
              </w:rPr>
              <w:t>The Maturity of a Budgeting System and its Influence on Corporate Performance</w:t>
            </w:r>
            <w:r>
              <w:rPr>
                <w:rFonts w:ascii="Arial Narrow" w:hAnsi="Arial Narrow"/>
                <w:b/>
                <w:bCs/>
              </w:rPr>
              <w:t xml:space="preserve">, </w:t>
            </w:r>
            <w:r>
              <w:rPr>
                <w:rFonts w:ascii="Arial Narrow" w:hAnsi="Arial Narrow"/>
                <w:i/>
                <w:color w:val="000000"/>
              </w:rPr>
              <w:t>Acta Polytechnica Hungarica</w:t>
            </w:r>
            <w:r>
              <w:rPr>
                <w:rFonts w:ascii="Arial Narrow" w:hAnsi="Arial Narrow"/>
                <w:color w:val="000000"/>
              </w:rPr>
              <w:t>, Vol. 14, No. 7, pp 91-104. Jimp</w:t>
            </w:r>
          </w:p>
        </w:tc>
      </w:tr>
      <w:tr w:rsidR="00397CED" w14:paraId="4BD383D1"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51D9B17" w14:textId="77777777" w:rsidR="00397CED" w:rsidRDefault="007C733A">
            <w:pPr>
              <w:widowControl w:val="0"/>
              <w:rPr>
                <w:b/>
              </w:rPr>
            </w:pPr>
            <w:r>
              <w:rPr>
                <w:b/>
              </w:rPr>
              <w:t>Působení v zahraničí</w:t>
            </w:r>
          </w:p>
        </w:tc>
      </w:tr>
      <w:tr w:rsidR="00397CED" w14:paraId="770A433E"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0C74C730" w14:textId="77777777" w:rsidR="00397CED" w:rsidRDefault="00397CED">
            <w:pPr>
              <w:widowControl w:val="0"/>
              <w:rPr>
                <w:b/>
              </w:rPr>
            </w:pPr>
          </w:p>
        </w:tc>
      </w:tr>
      <w:tr w:rsidR="00397CED" w14:paraId="7F15967F"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FC29450"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46C0A564"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6795CF7B"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79459FEF" w14:textId="77777777" w:rsidR="00397CED" w:rsidRDefault="007C733A">
            <w:pPr>
              <w:widowControl w:val="0"/>
              <w:jc w:val="both"/>
            </w:pPr>
            <w:r>
              <w:t>31. 10. 2022</w:t>
            </w:r>
          </w:p>
        </w:tc>
      </w:tr>
    </w:tbl>
    <w:p w14:paraId="7A3B7DF2" w14:textId="77777777" w:rsidR="00397CED" w:rsidRDefault="00397CED"/>
    <w:p w14:paraId="575B97D6"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04E6065B"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6FDCCE5F" w14:textId="2A5357F6" w:rsidR="00397CED" w:rsidRDefault="007C733A">
            <w:pPr>
              <w:pageBreakBefore/>
              <w:widowControl w:val="0"/>
              <w:tabs>
                <w:tab w:val="right" w:pos="9480"/>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732" w:author="Jiří Vojtěšek" w:date="2023-01-24T20:39:00Z">
              <w:r w:rsidR="008A5423">
                <w:rPr>
                  <w:b/>
                  <w:sz w:val="24"/>
                  <w:szCs w:val="22"/>
                  <w:lang w:eastAsia="en-US"/>
                </w:rPr>
                <w:t>Abecední seznam</w:t>
              </w:r>
            </w:ins>
            <w:del w:id="1733" w:author="Jiří Vojtěšek" w:date="2023-01-24T20:39:00Z">
              <w:r w:rsidDel="008A5423">
                <w:rPr>
                  <w:rStyle w:val="Odkazintenzivn"/>
                </w:rPr>
                <w:delText>Abecední seznam</w:delText>
              </w:r>
            </w:del>
            <w:r>
              <w:rPr>
                <w:rStyle w:val="Odkazintenzivn"/>
              </w:rPr>
              <w:fldChar w:fldCharType="end"/>
            </w:r>
          </w:p>
        </w:tc>
      </w:tr>
      <w:tr w:rsidR="00397CED" w14:paraId="6A7CB37F"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078E7DA5"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076D958" w14:textId="77777777" w:rsidR="00397CED" w:rsidRDefault="007C733A">
            <w:pPr>
              <w:widowControl w:val="0"/>
              <w:jc w:val="both"/>
            </w:pPr>
            <w:r>
              <w:t>Univerzita Tomáše Bati ve Zlíně</w:t>
            </w:r>
          </w:p>
        </w:tc>
      </w:tr>
      <w:tr w:rsidR="00397CED" w14:paraId="60B704A8"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CFF079F"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6ED4470F" w14:textId="77777777" w:rsidR="00397CED" w:rsidRDefault="007C733A">
            <w:pPr>
              <w:widowControl w:val="0"/>
              <w:jc w:val="both"/>
            </w:pPr>
            <w:r>
              <w:t xml:space="preserve">Fakulta </w:t>
            </w:r>
            <w:ins w:id="1734" w:author="Jiří Vojtěšek" w:date="2023-01-10T13:42:00Z">
              <w:r>
                <w:t>aplikované informatiky</w:t>
              </w:r>
            </w:ins>
            <w:del w:id="1735" w:author="Jiří Vojtěšek" w:date="2023-01-10T13:42:00Z">
              <w:r>
                <w:delText>humanitních studií</w:delText>
              </w:r>
            </w:del>
          </w:p>
        </w:tc>
      </w:tr>
      <w:tr w:rsidR="00397CED" w14:paraId="3C254288"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83A84C2"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2803FD9D"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3B82A67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C7634B8"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5DD16476" w14:textId="77777777" w:rsidR="00397CED" w:rsidRDefault="007C733A">
            <w:pPr>
              <w:widowControl w:val="0"/>
              <w:jc w:val="both"/>
            </w:pPr>
            <w:r>
              <w:t xml:space="preserve">Anna </w:t>
            </w:r>
            <w:bookmarkStart w:id="1736" w:name="apetrsafrankova"/>
            <w:r>
              <w:t>Petr Šafránková</w:t>
            </w:r>
            <w:bookmarkEnd w:id="1736"/>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4507F92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5DEF2C48" w14:textId="77777777" w:rsidR="00397CED" w:rsidRDefault="007C733A">
            <w:pPr>
              <w:widowControl w:val="0"/>
              <w:jc w:val="both"/>
            </w:pPr>
            <w:r>
              <w:t>Mgr., Ph.D.</w:t>
            </w:r>
          </w:p>
        </w:tc>
      </w:tr>
      <w:tr w:rsidR="00397CED" w14:paraId="0492647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E380030"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656C01AF" w14:textId="77777777" w:rsidR="00397CED" w:rsidRDefault="007C733A">
            <w:pPr>
              <w:widowControl w:val="0"/>
              <w:jc w:val="both"/>
            </w:pPr>
            <w:r>
              <w:t>1987</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7B898504"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65C0E09D"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375D21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4A0A454D" w14:textId="77777777" w:rsidR="00397CED" w:rsidRDefault="007C733A">
            <w:pPr>
              <w:widowControl w:val="0"/>
              <w:jc w:val="both"/>
            </w:pPr>
            <w:r>
              <w:t>20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7117F9B"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5590E9D" w14:textId="77777777" w:rsidR="00397CED" w:rsidRDefault="007C733A">
            <w:pPr>
              <w:widowControl w:val="0"/>
              <w:jc w:val="both"/>
            </w:pPr>
            <w:r>
              <w:t>N</w:t>
            </w:r>
          </w:p>
        </w:tc>
      </w:tr>
      <w:tr w:rsidR="00397CED" w14:paraId="2233BA12"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7F2420DC"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280D81A6"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9337C2C"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72F66AC"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082A14A"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E724E54" w14:textId="77777777" w:rsidR="00397CED" w:rsidRDefault="00397CED">
            <w:pPr>
              <w:widowControl w:val="0"/>
              <w:jc w:val="both"/>
            </w:pPr>
          </w:p>
        </w:tc>
      </w:tr>
      <w:tr w:rsidR="00397CED" w14:paraId="233DE37A"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3575F7F1"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09B5A342"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844D220" w14:textId="77777777" w:rsidR="00397CED" w:rsidRDefault="007C733A">
            <w:pPr>
              <w:widowControl w:val="0"/>
              <w:jc w:val="both"/>
              <w:rPr>
                <w:b/>
              </w:rPr>
            </w:pPr>
            <w:r>
              <w:rPr>
                <w:b/>
              </w:rPr>
              <w:t>rozsah</w:t>
            </w:r>
          </w:p>
        </w:tc>
      </w:tr>
      <w:tr w:rsidR="00397CED" w14:paraId="7F1714CF"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184C8E99"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4C073DCD"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4CDAC07B" w14:textId="77777777" w:rsidR="00397CED" w:rsidRDefault="00397CED">
            <w:pPr>
              <w:widowControl w:val="0"/>
              <w:jc w:val="both"/>
            </w:pPr>
          </w:p>
        </w:tc>
      </w:tr>
      <w:tr w:rsidR="00397CED" w14:paraId="3F4B024E"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863925"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682A8566" w14:textId="77777777">
        <w:trPr>
          <w:trHeight w:val="246"/>
        </w:trPr>
        <w:tc>
          <w:tcPr>
            <w:tcW w:w="9859" w:type="dxa"/>
            <w:gridSpan w:val="15"/>
            <w:tcBorders>
              <w:left w:val="single" w:sz="4" w:space="0" w:color="000000"/>
              <w:bottom w:val="single" w:sz="4" w:space="0" w:color="000000"/>
              <w:right w:val="single" w:sz="4" w:space="0" w:color="000000"/>
            </w:tcBorders>
          </w:tcPr>
          <w:p w14:paraId="3BA43737" w14:textId="77777777" w:rsidR="00397CED" w:rsidRDefault="007C733A">
            <w:pPr>
              <w:widowControl w:val="0"/>
              <w:jc w:val="both"/>
            </w:pPr>
            <w:r>
              <w:t>Sociální a pedagogická komunikace, garant, vyučující (100 %).</w:t>
            </w:r>
          </w:p>
          <w:p w14:paraId="25E6FA65" w14:textId="77777777" w:rsidR="00397CED" w:rsidRDefault="007C733A">
            <w:pPr>
              <w:widowControl w:val="0"/>
              <w:jc w:val="both"/>
            </w:pPr>
            <w:r>
              <w:t>Sociální diverzita ve školním prostředí, garant, vyučující (100 %).</w:t>
            </w:r>
          </w:p>
          <w:p w14:paraId="2920BE1F" w14:textId="77777777" w:rsidR="00397CED" w:rsidRDefault="00397CED">
            <w:pPr>
              <w:widowControl w:val="0"/>
              <w:jc w:val="both"/>
            </w:pPr>
          </w:p>
        </w:tc>
      </w:tr>
      <w:tr w:rsidR="00397CED" w14:paraId="0CFAE7DB"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24C879A"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204BCD2F" w14:textId="77777777">
        <w:trPr>
          <w:trHeight w:val="340"/>
        </w:trPr>
        <w:tc>
          <w:tcPr>
            <w:tcW w:w="2801" w:type="dxa"/>
            <w:gridSpan w:val="2"/>
            <w:tcBorders>
              <w:left w:val="single" w:sz="4" w:space="0" w:color="000000"/>
              <w:bottom w:val="single" w:sz="4" w:space="0" w:color="000000"/>
              <w:right w:val="single" w:sz="4" w:space="0" w:color="000000"/>
            </w:tcBorders>
          </w:tcPr>
          <w:p w14:paraId="109D65EC"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015BCC68"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39BD51B4"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EF42868"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67BEDDB1" w14:textId="77777777" w:rsidR="00397CED" w:rsidRDefault="007C733A">
            <w:pPr>
              <w:widowControl w:val="0"/>
              <w:jc w:val="both"/>
            </w:pPr>
            <w:r>
              <w:rPr>
                <w:b/>
              </w:rPr>
              <w:t>(</w:t>
            </w:r>
            <w:r>
              <w:rPr>
                <w:b/>
                <w:i/>
                <w:iCs/>
              </w:rPr>
              <w:t>nepovinný údaj</w:t>
            </w:r>
            <w:r>
              <w:rPr>
                <w:b/>
              </w:rPr>
              <w:t>) Počet hodin za semestr</w:t>
            </w:r>
          </w:p>
        </w:tc>
      </w:tr>
      <w:tr w:rsidR="00397CED" w14:paraId="1E54D722" w14:textId="77777777">
        <w:trPr>
          <w:trHeight w:val="285"/>
        </w:trPr>
        <w:tc>
          <w:tcPr>
            <w:tcW w:w="2801" w:type="dxa"/>
            <w:gridSpan w:val="2"/>
            <w:tcBorders>
              <w:left w:val="single" w:sz="4" w:space="0" w:color="000000"/>
              <w:bottom w:val="single" w:sz="4" w:space="0" w:color="000000"/>
              <w:right w:val="single" w:sz="4" w:space="0" w:color="000000"/>
            </w:tcBorders>
          </w:tcPr>
          <w:p w14:paraId="170B3D8C" w14:textId="77777777" w:rsidR="00397CED" w:rsidRDefault="00397CED">
            <w:pPr>
              <w:widowControl w:val="0"/>
            </w:pPr>
          </w:p>
        </w:tc>
        <w:tc>
          <w:tcPr>
            <w:tcW w:w="2413" w:type="dxa"/>
            <w:gridSpan w:val="3"/>
            <w:tcBorders>
              <w:left w:val="single" w:sz="4" w:space="0" w:color="000000"/>
              <w:bottom w:val="single" w:sz="4" w:space="0" w:color="000000"/>
              <w:right w:val="single" w:sz="4" w:space="0" w:color="000000"/>
            </w:tcBorders>
          </w:tcPr>
          <w:p w14:paraId="2544E38D"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5EDA5AD5"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79DB8992"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7639B154" w14:textId="77777777" w:rsidR="00397CED" w:rsidRDefault="00397CED">
            <w:pPr>
              <w:widowControl w:val="0"/>
              <w:jc w:val="both"/>
            </w:pPr>
          </w:p>
        </w:tc>
      </w:tr>
      <w:tr w:rsidR="00397CED" w14:paraId="72AF9294"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7CDF151" w14:textId="77777777" w:rsidR="00397CED" w:rsidRDefault="007C733A">
            <w:pPr>
              <w:widowControl w:val="0"/>
              <w:jc w:val="both"/>
              <w:rPr>
                <w:b/>
              </w:rPr>
            </w:pPr>
            <w:r>
              <w:rPr>
                <w:b/>
              </w:rPr>
              <w:t>Údaje o vzdělání na VŠ</w:t>
            </w:r>
          </w:p>
        </w:tc>
      </w:tr>
      <w:tr w:rsidR="00397CED" w14:paraId="7AC9580F"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54973605" w14:textId="77777777" w:rsidR="00397CED" w:rsidRDefault="007C733A">
            <w:pPr>
              <w:widowControl w:val="0"/>
              <w:jc w:val="both"/>
              <w:rPr>
                <w:ins w:id="1737" w:author="Jiri Vojtesek" w:date="2023-01-09T23:02:00Z"/>
              </w:rPr>
            </w:pPr>
            <w:ins w:id="1738" w:author="Jiri Vojtesek" w:date="2023-01-09T23:02:00Z">
              <w:r>
                <w:t>2006-2010</w:t>
              </w:r>
              <w:r>
                <w:tab/>
                <w:t xml:space="preserve">Pedagogická fakulta, Univerzita Palackého v Olomouci, obor Pedagogika </w:t>
              </w:r>
            </w:ins>
            <w:ins w:id="1739" w:author="Jiri Vojtesek" w:date="2023-01-09T23:03:00Z">
              <w:r>
                <w:t>–</w:t>
              </w:r>
            </w:ins>
            <w:ins w:id="1740" w:author="Jiri Vojtesek" w:date="2023-01-09T23:02:00Z">
              <w:r>
                <w:t xml:space="preserve"> Sociální </w:t>
              </w:r>
            </w:ins>
            <w:ins w:id="1741" w:author="Jiri Vojtesek" w:date="2023-01-09T23:03:00Z">
              <w:r>
                <w:t>práce, (Mgr.)</w:t>
              </w:r>
            </w:ins>
          </w:p>
          <w:p w14:paraId="48003A34" w14:textId="77777777" w:rsidR="00397CED" w:rsidRDefault="007C733A">
            <w:pPr>
              <w:widowControl w:val="0"/>
              <w:jc w:val="both"/>
              <w:rPr>
                <w:ins w:id="1742" w:author="Jiri Vojtesek" w:date="2023-01-09T23:03:00Z"/>
              </w:rPr>
            </w:pPr>
            <w:ins w:id="1743" w:author="Jiri Vojtesek" w:date="2023-01-09T23:03:00Z">
              <w:r>
                <w:t>2010-2015</w:t>
              </w:r>
              <w:r>
                <w:tab/>
                <w:t>Pedagogická fakulta, Univerzita Palackého v Olomouci, obor Pedagogika, (Ph.D.)</w:t>
              </w:r>
            </w:ins>
          </w:p>
          <w:p w14:paraId="4BC5B54E" w14:textId="77777777" w:rsidR="00397CED" w:rsidRDefault="007C733A">
            <w:pPr>
              <w:widowControl w:val="0"/>
              <w:jc w:val="both"/>
            </w:pPr>
            <w:del w:id="1744" w:author="Jiri Vojtesek" w:date="2023-01-09T23:03:00Z">
              <w:r>
                <w:delText>Pedagogika, 2015, PdF UP v Olomouci (Ph.D.)</w:delText>
              </w:r>
            </w:del>
          </w:p>
        </w:tc>
      </w:tr>
      <w:tr w:rsidR="00397CED" w14:paraId="6942F18C"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4438C7" w14:textId="77777777" w:rsidR="00397CED" w:rsidRDefault="007C733A">
            <w:pPr>
              <w:widowControl w:val="0"/>
              <w:jc w:val="both"/>
              <w:rPr>
                <w:b/>
              </w:rPr>
            </w:pPr>
            <w:r>
              <w:rPr>
                <w:b/>
              </w:rPr>
              <w:t>Údaje o odborném působení od absolvování VŠ</w:t>
            </w:r>
          </w:p>
        </w:tc>
      </w:tr>
      <w:tr w:rsidR="00397CED" w14:paraId="557AEFAF"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48397E19" w14:textId="77777777" w:rsidR="00397CED" w:rsidRDefault="007C733A">
            <w:pPr>
              <w:widowControl w:val="0"/>
              <w:jc w:val="both"/>
            </w:pPr>
            <w:r>
              <w:t>2013 – 2015: Univerzita Tomáše Bati ve Zlíně, asistent, pp.</w:t>
            </w:r>
          </w:p>
          <w:p w14:paraId="60A750AF" w14:textId="77777777" w:rsidR="00397CED" w:rsidRDefault="007C733A">
            <w:pPr>
              <w:widowControl w:val="0"/>
              <w:jc w:val="both"/>
            </w:pPr>
            <w:r>
              <w:t>2015 – dosud: Univerzita Tomáše Bati ve Zlíně, odborný asistent, pp.</w:t>
            </w:r>
          </w:p>
          <w:p w14:paraId="0DCF2DFB" w14:textId="77777777" w:rsidR="00397CED" w:rsidRDefault="007C733A">
            <w:pPr>
              <w:widowControl w:val="0"/>
              <w:jc w:val="both"/>
            </w:pPr>
            <w:r>
              <w:t>2014: Univerzita Palackého v Olomouci, metodik recenzí inovací studijních distančních opor, DPP.</w:t>
            </w:r>
          </w:p>
          <w:p w14:paraId="6023B8F1" w14:textId="77777777" w:rsidR="00397CED" w:rsidRDefault="007C733A">
            <w:pPr>
              <w:widowControl w:val="0"/>
              <w:jc w:val="both"/>
            </w:pPr>
            <w:r>
              <w:t xml:space="preserve">2012 – 2013: Obecně prospěšná společnost Sirius, o.p.s., </w:t>
            </w:r>
            <w:proofErr w:type="gramStart"/>
            <w:r>
              <w:t>lektor, , DPP</w:t>
            </w:r>
            <w:proofErr w:type="gramEnd"/>
            <w:r>
              <w:t>.</w:t>
            </w:r>
          </w:p>
        </w:tc>
      </w:tr>
      <w:tr w:rsidR="00397CED" w14:paraId="76867D43"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849E942" w14:textId="77777777" w:rsidR="00397CED" w:rsidRDefault="007C733A">
            <w:pPr>
              <w:widowControl w:val="0"/>
              <w:jc w:val="both"/>
              <w:rPr>
                <w:b/>
              </w:rPr>
            </w:pPr>
            <w:r>
              <w:rPr>
                <w:b/>
              </w:rPr>
              <w:t>Zkušenosti s vedením kvalifikačních a rigorózních prací</w:t>
            </w:r>
          </w:p>
        </w:tc>
      </w:tr>
      <w:tr w:rsidR="00397CED" w14:paraId="7A537373"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20806FF3" w14:textId="77777777" w:rsidR="00397CED" w:rsidRDefault="007C733A">
            <w:pPr>
              <w:widowControl w:val="0"/>
              <w:jc w:val="both"/>
            </w:pPr>
            <w:r>
              <w:t>Počet obhájených bakalářských prací = 37. Počet obhájených diplomových prací = 18.</w:t>
            </w:r>
          </w:p>
        </w:tc>
      </w:tr>
      <w:tr w:rsidR="00397CED" w14:paraId="2AD7869C"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E80E920"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27C759F"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BB93E7C"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C9F0033" w14:textId="77777777" w:rsidR="00397CED" w:rsidRDefault="007C733A">
            <w:pPr>
              <w:widowControl w:val="0"/>
              <w:jc w:val="both"/>
              <w:rPr>
                <w:b/>
              </w:rPr>
            </w:pPr>
            <w:r>
              <w:rPr>
                <w:b/>
              </w:rPr>
              <w:t>Ohlasy publikací</w:t>
            </w:r>
          </w:p>
        </w:tc>
      </w:tr>
      <w:tr w:rsidR="00397CED" w14:paraId="32FD4E77"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953DFA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1B88A86"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FA703A1"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7543263B"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C1E9142"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2BB75324" w14:textId="77777777" w:rsidR="00397CED" w:rsidRDefault="007C733A">
            <w:pPr>
              <w:widowControl w:val="0"/>
              <w:jc w:val="both"/>
              <w:rPr>
                <w:b/>
                <w:sz w:val="18"/>
              </w:rPr>
            </w:pPr>
            <w:r>
              <w:rPr>
                <w:b/>
                <w:sz w:val="18"/>
              </w:rPr>
              <w:t>ostatní</w:t>
            </w:r>
          </w:p>
        </w:tc>
      </w:tr>
      <w:tr w:rsidR="00397CED" w14:paraId="0D82A1C1"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3AB80286"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4045999C"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4922C1B9"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556EBE0F" w14:textId="77777777" w:rsidR="00397CED" w:rsidRDefault="007C733A">
            <w:pPr>
              <w:widowControl w:val="0"/>
              <w:jc w:val="both"/>
            </w:pPr>
            <w:r>
              <w:t>3</w:t>
            </w:r>
          </w:p>
        </w:tc>
        <w:tc>
          <w:tcPr>
            <w:tcW w:w="693" w:type="dxa"/>
            <w:tcBorders>
              <w:top w:val="single" w:sz="4" w:space="0" w:color="000000"/>
              <w:left w:val="single" w:sz="4" w:space="0" w:color="000000"/>
              <w:bottom w:val="single" w:sz="4" w:space="0" w:color="000000"/>
              <w:right w:val="single" w:sz="4" w:space="0" w:color="000000"/>
            </w:tcBorders>
          </w:tcPr>
          <w:p w14:paraId="147E15DA" w14:textId="77777777" w:rsidR="00397CED" w:rsidRDefault="007C733A">
            <w:pPr>
              <w:widowControl w:val="0"/>
              <w:jc w:val="both"/>
            </w:pPr>
            <w:r>
              <w:t>2</w:t>
            </w:r>
          </w:p>
        </w:tc>
        <w:tc>
          <w:tcPr>
            <w:tcW w:w="694" w:type="dxa"/>
            <w:tcBorders>
              <w:top w:val="single" w:sz="4" w:space="0" w:color="000000"/>
              <w:left w:val="single" w:sz="4" w:space="0" w:color="000000"/>
              <w:bottom w:val="single" w:sz="4" w:space="0" w:color="000000"/>
              <w:right w:val="single" w:sz="4" w:space="0" w:color="000000"/>
            </w:tcBorders>
          </w:tcPr>
          <w:p w14:paraId="4418FBDA" w14:textId="77777777" w:rsidR="00397CED" w:rsidRDefault="007C733A">
            <w:pPr>
              <w:widowControl w:val="0"/>
              <w:jc w:val="both"/>
            </w:pPr>
            <w:r>
              <w:t>57</w:t>
            </w:r>
          </w:p>
        </w:tc>
      </w:tr>
      <w:tr w:rsidR="00397CED" w14:paraId="14C3C771"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67842E7F"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54F89F9E"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110564D"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ACBA303"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0139782B" w14:textId="77777777" w:rsidR="00397CED" w:rsidRDefault="007C733A">
            <w:pPr>
              <w:widowControl w:val="0"/>
            </w:pPr>
            <w:r>
              <w:t xml:space="preserve"> 1/1</w:t>
            </w:r>
          </w:p>
        </w:tc>
      </w:tr>
      <w:tr w:rsidR="00397CED" w14:paraId="2ABB9AE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5C6E7E9"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CD8DD51" w14:textId="77777777">
        <w:trPr>
          <w:trHeight w:val="274"/>
        </w:trPr>
        <w:tc>
          <w:tcPr>
            <w:tcW w:w="9859" w:type="dxa"/>
            <w:gridSpan w:val="15"/>
            <w:tcBorders>
              <w:top w:val="single" w:sz="4" w:space="0" w:color="000000"/>
              <w:left w:val="single" w:sz="4" w:space="0" w:color="000000"/>
              <w:bottom w:val="single" w:sz="4" w:space="0" w:color="000000"/>
              <w:right w:val="single" w:sz="4" w:space="0" w:color="000000"/>
            </w:tcBorders>
          </w:tcPr>
          <w:p w14:paraId="7A32ED41" w14:textId="77777777" w:rsidR="00397CED" w:rsidRDefault="007C733A">
            <w:pPr>
              <w:widowControl w:val="0"/>
              <w:tabs>
                <w:tab w:val="left" w:pos="473"/>
                <w:tab w:val="left" w:pos="8844"/>
                <w:tab w:val="left" w:pos="9066"/>
              </w:tabs>
              <w:jc w:val="both"/>
              <w:rPr>
                <w:i/>
              </w:rPr>
            </w:pPr>
            <w:r>
              <w:rPr>
                <w:i/>
              </w:rPr>
              <w:t>Od roku 2017 do 2021 na rodičovské dovolené.</w:t>
            </w:r>
          </w:p>
          <w:p w14:paraId="0EC4C62F" w14:textId="77777777" w:rsidR="00397CED" w:rsidRDefault="007C733A">
            <w:pPr>
              <w:widowControl w:val="0"/>
              <w:tabs>
                <w:tab w:val="left" w:pos="473"/>
                <w:tab w:val="left" w:pos="8844"/>
                <w:tab w:val="left" w:pos="9066"/>
              </w:tabs>
              <w:jc w:val="both"/>
            </w:pPr>
            <w:r>
              <w:t xml:space="preserve">HLADIK, J., HRBACKOVA, K. and </w:t>
            </w:r>
            <w:r>
              <w:rPr>
                <w:b/>
              </w:rPr>
              <w:t>PETR SAFRANKOVA, A. (33)</w:t>
            </w:r>
            <w:r>
              <w:t xml:space="preserve"> (2022). Models of Self-Regulation Mechanisms in Peer-Rejected Students. </w:t>
            </w:r>
            <w:r>
              <w:rPr>
                <w:i/>
                <w:iCs/>
              </w:rPr>
              <w:t>SAGE Open</w:t>
            </w:r>
            <w:r>
              <w:t>, 12(2). Jimp</w:t>
            </w:r>
          </w:p>
          <w:p w14:paraId="2DF3BE62" w14:textId="77777777" w:rsidR="00397CED" w:rsidRDefault="007C733A">
            <w:pPr>
              <w:widowControl w:val="0"/>
              <w:tabs>
                <w:tab w:val="left" w:pos="473"/>
                <w:tab w:val="left" w:pos="8844"/>
                <w:tab w:val="left" w:pos="9066"/>
              </w:tabs>
              <w:jc w:val="both"/>
            </w:pPr>
            <w:r>
              <w:rPr>
                <w:b/>
              </w:rPr>
              <w:t>PETR ŠAFRÁNKOVÁ, A. (85)</w:t>
            </w:r>
            <w:r>
              <w:t>, ZÁTOPKOVÁ, K. (2017) Teachers’ Evaluation of Importance of Selected Determinants of Education of Socially Disadvantaged Pupils’, </w:t>
            </w:r>
            <w:r>
              <w:rPr>
                <w:i/>
                <w:iCs/>
              </w:rPr>
              <w:t>Journal on Efficiency and Responsibility in Education and Science</w:t>
            </w:r>
            <w:r>
              <w:t>, 10 (1), 24 - 33. Jimp</w:t>
            </w:r>
          </w:p>
          <w:p w14:paraId="7ADB901D" w14:textId="77777777" w:rsidR="00397CED" w:rsidRDefault="007C733A">
            <w:pPr>
              <w:widowControl w:val="0"/>
            </w:pPr>
            <w:r>
              <w:rPr>
                <w:b/>
              </w:rPr>
              <w:t>PETR ŠAFRÁNKOVÁ, A. (95)</w:t>
            </w:r>
            <w:r>
              <w:t>, HUMENSKÁ, T. (2017). Postojová orientace učitelů ve vztahu k sociálně znevýhodněným žákům a jejich vzdělávání</w:t>
            </w:r>
            <w:r>
              <w:rPr>
                <w:i/>
              </w:rPr>
              <w:t>. Lifelong Learning – celoživotní vzdělávání</w:t>
            </w:r>
            <w:r>
              <w:t>, 7(2), 47 - 72. Jost</w:t>
            </w:r>
          </w:p>
          <w:p w14:paraId="5434928F" w14:textId="1776DA8C" w:rsidR="00397CED" w:rsidDel="0034763D" w:rsidRDefault="007C733A">
            <w:pPr>
              <w:widowControl w:val="0"/>
              <w:rPr>
                <w:del w:id="1745" w:author="Jiří Vojtěšek" w:date="2023-01-25T11:20:00Z"/>
              </w:rPr>
            </w:pPr>
            <w:del w:id="1746" w:author="Jiří Vojtěšek" w:date="2023-01-25T11:20:00Z">
              <w:r w:rsidDel="0034763D">
                <w:rPr>
                  <w:b/>
                </w:rPr>
                <w:delText>PETR ŠAFRÁNKOVÁ, A. (50)</w:delText>
              </w:r>
              <w:r w:rsidDel="0034763D">
                <w:delText xml:space="preserve">, HRBÁČKOVÁ, K. (2016). Teacher Self-Efficacy within the Context of Socially Disadvantaged Pupils’ Education.  </w:delText>
              </w:r>
              <w:r w:rsidDel="0034763D">
                <w:rPr>
                  <w:i/>
                </w:rPr>
                <w:delText>Sociální pedagogika</w:delText>
              </w:r>
              <w:r w:rsidDel="0034763D">
                <w:delText>, 4(2), 19-37. Jost</w:delText>
              </w:r>
            </w:del>
          </w:p>
          <w:p w14:paraId="7FE752AF" w14:textId="50FAB3FF" w:rsidR="00397CED" w:rsidDel="0034763D" w:rsidRDefault="007C733A">
            <w:pPr>
              <w:widowControl w:val="0"/>
              <w:jc w:val="both"/>
              <w:rPr>
                <w:del w:id="1747" w:author="Jiří Vojtěšek" w:date="2023-01-25T11:20:00Z"/>
              </w:rPr>
            </w:pPr>
            <w:del w:id="1748" w:author="Jiří Vojtěšek" w:date="2023-01-25T11:20:00Z">
              <w:r w:rsidDel="0034763D">
                <w:rPr>
                  <w:b/>
                </w:rPr>
                <w:delText>PETR ŠAFRÁNKOVÁ, A. (50)</w:delText>
              </w:r>
              <w:r w:rsidDel="0034763D">
                <w:delText xml:space="preserve">, HRBÁČKOVÁ, K. (2016).  Teachers' beliefs about socially disadvantaged pupils in the Czech Republic. </w:delText>
              </w:r>
              <w:r w:rsidDel="0034763D">
                <w:rPr>
                  <w:i/>
                </w:rPr>
                <w:delText>Procedia-Social and Behavioral Sciences</w:delText>
              </w:r>
              <w:r w:rsidDel="0034763D">
                <w:delText>, 217</w:delText>
              </w:r>
              <w:r w:rsidDel="0034763D">
                <w:rPr>
                  <w:i/>
                </w:rPr>
                <w:delText xml:space="preserve">, </w:delText>
              </w:r>
              <w:r w:rsidDel="0034763D">
                <w:delText>738 – 747. D</w:delText>
              </w:r>
            </w:del>
          </w:p>
          <w:p w14:paraId="685C0280" w14:textId="77777777" w:rsidR="00397CED" w:rsidRDefault="00397CED" w:rsidP="0034763D">
            <w:pPr>
              <w:widowControl w:val="0"/>
              <w:jc w:val="both"/>
              <w:pPrChange w:id="1749" w:author="Jiří Vojtěšek" w:date="2023-01-25T11:20:00Z">
                <w:pPr>
                  <w:widowControl w:val="0"/>
                  <w:tabs>
                    <w:tab w:val="left" w:pos="473"/>
                    <w:tab w:val="left" w:pos="8844"/>
                    <w:tab w:val="left" w:pos="9066"/>
                  </w:tabs>
                  <w:jc w:val="both"/>
                </w:pPr>
              </w:pPrChange>
            </w:pPr>
          </w:p>
        </w:tc>
      </w:tr>
      <w:tr w:rsidR="00397CED" w14:paraId="586D46D2"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6AF26B9" w14:textId="77777777" w:rsidR="00397CED" w:rsidRDefault="007C733A">
            <w:pPr>
              <w:widowControl w:val="0"/>
              <w:rPr>
                <w:b/>
              </w:rPr>
            </w:pPr>
            <w:r>
              <w:rPr>
                <w:b/>
              </w:rPr>
              <w:t>Působení v zahraničí</w:t>
            </w:r>
          </w:p>
        </w:tc>
      </w:tr>
      <w:tr w:rsidR="00397CED" w14:paraId="640AD590" w14:textId="77777777">
        <w:trPr>
          <w:trHeight w:val="191"/>
        </w:trPr>
        <w:tc>
          <w:tcPr>
            <w:tcW w:w="9859" w:type="dxa"/>
            <w:gridSpan w:val="15"/>
            <w:tcBorders>
              <w:top w:val="single" w:sz="4" w:space="0" w:color="000000"/>
              <w:left w:val="single" w:sz="4" w:space="0" w:color="000000"/>
              <w:bottom w:val="single" w:sz="4" w:space="0" w:color="000000"/>
              <w:right w:val="single" w:sz="4" w:space="0" w:color="000000"/>
            </w:tcBorders>
          </w:tcPr>
          <w:p w14:paraId="7342C84B" w14:textId="77777777" w:rsidR="00397CED" w:rsidRDefault="007C733A" w:rsidP="00393916">
            <w:pPr>
              <w:widowControl w:val="0"/>
            </w:pPr>
            <w:r>
              <w:t>2012</w:t>
            </w:r>
            <w:del w:id="1750" w:author="Jiří Vojtěšek" w:date="2023-01-19T14:01:00Z">
              <w:r w:rsidDel="00393916">
                <w:delText xml:space="preserve">, </w:delText>
              </w:r>
            </w:del>
            <w:ins w:id="1751" w:author="Jiří Vojtěšek" w:date="2023-01-19T14:01:00Z">
              <w:r w:rsidR="00393916">
                <w:t xml:space="preserve">: </w:t>
              </w:r>
            </w:ins>
            <w:r>
              <w:t>Valdosta State University, Georgia, USA.</w:t>
            </w:r>
            <w:ins w:id="1752" w:author="Jiří Vojtěšek" w:date="2023-01-19T14:00:00Z">
              <w:r w:rsidR="00393916">
                <w:t xml:space="preserve"> (2 měsíce)</w:t>
              </w:r>
            </w:ins>
          </w:p>
        </w:tc>
      </w:tr>
      <w:tr w:rsidR="00397CED" w14:paraId="350E43AD"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EAFD9F2"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0B48CA38"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02828DC1"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6584DC8F" w14:textId="77777777" w:rsidR="00397CED" w:rsidRDefault="007C733A">
            <w:pPr>
              <w:widowControl w:val="0"/>
              <w:jc w:val="both"/>
            </w:pPr>
            <w:r>
              <w:t>30. 11. 2022</w:t>
            </w:r>
          </w:p>
        </w:tc>
      </w:tr>
    </w:tbl>
    <w:p w14:paraId="7F4719A3" w14:textId="77777777" w:rsidR="00397CED" w:rsidRDefault="00397CED"/>
    <w:p w14:paraId="65AF8197"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67B96516"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190B75F8" w14:textId="36D9E11B" w:rsidR="00397CED" w:rsidRDefault="007C733A">
            <w:pPr>
              <w:pageBreakBefore/>
              <w:widowControl w:val="0"/>
              <w:tabs>
                <w:tab w:val="right" w:pos="9514"/>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753" w:author="Jiří Vojtěšek" w:date="2023-01-24T20:39:00Z">
              <w:r w:rsidR="008A5423">
                <w:rPr>
                  <w:b/>
                  <w:sz w:val="24"/>
                  <w:szCs w:val="22"/>
                  <w:lang w:eastAsia="en-US"/>
                </w:rPr>
                <w:t>Abecední seznam</w:t>
              </w:r>
            </w:ins>
            <w:del w:id="1754" w:author="Jiří Vojtěšek" w:date="2023-01-24T20:39:00Z">
              <w:r w:rsidDel="008A5423">
                <w:rPr>
                  <w:rStyle w:val="Odkazintenzivn"/>
                </w:rPr>
                <w:delText>Abecední seznam</w:delText>
              </w:r>
            </w:del>
            <w:r>
              <w:rPr>
                <w:rStyle w:val="Odkazintenzivn"/>
              </w:rPr>
              <w:fldChar w:fldCharType="end"/>
            </w:r>
          </w:p>
        </w:tc>
      </w:tr>
      <w:tr w:rsidR="00397CED" w14:paraId="17F36618"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E67ED76"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040D9400" w14:textId="77777777" w:rsidR="00397CED" w:rsidRDefault="007C733A">
            <w:pPr>
              <w:widowControl w:val="0"/>
              <w:jc w:val="both"/>
            </w:pPr>
            <w:r>
              <w:t>Univerzita Tomáše Bati ve Zlíně</w:t>
            </w:r>
          </w:p>
        </w:tc>
      </w:tr>
      <w:tr w:rsidR="00397CED" w14:paraId="37AB3204"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FA072FE"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79687707" w14:textId="77777777" w:rsidR="00397CED" w:rsidRDefault="007C733A">
            <w:pPr>
              <w:widowControl w:val="0"/>
              <w:jc w:val="both"/>
            </w:pPr>
            <w:r>
              <w:t>Fakulta aplikované informatiky</w:t>
            </w:r>
          </w:p>
        </w:tc>
      </w:tr>
      <w:tr w:rsidR="00397CED" w14:paraId="04D3696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DAAA1A3"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5607D06A" w14:textId="77777777" w:rsidR="00397CED" w:rsidRDefault="007C733A">
            <w:pPr>
              <w:widowControl w:val="0"/>
              <w:jc w:val="both"/>
            </w:pPr>
            <w:r>
              <w:t>Učitelství informatiky pro základní a střední školy</w:t>
            </w:r>
          </w:p>
        </w:tc>
      </w:tr>
      <w:tr w:rsidR="00397CED" w14:paraId="39866719"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D8011D3"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7538B154" w14:textId="77777777" w:rsidR="00397CED" w:rsidRDefault="007C733A">
            <w:pPr>
              <w:widowControl w:val="0"/>
              <w:jc w:val="both"/>
            </w:pPr>
            <w:r>
              <w:t xml:space="preserve">Michal </w:t>
            </w:r>
            <w:bookmarkStart w:id="1755" w:name="asedlacek"/>
            <w:r>
              <w:t>Sedláček</w:t>
            </w:r>
            <w:bookmarkEnd w:id="1755"/>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1AF7D004"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2FF3DD88" w14:textId="77777777" w:rsidR="00397CED" w:rsidRDefault="007C733A">
            <w:pPr>
              <w:widowControl w:val="0"/>
              <w:jc w:val="both"/>
            </w:pPr>
            <w:r>
              <w:t>Ing., Mgr., Ph.D.</w:t>
            </w:r>
          </w:p>
        </w:tc>
      </w:tr>
      <w:tr w:rsidR="00397CED" w14:paraId="188E291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42E08DD"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2516FDDF" w14:textId="77777777" w:rsidR="00397CED" w:rsidRDefault="007C733A">
            <w:pPr>
              <w:widowControl w:val="0"/>
              <w:jc w:val="both"/>
            </w:pPr>
            <w:r>
              <w:t>1977</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7E1629F3"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3545C98" w14:textId="77777777" w:rsidR="00397CED" w:rsidRDefault="007C733A">
            <w:pPr>
              <w:widowControl w:val="0"/>
              <w:jc w:val="both"/>
            </w:pPr>
            <w:r>
              <w:t>dpp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670FCE0"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7A1E60D" w14:textId="77777777" w:rsidR="00397CED" w:rsidRDefault="007C733A">
            <w:pPr>
              <w:widowControl w:val="0"/>
              <w:jc w:val="both"/>
              <w:rPr>
                <w:sz w:val="18"/>
              </w:rPr>
            </w:pPr>
            <w:r>
              <w:rPr>
                <w:sz w:val="18"/>
              </w:rPr>
              <w:t>60 hod./rok</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9038845"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78F892C" w14:textId="77777777" w:rsidR="00397CED" w:rsidRDefault="007C733A">
            <w:pPr>
              <w:widowControl w:val="0"/>
              <w:jc w:val="both"/>
            </w:pPr>
            <w:r>
              <w:t>Každoročně</w:t>
            </w:r>
          </w:p>
        </w:tc>
      </w:tr>
      <w:tr w:rsidR="00397CED" w14:paraId="4CD12CC9"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20CC05FE"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4E0EAD8D" w14:textId="77777777" w:rsidR="00397CED" w:rsidRDefault="007C733A">
            <w:pPr>
              <w:widowControl w:val="0"/>
              <w:jc w:val="both"/>
            </w:pPr>
            <w:r>
              <w:t>dpp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2424D09E"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364016F" w14:textId="77777777" w:rsidR="00397CED" w:rsidRDefault="007C733A">
            <w:pPr>
              <w:widowControl w:val="0"/>
              <w:jc w:val="both"/>
              <w:rPr>
                <w:sz w:val="18"/>
              </w:rPr>
            </w:pPr>
            <w:r>
              <w:rPr>
                <w:sz w:val="18"/>
              </w:rPr>
              <w:t>60 hod./rok</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E97D678"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20B7696" w14:textId="77777777" w:rsidR="00397CED" w:rsidRDefault="007C733A">
            <w:pPr>
              <w:widowControl w:val="0"/>
              <w:jc w:val="both"/>
            </w:pPr>
            <w:r>
              <w:t>Každoročně</w:t>
            </w:r>
          </w:p>
        </w:tc>
      </w:tr>
      <w:tr w:rsidR="00397CED" w14:paraId="050057F1"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0FB00220"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E4E36B3"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49957041" w14:textId="77777777" w:rsidR="00397CED" w:rsidRDefault="007C733A">
            <w:pPr>
              <w:widowControl w:val="0"/>
              <w:jc w:val="both"/>
              <w:rPr>
                <w:b/>
              </w:rPr>
            </w:pPr>
            <w:r>
              <w:rPr>
                <w:b/>
              </w:rPr>
              <w:t>rozsah</w:t>
            </w:r>
          </w:p>
        </w:tc>
      </w:tr>
      <w:tr w:rsidR="00397CED" w14:paraId="0D0A4574"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793A625C" w14:textId="77777777" w:rsidR="00397CED" w:rsidRDefault="007C733A">
            <w:pPr>
              <w:widowControl w:val="0"/>
              <w:jc w:val="both"/>
            </w:pPr>
            <w:r>
              <w:t>UP Olomouc</w:t>
            </w:r>
          </w:p>
        </w:tc>
        <w:tc>
          <w:tcPr>
            <w:tcW w:w="1700" w:type="dxa"/>
            <w:gridSpan w:val="2"/>
            <w:tcBorders>
              <w:top w:val="single" w:sz="4" w:space="0" w:color="000000"/>
              <w:left w:val="single" w:sz="4" w:space="0" w:color="000000"/>
              <w:bottom w:val="single" w:sz="4" w:space="0" w:color="000000"/>
              <w:right w:val="single" w:sz="4" w:space="0" w:color="000000"/>
            </w:tcBorders>
          </w:tcPr>
          <w:p w14:paraId="4FDC4AE6" w14:textId="77777777" w:rsidR="00397CED" w:rsidRDefault="007C733A">
            <w:pPr>
              <w:widowControl w:val="0"/>
              <w:jc w:val="both"/>
            </w:pPr>
            <w:r>
              <w:t>pp</w:t>
            </w:r>
          </w:p>
        </w:tc>
        <w:tc>
          <w:tcPr>
            <w:tcW w:w="2096" w:type="dxa"/>
            <w:gridSpan w:val="5"/>
            <w:tcBorders>
              <w:top w:val="single" w:sz="4" w:space="0" w:color="000000"/>
              <w:left w:val="single" w:sz="4" w:space="0" w:color="000000"/>
              <w:bottom w:val="single" w:sz="4" w:space="0" w:color="000000"/>
              <w:right w:val="single" w:sz="4" w:space="0" w:color="000000"/>
            </w:tcBorders>
          </w:tcPr>
          <w:p w14:paraId="51322D8C" w14:textId="77777777" w:rsidR="00397CED" w:rsidRDefault="007C733A">
            <w:pPr>
              <w:widowControl w:val="0"/>
              <w:jc w:val="both"/>
            </w:pPr>
            <w:r>
              <w:t>40</w:t>
            </w:r>
          </w:p>
        </w:tc>
      </w:tr>
      <w:tr w:rsidR="00397CED" w14:paraId="3B4DB4C2"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E1734B4"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6B1152CE" w14:textId="77777777">
        <w:trPr>
          <w:trHeight w:val="466"/>
        </w:trPr>
        <w:tc>
          <w:tcPr>
            <w:tcW w:w="9859" w:type="dxa"/>
            <w:gridSpan w:val="15"/>
            <w:tcBorders>
              <w:left w:val="single" w:sz="4" w:space="0" w:color="000000"/>
              <w:bottom w:val="single" w:sz="4" w:space="0" w:color="000000"/>
              <w:right w:val="single" w:sz="4" w:space="0" w:color="000000"/>
            </w:tcBorders>
          </w:tcPr>
          <w:p w14:paraId="2F1C4860" w14:textId="77777777" w:rsidR="00397CED" w:rsidRDefault="007C733A">
            <w:pPr>
              <w:widowControl w:val="0"/>
              <w:jc w:val="both"/>
            </w:pPr>
            <w:r>
              <w:t>Úvod do učitelské profese – garant, vyučující (100 %)</w:t>
            </w:r>
          </w:p>
        </w:tc>
      </w:tr>
      <w:tr w:rsidR="00397CED" w14:paraId="01A3DFC5"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2A29110"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5D0D9C2A" w14:textId="77777777">
        <w:trPr>
          <w:trHeight w:val="340"/>
        </w:trPr>
        <w:tc>
          <w:tcPr>
            <w:tcW w:w="2801" w:type="dxa"/>
            <w:gridSpan w:val="2"/>
            <w:tcBorders>
              <w:left w:val="single" w:sz="4" w:space="0" w:color="000000"/>
              <w:bottom w:val="single" w:sz="4" w:space="0" w:color="000000"/>
              <w:right w:val="single" w:sz="4" w:space="0" w:color="000000"/>
            </w:tcBorders>
          </w:tcPr>
          <w:p w14:paraId="06CC2A96"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618A81CD"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19A27B7D"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09683CAF"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7EECC9FB" w14:textId="77777777" w:rsidR="00397CED" w:rsidRDefault="007C733A">
            <w:pPr>
              <w:widowControl w:val="0"/>
              <w:jc w:val="both"/>
            </w:pPr>
            <w:r>
              <w:rPr>
                <w:b/>
              </w:rPr>
              <w:t>(</w:t>
            </w:r>
            <w:r>
              <w:rPr>
                <w:b/>
                <w:i/>
                <w:iCs/>
              </w:rPr>
              <w:t>nepovinný údaj</w:t>
            </w:r>
            <w:r>
              <w:rPr>
                <w:b/>
              </w:rPr>
              <w:t>) Počet hodin za semestr</w:t>
            </w:r>
          </w:p>
        </w:tc>
      </w:tr>
      <w:tr w:rsidR="00397CED" w14:paraId="3665A780" w14:textId="77777777">
        <w:trPr>
          <w:trHeight w:val="285"/>
        </w:trPr>
        <w:tc>
          <w:tcPr>
            <w:tcW w:w="2801" w:type="dxa"/>
            <w:gridSpan w:val="2"/>
            <w:tcBorders>
              <w:left w:val="single" w:sz="4" w:space="0" w:color="000000"/>
              <w:bottom w:val="single" w:sz="4" w:space="0" w:color="000000"/>
              <w:right w:val="single" w:sz="4" w:space="0" w:color="000000"/>
            </w:tcBorders>
          </w:tcPr>
          <w:p w14:paraId="6E2CEC5E" w14:textId="77777777" w:rsidR="00397CED" w:rsidRDefault="00397CED">
            <w:pPr>
              <w:widowControl w:val="0"/>
              <w:jc w:val="both"/>
            </w:pPr>
          </w:p>
        </w:tc>
        <w:tc>
          <w:tcPr>
            <w:tcW w:w="2413" w:type="dxa"/>
            <w:gridSpan w:val="3"/>
            <w:tcBorders>
              <w:left w:val="single" w:sz="4" w:space="0" w:color="000000"/>
              <w:bottom w:val="single" w:sz="4" w:space="0" w:color="000000"/>
              <w:right w:val="single" w:sz="4" w:space="0" w:color="000000"/>
            </w:tcBorders>
          </w:tcPr>
          <w:p w14:paraId="4C74CEAE"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3829BEDB"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348BA2A3"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6BEB2134" w14:textId="77777777" w:rsidR="00397CED" w:rsidRDefault="00397CED">
            <w:pPr>
              <w:widowControl w:val="0"/>
              <w:jc w:val="both"/>
            </w:pPr>
          </w:p>
        </w:tc>
      </w:tr>
      <w:tr w:rsidR="00397CED" w14:paraId="10BA714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4D7AAA5" w14:textId="77777777" w:rsidR="00397CED" w:rsidRDefault="007C733A">
            <w:pPr>
              <w:widowControl w:val="0"/>
              <w:jc w:val="both"/>
              <w:rPr>
                <w:b/>
              </w:rPr>
            </w:pPr>
            <w:r>
              <w:rPr>
                <w:b/>
              </w:rPr>
              <w:t>Údaje o vzdělání na VŠ</w:t>
            </w:r>
          </w:p>
        </w:tc>
      </w:tr>
      <w:tr w:rsidR="00397CED" w14:paraId="1EA7D891" w14:textId="77777777">
        <w:trPr>
          <w:trHeight w:val="1055"/>
        </w:trPr>
        <w:tc>
          <w:tcPr>
            <w:tcW w:w="9859" w:type="dxa"/>
            <w:gridSpan w:val="15"/>
            <w:tcBorders>
              <w:top w:val="single" w:sz="4" w:space="0" w:color="000000"/>
              <w:left w:val="single" w:sz="4" w:space="0" w:color="000000"/>
              <w:bottom w:val="single" w:sz="4" w:space="0" w:color="000000"/>
              <w:right w:val="single" w:sz="4" w:space="0" w:color="000000"/>
            </w:tcBorders>
          </w:tcPr>
          <w:p w14:paraId="5B989C04" w14:textId="77777777" w:rsidR="00397CED" w:rsidRDefault="007C733A">
            <w:pPr>
              <w:widowControl w:val="0"/>
              <w:ind w:left="1238" w:hanging="1238"/>
            </w:pPr>
            <w:r>
              <w:t>1996 – 2000</w:t>
            </w:r>
            <w:r>
              <w:tab/>
            </w:r>
            <w:ins w:id="1756" w:author="Jiri Vojtesek" w:date="2023-01-09T23:04:00Z">
              <w:r>
                <w:t xml:space="preserve">Pedagogická fakulta, </w:t>
              </w:r>
            </w:ins>
            <w:r>
              <w:t>Ostravská univerzita</w:t>
            </w:r>
            <w:del w:id="1757" w:author="Jiri Vojtesek" w:date="2023-01-09T23:04:00Z">
              <w:r>
                <w:delText xml:space="preserve"> PdF – Magisterské studium – titul Mgr.</w:delText>
              </w:r>
            </w:del>
            <w:r>
              <w:t>, obory vzdělání fyzika, technická a informační výchova, pedagogika-psychologie</w:t>
            </w:r>
            <w:ins w:id="1758" w:author="Jiri Vojtesek" w:date="2023-01-09T23:04:00Z">
              <w:r>
                <w:t xml:space="preserve"> (Mgr.)</w:t>
              </w:r>
            </w:ins>
          </w:p>
          <w:p w14:paraId="08A61C86" w14:textId="77777777" w:rsidR="00397CED" w:rsidRDefault="007C733A">
            <w:pPr>
              <w:widowControl w:val="0"/>
              <w:ind w:left="1238" w:hanging="1238"/>
            </w:pPr>
            <w:r>
              <w:t>2000 – 2005</w:t>
            </w:r>
            <w:r>
              <w:tab/>
            </w:r>
            <w:ins w:id="1759" w:author="Jiri Vojtesek" w:date="2023-01-09T23:04:00Z">
              <w:r>
                <w:t xml:space="preserve">Pedagogická fakulta, </w:t>
              </w:r>
            </w:ins>
            <w:r>
              <w:t>Univerzita Palackého</w:t>
            </w:r>
            <w:del w:id="1760" w:author="Jiri Vojtesek" w:date="2023-01-09T23:04:00Z">
              <w:r>
                <w:delText xml:space="preserve"> PdF – Doktorské studium – titul Ph.D.</w:delText>
              </w:r>
            </w:del>
            <w:r>
              <w:t>, obor Pedagogika, zaměření na informační a komunikační technologie ve vzdělávání, statistické metody výzkumu</w:t>
            </w:r>
            <w:ins w:id="1761" w:author="Jiri Vojtesek" w:date="2023-01-09T23:04:00Z">
              <w:r>
                <w:t xml:space="preserve"> (Ph.D.)</w:t>
              </w:r>
            </w:ins>
          </w:p>
          <w:p w14:paraId="67A0F6B3" w14:textId="77777777" w:rsidR="00397CED" w:rsidRDefault="007C733A">
            <w:pPr>
              <w:widowControl w:val="0"/>
              <w:ind w:left="1238" w:hanging="1238"/>
            </w:pPr>
            <w:r>
              <w:t>2016 – 2018</w:t>
            </w:r>
            <w:r>
              <w:tab/>
              <w:t xml:space="preserve">Vysoká škola </w:t>
            </w:r>
            <w:proofErr w:type="gramStart"/>
            <w:r>
              <w:t>logistiky</w:t>
            </w:r>
            <w:ins w:id="1762" w:author="Jiri Vojtesek" w:date="2023-01-09T23:05:00Z">
              <w:r>
                <w:t>,</w:t>
              </w:r>
            </w:ins>
            <w:del w:id="1763" w:author="Jiri Vojtesek" w:date="2023-01-09T23:04:00Z">
              <w:r>
                <w:delText xml:space="preserve">- </w:delText>
              </w:r>
            </w:del>
            <w:r>
              <w:t>obor</w:t>
            </w:r>
            <w:proofErr w:type="gramEnd"/>
            <w:r>
              <w:t xml:space="preserve">: Logistika </w:t>
            </w:r>
            <w:del w:id="1764" w:author="Jiri Vojtesek" w:date="2023-01-09T23:05:00Z">
              <w:r>
                <w:delText xml:space="preserve">– titul </w:delText>
              </w:r>
            </w:del>
            <w:ins w:id="1765" w:author="Jiri Vojtesek" w:date="2023-01-09T23:05:00Z">
              <w:r>
                <w:t>(</w:t>
              </w:r>
            </w:ins>
            <w:r>
              <w:t>Ing.</w:t>
            </w:r>
            <w:ins w:id="1766" w:author="Jiri Vojtesek" w:date="2023-01-09T23:05:00Z">
              <w:r>
                <w:t>)</w:t>
              </w:r>
            </w:ins>
          </w:p>
          <w:p w14:paraId="25252FCF" w14:textId="77777777" w:rsidR="00397CED" w:rsidRDefault="00397CED">
            <w:pPr>
              <w:widowControl w:val="0"/>
              <w:jc w:val="both"/>
              <w:rPr>
                <w:b/>
              </w:rPr>
            </w:pPr>
          </w:p>
        </w:tc>
      </w:tr>
      <w:tr w:rsidR="00397CED" w14:paraId="375455E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82BE747" w14:textId="77777777" w:rsidR="00397CED" w:rsidRDefault="007C733A">
            <w:pPr>
              <w:widowControl w:val="0"/>
              <w:jc w:val="both"/>
              <w:rPr>
                <w:b/>
              </w:rPr>
            </w:pPr>
            <w:r>
              <w:rPr>
                <w:b/>
              </w:rPr>
              <w:t>Údaje o odborném působení od absolvování VŠ</w:t>
            </w:r>
          </w:p>
        </w:tc>
      </w:tr>
      <w:tr w:rsidR="00397CED" w14:paraId="5CE6C44B" w14:textId="77777777">
        <w:trPr>
          <w:trHeight w:val="1090"/>
        </w:trPr>
        <w:tc>
          <w:tcPr>
            <w:tcW w:w="9859" w:type="dxa"/>
            <w:gridSpan w:val="15"/>
            <w:tcBorders>
              <w:top w:val="single" w:sz="4" w:space="0" w:color="000000"/>
              <w:left w:val="single" w:sz="4" w:space="0" w:color="000000"/>
              <w:bottom w:val="single" w:sz="4" w:space="0" w:color="000000"/>
              <w:right w:val="single" w:sz="4" w:space="0" w:color="000000"/>
            </w:tcBorders>
          </w:tcPr>
          <w:p w14:paraId="397040DB" w14:textId="77777777" w:rsidR="00397CED" w:rsidRDefault="007C733A">
            <w:pPr>
              <w:widowControl w:val="0"/>
              <w:tabs>
                <w:tab w:val="left" w:pos="1238"/>
              </w:tabs>
              <w:ind w:left="1238" w:hanging="1238"/>
            </w:pPr>
            <w:r>
              <w:t>2000 – 2003</w:t>
            </w:r>
            <w:r>
              <w:tab/>
              <w:t>Univerzita Palackého v Olomouci - Katedra technické a informační výchovy PdF UP - doktorand.</w:t>
            </w:r>
          </w:p>
          <w:p w14:paraId="2274E568" w14:textId="77777777" w:rsidR="00397CED" w:rsidRDefault="007C733A">
            <w:pPr>
              <w:widowControl w:val="0"/>
              <w:tabs>
                <w:tab w:val="left" w:pos="1238"/>
              </w:tabs>
              <w:ind w:left="1238" w:hanging="1238"/>
            </w:pPr>
            <w:r>
              <w:t>2003 – 2005</w:t>
            </w:r>
            <w:r>
              <w:tab/>
              <w:t>Univerzita Palackého v Olomouci - Referát pro vědu, výzkum a zahraniční styky PdF UP – asistent</w:t>
            </w:r>
          </w:p>
          <w:p w14:paraId="79918412" w14:textId="77777777" w:rsidR="00397CED" w:rsidRDefault="007C733A">
            <w:pPr>
              <w:widowControl w:val="0"/>
              <w:tabs>
                <w:tab w:val="left" w:pos="1238"/>
              </w:tabs>
              <w:ind w:left="1238" w:hanging="1238"/>
            </w:pPr>
            <w:r>
              <w:t>2005 – 2011</w:t>
            </w:r>
            <w:r>
              <w:tab/>
              <w:t>Vyšší odborná a střední průmyslová škola elektrotechnická v Olomouci – pedagog (informační technologie, fyzika, elektrotechnika)</w:t>
            </w:r>
          </w:p>
          <w:p w14:paraId="5E8496B5" w14:textId="77777777" w:rsidR="00397CED" w:rsidRDefault="007C733A">
            <w:pPr>
              <w:widowControl w:val="0"/>
              <w:tabs>
                <w:tab w:val="left" w:pos="1238"/>
              </w:tabs>
              <w:ind w:left="1238" w:hanging="1238"/>
            </w:pPr>
            <w:r>
              <w:t>2011 – 2019</w:t>
            </w:r>
            <w:r>
              <w:tab/>
              <w:t>Vysoká škola logistiky, o.p.s. v Přerově – Katedra logistiky a technických disciplín – následně Katedra magisterského studia</w:t>
            </w:r>
          </w:p>
          <w:p w14:paraId="1F967473" w14:textId="77777777" w:rsidR="00397CED" w:rsidRDefault="007C733A">
            <w:pPr>
              <w:widowControl w:val="0"/>
              <w:tabs>
                <w:tab w:val="left" w:pos="1238"/>
              </w:tabs>
              <w:ind w:left="1238" w:hanging="1238"/>
            </w:pPr>
            <w:r>
              <w:t>2019 – 2020</w:t>
            </w:r>
            <w:r>
              <w:tab/>
              <w:t>Univerzita Tomáše Bati ve Zlíně – Fakulta ekonomie a managenetu – Ústav průmyslového inženýrství a informačních systémů</w:t>
            </w:r>
          </w:p>
          <w:p w14:paraId="69FE1952" w14:textId="77777777" w:rsidR="00397CED" w:rsidRDefault="007C733A">
            <w:pPr>
              <w:widowControl w:val="0"/>
              <w:tabs>
                <w:tab w:val="left" w:pos="1238"/>
              </w:tabs>
              <w:ind w:left="1238" w:hanging="1238"/>
            </w:pPr>
            <w:r>
              <w:t>2015 – doposud</w:t>
            </w:r>
            <w:r>
              <w:tab/>
              <w:t>Univerzita Tomáše Bati ve Zlíně – Fakulta aplikované informatiky – Ústav informatiky a umělé inteligence (Laboratoř oboru, Úvod do učitelské profese)</w:t>
            </w:r>
          </w:p>
          <w:p w14:paraId="541E4BCF" w14:textId="77777777" w:rsidR="00397CED" w:rsidRDefault="007C733A">
            <w:pPr>
              <w:widowControl w:val="0"/>
              <w:tabs>
                <w:tab w:val="left" w:pos="1238"/>
              </w:tabs>
              <w:ind w:left="1238" w:hanging="1238"/>
            </w:pPr>
            <w:r>
              <w:t>2019 – doposud</w:t>
            </w:r>
            <w:r>
              <w:tab/>
              <w:t>Univerzita Palackého – Pedagogická fakulta - Katedra technické a informační výchovy (Didaktika informatiky 1-3, Digitální technologie, Multimediální didaktické praktikum, Interaktivní výukové materiály, Části strojů a zařízení, Logistika)</w:t>
            </w:r>
          </w:p>
          <w:p w14:paraId="294F290E" w14:textId="77777777" w:rsidR="00397CED" w:rsidRDefault="007C733A">
            <w:pPr>
              <w:widowControl w:val="0"/>
              <w:tabs>
                <w:tab w:val="left" w:pos="1238"/>
              </w:tabs>
              <w:ind w:left="1238" w:hanging="1238"/>
            </w:pPr>
            <w:r>
              <w:t>2022 – doposud</w:t>
            </w:r>
            <w:r>
              <w:tab/>
              <w:t>Národní pedagogický institut ČR – krajský metodik pro novou informatiku za Olomoucký kraj IT Guru, lektor kurzů nové informatiky pro učitele</w:t>
            </w:r>
          </w:p>
        </w:tc>
      </w:tr>
      <w:tr w:rsidR="00397CED" w14:paraId="1340AF9B"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C0552A8" w14:textId="77777777" w:rsidR="00397CED" w:rsidRDefault="007C733A">
            <w:pPr>
              <w:widowControl w:val="0"/>
              <w:jc w:val="both"/>
              <w:rPr>
                <w:b/>
              </w:rPr>
            </w:pPr>
            <w:r>
              <w:rPr>
                <w:b/>
              </w:rPr>
              <w:t>Zkušenosti s vedením kvalifikačních a rigorózních prací</w:t>
            </w:r>
          </w:p>
        </w:tc>
      </w:tr>
      <w:tr w:rsidR="00397CED" w14:paraId="660636D7" w14:textId="77777777">
        <w:trPr>
          <w:trHeight w:val="1105"/>
        </w:trPr>
        <w:tc>
          <w:tcPr>
            <w:tcW w:w="9859" w:type="dxa"/>
            <w:gridSpan w:val="15"/>
            <w:tcBorders>
              <w:top w:val="single" w:sz="4" w:space="0" w:color="000000"/>
              <w:left w:val="single" w:sz="4" w:space="0" w:color="000000"/>
              <w:bottom w:val="single" w:sz="4" w:space="0" w:color="000000"/>
              <w:right w:val="single" w:sz="4" w:space="0" w:color="000000"/>
            </w:tcBorders>
          </w:tcPr>
          <w:p w14:paraId="339D861B" w14:textId="77777777" w:rsidR="00397CED" w:rsidRDefault="007C733A">
            <w:pPr>
              <w:widowControl w:val="0"/>
              <w:jc w:val="both"/>
            </w:pPr>
            <w:r>
              <w:t xml:space="preserve">Během působení na VŠLG v Přerově a PdF UP v Olomouci vedl více než 60 diplomových prací zaměřených především </w:t>
            </w:r>
            <w:proofErr w:type="gramStart"/>
            <w:r>
              <w:t>na</w:t>
            </w:r>
            <w:proofErr w:type="gramEnd"/>
            <w:r>
              <w:t>:</w:t>
            </w:r>
          </w:p>
          <w:p w14:paraId="3D2E8782" w14:textId="77777777" w:rsidR="00397CED" w:rsidRDefault="007C733A">
            <w:pPr>
              <w:pStyle w:val="Odstavecseseznamem"/>
              <w:widowControl w:val="0"/>
              <w:numPr>
                <w:ilvl w:val="0"/>
                <w:numId w:val="40"/>
              </w:numPr>
              <w:suppressAutoHyphens w:val="0"/>
              <w:jc w:val="both"/>
              <w:pPrChange w:id="1767" w:author="Jiri Vojtesek" w:date="2023-01-19T13:14:00Z">
                <w:pPr>
                  <w:pStyle w:val="Odstavecseseznamem"/>
                  <w:widowControl w:val="0"/>
                  <w:numPr>
                    <w:numId w:val="41"/>
                  </w:numPr>
                  <w:tabs>
                    <w:tab w:val="num" w:pos="0"/>
                  </w:tabs>
                  <w:suppressAutoHyphens w:val="0"/>
                  <w:ind w:hanging="360"/>
                  <w:jc w:val="both"/>
                </w:pPr>
              </w:pPrChange>
            </w:pPr>
            <w:r>
              <w:t>optimalizaci logistických procesů v konkrétních výrobních firmách a dopravních společnostech s využitím počítačové simulace nebo kvantitativních metod rozhodování;</w:t>
            </w:r>
          </w:p>
          <w:p w14:paraId="3D116DEE" w14:textId="77777777" w:rsidR="00397CED" w:rsidRDefault="007C733A">
            <w:pPr>
              <w:pStyle w:val="Odstavecseseznamem"/>
              <w:widowControl w:val="0"/>
              <w:numPr>
                <w:ilvl w:val="0"/>
                <w:numId w:val="40"/>
              </w:numPr>
              <w:suppressAutoHyphens w:val="0"/>
              <w:jc w:val="both"/>
              <w:pPrChange w:id="1768" w:author="Jiri Vojtesek" w:date="2023-01-19T13:14:00Z">
                <w:pPr>
                  <w:pStyle w:val="Odstavecseseznamem"/>
                  <w:widowControl w:val="0"/>
                  <w:numPr>
                    <w:numId w:val="41"/>
                  </w:numPr>
                  <w:tabs>
                    <w:tab w:val="num" w:pos="0"/>
                  </w:tabs>
                  <w:suppressAutoHyphens w:val="0"/>
                  <w:ind w:hanging="360"/>
                  <w:jc w:val="both"/>
                </w:pPr>
              </w:pPrChange>
            </w:pPr>
            <w:r>
              <w:t>implementaci ERP systémů a RFID technologií do firemních procesů;</w:t>
            </w:r>
          </w:p>
          <w:p w14:paraId="60B305EC" w14:textId="77777777" w:rsidR="00397CED" w:rsidRDefault="007C733A">
            <w:pPr>
              <w:pStyle w:val="Odstavecseseznamem"/>
              <w:widowControl w:val="0"/>
              <w:numPr>
                <w:ilvl w:val="0"/>
                <w:numId w:val="40"/>
              </w:numPr>
              <w:suppressAutoHyphens w:val="0"/>
              <w:jc w:val="both"/>
              <w:pPrChange w:id="1769" w:author="Jiri Vojtesek" w:date="2023-01-19T13:14:00Z">
                <w:pPr>
                  <w:pStyle w:val="Odstavecseseznamem"/>
                  <w:widowControl w:val="0"/>
                  <w:numPr>
                    <w:numId w:val="41"/>
                  </w:numPr>
                  <w:tabs>
                    <w:tab w:val="num" w:pos="0"/>
                  </w:tabs>
                  <w:suppressAutoHyphens w:val="0"/>
                  <w:ind w:hanging="360"/>
                  <w:jc w:val="both"/>
                </w:pPr>
              </w:pPrChange>
            </w:pPr>
            <w:r>
              <w:t>implementaci progresivních metod výuky informatiky a technických předmětů;</w:t>
            </w:r>
          </w:p>
          <w:p w14:paraId="4EF70CFE" w14:textId="77777777" w:rsidR="00397CED" w:rsidRDefault="007C733A">
            <w:pPr>
              <w:pStyle w:val="Odstavecseseznamem"/>
              <w:widowControl w:val="0"/>
              <w:numPr>
                <w:ilvl w:val="0"/>
                <w:numId w:val="40"/>
              </w:numPr>
              <w:suppressAutoHyphens w:val="0"/>
              <w:jc w:val="both"/>
              <w:pPrChange w:id="1770" w:author="Jiri Vojtesek" w:date="2023-01-19T13:14:00Z">
                <w:pPr>
                  <w:pStyle w:val="Odstavecseseznamem"/>
                  <w:widowControl w:val="0"/>
                  <w:numPr>
                    <w:numId w:val="41"/>
                  </w:numPr>
                  <w:tabs>
                    <w:tab w:val="num" w:pos="0"/>
                  </w:tabs>
                  <w:suppressAutoHyphens w:val="0"/>
                  <w:ind w:hanging="360"/>
                  <w:jc w:val="both"/>
                </w:pPr>
              </w:pPrChange>
            </w:pPr>
            <w:r>
              <w:t>rozvíjení klíčových kompetencí u žáků ve výuce informatiky a technických předmětů.</w:t>
            </w:r>
          </w:p>
          <w:p w14:paraId="76BA5971" w14:textId="77777777" w:rsidR="00397CED" w:rsidRDefault="00397CED">
            <w:pPr>
              <w:widowControl w:val="0"/>
              <w:jc w:val="both"/>
            </w:pPr>
          </w:p>
        </w:tc>
      </w:tr>
      <w:tr w:rsidR="00397CED" w14:paraId="30F618EE"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772BA70"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767167B"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38D64493"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0F1197B8" w14:textId="77777777" w:rsidR="00397CED" w:rsidRDefault="007C733A">
            <w:pPr>
              <w:widowControl w:val="0"/>
              <w:jc w:val="both"/>
              <w:rPr>
                <w:b/>
              </w:rPr>
            </w:pPr>
            <w:r>
              <w:rPr>
                <w:b/>
              </w:rPr>
              <w:t>Ohlasy publikací</w:t>
            </w:r>
          </w:p>
        </w:tc>
      </w:tr>
      <w:tr w:rsidR="00397CED" w14:paraId="4D2E671D"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6C2726F1"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350DEC81"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236DB90"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D922730"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2AF62A4A"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40C12828" w14:textId="77777777" w:rsidR="00397CED" w:rsidRDefault="007C733A">
            <w:pPr>
              <w:widowControl w:val="0"/>
              <w:jc w:val="both"/>
              <w:rPr>
                <w:b/>
                <w:sz w:val="18"/>
              </w:rPr>
            </w:pPr>
            <w:r>
              <w:rPr>
                <w:b/>
                <w:sz w:val="18"/>
              </w:rPr>
              <w:t>ostatní</w:t>
            </w:r>
          </w:p>
        </w:tc>
      </w:tr>
      <w:tr w:rsidR="00397CED" w14:paraId="487E315A"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0836A28C"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330694A0"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1E8087B5"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3E2EC77" w14:textId="77777777" w:rsidR="00397CED" w:rsidRDefault="007C733A">
            <w:pPr>
              <w:widowControl w:val="0"/>
              <w:jc w:val="both"/>
              <w:rPr>
                <w:b/>
              </w:rPr>
            </w:pPr>
            <w:r>
              <w:rPr>
                <w:b/>
              </w:rPr>
              <w:t>21</w:t>
            </w:r>
          </w:p>
        </w:tc>
        <w:tc>
          <w:tcPr>
            <w:tcW w:w="693" w:type="dxa"/>
            <w:tcBorders>
              <w:top w:val="single" w:sz="4" w:space="0" w:color="000000"/>
              <w:left w:val="single" w:sz="4" w:space="0" w:color="000000"/>
              <w:bottom w:val="single" w:sz="4" w:space="0" w:color="000000"/>
              <w:right w:val="single" w:sz="4" w:space="0" w:color="000000"/>
            </w:tcBorders>
          </w:tcPr>
          <w:p w14:paraId="73967688" w14:textId="77777777" w:rsidR="00397CED" w:rsidRDefault="007C733A">
            <w:pPr>
              <w:widowControl w:val="0"/>
              <w:jc w:val="both"/>
              <w:rPr>
                <w:b/>
              </w:rPr>
            </w:pPr>
            <w:r>
              <w:rPr>
                <w:b/>
              </w:rPr>
              <w:t>25</w:t>
            </w:r>
          </w:p>
        </w:tc>
        <w:tc>
          <w:tcPr>
            <w:tcW w:w="694" w:type="dxa"/>
            <w:tcBorders>
              <w:top w:val="single" w:sz="4" w:space="0" w:color="000000"/>
              <w:left w:val="single" w:sz="4" w:space="0" w:color="000000"/>
              <w:bottom w:val="single" w:sz="4" w:space="0" w:color="000000"/>
              <w:right w:val="single" w:sz="4" w:space="0" w:color="000000"/>
            </w:tcBorders>
          </w:tcPr>
          <w:p w14:paraId="6E4E2F6C" w14:textId="77777777" w:rsidR="00397CED" w:rsidRDefault="00397CED">
            <w:pPr>
              <w:widowControl w:val="0"/>
              <w:jc w:val="both"/>
              <w:rPr>
                <w:b/>
              </w:rPr>
            </w:pPr>
          </w:p>
        </w:tc>
      </w:tr>
      <w:tr w:rsidR="00397CED" w14:paraId="47B01D2C"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2C3831E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02DFF79D"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52B0372"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E301C36"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6B70E65" w14:textId="77777777" w:rsidR="00397CED" w:rsidRDefault="007C733A">
            <w:pPr>
              <w:widowControl w:val="0"/>
              <w:rPr>
                <w:b/>
              </w:rPr>
            </w:pPr>
            <w:r>
              <w:rPr>
                <w:b/>
              </w:rPr>
              <w:t xml:space="preserve">  3 / 2</w:t>
            </w:r>
          </w:p>
        </w:tc>
      </w:tr>
      <w:tr w:rsidR="00397CED" w14:paraId="43483E2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A5BEAB7"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01F06F77" w14:textId="77777777">
        <w:trPr>
          <w:trHeight w:val="269"/>
        </w:trPr>
        <w:tc>
          <w:tcPr>
            <w:tcW w:w="9859" w:type="dxa"/>
            <w:gridSpan w:val="15"/>
            <w:tcBorders>
              <w:top w:val="single" w:sz="4" w:space="0" w:color="000000"/>
              <w:left w:val="single" w:sz="4" w:space="0" w:color="000000"/>
              <w:bottom w:val="single" w:sz="4" w:space="0" w:color="000000"/>
              <w:right w:val="single" w:sz="4" w:space="0" w:color="000000"/>
            </w:tcBorders>
          </w:tcPr>
          <w:p w14:paraId="4584550D" w14:textId="77777777" w:rsidR="00397CED" w:rsidRDefault="007C733A">
            <w:pPr>
              <w:pStyle w:val="Zkladntext"/>
              <w:widowControl w:val="0"/>
              <w:spacing w:after="0"/>
              <w:jc w:val="both"/>
            </w:pPr>
            <w:r>
              <w:rPr>
                <w:b/>
              </w:rPr>
              <w:t>SEDLACEK, M</w:t>
            </w:r>
            <w:r>
              <w:t>.</w:t>
            </w:r>
            <w:r>
              <w:rPr>
                <w:b/>
              </w:rPr>
              <w:t xml:space="preserve"> (100).</w:t>
            </w:r>
            <w:r>
              <w:t xml:space="preserve"> (2020) </w:t>
            </w:r>
            <w:r>
              <w:rPr>
                <w:i/>
                <w:shd w:val="clear" w:color="auto" w:fill="F9F9F9"/>
              </w:rPr>
              <w:t>Modelování výrobních procesů s využitím programu Simul8 v kontextu výuky technických předmětů</w:t>
            </w:r>
            <w:r>
              <w:t xml:space="preserve">. 2020, Olomouc, Univerzita Palackého, </w:t>
            </w:r>
            <w:hyperlink r:id="rId19">
              <w:r>
                <w:rPr>
                  <w:rStyle w:val="Hypertextovodkaz"/>
                  <w:bCs/>
                  <w:shd w:val="clear" w:color="auto" w:fill="FFFFFF"/>
                </w:rPr>
                <w:t>TVV 2020, 13(1)</w:t>
              </w:r>
            </w:hyperlink>
            <w:r>
              <w:rPr>
                <w:bCs/>
                <w:shd w:val="clear" w:color="auto" w:fill="FFFFFF"/>
              </w:rPr>
              <w:t>:12-19</w:t>
            </w:r>
            <w:r>
              <w:rPr>
                <w:rStyle w:val="clightest"/>
                <w:bCs/>
                <w:shd w:val="clear" w:color="auto" w:fill="FFFFFF"/>
              </w:rPr>
              <w:t> | </w:t>
            </w:r>
            <w:r>
              <w:rPr>
                <w:rStyle w:val="doi"/>
                <w:shd w:val="clear" w:color="auto" w:fill="FFFFFF"/>
              </w:rPr>
              <w:t>DOI: 10.5507/tvv.2020.002</w:t>
            </w:r>
            <w:r>
              <w:rPr>
                <w:shd w:val="clear" w:color="auto" w:fill="FFFFFF"/>
              </w:rPr>
              <w:t xml:space="preserve">. </w:t>
            </w:r>
            <w:r>
              <w:t>ISSN 18058949. Jost</w:t>
            </w:r>
          </w:p>
          <w:p w14:paraId="00BF9E21" w14:textId="77777777" w:rsidR="00397CED" w:rsidRDefault="007C733A">
            <w:pPr>
              <w:widowControl w:val="0"/>
            </w:pPr>
            <w:r>
              <w:rPr>
                <w:b/>
              </w:rPr>
              <w:t>SEDLACEK, M. (100).</w:t>
            </w:r>
            <w:r>
              <w:t xml:space="preserve"> (2020) </w:t>
            </w:r>
            <w:r>
              <w:rPr>
                <w:i/>
                <w:shd w:val="clear" w:color="auto" w:fill="FFFFFF"/>
              </w:rPr>
              <w:t>Simulační modely a možnosti jejich uplatnění ve výuce technických předmětů v kontextu průmyslu 4.0</w:t>
            </w:r>
            <w:r>
              <w:t xml:space="preserve">. 2020, Olomouc, Univerzita Palackého, </w:t>
            </w:r>
            <w:hyperlink r:id="rId20">
              <w:r>
                <w:rPr>
                  <w:rStyle w:val="Hypertextovodkaz"/>
                  <w:bCs/>
                  <w:shd w:val="clear" w:color="auto" w:fill="FFFFFF"/>
                </w:rPr>
                <w:t>TVV 2020, 13(1)</w:t>
              </w:r>
            </w:hyperlink>
            <w:r>
              <w:rPr>
                <w:bCs/>
                <w:shd w:val="clear" w:color="auto" w:fill="FFFFFF"/>
              </w:rPr>
              <w:t>:28-34</w:t>
            </w:r>
            <w:r>
              <w:rPr>
                <w:rStyle w:val="clightest"/>
                <w:bCs/>
                <w:shd w:val="clear" w:color="auto" w:fill="FFFFFF"/>
              </w:rPr>
              <w:t> | </w:t>
            </w:r>
            <w:r>
              <w:rPr>
                <w:rStyle w:val="doi"/>
                <w:shd w:val="clear" w:color="auto" w:fill="FFFFFF"/>
              </w:rPr>
              <w:t>DOI: 10.5507/tvv.2020.005</w:t>
            </w:r>
            <w:r>
              <w:rPr>
                <w:shd w:val="clear" w:color="auto" w:fill="FFFFFF"/>
              </w:rPr>
              <w:t xml:space="preserve">. </w:t>
            </w:r>
            <w:r>
              <w:t>ISSN 18058949. Jost</w:t>
            </w:r>
          </w:p>
          <w:p w14:paraId="522219A0" w14:textId="77777777" w:rsidR="00397CED" w:rsidRDefault="007C733A">
            <w:pPr>
              <w:widowControl w:val="0"/>
            </w:pPr>
            <w:r>
              <w:rPr>
                <w:rFonts w:cs="Times-Roman"/>
              </w:rPr>
              <w:t xml:space="preserve">JAŠEK, R, </w:t>
            </w:r>
            <w:r>
              <w:rPr>
                <w:rFonts w:cs="Times-Roman"/>
                <w:b/>
              </w:rPr>
              <w:t>SEDLÁČEK, M.</w:t>
            </w:r>
            <w:r>
              <w:rPr>
                <w:b/>
              </w:rPr>
              <w:t xml:space="preserve"> (50)</w:t>
            </w:r>
            <w:r>
              <w:t xml:space="preserve"> (2017) </w:t>
            </w:r>
            <w:r>
              <w:rPr>
                <w:rFonts w:cs="Times-Roman"/>
                <w:i/>
              </w:rPr>
              <w:t>Laboratoř oboru.</w:t>
            </w:r>
            <w:r>
              <w:rPr>
                <w:rFonts w:cs="Times-Roman"/>
              </w:rPr>
              <w:t xml:space="preserve"> Zlín: Fakulta aplikované informatiky, Univerzita Tomáše Bati 2017, 115 s. ISBN 978-80-7454-624-2. B</w:t>
            </w:r>
          </w:p>
          <w:p w14:paraId="013DED77" w14:textId="77777777" w:rsidR="00397CED" w:rsidRDefault="007C733A">
            <w:pPr>
              <w:pStyle w:val="Zkladntext"/>
              <w:widowControl w:val="0"/>
              <w:spacing w:after="0"/>
              <w:jc w:val="both"/>
            </w:pPr>
            <w:r>
              <w:rPr>
                <w:b/>
              </w:rPr>
              <w:lastRenderedPageBreak/>
              <w:t>SEDLACEK, M. (100)</w:t>
            </w:r>
            <w:r>
              <w:t xml:space="preserve"> (2017) The Use of Simulation Models in Solving the Problems of Merging two Plants of the Company, </w:t>
            </w:r>
            <w:r>
              <w:rPr>
                <w:i/>
              </w:rPr>
              <w:t>Open Engineering</w:t>
            </w:r>
            <w:r>
              <w:t>, Volume 7, Issue 1, Pages 31-36, ISSN (Online) 2391-5439. JSC</w:t>
            </w:r>
          </w:p>
          <w:p w14:paraId="3FCBA11B" w14:textId="77777777" w:rsidR="00397CED" w:rsidRDefault="007C733A">
            <w:pPr>
              <w:pStyle w:val="Zkladntext"/>
              <w:widowControl w:val="0"/>
              <w:spacing w:after="0"/>
              <w:jc w:val="both"/>
            </w:pPr>
            <w:r>
              <w:rPr>
                <w:b/>
              </w:rPr>
              <w:t>SEDLACEK, M</w:t>
            </w:r>
            <w:r>
              <w:t>.</w:t>
            </w:r>
            <w:r>
              <w:rPr>
                <w:b/>
              </w:rPr>
              <w:t xml:space="preserve"> (100)</w:t>
            </w:r>
            <w:r>
              <w:t xml:space="preserve"> (2017) </w:t>
            </w:r>
            <w:r>
              <w:rPr>
                <w:color w:val="333333"/>
              </w:rPr>
              <w:t xml:space="preserve">Optimization of Processes in a Freight Forwarding Company Using a Simulation Model, </w:t>
            </w:r>
            <w:r>
              <w:rPr>
                <w:i/>
                <w:color w:val="333333"/>
              </w:rPr>
              <w:t>MATEC Web Conf</w:t>
            </w:r>
            <w:r>
              <w:rPr>
                <w:color w:val="333333"/>
              </w:rPr>
              <w:t xml:space="preserve">. Vol. 134. ISBN </w:t>
            </w:r>
            <w:r>
              <w:rPr>
                <w:color w:val="000000"/>
                <w:shd w:val="clear" w:color="auto" w:fill="FFFFFF"/>
              </w:rPr>
              <w:t>9781510851917. D</w:t>
            </w:r>
          </w:p>
        </w:tc>
      </w:tr>
      <w:tr w:rsidR="00397CED" w14:paraId="570116BA"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FF0E152" w14:textId="77777777" w:rsidR="00397CED" w:rsidRDefault="007C733A">
            <w:pPr>
              <w:widowControl w:val="0"/>
              <w:rPr>
                <w:b/>
              </w:rPr>
            </w:pPr>
            <w:r>
              <w:rPr>
                <w:b/>
              </w:rPr>
              <w:lastRenderedPageBreak/>
              <w:t>Působení v zahraničí</w:t>
            </w:r>
          </w:p>
        </w:tc>
      </w:tr>
      <w:tr w:rsidR="00397CED" w14:paraId="0E83E5A5"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FD1CBCA" w14:textId="77777777" w:rsidR="00397CED" w:rsidRDefault="00397CED">
            <w:pPr>
              <w:widowControl w:val="0"/>
              <w:spacing w:after="120"/>
              <w:rPr>
                <w:b/>
              </w:rPr>
            </w:pPr>
          </w:p>
        </w:tc>
      </w:tr>
      <w:tr w:rsidR="00397CED" w14:paraId="27EC6B83"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50D9593"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25300FCE"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3FDB1ECA"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438F3C3" w14:textId="77777777" w:rsidR="00397CED" w:rsidRDefault="007C733A">
            <w:pPr>
              <w:widowControl w:val="0"/>
              <w:jc w:val="both"/>
            </w:pPr>
            <w:r>
              <w:t>31. 10. 2022</w:t>
            </w:r>
          </w:p>
        </w:tc>
      </w:tr>
    </w:tbl>
    <w:p w14:paraId="33E55B1B" w14:textId="77777777" w:rsidR="00397CED" w:rsidRDefault="00397CED"/>
    <w:p w14:paraId="00E4DE79"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56A6C193" w14:textId="77777777">
        <w:trPr>
          <w:del w:id="1771" w:author="Jiri Vojtesek" w:date="2023-01-09T22:36:00Z"/>
        </w:trPr>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67377C41" w14:textId="77777777" w:rsidR="00397CED" w:rsidRDefault="007C733A">
            <w:pPr>
              <w:pageBreakBefore/>
              <w:widowControl w:val="0"/>
              <w:tabs>
                <w:tab w:val="right" w:pos="9489"/>
              </w:tabs>
              <w:jc w:val="both"/>
              <w:rPr>
                <w:rStyle w:val="Odkazintenzivn"/>
              </w:rPr>
            </w:pPr>
            <w:del w:id="1772" w:author="Jiri Vojtesek" w:date="2023-01-09T22:36:00Z">
              <w:r>
                <w:rPr>
                  <w:b/>
                  <w:sz w:val="28"/>
                </w:rPr>
                <w:lastRenderedPageBreak/>
                <w:delText>C-I – Personální zabezpečení</w:delText>
              </w:r>
              <w:r>
                <w:rPr>
                  <w:sz w:val="24"/>
                </w:rPr>
                <w:tab/>
              </w:r>
              <w:r>
                <w:rPr>
                  <w:rStyle w:val="Odkazintenzivn"/>
                </w:rPr>
                <w:fldChar w:fldCharType="begin"/>
              </w:r>
              <w:r>
                <w:rPr>
                  <w:rStyle w:val="Odkazintenzivn"/>
                </w:rPr>
                <w:delInstrText xml:space="preserve"> REF aaSeznamC \h </w:delInstrText>
              </w:r>
              <w:r>
                <w:rPr>
                  <w:rStyle w:val="Odkazintenzivn"/>
                </w:rPr>
              </w:r>
              <w:r>
                <w:rPr>
                  <w:rStyle w:val="Odkazintenzivn"/>
                </w:rPr>
                <w:fldChar w:fldCharType="separate"/>
              </w:r>
              <w:r>
                <w:rPr>
                  <w:rStyle w:val="Odkazintenzivn"/>
                </w:rPr>
                <w:delText>Abecední seznam</w:delText>
              </w:r>
              <w:r>
                <w:rPr>
                  <w:rStyle w:val="Odkazintenzivn"/>
                </w:rPr>
                <w:fldChar w:fldCharType="end"/>
              </w:r>
            </w:del>
          </w:p>
        </w:tc>
      </w:tr>
      <w:tr w:rsidR="00397CED" w14:paraId="75A847A5" w14:textId="77777777">
        <w:trPr>
          <w:del w:id="1773" w:author="Jiri Vojtesek" w:date="2023-01-09T22:36:00Z"/>
        </w:trPr>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565D0249" w14:textId="77777777" w:rsidR="00397CED" w:rsidRDefault="007C733A">
            <w:pPr>
              <w:widowControl w:val="0"/>
              <w:jc w:val="both"/>
              <w:rPr>
                <w:b/>
              </w:rPr>
            </w:pPr>
            <w:del w:id="1774" w:author="Jiri Vojtesek" w:date="2023-01-09T22:36:00Z">
              <w:r>
                <w:rPr>
                  <w:b/>
                </w:rPr>
                <w:delText>Vysoká škola</w:delText>
              </w:r>
            </w:del>
          </w:p>
        </w:tc>
        <w:tc>
          <w:tcPr>
            <w:tcW w:w="7341" w:type="dxa"/>
            <w:gridSpan w:val="14"/>
            <w:tcBorders>
              <w:top w:val="single" w:sz="4" w:space="0" w:color="000000"/>
              <w:left w:val="single" w:sz="4" w:space="0" w:color="000000"/>
              <w:bottom w:val="single" w:sz="4" w:space="0" w:color="000000"/>
              <w:right w:val="single" w:sz="4" w:space="0" w:color="000000"/>
            </w:tcBorders>
          </w:tcPr>
          <w:p w14:paraId="492D9B36" w14:textId="77777777" w:rsidR="00397CED" w:rsidRDefault="007C733A">
            <w:pPr>
              <w:widowControl w:val="0"/>
              <w:jc w:val="both"/>
            </w:pPr>
            <w:del w:id="1775" w:author="Jiri Vojtesek" w:date="2023-01-09T22:36:00Z">
              <w:r>
                <w:delText>Univerzita Tomáše Bati ve Zlíně</w:delText>
              </w:r>
            </w:del>
          </w:p>
        </w:tc>
      </w:tr>
      <w:tr w:rsidR="00397CED" w14:paraId="6DE4B917" w14:textId="77777777">
        <w:trPr>
          <w:del w:id="1776" w:author="Jiri Vojtesek" w:date="2023-01-09T22:36:00Z"/>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3D18DC2" w14:textId="77777777" w:rsidR="00397CED" w:rsidRDefault="007C733A">
            <w:pPr>
              <w:widowControl w:val="0"/>
              <w:jc w:val="both"/>
              <w:rPr>
                <w:b/>
              </w:rPr>
            </w:pPr>
            <w:del w:id="1777" w:author="Jiri Vojtesek" w:date="2023-01-09T22:36:00Z">
              <w:r>
                <w:rPr>
                  <w:b/>
                </w:rPr>
                <w:delText>Součást vysoké školy</w:delText>
              </w:r>
            </w:del>
          </w:p>
        </w:tc>
        <w:tc>
          <w:tcPr>
            <w:tcW w:w="7341" w:type="dxa"/>
            <w:gridSpan w:val="14"/>
            <w:tcBorders>
              <w:top w:val="single" w:sz="4" w:space="0" w:color="000000"/>
              <w:left w:val="single" w:sz="4" w:space="0" w:color="000000"/>
              <w:bottom w:val="single" w:sz="4" w:space="0" w:color="000000"/>
              <w:right w:val="single" w:sz="4" w:space="0" w:color="000000"/>
            </w:tcBorders>
          </w:tcPr>
          <w:p w14:paraId="29383F64" w14:textId="77777777" w:rsidR="00397CED" w:rsidRDefault="007C733A">
            <w:pPr>
              <w:widowControl w:val="0"/>
              <w:jc w:val="both"/>
            </w:pPr>
            <w:del w:id="1778" w:author="Jiri Vojtesek" w:date="2023-01-09T22:36:00Z">
              <w:r>
                <w:delText>Fakulta humanitních studií</w:delText>
              </w:r>
            </w:del>
          </w:p>
        </w:tc>
      </w:tr>
      <w:tr w:rsidR="00397CED" w14:paraId="4B76012F" w14:textId="77777777">
        <w:trPr>
          <w:del w:id="1779" w:author="Jiri Vojtesek" w:date="2023-01-09T22:36:00Z"/>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A9D986B" w14:textId="77777777" w:rsidR="00397CED" w:rsidRDefault="007C733A">
            <w:pPr>
              <w:widowControl w:val="0"/>
              <w:jc w:val="both"/>
              <w:rPr>
                <w:b/>
              </w:rPr>
            </w:pPr>
            <w:del w:id="1780" w:author="Jiri Vojtesek" w:date="2023-01-09T22:36:00Z">
              <w:r>
                <w:rPr>
                  <w:b/>
                </w:rPr>
                <w:delText>Název studijního programu</w:delText>
              </w:r>
            </w:del>
          </w:p>
        </w:tc>
        <w:tc>
          <w:tcPr>
            <w:tcW w:w="7341" w:type="dxa"/>
            <w:gridSpan w:val="14"/>
            <w:tcBorders>
              <w:top w:val="single" w:sz="4" w:space="0" w:color="000000"/>
              <w:left w:val="single" w:sz="4" w:space="0" w:color="000000"/>
              <w:bottom w:val="single" w:sz="4" w:space="0" w:color="000000"/>
              <w:right w:val="single" w:sz="4" w:space="0" w:color="000000"/>
            </w:tcBorders>
          </w:tcPr>
          <w:p w14:paraId="0AED44D3" w14:textId="77777777" w:rsidR="00397CED" w:rsidRDefault="007C733A">
            <w:pPr>
              <w:widowControl w:val="0"/>
              <w:spacing w:line="252" w:lineRule="auto"/>
              <w:jc w:val="both"/>
              <w:rPr>
                <w:lang w:eastAsia="en-US"/>
              </w:rPr>
            </w:pPr>
            <w:del w:id="1781" w:author="Jiri Vojtesek" w:date="2023-01-09T22:36:00Z">
              <w:r>
                <w:rPr>
                  <w:lang w:eastAsia="en-US"/>
                </w:rPr>
                <w:delText>Učitelství informatiky pro základní a střední školy</w:delText>
              </w:r>
            </w:del>
          </w:p>
        </w:tc>
      </w:tr>
      <w:tr w:rsidR="00397CED" w14:paraId="4730A932" w14:textId="77777777">
        <w:trPr>
          <w:del w:id="1782" w:author="Jiri Vojtesek" w:date="2023-01-09T22:36:00Z"/>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9183A33" w14:textId="77777777" w:rsidR="00397CED" w:rsidRDefault="007C733A">
            <w:pPr>
              <w:widowControl w:val="0"/>
              <w:jc w:val="both"/>
              <w:rPr>
                <w:b/>
              </w:rPr>
            </w:pPr>
            <w:del w:id="1783" w:author="Jiri Vojtesek" w:date="2023-01-09T22:36:00Z">
              <w:r>
                <w:rPr>
                  <w:b/>
                </w:rPr>
                <w:delText>Jméno a příjmení</w:delText>
              </w:r>
            </w:del>
          </w:p>
        </w:tc>
        <w:tc>
          <w:tcPr>
            <w:tcW w:w="4539" w:type="dxa"/>
            <w:gridSpan w:val="8"/>
            <w:tcBorders>
              <w:top w:val="single" w:sz="4" w:space="0" w:color="000000"/>
              <w:left w:val="single" w:sz="4" w:space="0" w:color="000000"/>
              <w:bottom w:val="single" w:sz="4" w:space="0" w:color="000000"/>
              <w:right w:val="single" w:sz="4" w:space="0" w:color="000000"/>
            </w:tcBorders>
          </w:tcPr>
          <w:p w14:paraId="017D6D01" w14:textId="77777777" w:rsidR="00397CED" w:rsidRDefault="007C733A">
            <w:pPr>
              <w:widowControl w:val="0"/>
              <w:jc w:val="both"/>
            </w:pPr>
            <w:del w:id="1784" w:author="Jiri Vojtesek" w:date="2023-01-09T22:36:00Z">
              <w:r>
                <w:delText xml:space="preserve">Iva </w:delText>
              </w:r>
              <w:bookmarkStart w:id="1785" w:name="astankova11"/>
              <w:r>
                <w:delText>Staňková</w:delText>
              </w:r>
            </w:del>
            <w:bookmarkEnd w:id="1785"/>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43CB74DD" w14:textId="77777777" w:rsidR="00397CED" w:rsidRDefault="007C733A">
            <w:pPr>
              <w:widowControl w:val="0"/>
              <w:jc w:val="both"/>
              <w:rPr>
                <w:b/>
              </w:rPr>
            </w:pPr>
            <w:del w:id="1786" w:author="Jiri Vojtesek" w:date="2023-01-09T22:36:00Z">
              <w:r>
                <w:rPr>
                  <w:b/>
                </w:rPr>
                <w:delText>Tituly</w:delText>
              </w:r>
            </w:del>
          </w:p>
        </w:tc>
        <w:tc>
          <w:tcPr>
            <w:tcW w:w="2096" w:type="dxa"/>
            <w:gridSpan w:val="5"/>
            <w:tcBorders>
              <w:top w:val="single" w:sz="4" w:space="0" w:color="000000"/>
              <w:left w:val="single" w:sz="4" w:space="0" w:color="000000"/>
              <w:bottom w:val="single" w:sz="4" w:space="0" w:color="000000"/>
              <w:right w:val="single" w:sz="4" w:space="0" w:color="000000"/>
            </w:tcBorders>
          </w:tcPr>
          <w:p w14:paraId="6F4F1049" w14:textId="77777777" w:rsidR="00397CED" w:rsidRDefault="007C733A">
            <w:pPr>
              <w:widowControl w:val="0"/>
              <w:jc w:val="both"/>
            </w:pPr>
            <w:del w:id="1787" w:author="Jiri Vojtesek" w:date="2023-01-09T22:36:00Z">
              <w:r>
                <w:delText>PhDr., Ph.D.</w:delText>
              </w:r>
            </w:del>
          </w:p>
        </w:tc>
      </w:tr>
      <w:tr w:rsidR="00397CED" w14:paraId="03D15F88" w14:textId="77777777">
        <w:trPr>
          <w:del w:id="1788" w:author="Jiri Vojtesek" w:date="2023-01-09T22:36:00Z"/>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0D7B390" w14:textId="77777777" w:rsidR="00397CED" w:rsidRDefault="007C733A">
            <w:pPr>
              <w:widowControl w:val="0"/>
              <w:jc w:val="both"/>
              <w:rPr>
                <w:b/>
              </w:rPr>
            </w:pPr>
            <w:del w:id="1789" w:author="Jiri Vojtesek" w:date="2023-01-09T22:36:00Z">
              <w:r>
                <w:rPr>
                  <w:b/>
                </w:rPr>
                <w:delText>Rok narození</w:delText>
              </w:r>
            </w:del>
          </w:p>
        </w:tc>
        <w:tc>
          <w:tcPr>
            <w:tcW w:w="832" w:type="dxa"/>
            <w:gridSpan w:val="2"/>
            <w:tcBorders>
              <w:top w:val="single" w:sz="4" w:space="0" w:color="000000"/>
              <w:left w:val="single" w:sz="4" w:space="0" w:color="000000"/>
              <w:bottom w:val="single" w:sz="4" w:space="0" w:color="000000"/>
              <w:right w:val="single" w:sz="4" w:space="0" w:color="000000"/>
            </w:tcBorders>
          </w:tcPr>
          <w:p w14:paraId="5E107154" w14:textId="77777777" w:rsidR="00397CED" w:rsidRDefault="007C733A">
            <w:pPr>
              <w:widowControl w:val="0"/>
              <w:jc w:val="both"/>
            </w:pPr>
            <w:del w:id="1790" w:author="Jiri Vojtesek" w:date="2023-01-09T22:36:00Z">
              <w:r>
                <w:delText>1974</w:delText>
              </w:r>
            </w:del>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37D89170" w14:textId="77777777" w:rsidR="00397CED" w:rsidRDefault="007C733A">
            <w:pPr>
              <w:widowControl w:val="0"/>
              <w:jc w:val="both"/>
              <w:rPr>
                <w:b/>
              </w:rPr>
            </w:pPr>
            <w:del w:id="1791" w:author="Jiri Vojtesek" w:date="2023-01-09T22:36:00Z">
              <w:r>
                <w:rPr>
                  <w:b/>
                </w:rPr>
                <w:delText>typ vztahu k VŠ</w:delText>
              </w:r>
            </w:del>
          </w:p>
        </w:tc>
        <w:tc>
          <w:tcPr>
            <w:tcW w:w="996" w:type="dxa"/>
            <w:gridSpan w:val="4"/>
            <w:tcBorders>
              <w:top w:val="single" w:sz="4" w:space="0" w:color="000000"/>
              <w:left w:val="single" w:sz="4" w:space="0" w:color="000000"/>
              <w:bottom w:val="single" w:sz="4" w:space="0" w:color="000000"/>
              <w:right w:val="single" w:sz="4" w:space="0" w:color="000000"/>
            </w:tcBorders>
          </w:tcPr>
          <w:p w14:paraId="0A503B13" w14:textId="77777777" w:rsidR="00397CED" w:rsidRDefault="007C733A">
            <w:pPr>
              <w:widowControl w:val="0"/>
              <w:jc w:val="both"/>
            </w:pPr>
            <w:del w:id="1792" w:author="Jiri Vojtesek" w:date="2023-01-09T22:36:00Z">
              <w:r>
                <w:delText>pp</w:delText>
              </w:r>
            </w:del>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2F70305" w14:textId="77777777" w:rsidR="00397CED" w:rsidRDefault="007C733A">
            <w:pPr>
              <w:widowControl w:val="0"/>
              <w:jc w:val="both"/>
              <w:rPr>
                <w:b/>
              </w:rPr>
            </w:pPr>
            <w:del w:id="1793" w:author="Jiri Vojtesek" w:date="2023-01-09T22:36:00Z">
              <w:r>
                <w:rPr>
                  <w:b/>
                </w:rPr>
                <w:delText>rozsah</w:delText>
              </w:r>
            </w:del>
          </w:p>
        </w:tc>
        <w:tc>
          <w:tcPr>
            <w:tcW w:w="706" w:type="dxa"/>
            <w:tcBorders>
              <w:top w:val="single" w:sz="4" w:space="0" w:color="000000"/>
              <w:left w:val="single" w:sz="4" w:space="0" w:color="000000"/>
              <w:bottom w:val="single" w:sz="4" w:space="0" w:color="000000"/>
              <w:right w:val="single" w:sz="4" w:space="0" w:color="000000"/>
            </w:tcBorders>
          </w:tcPr>
          <w:p w14:paraId="193BBCB9" w14:textId="77777777" w:rsidR="00397CED" w:rsidRDefault="007C733A">
            <w:pPr>
              <w:widowControl w:val="0"/>
              <w:jc w:val="both"/>
            </w:pPr>
            <w:del w:id="1794" w:author="Jiri Vojtesek" w:date="2023-01-09T22:36:00Z">
              <w:r>
                <w:delText>40</w:delText>
              </w:r>
            </w:del>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3C3B9E2" w14:textId="77777777" w:rsidR="00397CED" w:rsidRDefault="007C733A">
            <w:pPr>
              <w:widowControl w:val="0"/>
              <w:jc w:val="both"/>
              <w:rPr>
                <w:b/>
              </w:rPr>
            </w:pPr>
            <w:del w:id="1795" w:author="Jiri Vojtesek" w:date="2023-01-09T22:36:00Z">
              <w:r>
                <w:rPr>
                  <w:b/>
                </w:rPr>
                <w:delText>do kdy</w:delText>
              </w:r>
            </w:del>
          </w:p>
        </w:tc>
        <w:tc>
          <w:tcPr>
            <w:tcW w:w="1387" w:type="dxa"/>
            <w:gridSpan w:val="2"/>
            <w:tcBorders>
              <w:top w:val="single" w:sz="4" w:space="0" w:color="000000"/>
              <w:left w:val="single" w:sz="4" w:space="0" w:color="000000"/>
              <w:bottom w:val="single" w:sz="4" w:space="0" w:color="000000"/>
              <w:right w:val="single" w:sz="4" w:space="0" w:color="000000"/>
            </w:tcBorders>
          </w:tcPr>
          <w:p w14:paraId="26BEE12E" w14:textId="77777777" w:rsidR="00397CED" w:rsidRDefault="007C733A">
            <w:pPr>
              <w:widowControl w:val="0"/>
              <w:jc w:val="both"/>
            </w:pPr>
            <w:del w:id="1796" w:author="Jiri Vojtesek" w:date="2023-01-09T22:36:00Z">
              <w:r>
                <w:delText>08/24</w:delText>
              </w:r>
            </w:del>
          </w:p>
        </w:tc>
      </w:tr>
      <w:tr w:rsidR="00397CED" w14:paraId="01D931BC" w14:textId="77777777">
        <w:trPr>
          <w:del w:id="1797" w:author="Jiri Vojtesek" w:date="2023-01-09T22:36:00Z"/>
        </w:trPr>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124A9244" w14:textId="77777777" w:rsidR="00397CED" w:rsidRDefault="007C733A">
            <w:pPr>
              <w:widowControl w:val="0"/>
              <w:jc w:val="both"/>
              <w:rPr>
                <w:b/>
              </w:rPr>
            </w:pPr>
            <w:del w:id="1798" w:author="Jiri Vojtesek" w:date="2023-01-09T22:36:00Z">
              <w:r>
                <w:rPr>
                  <w:b/>
                </w:rPr>
                <w:delText>Typ vztahu na součásti VŠ, která uskutečňuje st. program</w:delText>
              </w:r>
            </w:del>
          </w:p>
        </w:tc>
        <w:tc>
          <w:tcPr>
            <w:tcW w:w="996" w:type="dxa"/>
            <w:gridSpan w:val="4"/>
            <w:tcBorders>
              <w:top w:val="single" w:sz="4" w:space="0" w:color="000000"/>
              <w:left w:val="single" w:sz="4" w:space="0" w:color="000000"/>
              <w:bottom w:val="single" w:sz="4" w:space="0" w:color="000000"/>
              <w:right w:val="single" w:sz="4" w:space="0" w:color="000000"/>
            </w:tcBorders>
          </w:tcPr>
          <w:p w14:paraId="51D9F479"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184A185" w14:textId="77777777" w:rsidR="00397CED" w:rsidRDefault="007C733A">
            <w:pPr>
              <w:widowControl w:val="0"/>
              <w:jc w:val="both"/>
              <w:rPr>
                <w:b/>
              </w:rPr>
            </w:pPr>
            <w:del w:id="1799" w:author="Jiri Vojtesek" w:date="2023-01-09T22:36:00Z">
              <w:r>
                <w:rPr>
                  <w:b/>
                </w:rPr>
                <w:delText>rozsah</w:delText>
              </w:r>
            </w:del>
          </w:p>
        </w:tc>
        <w:tc>
          <w:tcPr>
            <w:tcW w:w="706" w:type="dxa"/>
            <w:tcBorders>
              <w:top w:val="single" w:sz="4" w:space="0" w:color="000000"/>
              <w:left w:val="single" w:sz="4" w:space="0" w:color="000000"/>
              <w:bottom w:val="single" w:sz="4" w:space="0" w:color="000000"/>
              <w:right w:val="single" w:sz="4" w:space="0" w:color="000000"/>
            </w:tcBorders>
          </w:tcPr>
          <w:p w14:paraId="483543CE"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3E772388" w14:textId="77777777" w:rsidR="00397CED" w:rsidRDefault="007C733A">
            <w:pPr>
              <w:widowControl w:val="0"/>
              <w:jc w:val="both"/>
              <w:rPr>
                <w:b/>
              </w:rPr>
            </w:pPr>
            <w:del w:id="1800" w:author="Jiri Vojtesek" w:date="2023-01-09T22:36:00Z">
              <w:r>
                <w:rPr>
                  <w:b/>
                </w:rPr>
                <w:delText>do kdy</w:delText>
              </w:r>
            </w:del>
          </w:p>
        </w:tc>
        <w:tc>
          <w:tcPr>
            <w:tcW w:w="1387" w:type="dxa"/>
            <w:gridSpan w:val="2"/>
            <w:tcBorders>
              <w:top w:val="single" w:sz="4" w:space="0" w:color="000000"/>
              <w:left w:val="single" w:sz="4" w:space="0" w:color="000000"/>
              <w:bottom w:val="single" w:sz="4" w:space="0" w:color="000000"/>
              <w:right w:val="single" w:sz="4" w:space="0" w:color="000000"/>
            </w:tcBorders>
          </w:tcPr>
          <w:p w14:paraId="7B9AEF3F" w14:textId="77777777" w:rsidR="00397CED" w:rsidRDefault="00397CED">
            <w:pPr>
              <w:widowControl w:val="0"/>
              <w:jc w:val="both"/>
            </w:pPr>
          </w:p>
        </w:tc>
      </w:tr>
      <w:tr w:rsidR="00397CED" w14:paraId="7596C5C2" w14:textId="77777777">
        <w:trPr>
          <w:del w:id="1801" w:author="Jiri Vojtesek" w:date="2023-01-09T22:36:00Z"/>
        </w:trPr>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0455B7DE" w14:textId="77777777" w:rsidR="00397CED" w:rsidRDefault="007C733A">
            <w:pPr>
              <w:widowControl w:val="0"/>
              <w:jc w:val="both"/>
              <w:rPr>
                <w:b/>
              </w:rPr>
            </w:pPr>
            <w:del w:id="1802" w:author="Jiri Vojtesek" w:date="2023-01-09T22:36:00Z">
              <w:r>
                <w:rPr>
                  <w:b/>
                </w:rPr>
                <w:delText>Další současná působení jako akademický pracovník na jiných VŠ</w:delText>
              </w:r>
            </w:del>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77B6676" w14:textId="77777777" w:rsidR="00397CED" w:rsidRDefault="007C733A">
            <w:pPr>
              <w:widowControl w:val="0"/>
              <w:jc w:val="both"/>
              <w:rPr>
                <w:b/>
              </w:rPr>
            </w:pPr>
            <w:del w:id="1803" w:author="Jiri Vojtesek" w:date="2023-01-09T22:36:00Z">
              <w:r>
                <w:rPr>
                  <w:b/>
                </w:rPr>
                <w:delText>typ prac. vztahu</w:delText>
              </w:r>
            </w:del>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0416B127" w14:textId="77777777" w:rsidR="00397CED" w:rsidRDefault="007C733A">
            <w:pPr>
              <w:widowControl w:val="0"/>
              <w:jc w:val="both"/>
              <w:rPr>
                <w:b/>
              </w:rPr>
            </w:pPr>
            <w:del w:id="1804" w:author="Jiri Vojtesek" w:date="2023-01-09T22:36:00Z">
              <w:r>
                <w:rPr>
                  <w:b/>
                </w:rPr>
                <w:delText>rozsah</w:delText>
              </w:r>
            </w:del>
          </w:p>
        </w:tc>
      </w:tr>
      <w:tr w:rsidR="00397CED" w14:paraId="06FE6334" w14:textId="77777777">
        <w:trPr>
          <w:del w:id="1805" w:author="Jiri Vojtesek" w:date="2023-01-09T22:36:00Z"/>
        </w:trPr>
        <w:tc>
          <w:tcPr>
            <w:tcW w:w="6063" w:type="dxa"/>
            <w:gridSpan w:val="8"/>
            <w:tcBorders>
              <w:top w:val="single" w:sz="4" w:space="0" w:color="000000"/>
              <w:left w:val="single" w:sz="4" w:space="0" w:color="000000"/>
              <w:bottom w:val="single" w:sz="4" w:space="0" w:color="000000"/>
              <w:right w:val="single" w:sz="4" w:space="0" w:color="000000"/>
            </w:tcBorders>
          </w:tcPr>
          <w:p w14:paraId="342DA434" w14:textId="77777777" w:rsidR="00397CED" w:rsidRDefault="007C733A">
            <w:pPr>
              <w:widowControl w:val="0"/>
              <w:jc w:val="both"/>
            </w:pPr>
            <w:del w:id="1806" w:author="Jiri Vojtesek" w:date="2023-01-09T22:36:00Z">
              <w:r>
                <w:delText>‍</w:delText>
              </w:r>
            </w:del>
          </w:p>
        </w:tc>
        <w:tc>
          <w:tcPr>
            <w:tcW w:w="1700" w:type="dxa"/>
            <w:gridSpan w:val="2"/>
            <w:tcBorders>
              <w:top w:val="single" w:sz="4" w:space="0" w:color="000000"/>
              <w:left w:val="single" w:sz="4" w:space="0" w:color="000000"/>
              <w:bottom w:val="single" w:sz="4" w:space="0" w:color="000000"/>
              <w:right w:val="single" w:sz="4" w:space="0" w:color="000000"/>
            </w:tcBorders>
          </w:tcPr>
          <w:p w14:paraId="56013B20"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08462B79" w14:textId="77777777" w:rsidR="00397CED" w:rsidRDefault="00397CED">
            <w:pPr>
              <w:widowControl w:val="0"/>
              <w:jc w:val="both"/>
            </w:pPr>
          </w:p>
        </w:tc>
      </w:tr>
      <w:tr w:rsidR="00397CED" w14:paraId="2621C82D" w14:textId="77777777">
        <w:trPr>
          <w:del w:id="1807"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83075BD" w14:textId="77777777" w:rsidR="00397CED" w:rsidRDefault="007C733A">
            <w:pPr>
              <w:widowControl w:val="0"/>
              <w:jc w:val="both"/>
              <w:rPr>
                <w:b/>
              </w:rPr>
            </w:pPr>
            <w:del w:id="1808" w:author="Jiri Vojtesek" w:date="2023-01-09T22:36:00Z">
              <w:r>
                <w:rPr>
                  <w:b/>
                </w:rPr>
                <w:delText>Předměty příslušného studijního programu a způsob zapojení do jejich výuky, příp. další zapojení do uskutečňování studijního programu</w:delText>
              </w:r>
            </w:del>
          </w:p>
        </w:tc>
      </w:tr>
      <w:tr w:rsidR="00397CED" w14:paraId="7B01275B" w14:textId="77777777">
        <w:trPr>
          <w:trHeight w:val="246"/>
          <w:del w:id="1809" w:author="Jiri Vojtesek" w:date="2023-01-09T22:36:00Z"/>
        </w:trPr>
        <w:tc>
          <w:tcPr>
            <w:tcW w:w="9859" w:type="dxa"/>
            <w:gridSpan w:val="15"/>
            <w:tcBorders>
              <w:left w:val="single" w:sz="4" w:space="0" w:color="000000"/>
              <w:bottom w:val="single" w:sz="4" w:space="0" w:color="000000"/>
              <w:right w:val="single" w:sz="4" w:space="0" w:color="000000"/>
            </w:tcBorders>
          </w:tcPr>
          <w:p w14:paraId="79092B21" w14:textId="77777777" w:rsidR="00397CED" w:rsidRDefault="007C733A">
            <w:pPr>
              <w:widowControl w:val="0"/>
              <w:jc w:val="both"/>
              <w:rPr>
                <w:del w:id="1810" w:author="Jiri Vojtesek" w:date="2023-01-09T22:36:00Z"/>
              </w:rPr>
            </w:pPr>
            <w:del w:id="1811" w:author="Jiri Vojtesek" w:date="2023-01-09T22:36:00Z">
              <w:r>
                <w:delText>Školský management, garant, vyučující (100 %).</w:delText>
              </w:r>
            </w:del>
          </w:p>
          <w:p w14:paraId="6FC88773" w14:textId="77777777" w:rsidR="00397CED" w:rsidRDefault="00397CED">
            <w:pPr>
              <w:widowControl w:val="0"/>
              <w:jc w:val="both"/>
            </w:pPr>
          </w:p>
        </w:tc>
      </w:tr>
      <w:tr w:rsidR="00397CED" w14:paraId="6F71E908" w14:textId="77777777">
        <w:trPr>
          <w:trHeight w:val="340"/>
          <w:del w:id="1812" w:author="Jiri Vojtesek" w:date="2023-01-09T22:36:00Z"/>
        </w:trPr>
        <w:tc>
          <w:tcPr>
            <w:tcW w:w="9859" w:type="dxa"/>
            <w:gridSpan w:val="15"/>
            <w:tcBorders>
              <w:left w:val="single" w:sz="4" w:space="0" w:color="000000"/>
              <w:bottom w:val="single" w:sz="4" w:space="0" w:color="000000"/>
              <w:right w:val="single" w:sz="4" w:space="0" w:color="000000"/>
            </w:tcBorders>
            <w:shd w:val="clear" w:color="auto" w:fill="FBD4B4"/>
          </w:tcPr>
          <w:p w14:paraId="764FD381" w14:textId="77777777" w:rsidR="00397CED" w:rsidRDefault="007C733A">
            <w:pPr>
              <w:widowControl w:val="0"/>
              <w:jc w:val="both"/>
              <w:rPr>
                <w:b/>
              </w:rPr>
            </w:pPr>
            <w:del w:id="1813" w:author="Jiri Vojtesek" w:date="2023-01-09T22:36:00Z">
              <w:r>
                <w:rPr>
                  <w:b/>
                </w:rPr>
                <w:delText>Zapojení do výuky v dalších studijních programech na téže vysoké škole (pouze u garantů ZT a PZ předmětů)</w:delText>
              </w:r>
            </w:del>
          </w:p>
        </w:tc>
      </w:tr>
      <w:tr w:rsidR="00397CED" w14:paraId="7B30D89C" w14:textId="77777777">
        <w:trPr>
          <w:trHeight w:val="340"/>
          <w:del w:id="1814" w:author="Jiri Vojtesek" w:date="2023-01-09T22:36:00Z"/>
        </w:trPr>
        <w:tc>
          <w:tcPr>
            <w:tcW w:w="2801" w:type="dxa"/>
            <w:gridSpan w:val="2"/>
            <w:tcBorders>
              <w:left w:val="single" w:sz="4" w:space="0" w:color="000000"/>
              <w:bottom w:val="single" w:sz="4" w:space="0" w:color="000000"/>
              <w:right w:val="single" w:sz="4" w:space="0" w:color="000000"/>
            </w:tcBorders>
          </w:tcPr>
          <w:p w14:paraId="0005CAC7" w14:textId="77777777" w:rsidR="00397CED" w:rsidRDefault="007C733A">
            <w:pPr>
              <w:widowControl w:val="0"/>
              <w:jc w:val="both"/>
              <w:rPr>
                <w:b/>
              </w:rPr>
            </w:pPr>
            <w:del w:id="1815" w:author="Jiri Vojtesek" w:date="2023-01-09T22:36:00Z">
              <w:r>
                <w:rPr>
                  <w:b/>
                </w:rPr>
                <w:delText>Název studijního předmětu</w:delText>
              </w:r>
            </w:del>
          </w:p>
        </w:tc>
        <w:tc>
          <w:tcPr>
            <w:tcW w:w="2413" w:type="dxa"/>
            <w:gridSpan w:val="3"/>
            <w:tcBorders>
              <w:left w:val="single" w:sz="4" w:space="0" w:color="000000"/>
              <w:bottom w:val="single" w:sz="4" w:space="0" w:color="000000"/>
              <w:right w:val="single" w:sz="4" w:space="0" w:color="000000"/>
            </w:tcBorders>
          </w:tcPr>
          <w:p w14:paraId="7940D2EF" w14:textId="77777777" w:rsidR="00397CED" w:rsidRDefault="007C733A">
            <w:pPr>
              <w:widowControl w:val="0"/>
              <w:jc w:val="both"/>
              <w:rPr>
                <w:b/>
              </w:rPr>
            </w:pPr>
            <w:del w:id="1816" w:author="Jiri Vojtesek" w:date="2023-01-09T22:36:00Z">
              <w:r>
                <w:rPr>
                  <w:b/>
                </w:rPr>
                <w:delText>Název studijního programu</w:delText>
              </w:r>
            </w:del>
          </w:p>
        </w:tc>
        <w:tc>
          <w:tcPr>
            <w:tcW w:w="567" w:type="dxa"/>
            <w:gridSpan w:val="2"/>
            <w:tcBorders>
              <w:left w:val="single" w:sz="4" w:space="0" w:color="000000"/>
              <w:bottom w:val="single" w:sz="4" w:space="0" w:color="000000"/>
              <w:right w:val="single" w:sz="4" w:space="0" w:color="000000"/>
            </w:tcBorders>
          </w:tcPr>
          <w:p w14:paraId="46E92631" w14:textId="77777777" w:rsidR="00397CED" w:rsidRDefault="007C733A">
            <w:pPr>
              <w:widowControl w:val="0"/>
              <w:jc w:val="both"/>
              <w:rPr>
                <w:b/>
              </w:rPr>
            </w:pPr>
            <w:del w:id="1817" w:author="Jiri Vojtesek" w:date="2023-01-09T22:36:00Z">
              <w:r>
                <w:rPr>
                  <w:b/>
                </w:rPr>
                <w:delText>Sem.</w:delText>
              </w:r>
            </w:del>
          </w:p>
        </w:tc>
        <w:tc>
          <w:tcPr>
            <w:tcW w:w="2109" w:type="dxa"/>
            <w:gridSpan w:val="5"/>
            <w:tcBorders>
              <w:left w:val="single" w:sz="4" w:space="0" w:color="000000"/>
              <w:bottom w:val="single" w:sz="4" w:space="0" w:color="000000"/>
              <w:right w:val="single" w:sz="4" w:space="0" w:color="000000"/>
            </w:tcBorders>
          </w:tcPr>
          <w:p w14:paraId="796B07E1" w14:textId="77777777" w:rsidR="00397CED" w:rsidRDefault="007C733A">
            <w:pPr>
              <w:widowControl w:val="0"/>
              <w:jc w:val="both"/>
              <w:rPr>
                <w:b/>
              </w:rPr>
            </w:pPr>
            <w:del w:id="1818" w:author="Jiri Vojtesek" w:date="2023-01-09T22:36:00Z">
              <w:r>
                <w:rPr>
                  <w:b/>
                </w:rPr>
                <w:delText>Role ve výuce daného předmětu</w:delText>
              </w:r>
            </w:del>
          </w:p>
        </w:tc>
        <w:tc>
          <w:tcPr>
            <w:tcW w:w="1969" w:type="dxa"/>
            <w:gridSpan w:val="3"/>
            <w:tcBorders>
              <w:left w:val="single" w:sz="4" w:space="0" w:color="000000"/>
              <w:bottom w:val="single" w:sz="4" w:space="0" w:color="000000"/>
              <w:right w:val="single" w:sz="4" w:space="0" w:color="000000"/>
            </w:tcBorders>
          </w:tcPr>
          <w:p w14:paraId="1A1A3A07" w14:textId="77777777" w:rsidR="00397CED" w:rsidRDefault="007C733A">
            <w:pPr>
              <w:widowControl w:val="0"/>
              <w:jc w:val="both"/>
            </w:pPr>
            <w:del w:id="1819" w:author="Jiri Vojtesek" w:date="2023-01-09T22:36:00Z">
              <w:r>
                <w:delText>(</w:delText>
              </w:r>
              <w:r>
                <w:rPr>
                  <w:i/>
                  <w:iCs/>
                </w:rPr>
                <w:delText>nepovinný údaj</w:delText>
              </w:r>
              <w:r>
                <w:delText>) Počet hodin za semestr</w:delText>
              </w:r>
            </w:del>
          </w:p>
        </w:tc>
      </w:tr>
      <w:tr w:rsidR="00397CED" w14:paraId="53385710" w14:textId="77777777">
        <w:trPr>
          <w:trHeight w:val="284"/>
          <w:del w:id="1820" w:author="Jiri Vojtesek" w:date="2023-01-09T22:36:00Z"/>
        </w:trPr>
        <w:tc>
          <w:tcPr>
            <w:tcW w:w="2801" w:type="dxa"/>
            <w:gridSpan w:val="2"/>
            <w:tcBorders>
              <w:left w:val="single" w:sz="4" w:space="0" w:color="000000"/>
              <w:bottom w:val="single" w:sz="4" w:space="0" w:color="000000"/>
              <w:right w:val="single" w:sz="4" w:space="0" w:color="000000"/>
            </w:tcBorders>
          </w:tcPr>
          <w:p w14:paraId="1BF2D01C" w14:textId="77777777" w:rsidR="00397CED" w:rsidRDefault="007C733A">
            <w:pPr>
              <w:widowControl w:val="0"/>
            </w:pPr>
            <w:del w:id="1821" w:author="Jiri Vojtesek" w:date="2023-01-09T22:36:00Z">
              <w:r>
                <w:delText>‍</w:delText>
              </w:r>
            </w:del>
          </w:p>
        </w:tc>
        <w:tc>
          <w:tcPr>
            <w:tcW w:w="2413" w:type="dxa"/>
            <w:gridSpan w:val="3"/>
            <w:tcBorders>
              <w:left w:val="single" w:sz="4" w:space="0" w:color="000000"/>
              <w:bottom w:val="single" w:sz="4" w:space="0" w:color="000000"/>
              <w:right w:val="single" w:sz="4" w:space="0" w:color="000000"/>
            </w:tcBorders>
          </w:tcPr>
          <w:p w14:paraId="4D268A54" w14:textId="77777777" w:rsidR="00397CED" w:rsidRDefault="00397CED">
            <w:pPr>
              <w:widowControl w:val="0"/>
              <w:jc w:val="both"/>
            </w:pPr>
          </w:p>
        </w:tc>
        <w:tc>
          <w:tcPr>
            <w:tcW w:w="567" w:type="dxa"/>
            <w:gridSpan w:val="2"/>
            <w:tcBorders>
              <w:left w:val="single" w:sz="4" w:space="0" w:color="000000"/>
              <w:bottom w:val="single" w:sz="4" w:space="0" w:color="000000"/>
              <w:right w:val="single" w:sz="4" w:space="0" w:color="000000"/>
            </w:tcBorders>
          </w:tcPr>
          <w:p w14:paraId="5A958F48" w14:textId="77777777" w:rsidR="00397CED" w:rsidRDefault="00397CED">
            <w:pPr>
              <w:widowControl w:val="0"/>
              <w:jc w:val="both"/>
            </w:pPr>
          </w:p>
        </w:tc>
        <w:tc>
          <w:tcPr>
            <w:tcW w:w="2109" w:type="dxa"/>
            <w:gridSpan w:val="5"/>
            <w:tcBorders>
              <w:left w:val="single" w:sz="4" w:space="0" w:color="000000"/>
              <w:bottom w:val="single" w:sz="4" w:space="0" w:color="000000"/>
              <w:right w:val="single" w:sz="4" w:space="0" w:color="000000"/>
            </w:tcBorders>
          </w:tcPr>
          <w:p w14:paraId="36A6A409" w14:textId="77777777" w:rsidR="00397CED" w:rsidRDefault="00397CED">
            <w:pPr>
              <w:widowControl w:val="0"/>
              <w:jc w:val="both"/>
            </w:pPr>
          </w:p>
        </w:tc>
        <w:tc>
          <w:tcPr>
            <w:tcW w:w="1969" w:type="dxa"/>
            <w:gridSpan w:val="3"/>
            <w:tcBorders>
              <w:left w:val="single" w:sz="4" w:space="0" w:color="000000"/>
              <w:bottom w:val="single" w:sz="4" w:space="0" w:color="000000"/>
              <w:right w:val="single" w:sz="4" w:space="0" w:color="000000"/>
            </w:tcBorders>
          </w:tcPr>
          <w:p w14:paraId="31EFAFCF" w14:textId="77777777" w:rsidR="00397CED" w:rsidRDefault="00397CED">
            <w:pPr>
              <w:widowControl w:val="0"/>
              <w:jc w:val="both"/>
            </w:pPr>
          </w:p>
        </w:tc>
      </w:tr>
      <w:tr w:rsidR="00397CED" w14:paraId="0DC89017" w14:textId="77777777">
        <w:trPr>
          <w:del w:id="1822"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70E9DD" w14:textId="77777777" w:rsidR="00397CED" w:rsidRDefault="007C733A">
            <w:pPr>
              <w:widowControl w:val="0"/>
              <w:jc w:val="both"/>
              <w:rPr>
                <w:b/>
              </w:rPr>
            </w:pPr>
            <w:del w:id="1823" w:author="Jiri Vojtesek" w:date="2023-01-09T22:36:00Z">
              <w:r>
                <w:rPr>
                  <w:b/>
                </w:rPr>
                <w:delText>Údaje o vzdělání na VŠ</w:delText>
              </w:r>
            </w:del>
          </w:p>
        </w:tc>
      </w:tr>
      <w:tr w:rsidR="00397CED" w14:paraId="2B5C9206" w14:textId="77777777">
        <w:trPr>
          <w:trHeight w:val="178"/>
          <w:del w:id="1824"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tcPr>
          <w:p w14:paraId="624C7CCC" w14:textId="77777777" w:rsidR="00397CED" w:rsidRDefault="007C733A">
            <w:pPr>
              <w:widowControl w:val="0"/>
              <w:jc w:val="both"/>
            </w:pPr>
            <w:del w:id="1825" w:author="Jiri Vojtesek" w:date="2023-01-09T22:36:00Z">
              <w:r>
                <w:delText>Pedagogika, 2020, FHS UTB ve Zlíně (Ph.D.)</w:delText>
              </w:r>
            </w:del>
          </w:p>
        </w:tc>
      </w:tr>
      <w:tr w:rsidR="00397CED" w14:paraId="4B02139E" w14:textId="77777777">
        <w:trPr>
          <w:del w:id="1826"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95AC9F2" w14:textId="77777777" w:rsidR="00397CED" w:rsidRDefault="007C733A">
            <w:pPr>
              <w:widowControl w:val="0"/>
              <w:jc w:val="both"/>
              <w:rPr>
                <w:b/>
              </w:rPr>
            </w:pPr>
            <w:del w:id="1827" w:author="Jiri Vojtesek" w:date="2023-01-09T22:36:00Z">
              <w:r>
                <w:rPr>
                  <w:b/>
                </w:rPr>
                <w:delText>Údaje o odborném působení od absolvování VŠ</w:delText>
              </w:r>
            </w:del>
          </w:p>
        </w:tc>
      </w:tr>
      <w:tr w:rsidR="00397CED" w14:paraId="0F3A686A" w14:textId="77777777">
        <w:trPr>
          <w:trHeight w:val="398"/>
          <w:del w:id="1828"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tcPr>
          <w:p w14:paraId="29B771E9" w14:textId="77777777" w:rsidR="00397CED" w:rsidRDefault="007C733A">
            <w:pPr>
              <w:widowControl w:val="0"/>
              <w:jc w:val="both"/>
              <w:rPr>
                <w:del w:id="1829" w:author="Jiri Vojtesek" w:date="2023-01-09T22:36:00Z"/>
              </w:rPr>
            </w:pPr>
            <w:del w:id="1830" w:author="Jiri Vojtesek" w:date="2023-01-09T22:36:00Z">
              <w:r>
                <w:delText>2016 – 2020: Univerzita Tomáše Bati ve Zlíně, asistent, pp.</w:delText>
              </w:r>
            </w:del>
          </w:p>
          <w:p w14:paraId="7D99C57E" w14:textId="77777777" w:rsidR="00397CED" w:rsidRDefault="007C733A">
            <w:pPr>
              <w:widowControl w:val="0"/>
              <w:jc w:val="both"/>
            </w:pPr>
            <w:del w:id="1831" w:author="Jiri Vojtesek" w:date="2023-01-09T22:36:00Z">
              <w:r>
                <w:delText>2020 – dosud: Univerzita Tomáše Bati ve Zlíně, odborný asistent, pp.</w:delText>
              </w:r>
            </w:del>
          </w:p>
        </w:tc>
      </w:tr>
      <w:tr w:rsidR="00397CED" w14:paraId="5F5ED252" w14:textId="77777777">
        <w:trPr>
          <w:trHeight w:val="250"/>
          <w:del w:id="1832"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EC464E0" w14:textId="77777777" w:rsidR="00397CED" w:rsidRDefault="007C733A">
            <w:pPr>
              <w:widowControl w:val="0"/>
              <w:jc w:val="both"/>
              <w:rPr>
                <w:b/>
              </w:rPr>
            </w:pPr>
            <w:del w:id="1833" w:author="Jiri Vojtesek" w:date="2023-01-09T22:36:00Z">
              <w:r>
                <w:rPr>
                  <w:b/>
                </w:rPr>
                <w:delText>Zkušenosti s vedením kvalifikačních a rigorózních prací</w:delText>
              </w:r>
            </w:del>
          </w:p>
        </w:tc>
      </w:tr>
      <w:tr w:rsidR="00397CED" w14:paraId="3F90C42D" w14:textId="77777777">
        <w:trPr>
          <w:trHeight w:val="238"/>
          <w:del w:id="1834"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tcPr>
          <w:p w14:paraId="53B771AC" w14:textId="77777777" w:rsidR="00397CED" w:rsidRDefault="007C733A">
            <w:pPr>
              <w:widowControl w:val="0"/>
              <w:jc w:val="both"/>
            </w:pPr>
            <w:del w:id="1835" w:author="Jiri Vojtesek" w:date="2023-01-09T22:36:00Z">
              <w:r>
                <w:delText>Počet obhájených bakalářských prací = 43. Počet obhájených diplomových prací = 13.</w:delText>
              </w:r>
            </w:del>
          </w:p>
        </w:tc>
      </w:tr>
      <w:tr w:rsidR="00397CED" w14:paraId="18D51550" w14:textId="77777777">
        <w:trPr>
          <w:cantSplit/>
          <w:del w:id="1836" w:author="Jiri Vojtesek" w:date="2023-01-09T22:36:00Z"/>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FC2D362" w14:textId="77777777" w:rsidR="00397CED" w:rsidRDefault="007C733A">
            <w:pPr>
              <w:widowControl w:val="0"/>
              <w:jc w:val="both"/>
              <w:rPr>
                <w:b/>
              </w:rPr>
            </w:pPr>
            <w:del w:id="1837" w:author="Jiri Vojtesek" w:date="2023-01-09T22:36:00Z">
              <w:r>
                <w:rPr>
                  <w:b/>
                </w:rPr>
                <w:delText>Obor habilitačního řízení</w:delText>
              </w:r>
            </w:del>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03412B1" w14:textId="77777777" w:rsidR="00397CED" w:rsidRDefault="007C733A">
            <w:pPr>
              <w:widowControl w:val="0"/>
              <w:jc w:val="both"/>
              <w:rPr>
                <w:b/>
              </w:rPr>
            </w:pPr>
            <w:del w:id="1838" w:author="Jiri Vojtesek" w:date="2023-01-09T22:36:00Z">
              <w:r>
                <w:rPr>
                  <w:b/>
                </w:rPr>
                <w:delText>Rok udělení hodnosti</w:delText>
              </w:r>
            </w:del>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48BE0411" w14:textId="77777777" w:rsidR="00397CED" w:rsidRDefault="007C733A">
            <w:pPr>
              <w:widowControl w:val="0"/>
              <w:jc w:val="both"/>
              <w:rPr>
                <w:b/>
              </w:rPr>
            </w:pPr>
            <w:del w:id="1839" w:author="Jiri Vojtesek" w:date="2023-01-09T22:36:00Z">
              <w:r>
                <w:rPr>
                  <w:b/>
                </w:rPr>
                <w:delText>Řízení konáno na VŠ</w:delText>
              </w:r>
            </w:del>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3CAECC01" w14:textId="77777777" w:rsidR="00397CED" w:rsidRDefault="007C733A">
            <w:pPr>
              <w:widowControl w:val="0"/>
              <w:jc w:val="both"/>
              <w:rPr>
                <w:b/>
              </w:rPr>
            </w:pPr>
            <w:del w:id="1840" w:author="Jiri Vojtesek" w:date="2023-01-09T22:36:00Z">
              <w:r>
                <w:rPr>
                  <w:b/>
                </w:rPr>
                <w:delText>Ohlasy publikací</w:delText>
              </w:r>
            </w:del>
          </w:p>
        </w:tc>
      </w:tr>
      <w:tr w:rsidR="00397CED" w14:paraId="1B7D64C0" w14:textId="77777777">
        <w:trPr>
          <w:cantSplit/>
          <w:del w:id="1841" w:author="Jiri Vojtesek" w:date="2023-01-09T22:36:00Z"/>
        </w:trPr>
        <w:tc>
          <w:tcPr>
            <w:tcW w:w="3350" w:type="dxa"/>
            <w:gridSpan w:val="3"/>
            <w:tcBorders>
              <w:top w:val="single" w:sz="4" w:space="0" w:color="000000"/>
              <w:left w:val="single" w:sz="4" w:space="0" w:color="000000"/>
              <w:bottom w:val="single" w:sz="4" w:space="0" w:color="000000"/>
              <w:right w:val="single" w:sz="4" w:space="0" w:color="000000"/>
            </w:tcBorders>
          </w:tcPr>
          <w:p w14:paraId="419F5476"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87807C4"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4FCE95F6"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35BDB34" w14:textId="77777777" w:rsidR="00397CED" w:rsidRDefault="007C733A">
            <w:pPr>
              <w:widowControl w:val="0"/>
              <w:jc w:val="both"/>
              <w:rPr>
                <w:b/>
              </w:rPr>
            </w:pPr>
            <w:del w:id="1842" w:author="Jiri Vojtesek" w:date="2023-01-09T22:36:00Z">
              <w:r>
                <w:rPr>
                  <w:b/>
                </w:rPr>
                <w:delText>WoS</w:delText>
              </w:r>
            </w:del>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35F535C1" w14:textId="77777777" w:rsidR="00397CED" w:rsidRDefault="007C733A">
            <w:pPr>
              <w:widowControl w:val="0"/>
              <w:jc w:val="both"/>
              <w:rPr>
                <w:b/>
                <w:sz w:val="18"/>
              </w:rPr>
            </w:pPr>
            <w:del w:id="1843" w:author="Jiri Vojtesek" w:date="2023-01-09T22:36:00Z">
              <w:r>
                <w:rPr>
                  <w:b/>
                  <w:sz w:val="18"/>
                </w:rPr>
                <w:delText>Scopus</w:delText>
              </w:r>
            </w:del>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B1BFB1E" w14:textId="77777777" w:rsidR="00397CED" w:rsidRDefault="007C733A">
            <w:pPr>
              <w:widowControl w:val="0"/>
              <w:jc w:val="both"/>
              <w:rPr>
                <w:b/>
                <w:sz w:val="18"/>
              </w:rPr>
            </w:pPr>
            <w:del w:id="1844" w:author="Jiri Vojtesek" w:date="2023-01-09T22:36:00Z">
              <w:r>
                <w:rPr>
                  <w:b/>
                  <w:sz w:val="18"/>
                </w:rPr>
                <w:delText>ostatní</w:delText>
              </w:r>
            </w:del>
          </w:p>
        </w:tc>
      </w:tr>
      <w:tr w:rsidR="00397CED" w14:paraId="0E072FD3" w14:textId="77777777">
        <w:trPr>
          <w:cantSplit/>
          <w:trHeight w:val="70"/>
          <w:del w:id="1845" w:author="Jiri Vojtesek" w:date="2023-01-09T22:36:00Z"/>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348ECBBA" w14:textId="77777777" w:rsidR="00397CED" w:rsidRDefault="007C733A">
            <w:pPr>
              <w:widowControl w:val="0"/>
              <w:jc w:val="both"/>
              <w:rPr>
                <w:b/>
              </w:rPr>
            </w:pPr>
            <w:del w:id="1846" w:author="Jiri Vojtesek" w:date="2023-01-09T22:36:00Z">
              <w:r>
                <w:rPr>
                  <w:b/>
                </w:rPr>
                <w:delText>Obor jmenovacího řízení</w:delText>
              </w:r>
            </w:del>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652A7E54" w14:textId="77777777" w:rsidR="00397CED" w:rsidRDefault="007C733A">
            <w:pPr>
              <w:widowControl w:val="0"/>
              <w:jc w:val="both"/>
              <w:rPr>
                <w:b/>
              </w:rPr>
            </w:pPr>
            <w:del w:id="1847" w:author="Jiri Vojtesek" w:date="2023-01-09T22:36:00Z">
              <w:r>
                <w:rPr>
                  <w:b/>
                </w:rPr>
                <w:delText>Rok udělení hodnosti</w:delText>
              </w:r>
            </w:del>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2A3D3B9A" w14:textId="77777777" w:rsidR="00397CED" w:rsidRDefault="007C733A">
            <w:pPr>
              <w:widowControl w:val="0"/>
              <w:jc w:val="both"/>
              <w:rPr>
                <w:b/>
              </w:rPr>
            </w:pPr>
            <w:del w:id="1848" w:author="Jiri Vojtesek" w:date="2023-01-09T22:36:00Z">
              <w:r>
                <w:rPr>
                  <w:b/>
                </w:rPr>
                <w:delText>Řízení konáno na VŠ</w:delText>
              </w:r>
            </w:del>
          </w:p>
        </w:tc>
        <w:tc>
          <w:tcPr>
            <w:tcW w:w="632" w:type="dxa"/>
            <w:gridSpan w:val="2"/>
            <w:tcBorders>
              <w:top w:val="single" w:sz="4" w:space="0" w:color="000000"/>
              <w:left w:val="single" w:sz="12" w:space="0" w:color="000000"/>
              <w:bottom w:val="single" w:sz="4" w:space="0" w:color="000000"/>
              <w:right w:val="single" w:sz="4" w:space="0" w:color="000000"/>
            </w:tcBorders>
          </w:tcPr>
          <w:p w14:paraId="0A2449AE" w14:textId="77777777" w:rsidR="00397CED" w:rsidRDefault="007C733A">
            <w:pPr>
              <w:widowControl w:val="0"/>
              <w:jc w:val="center"/>
            </w:pPr>
            <w:del w:id="1849" w:author="Jiri Vojtesek" w:date="2023-01-09T22:36:00Z">
              <w:r>
                <w:delText>1</w:delText>
              </w:r>
            </w:del>
          </w:p>
        </w:tc>
        <w:tc>
          <w:tcPr>
            <w:tcW w:w="693" w:type="dxa"/>
            <w:tcBorders>
              <w:top w:val="single" w:sz="4" w:space="0" w:color="000000"/>
              <w:left w:val="single" w:sz="4" w:space="0" w:color="000000"/>
              <w:bottom w:val="single" w:sz="4" w:space="0" w:color="000000"/>
              <w:right w:val="single" w:sz="4" w:space="0" w:color="000000"/>
            </w:tcBorders>
          </w:tcPr>
          <w:p w14:paraId="2D2B5DAC" w14:textId="77777777" w:rsidR="00397CED" w:rsidRDefault="00397CED">
            <w:pPr>
              <w:widowControl w:val="0"/>
              <w:jc w:val="center"/>
            </w:pPr>
          </w:p>
        </w:tc>
        <w:tc>
          <w:tcPr>
            <w:tcW w:w="694" w:type="dxa"/>
            <w:tcBorders>
              <w:top w:val="single" w:sz="4" w:space="0" w:color="000000"/>
              <w:left w:val="single" w:sz="4" w:space="0" w:color="000000"/>
              <w:bottom w:val="single" w:sz="4" w:space="0" w:color="000000"/>
              <w:right w:val="single" w:sz="4" w:space="0" w:color="000000"/>
            </w:tcBorders>
          </w:tcPr>
          <w:p w14:paraId="73B55191" w14:textId="77777777" w:rsidR="00397CED" w:rsidRDefault="007C733A">
            <w:pPr>
              <w:widowControl w:val="0"/>
              <w:jc w:val="center"/>
            </w:pPr>
            <w:del w:id="1850" w:author="Jiri Vojtesek" w:date="2023-01-09T22:36:00Z">
              <w:r>
                <w:delText>5</w:delText>
              </w:r>
            </w:del>
          </w:p>
        </w:tc>
      </w:tr>
      <w:tr w:rsidR="00397CED" w14:paraId="0C15FA64" w14:textId="77777777">
        <w:trPr>
          <w:trHeight w:val="205"/>
          <w:del w:id="1851" w:author="Jiri Vojtesek" w:date="2023-01-09T22:36:00Z"/>
        </w:trPr>
        <w:tc>
          <w:tcPr>
            <w:tcW w:w="3350" w:type="dxa"/>
            <w:gridSpan w:val="3"/>
            <w:tcBorders>
              <w:top w:val="single" w:sz="4" w:space="0" w:color="000000"/>
              <w:left w:val="single" w:sz="4" w:space="0" w:color="000000"/>
              <w:bottom w:val="single" w:sz="4" w:space="0" w:color="000000"/>
              <w:right w:val="single" w:sz="4" w:space="0" w:color="000000"/>
            </w:tcBorders>
          </w:tcPr>
          <w:p w14:paraId="44C266C7"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0EDB1D0"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9CB6A60"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3BBCE1C8" w14:textId="77777777" w:rsidR="00397CED" w:rsidRDefault="007C733A">
            <w:pPr>
              <w:widowControl w:val="0"/>
              <w:jc w:val="both"/>
              <w:rPr>
                <w:b/>
                <w:sz w:val="18"/>
              </w:rPr>
            </w:pPr>
            <w:del w:id="1852" w:author="Jiri Vojtesek" w:date="2023-01-09T22:36:00Z">
              <w:r>
                <w:rPr>
                  <w:b/>
                  <w:sz w:val="18"/>
                </w:rPr>
                <w:delText>H-index WoS/Scopus</w:delText>
              </w:r>
            </w:del>
          </w:p>
        </w:tc>
        <w:tc>
          <w:tcPr>
            <w:tcW w:w="694" w:type="dxa"/>
            <w:tcBorders>
              <w:top w:val="single" w:sz="4" w:space="0" w:color="000000"/>
              <w:left w:val="single" w:sz="4" w:space="0" w:color="000000"/>
              <w:bottom w:val="single" w:sz="4" w:space="0" w:color="000000"/>
              <w:right w:val="single" w:sz="4" w:space="0" w:color="000000"/>
            </w:tcBorders>
            <w:vAlign w:val="center"/>
          </w:tcPr>
          <w:p w14:paraId="582E87A0" w14:textId="77777777" w:rsidR="00397CED" w:rsidRDefault="007C733A">
            <w:pPr>
              <w:widowControl w:val="0"/>
            </w:pPr>
            <w:del w:id="1853" w:author="Jiri Vojtesek" w:date="2023-01-09T22:36:00Z">
              <w:r>
                <w:delText xml:space="preserve">   /</w:delText>
              </w:r>
            </w:del>
          </w:p>
        </w:tc>
      </w:tr>
      <w:tr w:rsidR="00397CED" w14:paraId="4E915BCA" w14:textId="77777777">
        <w:trPr>
          <w:del w:id="1854"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2338C12" w14:textId="77777777" w:rsidR="00397CED" w:rsidRDefault="007C733A">
            <w:pPr>
              <w:widowControl w:val="0"/>
              <w:jc w:val="both"/>
              <w:rPr>
                <w:b/>
              </w:rPr>
            </w:pPr>
            <w:del w:id="1855" w:author="Jiri Vojtesek" w:date="2023-01-09T22:36:00Z">
              <w:r>
                <w:rPr>
                  <w:b/>
                </w:rPr>
                <w:delText>Přehled o nejvýznamnější publikační a další tvůrčí činnosti nebo další profesní činnosti u odborníků z praxe vztahující se k zabezpečovaným předmětům</w:delText>
              </w:r>
            </w:del>
          </w:p>
        </w:tc>
      </w:tr>
      <w:tr w:rsidR="00397CED" w14:paraId="3D9BEFC5" w14:textId="77777777">
        <w:trPr>
          <w:trHeight w:val="708"/>
          <w:del w:id="1856"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tcPr>
          <w:p w14:paraId="397B38A3" w14:textId="77777777" w:rsidR="00397CED" w:rsidRDefault="007C733A">
            <w:pPr>
              <w:widowControl w:val="0"/>
              <w:jc w:val="both"/>
              <w:rPr>
                <w:del w:id="1857" w:author="Jiri Vojtesek" w:date="2023-01-09T22:36:00Z"/>
              </w:rPr>
            </w:pPr>
            <w:del w:id="1858" w:author="Jiri Vojtesek" w:date="2023-01-09T22:36:00Z">
              <w:r>
                <w:rPr>
                  <w:b/>
                </w:rPr>
                <w:delText>STAŇKOVÁ, I. (100)</w:delText>
              </w:r>
              <w:r>
                <w:delText xml:space="preserve"> (2020). </w:delText>
              </w:r>
              <w:r>
                <w:rPr>
                  <w:iCs/>
                </w:rPr>
                <w:delText>The value of education as a factor in the modelling of a successful career of Roma university graduates.</w:delText>
              </w:r>
              <w:r>
                <w:delText xml:space="preserve"> </w:delText>
              </w:r>
              <w:r>
                <w:rPr>
                  <w:i/>
                </w:rPr>
                <w:delText>Edukacja Międzykulturowa</w:delText>
              </w:r>
              <w:r>
                <w:delText xml:space="preserve">, </w:delText>
              </w:r>
              <w:r>
                <w:rPr>
                  <w:i/>
                </w:rPr>
                <w:delText>1</w:delText>
              </w:r>
              <w:r>
                <w:delText>(12), 155 – 168. Jost</w:delText>
              </w:r>
            </w:del>
          </w:p>
          <w:p w14:paraId="4738A067" w14:textId="77777777" w:rsidR="00397CED" w:rsidRDefault="007C733A">
            <w:pPr>
              <w:widowControl w:val="0"/>
              <w:jc w:val="both"/>
              <w:rPr>
                <w:del w:id="1859" w:author="Jiri Vojtesek" w:date="2023-01-09T22:36:00Z"/>
              </w:rPr>
            </w:pPr>
            <w:del w:id="1860" w:author="Jiri Vojtesek" w:date="2023-01-09T22:36:00Z">
              <w:r>
                <w:rPr>
                  <w:b/>
                </w:rPr>
                <w:delText>STAŇKOVÁ, I. (100)</w:delText>
              </w:r>
              <w:r>
                <w:delText xml:space="preserve"> (2018). </w:delText>
              </w:r>
              <w:r>
                <w:rPr>
                  <w:iCs/>
                </w:rPr>
                <w:delText>Roma song lyrics: a mirror of social phenomena and values of the Roma ethnic group</w:delText>
              </w:r>
              <w:r>
                <w:delText xml:space="preserve">. </w:delText>
              </w:r>
              <w:r>
                <w:rPr>
                  <w:i/>
                </w:rPr>
                <w:delText>Edukacja Międzykulturowa</w:delText>
              </w:r>
              <w:r>
                <w:delText xml:space="preserve">, </w:delText>
              </w:r>
              <w:r>
                <w:rPr>
                  <w:i/>
                </w:rPr>
                <w:delText>9</w:delText>
              </w:r>
              <w:r>
                <w:delText>(2), 162 – 178. Jost</w:delText>
              </w:r>
            </w:del>
          </w:p>
          <w:p w14:paraId="626E6B6E" w14:textId="77777777" w:rsidR="00397CED" w:rsidRDefault="007C733A">
            <w:pPr>
              <w:widowControl w:val="0"/>
              <w:jc w:val="both"/>
              <w:rPr>
                <w:del w:id="1861" w:author="Jiri Vojtesek" w:date="2023-01-09T22:36:00Z"/>
              </w:rPr>
            </w:pPr>
            <w:del w:id="1862" w:author="Jiri Vojtesek" w:date="2023-01-09T22:36:00Z">
              <w:r>
                <w:delText xml:space="preserve">SKARUPSKÁ, H., </w:delText>
              </w:r>
              <w:r>
                <w:rPr>
                  <w:b/>
                </w:rPr>
                <w:delText>STAŇKOVÁ, I. (50)</w:delText>
              </w:r>
              <w:r>
                <w:delText xml:space="preserve"> (2020). Life in The Bonds of Social Exclusion as a Disadvantageous factor of Education. In </w:delText>
              </w:r>
              <w:r>
                <w:rPr>
                  <w:i/>
                </w:rPr>
                <w:delText>Education and New Developments</w:delText>
              </w:r>
              <w:r>
                <w:delText>. 299 – 303. Lisabon. D</w:delText>
              </w:r>
            </w:del>
          </w:p>
          <w:p w14:paraId="411C36E6" w14:textId="77777777" w:rsidR="00397CED" w:rsidRDefault="007C733A">
            <w:pPr>
              <w:widowControl w:val="0"/>
              <w:jc w:val="both"/>
              <w:rPr>
                <w:del w:id="1863" w:author="Jiri Vojtesek" w:date="2023-01-09T22:36:00Z"/>
              </w:rPr>
            </w:pPr>
            <w:del w:id="1864" w:author="Jiri Vojtesek" w:date="2023-01-09T22:36:00Z">
              <w:r>
                <w:rPr>
                  <w:b/>
                </w:rPr>
                <w:delText>STAŇKOVÁ, I. (50)</w:delText>
              </w:r>
              <w:r>
                <w:delText>, VENTEROVÁ, L. (2019). P</w:delText>
              </w:r>
              <w:r>
                <w:rPr>
                  <w:iCs/>
                </w:rPr>
                <w:delText>ersonal and Educational Values of Pupils from Different Cultural Backgrounds: Compatibility or Conflict?</w:delText>
              </w:r>
              <w:r>
                <w:rPr>
                  <w:i/>
                  <w:iCs/>
                </w:rPr>
                <w:delText xml:space="preserve"> </w:delText>
              </w:r>
              <w:r>
                <w:rPr>
                  <w:iCs/>
                </w:rPr>
                <w:delText xml:space="preserve">In </w:delText>
              </w:r>
              <w:r>
                <w:rPr>
                  <w:i/>
                </w:rPr>
                <w:delText>Education and New Developments.</w:delText>
              </w:r>
              <w:r>
                <w:delText xml:space="preserve"> 271 – 275. Lisbon. D</w:delText>
              </w:r>
            </w:del>
          </w:p>
          <w:p w14:paraId="7272EA85" w14:textId="77777777" w:rsidR="00397CED" w:rsidRDefault="007C733A">
            <w:pPr>
              <w:widowControl w:val="0"/>
              <w:jc w:val="both"/>
            </w:pPr>
            <w:del w:id="1865" w:author="Jiri Vojtesek" w:date="2023-01-09T22:36:00Z">
              <w:r>
                <w:rPr>
                  <w:b/>
                </w:rPr>
                <w:delText>STAŇKOVÁ, I. (50)</w:delText>
              </w:r>
              <w:r>
                <w:delText xml:space="preserve">, VENTEROVÁ, L. (2019). </w:delText>
              </w:r>
              <w:r>
                <w:rPr>
                  <w:iCs/>
                </w:rPr>
                <w:delText>„Sink or swim?” Equal educational opportunities for children from a different cultural background in the EU.</w:delText>
              </w:r>
              <w:r>
                <w:rPr>
                  <w:i/>
                  <w:iCs/>
                </w:rPr>
                <w:delText xml:space="preserve"> </w:delText>
              </w:r>
              <w:r>
                <w:rPr>
                  <w:iCs/>
                </w:rPr>
                <w:delText xml:space="preserve">In </w:delText>
              </w:r>
              <w:r>
                <w:rPr>
                  <w:i/>
                  <w:iCs/>
                </w:rPr>
                <w:delText>New Trends and Issues Proceedings on Humanities and Social Sciences,</w:delText>
              </w:r>
              <w:r>
                <w:delText xml:space="preserve"> 6(7), 138-147. D</w:delText>
              </w:r>
            </w:del>
          </w:p>
        </w:tc>
      </w:tr>
      <w:tr w:rsidR="00397CED" w14:paraId="13545344" w14:textId="77777777">
        <w:trPr>
          <w:trHeight w:val="218"/>
          <w:del w:id="1866"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24A315C" w14:textId="77777777" w:rsidR="00397CED" w:rsidRDefault="007C733A">
            <w:pPr>
              <w:widowControl w:val="0"/>
              <w:rPr>
                <w:b/>
              </w:rPr>
            </w:pPr>
            <w:del w:id="1867" w:author="Jiri Vojtesek" w:date="2023-01-09T22:36:00Z">
              <w:r>
                <w:rPr>
                  <w:b/>
                </w:rPr>
                <w:delText>Působení v zahraničí</w:delText>
              </w:r>
            </w:del>
          </w:p>
        </w:tc>
      </w:tr>
      <w:tr w:rsidR="00397CED" w14:paraId="368D14CB" w14:textId="77777777">
        <w:trPr>
          <w:trHeight w:val="328"/>
          <w:del w:id="1868" w:author="Jiri Vojtesek" w:date="2023-01-09T22:36:00Z"/>
        </w:trPr>
        <w:tc>
          <w:tcPr>
            <w:tcW w:w="9859" w:type="dxa"/>
            <w:gridSpan w:val="15"/>
            <w:tcBorders>
              <w:top w:val="single" w:sz="4" w:space="0" w:color="000000"/>
              <w:left w:val="single" w:sz="4" w:space="0" w:color="000000"/>
              <w:bottom w:val="single" w:sz="4" w:space="0" w:color="000000"/>
              <w:right w:val="single" w:sz="4" w:space="0" w:color="000000"/>
            </w:tcBorders>
          </w:tcPr>
          <w:p w14:paraId="250B1E10" w14:textId="77777777" w:rsidR="00397CED" w:rsidRDefault="007C733A">
            <w:pPr>
              <w:widowControl w:val="0"/>
              <w:rPr>
                <w:b/>
              </w:rPr>
            </w:pPr>
            <w:del w:id="1869" w:author="Jiri Vojtesek" w:date="2023-01-09T22:36:00Z">
              <w:r>
                <w:rPr>
                  <w:b/>
                </w:rPr>
                <w:delText>‍</w:delText>
              </w:r>
            </w:del>
          </w:p>
        </w:tc>
      </w:tr>
      <w:tr w:rsidR="00397CED" w14:paraId="624FA6A9" w14:textId="77777777">
        <w:trPr>
          <w:cantSplit/>
          <w:trHeight w:val="470"/>
          <w:del w:id="1870" w:author="Jiri Vojtesek" w:date="2023-01-09T22:36:00Z"/>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D638670" w14:textId="77777777" w:rsidR="00397CED" w:rsidRDefault="007C733A">
            <w:pPr>
              <w:widowControl w:val="0"/>
              <w:jc w:val="both"/>
              <w:rPr>
                <w:b/>
              </w:rPr>
            </w:pPr>
            <w:del w:id="1871" w:author="Jiri Vojtesek" w:date="2023-01-09T22:36:00Z">
              <w:r>
                <w:rPr>
                  <w:b/>
                </w:rPr>
                <w:delText>Podpis</w:delText>
              </w:r>
            </w:del>
          </w:p>
        </w:tc>
        <w:tc>
          <w:tcPr>
            <w:tcW w:w="4539" w:type="dxa"/>
            <w:gridSpan w:val="8"/>
            <w:tcBorders>
              <w:top w:val="single" w:sz="4" w:space="0" w:color="000000"/>
              <w:left w:val="single" w:sz="4" w:space="0" w:color="000000"/>
              <w:bottom w:val="single" w:sz="4" w:space="0" w:color="000000"/>
              <w:right w:val="single" w:sz="4" w:space="0" w:color="000000"/>
            </w:tcBorders>
          </w:tcPr>
          <w:p w14:paraId="4E295698"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22EBF23E" w14:textId="77777777" w:rsidR="00397CED" w:rsidRDefault="007C733A">
            <w:pPr>
              <w:widowControl w:val="0"/>
              <w:jc w:val="both"/>
              <w:rPr>
                <w:b/>
              </w:rPr>
            </w:pPr>
            <w:del w:id="1872" w:author="Jiri Vojtesek" w:date="2023-01-09T22:36:00Z">
              <w:r>
                <w:rPr>
                  <w:b/>
                </w:rPr>
                <w:delText>datum</w:delText>
              </w:r>
            </w:del>
          </w:p>
        </w:tc>
        <w:tc>
          <w:tcPr>
            <w:tcW w:w="2019" w:type="dxa"/>
            <w:gridSpan w:val="4"/>
            <w:tcBorders>
              <w:top w:val="single" w:sz="4" w:space="0" w:color="000000"/>
              <w:left w:val="single" w:sz="4" w:space="0" w:color="000000"/>
              <w:bottom w:val="single" w:sz="4" w:space="0" w:color="000000"/>
              <w:right w:val="single" w:sz="4" w:space="0" w:color="000000"/>
            </w:tcBorders>
          </w:tcPr>
          <w:p w14:paraId="50B8F303" w14:textId="77777777" w:rsidR="00397CED" w:rsidRDefault="007C733A">
            <w:pPr>
              <w:widowControl w:val="0"/>
              <w:jc w:val="both"/>
            </w:pPr>
            <w:del w:id="1873" w:author="Jiri Vojtesek" w:date="2023-01-09T22:36:00Z">
              <w:r>
                <w:delText>30. 10. 2022</w:delText>
              </w:r>
            </w:del>
          </w:p>
        </w:tc>
      </w:tr>
    </w:tbl>
    <w:p w14:paraId="24B982CE" w14:textId="77777777" w:rsidR="00397CED" w:rsidRDefault="00397CED"/>
    <w:p w14:paraId="7BDBD167"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7"/>
        <w:gridCol w:w="282"/>
        <w:gridCol w:w="549"/>
        <w:gridCol w:w="1716"/>
        <w:gridCol w:w="147"/>
        <w:gridCol w:w="381"/>
        <w:gridCol w:w="186"/>
        <w:gridCol w:w="282"/>
        <w:gridCol w:w="994"/>
        <w:gridCol w:w="707"/>
        <w:gridCol w:w="76"/>
        <w:gridCol w:w="50"/>
        <w:gridCol w:w="582"/>
        <w:gridCol w:w="693"/>
        <w:gridCol w:w="697"/>
      </w:tblGrid>
      <w:tr w:rsidR="00397CED" w14:paraId="25A32867"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3AFD61F1" w14:textId="7D7E8847" w:rsidR="00397CED" w:rsidRDefault="007C733A">
            <w:pPr>
              <w:pageBreakBefore/>
              <w:widowControl w:val="0"/>
              <w:tabs>
                <w:tab w:val="right" w:pos="9471"/>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874" w:author="Jiří Vojtěšek" w:date="2023-01-24T20:39:00Z">
              <w:r w:rsidR="008A5423">
                <w:rPr>
                  <w:b/>
                  <w:sz w:val="24"/>
                  <w:szCs w:val="22"/>
                  <w:lang w:eastAsia="en-US"/>
                </w:rPr>
                <w:t>Abecední seznam</w:t>
              </w:r>
            </w:ins>
            <w:del w:id="1875" w:author="Jiří Vojtěšek" w:date="2023-01-24T20:39:00Z">
              <w:r w:rsidDel="008A5423">
                <w:rPr>
                  <w:rStyle w:val="Odkazintenzivn"/>
                </w:rPr>
                <w:delText>Abecední seznam</w:delText>
              </w:r>
            </w:del>
            <w:r>
              <w:rPr>
                <w:rStyle w:val="Odkazintenzivn"/>
              </w:rPr>
              <w:fldChar w:fldCharType="end"/>
            </w:r>
          </w:p>
        </w:tc>
      </w:tr>
      <w:tr w:rsidR="00397CED" w14:paraId="6205412F" w14:textId="77777777">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7F51C6B0" w14:textId="77777777" w:rsidR="00397CED" w:rsidRDefault="007C733A">
            <w:pPr>
              <w:widowControl w:val="0"/>
              <w:jc w:val="both"/>
              <w:rPr>
                <w:b/>
              </w:rPr>
            </w:pPr>
            <w:r>
              <w:rPr>
                <w:b/>
              </w:rPr>
              <w:t>Vysoká škola</w:t>
            </w:r>
          </w:p>
        </w:tc>
        <w:tc>
          <w:tcPr>
            <w:tcW w:w="7342" w:type="dxa"/>
            <w:gridSpan w:val="14"/>
            <w:tcBorders>
              <w:top w:val="single" w:sz="4" w:space="0" w:color="000000"/>
              <w:left w:val="single" w:sz="4" w:space="0" w:color="000000"/>
              <w:bottom w:val="single" w:sz="4" w:space="0" w:color="000000"/>
              <w:right w:val="single" w:sz="4" w:space="0" w:color="000000"/>
            </w:tcBorders>
          </w:tcPr>
          <w:p w14:paraId="7F4054E1" w14:textId="77777777" w:rsidR="00397CED" w:rsidRDefault="007C733A">
            <w:pPr>
              <w:widowControl w:val="0"/>
              <w:jc w:val="both"/>
            </w:pPr>
            <w:r>
              <w:t>Univerzita Tomáše Bati ve Zlíně</w:t>
            </w:r>
          </w:p>
        </w:tc>
      </w:tr>
      <w:tr w:rsidR="00397CED" w14:paraId="5FE30764"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7EA2953E" w14:textId="77777777" w:rsidR="00397CED" w:rsidRDefault="007C733A">
            <w:pPr>
              <w:widowControl w:val="0"/>
              <w:jc w:val="both"/>
              <w:rPr>
                <w:b/>
              </w:rPr>
            </w:pPr>
            <w:r>
              <w:rPr>
                <w:b/>
              </w:rPr>
              <w:t>Součást vysoké školy</w:t>
            </w:r>
          </w:p>
        </w:tc>
        <w:tc>
          <w:tcPr>
            <w:tcW w:w="7342" w:type="dxa"/>
            <w:gridSpan w:val="14"/>
            <w:tcBorders>
              <w:top w:val="single" w:sz="4" w:space="0" w:color="000000"/>
              <w:left w:val="single" w:sz="4" w:space="0" w:color="000000"/>
              <w:bottom w:val="single" w:sz="4" w:space="0" w:color="000000"/>
              <w:right w:val="single" w:sz="4" w:space="0" w:color="000000"/>
            </w:tcBorders>
          </w:tcPr>
          <w:p w14:paraId="3E445E50" w14:textId="77777777" w:rsidR="00397CED" w:rsidRDefault="007C733A">
            <w:pPr>
              <w:widowControl w:val="0"/>
              <w:jc w:val="both"/>
            </w:pPr>
            <w:r>
              <w:t xml:space="preserve">Fakulta </w:t>
            </w:r>
            <w:ins w:id="1876" w:author="Jiří Vojtěšek" w:date="2023-01-10T13:41:00Z">
              <w:r>
                <w:t>aplikované informatiky</w:t>
              </w:r>
            </w:ins>
            <w:del w:id="1877" w:author="Jiří Vojtěšek" w:date="2023-01-10T13:41:00Z">
              <w:r>
                <w:delText>humanitních studií</w:delText>
              </w:r>
            </w:del>
          </w:p>
        </w:tc>
      </w:tr>
      <w:tr w:rsidR="00397CED" w14:paraId="1F518080"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39F697C" w14:textId="77777777" w:rsidR="00397CED" w:rsidRDefault="007C733A">
            <w:pPr>
              <w:widowControl w:val="0"/>
              <w:jc w:val="both"/>
              <w:rPr>
                <w:b/>
              </w:rPr>
            </w:pPr>
            <w:r>
              <w:rPr>
                <w:b/>
              </w:rPr>
              <w:t>Název studijního programu</w:t>
            </w:r>
          </w:p>
        </w:tc>
        <w:tc>
          <w:tcPr>
            <w:tcW w:w="7342" w:type="dxa"/>
            <w:gridSpan w:val="14"/>
            <w:tcBorders>
              <w:top w:val="single" w:sz="4" w:space="0" w:color="000000"/>
              <w:left w:val="single" w:sz="4" w:space="0" w:color="000000"/>
              <w:bottom w:val="single" w:sz="4" w:space="0" w:color="000000"/>
              <w:right w:val="single" w:sz="4" w:space="0" w:color="000000"/>
            </w:tcBorders>
          </w:tcPr>
          <w:p w14:paraId="359E91F0" w14:textId="77777777" w:rsidR="00397CED" w:rsidRDefault="007C733A">
            <w:pPr>
              <w:widowControl w:val="0"/>
              <w:spacing w:line="252" w:lineRule="auto"/>
              <w:jc w:val="both"/>
              <w:rPr>
                <w:lang w:eastAsia="en-US"/>
              </w:rPr>
            </w:pPr>
            <w:r>
              <w:rPr>
                <w:lang w:eastAsia="en-US"/>
              </w:rPr>
              <w:t>Učitelství informatiky pro základní a střední školy</w:t>
            </w:r>
          </w:p>
        </w:tc>
      </w:tr>
      <w:tr w:rsidR="00397CED" w14:paraId="794E4544"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4BB7FF3" w14:textId="77777777" w:rsidR="00397CED" w:rsidRDefault="007C733A">
            <w:pPr>
              <w:widowControl w:val="0"/>
              <w:jc w:val="both"/>
              <w:rPr>
                <w:b/>
              </w:rPr>
            </w:pPr>
            <w:r>
              <w:rPr>
                <w:b/>
              </w:rPr>
              <w:t>Jméno a příjmení</w:t>
            </w:r>
          </w:p>
        </w:tc>
        <w:tc>
          <w:tcPr>
            <w:tcW w:w="4537" w:type="dxa"/>
            <w:gridSpan w:val="8"/>
            <w:tcBorders>
              <w:top w:val="single" w:sz="4" w:space="0" w:color="000000"/>
              <w:left w:val="single" w:sz="4" w:space="0" w:color="000000"/>
              <w:bottom w:val="single" w:sz="4" w:space="0" w:color="000000"/>
              <w:right w:val="single" w:sz="4" w:space="0" w:color="000000"/>
            </w:tcBorders>
          </w:tcPr>
          <w:p w14:paraId="782851C2" w14:textId="77777777" w:rsidR="00397CED" w:rsidRDefault="007C733A">
            <w:pPr>
              <w:widowControl w:val="0"/>
              <w:jc w:val="both"/>
            </w:pPr>
            <w:r>
              <w:t xml:space="preserve">Radim </w:t>
            </w:r>
            <w:bookmarkStart w:id="1878" w:name="asip"/>
            <w:r>
              <w:t>Šíp</w:t>
            </w:r>
            <w:bookmarkEnd w:id="1878"/>
          </w:p>
        </w:tc>
        <w:tc>
          <w:tcPr>
            <w:tcW w:w="707" w:type="dxa"/>
            <w:tcBorders>
              <w:top w:val="single" w:sz="4" w:space="0" w:color="000000"/>
              <w:left w:val="single" w:sz="4" w:space="0" w:color="000000"/>
              <w:bottom w:val="single" w:sz="4" w:space="0" w:color="000000"/>
              <w:right w:val="single" w:sz="4" w:space="0" w:color="000000"/>
            </w:tcBorders>
            <w:shd w:val="clear" w:color="auto" w:fill="F7CAAC"/>
          </w:tcPr>
          <w:p w14:paraId="3DD5806E" w14:textId="77777777" w:rsidR="00397CED" w:rsidRDefault="007C733A">
            <w:pPr>
              <w:widowControl w:val="0"/>
              <w:jc w:val="both"/>
              <w:rPr>
                <w:b/>
              </w:rPr>
            </w:pPr>
            <w:r>
              <w:rPr>
                <w:b/>
              </w:rPr>
              <w:t>Tituly</w:t>
            </w:r>
          </w:p>
        </w:tc>
        <w:tc>
          <w:tcPr>
            <w:tcW w:w="2098" w:type="dxa"/>
            <w:gridSpan w:val="5"/>
            <w:tcBorders>
              <w:top w:val="single" w:sz="4" w:space="0" w:color="000000"/>
              <w:left w:val="single" w:sz="4" w:space="0" w:color="000000"/>
              <w:bottom w:val="single" w:sz="4" w:space="0" w:color="000000"/>
              <w:right w:val="single" w:sz="4" w:space="0" w:color="000000"/>
            </w:tcBorders>
          </w:tcPr>
          <w:p w14:paraId="42ACC6AA" w14:textId="77777777" w:rsidR="00397CED" w:rsidRDefault="007C733A">
            <w:pPr>
              <w:widowControl w:val="0"/>
              <w:jc w:val="both"/>
            </w:pPr>
            <w:r>
              <w:t>doc. Mgr., Ph.D.</w:t>
            </w:r>
          </w:p>
        </w:tc>
      </w:tr>
      <w:tr w:rsidR="00397CED" w14:paraId="0C026E7F" w14:textId="77777777">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4AC435EB" w14:textId="77777777" w:rsidR="00397CED" w:rsidRDefault="007C733A">
            <w:pPr>
              <w:widowControl w:val="0"/>
              <w:jc w:val="both"/>
              <w:rPr>
                <w:b/>
              </w:rPr>
            </w:pPr>
            <w:r>
              <w:rPr>
                <w:b/>
              </w:rPr>
              <w:t>Rok narození</w:t>
            </w:r>
          </w:p>
        </w:tc>
        <w:tc>
          <w:tcPr>
            <w:tcW w:w="831" w:type="dxa"/>
            <w:gridSpan w:val="2"/>
            <w:tcBorders>
              <w:top w:val="single" w:sz="4" w:space="0" w:color="000000"/>
              <w:left w:val="single" w:sz="4" w:space="0" w:color="000000"/>
              <w:bottom w:val="single" w:sz="4" w:space="0" w:color="000000"/>
              <w:right w:val="single" w:sz="4" w:space="0" w:color="000000"/>
            </w:tcBorders>
          </w:tcPr>
          <w:p w14:paraId="645547B8" w14:textId="77777777" w:rsidR="00397CED" w:rsidRDefault="007C733A">
            <w:pPr>
              <w:widowControl w:val="0"/>
              <w:jc w:val="both"/>
            </w:pPr>
            <w:r>
              <w:t>1975</w:t>
            </w:r>
          </w:p>
        </w:tc>
        <w:tc>
          <w:tcPr>
            <w:tcW w:w="1716" w:type="dxa"/>
            <w:tcBorders>
              <w:top w:val="single" w:sz="4" w:space="0" w:color="000000"/>
              <w:left w:val="single" w:sz="4" w:space="0" w:color="000000"/>
              <w:bottom w:val="single" w:sz="4" w:space="0" w:color="000000"/>
              <w:right w:val="single" w:sz="4" w:space="0" w:color="000000"/>
            </w:tcBorders>
            <w:shd w:val="clear" w:color="auto" w:fill="F7CAAC"/>
          </w:tcPr>
          <w:p w14:paraId="36AD4565"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04C0E95"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70D82A44"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2FDA5F20" w14:textId="77777777" w:rsidR="00397CED" w:rsidRDefault="007C733A">
            <w:pPr>
              <w:widowControl w:val="0"/>
              <w:jc w:val="both"/>
            </w:pPr>
            <w:r>
              <w:t>40</w:t>
            </w: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6780222B"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39ABB9C4" w14:textId="77777777" w:rsidR="00397CED" w:rsidRDefault="007C733A">
            <w:pPr>
              <w:widowControl w:val="0"/>
              <w:jc w:val="both"/>
            </w:pPr>
            <w:r>
              <w:t>09/24</w:t>
            </w:r>
          </w:p>
        </w:tc>
      </w:tr>
      <w:tr w:rsidR="00397CED" w14:paraId="278F4741" w14:textId="77777777">
        <w:tc>
          <w:tcPr>
            <w:tcW w:w="5064" w:type="dxa"/>
            <w:gridSpan w:val="4"/>
            <w:tcBorders>
              <w:top w:val="single" w:sz="4" w:space="0" w:color="000000"/>
              <w:left w:val="single" w:sz="4" w:space="0" w:color="000000"/>
              <w:bottom w:val="single" w:sz="4" w:space="0" w:color="000000"/>
              <w:right w:val="single" w:sz="4" w:space="0" w:color="000000"/>
            </w:tcBorders>
            <w:shd w:val="clear" w:color="auto" w:fill="F7CAAC"/>
          </w:tcPr>
          <w:p w14:paraId="5455ACE4"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5D68DDA"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430CDB08" w14:textId="77777777" w:rsidR="00397CED" w:rsidRDefault="007C733A">
            <w:pPr>
              <w:widowControl w:val="0"/>
              <w:jc w:val="both"/>
              <w:rPr>
                <w:b/>
              </w:rPr>
            </w:pPr>
            <w:r>
              <w:rPr>
                <w:b/>
              </w:rPr>
              <w:t>rozsah</w:t>
            </w:r>
          </w:p>
        </w:tc>
        <w:tc>
          <w:tcPr>
            <w:tcW w:w="707" w:type="dxa"/>
            <w:tcBorders>
              <w:top w:val="single" w:sz="4" w:space="0" w:color="000000"/>
              <w:left w:val="single" w:sz="4" w:space="0" w:color="000000"/>
              <w:bottom w:val="single" w:sz="4" w:space="0" w:color="000000"/>
              <w:right w:val="single" w:sz="4" w:space="0" w:color="000000"/>
            </w:tcBorders>
          </w:tcPr>
          <w:p w14:paraId="5F3B9F0A" w14:textId="77777777" w:rsidR="00397CED" w:rsidRDefault="00397CED">
            <w:pPr>
              <w:widowControl w:val="0"/>
              <w:jc w:val="both"/>
            </w:pPr>
          </w:p>
        </w:tc>
        <w:tc>
          <w:tcPr>
            <w:tcW w:w="708" w:type="dxa"/>
            <w:gridSpan w:val="3"/>
            <w:tcBorders>
              <w:top w:val="single" w:sz="4" w:space="0" w:color="000000"/>
              <w:left w:val="single" w:sz="4" w:space="0" w:color="000000"/>
              <w:bottom w:val="single" w:sz="4" w:space="0" w:color="000000"/>
              <w:right w:val="single" w:sz="4" w:space="0" w:color="000000"/>
            </w:tcBorders>
            <w:shd w:val="clear" w:color="auto" w:fill="F7CAAC"/>
          </w:tcPr>
          <w:p w14:paraId="0D513A5F" w14:textId="77777777" w:rsidR="00397CED" w:rsidRDefault="007C733A">
            <w:pPr>
              <w:widowControl w:val="0"/>
              <w:jc w:val="both"/>
              <w:rPr>
                <w:b/>
              </w:rPr>
            </w:pPr>
            <w:r>
              <w:rPr>
                <w:b/>
              </w:rPr>
              <w:t>do kdy</w:t>
            </w:r>
          </w:p>
        </w:tc>
        <w:tc>
          <w:tcPr>
            <w:tcW w:w="1390" w:type="dxa"/>
            <w:gridSpan w:val="2"/>
            <w:tcBorders>
              <w:top w:val="single" w:sz="4" w:space="0" w:color="000000"/>
              <w:left w:val="single" w:sz="4" w:space="0" w:color="000000"/>
              <w:bottom w:val="single" w:sz="4" w:space="0" w:color="000000"/>
              <w:right w:val="single" w:sz="4" w:space="0" w:color="000000"/>
            </w:tcBorders>
          </w:tcPr>
          <w:p w14:paraId="00390C08" w14:textId="77777777" w:rsidR="00397CED" w:rsidRDefault="00397CED">
            <w:pPr>
              <w:widowControl w:val="0"/>
              <w:jc w:val="both"/>
            </w:pPr>
          </w:p>
        </w:tc>
      </w:tr>
      <w:tr w:rsidR="00397CED" w14:paraId="20E508B3" w14:textId="77777777">
        <w:tc>
          <w:tcPr>
            <w:tcW w:w="6060" w:type="dxa"/>
            <w:gridSpan w:val="8"/>
            <w:tcBorders>
              <w:top w:val="single" w:sz="4" w:space="0" w:color="000000"/>
              <w:left w:val="single" w:sz="4" w:space="0" w:color="000000"/>
              <w:bottom w:val="single" w:sz="4" w:space="0" w:color="000000"/>
              <w:right w:val="single" w:sz="4" w:space="0" w:color="000000"/>
            </w:tcBorders>
            <w:shd w:val="clear" w:color="auto" w:fill="F7CAAC"/>
          </w:tcPr>
          <w:p w14:paraId="3EAD52DE" w14:textId="77777777" w:rsidR="00397CED" w:rsidRDefault="007C733A">
            <w:pPr>
              <w:widowControl w:val="0"/>
              <w:jc w:val="both"/>
              <w:rPr>
                <w:b/>
              </w:rPr>
            </w:pPr>
            <w:r>
              <w:rPr>
                <w:b/>
              </w:rPr>
              <w:t>Další současná působení jako akademický pracovník na jiných VŠ</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7CAAC"/>
          </w:tcPr>
          <w:p w14:paraId="1A50F71A" w14:textId="77777777" w:rsidR="00397CED" w:rsidRDefault="007C733A">
            <w:pPr>
              <w:widowControl w:val="0"/>
              <w:jc w:val="both"/>
              <w:rPr>
                <w:b/>
              </w:rPr>
            </w:pPr>
            <w:r>
              <w:rPr>
                <w:b/>
              </w:rPr>
              <w:t xml:space="preserve">typ prac. </w:t>
            </w:r>
            <w:proofErr w:type="gramStart"/>
            <w:r>
              <w:rPr>
                <w:b/>
              </w:rPr>
              <w:t>vztahu</w:t>
            </w:r>
            <w:proofErr w:type="gramEnd"/>
          </w:p>
        </w:tc>
        <w:tc>
          <w:tcPr>
            <w:tcW w:w="2098" w:type="dxa"/>
            <w:gridSpan w:val="5"/>
            <w:tcBorders>
              <w:top w:val="single" w:sz="4" w:space="0" w:color="000000"/>
              <w:left w:val="single" w:sz="4" w:space="0" w:color="000000"/>
              <w:bottom w:val="single" w:sz="4" w:space="0" w:color="000000"/>
              <w:right w:val="single" w:sz="4" w:space="0" w:color="000000"/>
            </w:tcBorders>
            <w:shd w:val="clear" w:color="auto" w:fill="F7CAAC"/>
          </w:tcPr>
          <w:p w14:paraId="2F245BDD" w14:textId="77777777" w:rsidR="00397CED" w:rsidRDefault="007C733A">
            <w:pPr>
              <w:widowControl w:val="0"/>
              <w:jc w:val="both"/>
              <w:rPr>
                <w:b/>
              </w:rPr>
            </w:pPr>
            <w:r>
              <w:rPr>
                <w:b/>
              </w:rPr>
              <w:t>rozsah</w:t>
            </w:r>
          </w:p>
        </w:tc>
      </w:tr>
      <w:tr w:rsidR="00397CED" w14:paraId="205EAA93" w14:textId="77777777">
        <w:tc>
          <w:tcPr>
            <w:tcW w:w="6060" w:type="dxa"/>
            <w:gridSpan w:val="8"/>
            <w:tcBorders>
              <w:top w:val="single" w:sz="4" w:space="0" w:color="000000"/>
              <w:left w:val="single" w:sz="4" w:space="0" w:color="000000"/>
              <w:bottom w:val="single" w:sz="4" w:space="0" w:color="000000"/>
              <w:right w:val="single" w:sz="4" w:space="0" w:color="000000"/>
            </w:tcBorders>
          </w:tcPr>
          <w:p w14:paraId="0D8B8596" w14:textId="77777777" w:rsidR="00397CED" w:rsidRDefault="00397CED">
            <w:pPr>
              <w:widowControl w:val="0"/>
              <w:jc w:val="both"/>
            </w:pPr>
          </w:p>
        </w:tc>
        <w:tc>
          <w:tcPr>
            <w:tcW w:w="1701" w:type="dxa"/>
            <w:gridSpan w:val="2"/>
            <w:tcBorders>
              <w:top w:val="single" w:sz="4" w:space="0" w:color="000000"/>
              <w:left w:val="single" w:sz="4" w:space="0" w:color="000000"/>
              <w:bottom w:val="single" w:sz="4" w:space="0" w:color="000000"/>
              <w:right w:val="single" w:sz="4" w:space="0" w:color="000000"/>
            </w:tcBorders>
          </w:tcPr>
          <w:p w14:paraId="3C9074B4" w14:textId="77777777" w:rsidR="00397CED" w:rsidRDefault="00397CED">
            <w:pPr>
              <w:widowControl w:val="0"/>
              <w:jc w:val="both"/>
            </w:pPr>
          </w:p>
        </w:tc>
        <w:tc>
          <w:tcPr>
            <w:tcW w:w="2098" w:type="dxa"/>
            <w:gridSpan w:val="5"/>
            <w:tcBorders>
              <w:top w:val="single" w:sz="4" w:space="0" w:color="000000"/>
              <w:left w:val="single" w:sz="4" w:space="0" w:color="000000"/>
              <w:bottom w:val="single" w:sz="4" w:space="0" w:color="000000"/>
              <w:right w:val="single" w:sz="4" w:space="0" w:color="000000"/>
            </w:tcBorders>
          </w:tcPr>
          <w:p w14:paraId="0CD9F37D" w14:textId="77777777" w:rsidR="00397CED" w:rsidRDefault="00397CED">
            <w:pPr>
              <w:widowControl w:val="0"/>
              <w:jc w:val="both"/>
            </w:pPr>
          </w:p>
        </w:tc>
      </w:tr>
      <w:tr w:rsidR="00397CED" w14:paraId="444E7D9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AC28AAA"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71959548" w14:textId="77777777">
        <w:trPr>
          <w:trHeight w:val="246"/>
        </w:trPr>
        <w:tc>
          <w:tcPr>
            <w:tcW w:w="9859" w:type="dxa"/>
            <w:gridSpan w:val="15"/>
            <w:tcBorders>
              <w:left w:val="single" w:sz="4" w:space="0" w:color="000000"/>
              <w:bottom w:val="single" w:sz="4" w:space="0" w:color="000000"/>
              <w:right w:val="single" w:sz="4" w:space="0" w:color="000000"/>
            </w:tcBorders>
          </w:tcPr>
          <w:p w14:paraId="1235D26B" w14:textId="77777777" w:rsidR="00397CED" w:rsidRDefault="007C733A">
            <w:pPr>
              <w:widowControl w:val="0"/>
              <w:jc w:val="both"/>
            </w:pPr>
            <w:r>
              <w:t>Filosofie pro učitele informatiky, garant, přednášející (100 %).</w:t>
            </w:r>
          </w:p>
          <w:p w14:paraId="35D6194E" w14:textId="77777777" w:rsidR="00397CED" w:rsidRDefault="00397CED">
            <w:pPr>
              <w:widowControl w:val="0"/>
              <w:jc w:val="both"/>
            </w:pPr>
          </w:p>
        </w:tc>
      </w:tr>
      <w:tr w:rsidR="00397CED" w14:paraId="421726CA"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128CE418"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4B59DADF" w14:textId="77777777">
        <w:trPr>
          <w:trHeight w:val="340"/>
        </w:trPr>
        <w:tc>
          <w:tcPr>
            <w:tcW w:w="2799" w:type="dxa"/>
            <w:gridSpan w:val="2"/>
            <w:tcBorders>
              <w:left w:val="single" w:sz="4" w:space="0" w:color="000000"/>
              <w:bottom w:val="single" w:sz="4" w:space="0" w:color="000000"/>
              <w:right w:val="single" w:sz="4" w:space="0" w:color="000000"/>
            </w:tcBorders>
          </w:tcPr>
          <w:p w14:paraId="0D37E475" w14:textId="77777777" w:rsidR="00397CED" w:rsidRDefault="007C733A">
            <w:pPr>
              <w:widowControl w:val="0"/>
              <w:jc w:val="both"/>
              <w:rPr>
                <w:b/>
              </w:rPr>
            </w:pPr>
            <w:r>
              <w:rPr>
                <w:b/>
              </w:rPr>
              <w:t>Název studijního předmětu</w:t>
            </w:r>
          </w:p>
        </w:tc>
        <w:tc>
          <w:tcPr>
            <w:tcW w:w="2412" w:type="dxa"/>
            <w:gridSpan w:val="3"/>
            <w:tcBorders>
              <w:left w:val="single" w:sz="4" w:space="0" w:color="000000"/>
              <w:bottom w:val="single" w:sz="4" w:space="0" w:color="000000"/>
              <w:right w:val="single" w:sz="4" w:space="0" w:color="000000"/>
            </w:tcBorders>
          </w:tcPr>
          <w:p w14:paraId="34442483"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35397E6C"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79B3BDFD" w14:textId="77777777" w:rsidR="00397CED" w:rsidRDefault="007C733A">
            <w:pPr>
              <w:widowControl w:val="0"/>
              <w:jc w:val="both"/>
              <w:rPr>
                <w:b/>
              </w:rPr>
            </w:pPr>
            <w:r>
              <w:rPr>
                <w:b/>
              </w:rPr>
              <w:t>Role ve výuce daného předmětu</w:t>
            </w:r>
          </w:p>
        </w:tc>
        <w:tc>
          <w:tcPr>
            <w:tcW w:w="1972" w:type="dxa"/>
            <w:gridSpan w:val="3"/>
            <w:tcBorders>
              <w:left w:val="single" w:sz="4" w:space="0" w:color="000000"/>
              <w:bottom w:val="single" w:sz="4" w:space="0" w:color="000000"/>
              <w:right w:val="single" w:sz="4" w:space="0" w:color="000000"/>
            </w:tcBorders>
          </w:tcPr>
          <w:p w14:paraId="7F8C7B0F" w14:textId="77777777" w:rsidR="00397CED" w:rsidRDefault="007C733A">
            <w:pPr>
              <w:widowControl w:val="0"/>
              <w:jc w:val="both"/>
            </w:pPr>
            <w:r>
              <w:rPr>
                <w:b/>
              </w:rPr>
              <w:t>(</w:t>
            </w:r>
            <w:r>
              <w:rPr>
                <w:b/>
                <w:i/>
                <w:iCs/>
              </w:rPr>
              <w:t>nepovinný údaj</w:t>
            </w:r>
            <w:r>
              <w:rPr>
                <w:b/>
              </w:rPr>
              <w:t>) Počet hodin za semestr</w:t>
            </w:r>
          </w:p>
        </w:tc>
      </w:tr>
      <w:tr w:rsidR="00397CED" w14:paraId="738C8A92" w14:textId="77777777">
        <w:trPr>
          <w:trHeight w:val="285"/>
        </w:trPr>
        <w:tc>
          <w:tcPr>
            <w:tcW w:w="2799" w:type="dxa"/>
            <w:gridSpan w:val="2"/>
            <w:tcBorders>
              <w:left w:val="single" w:sz="4" w:space="0" w:color="000000"/>
              <w:bottom w:val="single" w:sz="4" w:space="0" w:color="000000"/>
              <w:right w:val="single" w:sz="4" w:space="0" w:color="000000"/>
            </w:tcBorders>
          </w:tcPr>
          <w:p w14:paraId="512E708E" w14:textId="77777777" w:rsidR="00397CED" w:rsidRDefault="007C733A">
            <w:pPr>
              <w:widowControl w:val="0"/>
            </w:pPr>
            <w:r>
              <w:t xml:space="preserve">Pedagogika jako věda </w:t>
            </w:r>
            <w:r>
              <w:br/>
              <w:t>o edukační realitě</w:t>
            </w:r>
          </w:p>
        </w:tc>
        <w:tc>
          <w:tcPr>
            <w:tcW w:w="2412" w:type="dxa"/>
            <w:gridSpan w:val="3"/>
            <w:tcBorders>
              <w:left w:val="single" w:sz="4" w:space="0" w:color="000000"/>
              <w:bottom w:val="single" w:sz="4" w:space="0" w:color="000000"/>
              <w:right w:val="single" w:sz="4" w:space="0" w:color="000000"/>
            </w:tcBorders>
          </w:tcPr>
          <w:p w14:paraId="7DA0E5BA" w14:textId="77777777" w:rsidR="00397CED" w:rsidRDefault="007C733A">
            <w:pPr>
              <w:widowControl w:val="0"/>
              <w:jc w:val="both"/>
            </w:pPr>
            <w:r>
              <w:t>Pedagogika</w:t>
            </w:r>
          </w:p>
        </w:tc>
        <w:tc>
          <w:tcPr>
            <w:tcW w:w="567" w:type="dxa"/>
            <w:gridSpan w:val="2"/>
            <w:tcBorders>
              <w:left w:val="single" w:sz="4" w:space="0" w:color="000000"/>
              <w:bottom w:val="single" w:sz="4" w:space="0" w:color="000000"/>
              <w:right w:val="single" w:sz="4" w:space="0" w:color="000000"/>
            </w:tcBorders>
          </w:tcPr>
          <w:p w14:paraId="209A1139"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1938CE6" w14:textId="77777777" w:rsidR="00397CED" w:rsidRDefault="007C733A">
            <w:pPr>
              <w:widowControl w:val="0"/>
              <w:jc w:val="both"/>
            </w:pPr>
            <w:r>
              <w:t>garant, přednášející (100 %)</w:t>
            </w:r>
          </w:p>
        </w:tc>
        <w:tc>
          <w:tcPr>
            <w:tcW w:w="1972" w:type="dxa"/>
            <w:gridSpan w:val="3"/>
            <w:tcBorders>
              <w:left w:val="single" w:sz="4" w:space="0" w:color="000000"/>
              <w:bottom w:val="single" w:sz="4" w:space="0" w:color="000000"/>
              <w:right w:val="single" w:sz="4" w:space="0" w:color="000000"/>
            </w:tcBorders>
          </w:tcPr>
          <w:p w14:paraId="2491418D" w14:textId="77777777" w:rsidR="00397CED" w:rsidRDefault="007C733A">
            <w:pPr>
              <w:widowControl w:val="0"/>
              <w:jc w:val="both"/>
            </w:pPr>
            <w:r>
              <w:t>12 hod./sem.</w:t>
            </w:r>
          </w:p>
        </w:tc>
      </w:tr>
      <w:tr w:rsidR="00397CED" w14:paraId="7661C4F2" w14:textId="77777777">
        <w:trPr>
          <w:trHeight w:val="284"/>
        </w:trPr>
        <w:tc>
          <w:tcPr>
            <w:tcW w:w="2799" w:type="dxa"/>
            <w:gridSpan w:val="2"/>
            <w:tcBorders>
              <w:left w:val="single" w:sz="4" w:space="0" w:color="000000"/>
              <w:bottom w:val="single" w:sz="4" w:space="0" w:color="000000"/>
              <w:right w:val="single" w:sz="4" w:space="0" w:color="000000"/>
            </w:tcBorders>
          </w:tcPr>
          <w:p w14:paraId="71AD06C3" w14:textId="77777777" w:rsidR="00397CED" w:rsidRDefault="007C733A">
            <w:pPr>
              <w:widowControl w:val="0"/>
            </w:pPr>
            <w:r>
              <w:t>Filozofické aspekty výchovy</w:t>
            </w:r>
          </w:p>
        </w:tc>
        <w:tc>
          <w:tcPr>
            <w:tcW w:w="2412" w:type="dxa"/>
            <w:gridSpan w:val="3"/>
            <w:tcBorders>
              <w:left w:val="single" w:sz="4" w:space="0" w:color="000000"/>
              <w:bottom w:val="single" w:sz="4" w:space="0" w:color="000000"/>
              <w:right w:val="single" w:sz="4" w:space="0" w:color="000000"/>
            </w:tcBorders>
          </w:tcPr>
          <w:p w14:paraId="15E94D45" w14:textId="77777777" w:rsidR="00397CED" w:rsidRDefault="007C733A">
            <w:pPr>
              <w:widowControl w:val="0"/>
              <w:jc w:val="both"/>
            </w:pPr>
            <w:r>
              <w:t>Pedagogika</w:t>
            </w:r>
          </w:p>
        </w:tc>
        <w:tc>
          <w:tcPr>
            <w:tcW w:w="567" w:type="dxa"/>
            <w:gridSpan w:val="2"/>
            <w:tcBorders>
              <w:left w:val="single" w:sz="4" w:space="0" w:color="000000"/>
              <w:bottom w:val="single" w:sz="4" w:space="0" w:color="000000"/>
              <w:right w:val="single" w:sz="4" w:space="0" w:color="000000"/>
            </w:tcBorders>
          </w:tcPr>
          <w:p w14:paraId="32460F3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4C328FE" w14:textId="77777777" w:rsidR="00397CED" w:rsidRDefault="007C733A">
            <w:pPr>
              <w:widowControl w:val="0"/>
              <w:jc w:val="both"/>
            </w:pPr>
            <w:r>
              <w:t>garant, přednášející (100 %)</w:t>
            </w:r>
          </w:p>
        </w:tc>
        <w:tc>
          <w:tcPr>
            <w:tcW w:w="1972" w:type="dxa"/>
            <w:gridSpan w:val="3"/>
            <w:tcBorders>
              <w:left w:val="single" w:sz="4" w:space="0" w:color="000000"/>
              <w:bottom w:val="single" w:sz="4" w:space="0" w:color="000000"/>
              <w:right w:val="single" w:sz="4" w:space="0" w:color="000000"/>
            </w:tcBorders>
          </w:tcPr>
          <w:p w14:paraId="0E087AF5" w14:textId="77777777" w:rsidR="00397CED" w:rsidRDefault="007C733A">
            <w:pPr>
              <w:widowControl w:val="0"/>
              <w:jc w:val="both"/>
            </w:pPr>
            <w:r>
              <w:t>12 hod./sem.</w:t>
            </w:r>
          </w:p>
        </w:tc>
      </w:tr>
      <w:tr w:rsidR="00397CED" w14:paraId="6F330914" w14:textId="77777777">
        <w:trPr>
          <w:trHeight w:val="284"/>
        </w:trPr>
        <w:tc>
          <w:tcPr>
            <w:tcW w:w="2799" w:type="dxa"/>
            <w:gridSpan w:val="2"/>
            <w:tcBorders>
              <w:left w:val="single" w:sz="4" w:space="0" w:color="000000"/>
              <w:bottom w:val="single" w:sz="4" w:space="0" w:color="000000"/>
              <w:right w:val="single" w:sz="4" w:space="0" w:color="000000"/>
            </w:tcBorders>
          </w:tcPr>
          <w:p w14:paraId="1FCD5DBE" w14:textId="77777777" w:rsidR="00397CED" w:rsidRDefault="007C733A">
            <w:pPr>
              <w:widowControl w:val="0"/>
            </w:pPr>
            <w:r>
              <w:t>Doktorský seminář I - IV</w:t>
            </w:r>
          </w:p>
        </w:tc>
        <w:tc>
          <w:tcPr>
            <w:tcW w:w="2412" w:type="dxa"/>
            <w:gridSpan w:val="3"/>
            <w:tcBorders>
              <w:left w:val="single" w:sz="4" w:space="0" w:color="000000"/>
              <w:bottom w:val="single" w:sz="4" w:space="0" w:color="000000"/>
              <w:right w:val="single" w:sz="4" w:space="0" w:color="000000"/>
            </w:tcBorders>
          </w:tcPr>
          <w:p w14:paraId="2492162B" w14:textId="77777777" w:rsidR="00397CED" w:rsidRDefault="007C733A">
            <w:pPr>
              <w:widowControl w:val="0"/>
              <w:jc w:val="both"/>
            </w:pPr>
            <w:r>
              <w:t>Pedagogika</w:t>
            </w:r>
          </w:p>
        </w:tc>
        <w:tc>
          <w:tcPr>
            <w:tcW w:w="567" w:type="dxa"/>
            <w:gridSpan w:val="2"/>
            <w:tcBorders>
              <w:left w:val="single" w:sz="4" w:space="0" w:color="000000"/>
              <w:bottom w:val="single" w:sz="4" w:space="0" w:color="000000"/>
              <w:right w:val="single" w:sz="4" w:space="0" w:color="000000"/>
            </w:tcBorders>
          </w:tcPr>
          <w:p w14:paraId="136948CA" w14:textId="77777777" w:rsidR="00397CED" w:rsidRDefault="007C733A">
            <w:pPr>
              <w:widowControl w:val="0"/>
              <w:jc w:val="both"/>
            </w:pPr>
            <w:r>
              <w:t>oba</w:t>
            </w:r>
          </w:p>
        </w:tc>
        <w:tc>
          <w:tcPr>
            <w:tcW w:w="2109" w:type="dxa"/>
            <w:gridSpan w:val="5"/>
            <w:tcBorders>
              <w:left w:val="single" w:sz="4" w:space="0" w:color="000000"/>
              <w:bottom w:val="single" w:sz="4" w:space="0" w:color="000000"/>
              <w:right w:val="single" w:sz="4" w:space="0" w:color="000000"/>
            </w:tcBorders>
          </w:tcPr>
          <w:p w14:paraId="491A26B4" w14:textId="77777777" w:rsidR="00397CED" w:rsidRDefault="007C733A">
            <w:pPr>
              <w:widowControl w:val="0"/>
              <w:jc w:val="both"/>
            </w:pPr>
            <w:r>
              <w:t>garant, přednášející (100 %)</w:t>
            </w:r>
          </w:p>
        </w:tc>
        <w:tc>
          <w:tcPr>
            <w:tcW w:w="1972" w:type="dxa"/>
            <w:gridSpan w:val="3"/>
            <w:tcBorders>
              <w:left w:val="single" w:sz="4" w:space="0" w:color="000000"/>
              <w:bottom w:val="single" w:sz="4" w:space="0" w:color="000000"/>
              <w:right w:val="single" w:sz="4" w:space="0" w:color="000000"/>
            </w:tcBorders>
          </w:tcPr>
          <w:p w14:paraId="0B4B9F83" w14:textId="77777777" w:rsidR="00397CED" w:rsidRDefault="007C733A">
            <w:pPr>
              <w:widowControl w:val="0"/>
              <w:jc w:val="both"/>
            </w:pPr>
            <w:r>
              <w:t>6 hod./sem.</w:t>
            </w:r>
          </w:p>
        </w:tc>
      </w:tr>
      <w:tr w:rsidR="00397CED" w14:paraId="7F6988CA" w14:textId="77777777">
        <w:trPr>
          <w:trHeight w:val="284"/>
        </w:trPr>
        <w:tc>
          <w:tcPr>
            <w:tcW w:w="2799" w:type="dxa"/>
            <w:gridSpan w:val="2"/>
            <w:tcBorders>
              <w:left w:val="single" w:sz="4" w:space="0" w:color="000000"/>
              <w:bottom w:val="single" w:sz="4" w:space="0" w:color="000000"/>
              <w:right w:val="single" w:sz="4" w:space="0" w:color="000000"/>
            </w:tcBorders>
          </w:tcPr>
          <w:p w14:paraId="13F02FB7" w14:textId="77777777" w:rsidR="00397CED" w:rsidRDefault="007C733A">
            <w:pPr>
              <w:widowControl w:val="0"/>
            </w:pPr>
            <w:r>
              <w:t>Aplikovaná sociální psychologie</w:t>
            </w:r>
          </w:p>
        </w:tc>
        <w:tc>
          <w:tcPr>
            <w:tcW w:w="2412" w:type="dxa"/>
            <w:gridSpan w:val="3"/>
            <w:tcBorders>
              <w:left w:val="single" w:sz="4" w:space="0" w:color="000000"/>
              <w:bottom w:val="single" w:sz="4" w:space="0" w:color="000000"/>
              <w:right w:val="single" w:sz="4" w:space="0" w:color="000000"/>
            </w:tcBorders>
          </w:tcPr>
          <w:p w14:paraId="0063453E"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7B64131E"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493E5D8F" w14:textId="77777777" w:rsidR="00397CED" w:rsidRDefault="007C733A">
            <w:pPr>
              <w:widowControl w:val="0"/>
              <w:jc w:val="both"/>
            </w:pPr>
            <w:r>
              <w:t>přednášející, vyučující (100 %)</w:t>
            </w:r>
          </w:p>
        </w:tc>
        <w:tc>
          <w:tcPr>
            <w:tcW w:w="1972" w:type="dxa"/>
            <w:gridSpan w:val="3"/>
            <w:tcBorders>
              <w:left w:val="single" w:sz="4" w:space="0" w:color="000000"/>
              <w:bottom w:val="single" w:sz="4" w:space="0" w:color="000000"/>
              <w:right w:val="single" w:sz="4" w:space="0" w:color="000000"/>
            </w:tcBorders>
          </w:tcPr>
          <w:p w14:paraId="78982251" w14:textId="77777777" w:rsidR="00397CED" w:rsidRDefault="007C733A">
            <w:pPr>
              <w:widowControl w:val="0"/>
              <w:jc w:val="both"/>
            </w:pPr>
            <w:r>
              <w:t>42 hod./sem.</w:t>
            </w:r>
          </w:p>
        </w:tc>
      </w:tr>
      <w:tr w:rsidR="00397CED" w14:paraId="0D8CCB5B" w14:textId="77777777">
        <w:trPr>
          <w:trHeight w:val="284"/>
        </w:trPr>
        <w:tc>
          <w:tcPr>
            <w:tcW w:w="2799" w:type="dxa"/>
            <w:gridSpan w:val="2"/>
            <w:tcBorders>
              <w:left w:val="single" w:sz="4" w:space="0" w:color="000000"/>
              <w:bottom w:val="single" w:sz="4" w:space="0" w:color="000000"/>
              <w:right w:val="single" w:sz="4" w:space="0" w:color="000000"/>
            </w:tcBorders>
          </w:tcPr>
          <w:p w14:paraId="0EB1A7E5" w14:textId="77777777" w:rsidR="00397CED" w:rsidRDefault="007C733A">
            <w:pPr>
              <w:widowControl w:val="0"/>
            </w:pPr>
            <w:r>
              <w:t>Filozofie výchovy</w:t>
            </w:r>
          </w:p>
        </w:tc>
        <w:tc>
          <w:tcPr>
            <w:tcW w:w="2412" w:type="dxa"/>
            <w:gridSpan w:val="3"/>
            <w:tcBorders>
              <w:left w:val="single" w:sz="4" w:space="0" w:color="000000"/>
              <w:bottom w:val="single" w:sz="4" w:space="0" w:color="000000"/>
              <w:right w:val="single" w:sz="4" w:space="0" w:color="000000"/>
            </w:tcBorders>
          </w:tcPr>
          <w:p w14:paraId="5082AF11"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408305D4"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D836A02" w14:textId="77777777" w:rsidR="00397CED" w:rsidRDefault="007C733A">
            <w:pPr>
              <w:widowControl w:val="0"/>
              <w:jc w:val="both"/>
            </w:pPr>
            <w:r>
              <w:t>garant, přednášející, vyučující (100 %)</w:t>
            </w:r>
          </w:p>
        </w:tc>
        <w:tc>
          <w:tcPr>
            <w:tcW w:w="1972" w:type="dxa"/>
            <w:gridSpan w:val="3"/>
            <w:tcBorders>
              <w:left w:val="single" w:sz="4" w:space="0" w:color="000000"/>
              <w:bottom w:val="single" w:sz="4" w:space="0" w:color="000000"/>
              <w:right w:val="single" w:sz="4" w:space="0" w:color="000000"/>
            </w:tcBorders>
          </w:tcPr>
          <w:p w14:paraId="3586C052" w14:textId="77777777" w:rsidR="00397CED" w:rsidRDefault="007C733A">
            <w:pPr>
              <w:widowControl w:val="0"/>
              <w:jc w:val="both"/>
            </w:pPr>
            <w:r>
              <w:t>42 hod./sem.</w:t>
            </w:r>
          </w:p>
        </w:tc>
      </w:tr>
      <w:tr w:rsidR="00397CED" w14:paraId="43363121" w14:textId="77777777">
        <w:trPr>
          <w:trHeight w:val="402"/>
        </w:trPr>
        <w:tc>
          <w:tcPr>
            <w:tcW w:w="2799" w:type="dxa"/>
            <w:gridSpan w:val="2"/>
            <w:tcBorders>
              <w:left w:val="single" w:sz="4" w:space="0" w:color="000000"/>
              <w:bottom w:val="single" w:sz="4" w:space="0" w:color="000000"/>
              <w:right w:val="single" w:sz="4" w:space="0" w:color="000000"/>
            </w:tcBorders>
          </w:tcPr>
          <w:p w14:paraId="6D62130F" w14:textId="77777777" w:rsidR="00397CED" w:rsidRDefault="007C733A">
            <w:pPr>
              <w:widowControl w:val="0"/>
            </w:pPr>
            <w:r>
              <w:t>Moderní pedagogika</w:t>
            </w:r>
          </w:p>
        </w:tc>
        <w:tc>
          <w:tcPr>
            <w:tcW w:w="2412" w:type="dxa"/>
            <w:gridSpan w:val="3"/>
            <w:tcBorders>
              <w:left w:val="single" w:sz="4" w:space="0" w:color="000000"/>
              <w:bottom w:val="single" w:sz="4" w:space="0" w:color="000000"/>
              <w:right w:val="single" w:sz="4" w:space="0" w:color="000000"/>
            </w:tcBorders>
          </w:tcPr>
          <w:p w14:paraId="66821EB5"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28E0F420"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59023874" w14:textId="77777777" w:rsidR="00397CED" w:rsidRDefault="007C733A">
            <w:pPr>
              <w:widowControl w:val="0"/>
              <w:jc w:val="both"/>
            </w:pPr>
            <w:r>
              <w:t>garant, přednášející, vyučující (100 %)</w:t>
            </w:r>
          </w:p>
        </w:tc>
        <w:tc>
          <w:tcPr>
            <w:tcW w:w="1972" w:type="dxa"/>
            <w:gridSpan w:val="3"/>
            <w:tcBorders>
              <w:left w:val="single" w:sz="4" w:space="0" w:color="000000"/>
              <w:bottom w:val="single" w:sz="4" w:space="0" w:color="000000"/>
              <w:right w:val="single" w:sz="4" w:space="0" w:color="000000"/>
            </w:tcBorders>
          </w:tcPr>
          <w:p w14:paraId="453CA942" w14:textId="77777777" w:rsidR="00397CED" w:rsidRDefault="007C733A">
            <w:pPr>
              <w:widowControl w:val="0"/>
              <w:jc w:val="both"/>
            </w:pPr>
            <w:r>
              <w:t>42 hod./sem.</w:t>
            </w:r>
          </w:p>
        </w:tc>
      </w:tr>
      <w:tr w:rsidR="00397CED" w14:paraId="6882311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10784E6" w14:textId="77777777" w:rsidR="00397CED" w:rsidRDefault="007C733A">
            <w:pPr>
              <w:widowControl w:val="0"/>
              <w:jc w:val="both"/>
              <w:rPr>
                <w:b/>
              </w:rPr>
            </w:pPr>
            <w:r>
              <w:rPr>
                <w:b/>
              </w:rPr>
              <w:t>Údaje o vzdělání na VŠ</w:t>
            </w:r>
          </w:p>
        </w:tc>
      </w:tr>
      <w:tr w:rsidR="00397CED" w14:paraId="2F769C29"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65A20869" w14:textId="77777777" w:rsidR="00397CED" w:rsidRDefault="007C733A">
            <w:pPr>
              <w:widowControl w:val="0"/>
              <w:tabs>
                <w:tab w:val="left" w:pos="1215"/>
              </w:tabs>
              <w:rPr>
                <w:ins w:id="1879" w:author="Jiri Vojtesek" w:date="2023-01-09T22:41:00Z"/>
              </w:rPr>
            </w:pPr>
            <w:ins w:id="1880" w:author="Jiri Vojtesek" w:date="2023-01-09T22:41:00Z">
              <w:r>
                <w:rPr>
                  <w:bCs/>
                </w:rPr>
                <w:t>199</w:t>
              </w:r>
              <w:del w:id="1881" w:author="Jiří Vojtěšek" w:date="2023-01-19T14:01:00Z">
                <w:r w:rsidDel="00393916">
                  <w:rPr>
                    <w:bCs/>
                  </w:rPr>
                  <w:delText>3</w:delText>
                </w:r>
              </w:del>
            </w:ins>
            <w:ins w:id="1882" w:author="Jiří Vojtěšek" w:date="2023-01-19T14:01:00Z">
              <w:r w:rsidR="00393916">
                <w:rPr>
                  <w:bCs/>
                </w:rPr>
                <w:t>4</w:t>
              </w:r>
            </w:ins>
            <w:ins w:id="1883" w:author="Jiri Vojtesek" w:date="2023-01-09T22:41:00Z">
              <w:r>
                <w:rPr>
                  <w:bCs/>
                </w:rPr>
                <w:t>-1998</w:t>
              </w:r>
              <w:r>
                <w:rPr>
                  <w:bCs/>
                </w:rPr>
                <w:tab/>
                <w:t>Pedagogická faku</w:t>
              </w:r>
            </w:ins>
            <w:ins w:id="1884" w:author="Jiri Vojtesek" w:date="2023-01-09T23:05:00Z">
              <w:r>
                <w:rPr>
                  <w:bCs/>
                </w:rPr>
                <w:t>lt</w:t>
              </w:r>
            </w:ins>
            <w:ins w:id="1885" w:author="Jiri Vojtesek" w:date="2023-01-09T22:41:00Z">
              <w:r>
                <w:rPr>
                  <w:bCs/>
                </w:rPr>
                <w:t>a</w:t>
              </w:r>
            </w:ins>
            <w:ins w:id="1886" w:author="Jiri Vojtesek" w:date="2023-01-09T23:05:00Z">
              <w:r>
                <w:rPr>
                  <w:bCs/>
                </w:rPr>
                <w:t>,</w:t>
              </w:r>
            </w:ins>
            <w:ins w:id="1887" w:author="Jiri Vojtesek" w:date="2023-01-09T22:41:00Z">
              <w:r>
                <w:rPr>
                  <w:bCs/>
                </w:rPr>
                <w:t xml:space="preserve"> Masarykov</w:t>
              </w:r>
            </w:ins>
            <w:ins w:id="1888" w:author="Jiri Vojtesek" w:date="2023-01-09T23:05:00Z">
              <w:r>
                <w:rPr>
                  <w:bCs/>
                </w:rPr>
                <w:t>a</w:t>
              </w:r>
            </w:ins>
            <w:ins w:id="1889" w:author="Jiri Vojtesek" w:date="2023-01-09T22:41:00Z">
              <w:r>
                <w:rPr>
                  <w:bCs/>
                </w:rPr>
                <w:t xml:space="preserve"> Univerzit</w:t>
              </w:r>
            </w:ins>
            <w:ins w:id="1890" w:author="Jiri Vojtesek" w:date="2023-01-09T23:05:00Z">
              <w:r>
                <w:rPr>
                  <w:bCs/>
                </w:rPr>
                <w:t>a</w:t>
              </w:r>
            </w:ins>
            <w:ins w:id="1891" w:author="Jiri Vojtesek" w:date="2023-01-09T22:41:00Z">
              <w:r>
                <w:rPr>
                  <w:bCs/>
                </w:rPr>
                <w:t xml:space="preserve"> Brno, </w:t>
              </w:r>
            </w:ins>
            <w:ins w:id="1892" w:author="Jiří Vojtěšek" w:date="2023-01-19T14:02:00Z">
              <w:r w:rsidR="00393916">
                <w:rPr>
                  <w:bCs/>
                </w:rPr>
                <w:t xml:space="preserve">obor Český jazyk – základy společenských věd </w:t>
              </w:r>
            </w:ins>
            <w:ins w:id="1893" w:author="Jiri Vojtesek" w:date="2023-01-09T23:05:00Z">
              <w:r>
                <w:rPr>
                  <w:bCs/>
                </w:rPr>
                <w:t>(</w:t>
              </w:r>
            </w:ins>
            <w:ins w:id="1894" w:author="Jiri Vojtesek" w:date="2023-01-09T22:41:00Z">
              <w:r>
                <w:rPr>
                  <w:bCs/>
                </w:rPr>
                <w:t>Mgr.</w:t>
              </w:r>
            </w:ins>
            <w:ins w:id="1895" w:author="Jiri Vojtesek" w:date="2023-01-09T23:05:00Z">
              <w:r>
                <w:rPr>
                  <w:bCs/>
                </w:rPr>
                <w:t>)</w:t>
              </w:r>
            </w:ins>
          </w:p>
          <w:p w14:paraId="142981CF" w14:textId="77777777" w:rsidR="00397CED" w:rsidRDefault="007C733A">
            <w:pPr>
              <w:widowControl w:val="0"/>
              <w:tabs>
                <w:tab w:val="left" w:pos="1215"/>
              </w:tabs>
              <w:rPr>
                <w:ins w:id="1896" w:author="Jiri Vojtesek" w:date="2023-01-09T22:41:00Z"/>
              </w:rPr>
            </w:pPr>
            <w:ins w:id="1897" w:author="Jiri Vojtesek" w:date="2023-01-09T22:42:00Z">
              <w:r>
                <w:rPr>
                  <w:bCs/>
                </w:rPr>
                <w:t>199</w:t>
              </w:r>
              <w:del w:id="1898" w:author="Jiří Vojtěšek" w:date="2023-01-19T14:01:00Z">
                <w:r w:rsidDel="00393916">
                  <w:rPr>
                    <w:bCs/>
                  </w:rPr>
                  <w:delText>8</w:delText>
                </w:r>
              </w:del>
            </w:ins>
            <w:ins w:id="1899" w:author="Jiří Vojtěšek" w:date="2023-01-19T14:01:00Z">
              <w:r w:rsidR="00393916">
                <w:rPr>
                  <w:bCs/>
                </w:rPr>
                <w:t>9</w:t>
              </w:r>
            </w:ins>
            <w:ins w:id="1900" w:author="Jiri Vojtesek" w:date="2023-01-09T22:42:00Z">
              <w:r>
                <w:rPr>
                  <w:bCs/>
                </w:rPr>
                <w:t>-2006</w:t>
              </w:r>
              <w:r>
                <w:rPr>
                  <w:bCs/>
                </w:rPr>
                <w:tab/>
                <w:t>Filozofická fakulta</w:t>
              </w:r>
            </w:ins>
            <w:ins w:id="1901" w:author="Jiri Vojtesek" w:date="2023-01-09T23:05:00Z">
              <w:r>
                <w:rPr>
                  <w:bCs/>
                </w:rPr>
                <w:t>,</w:t>
              </w:r>
            </w:ins>
            <w:ins w:id="1902" w:author="Jiri Vojtesek" w:date="2023-01-09T22:42:00Z">
              <w:r>
                <w:rPr>
                  <w:bCs/>
                </w:rPr>
                <w:t xml:space="preserve"> Masarykov</w:t>
              </w:r>
            </w:ins>
            <w:ins w:id="1903" w:author="Jiri Vojtesek" w:date="2023-01-09T23:05:00Z">
              <w:r>
                <w:rPr>
                  <w:bCs/>
                </w:rPr>
                <w:t>a</w:t>
              </w:r>
            </w:ins>
            <w:ins w:id="1904" w:author="Jiri Vojtesek" w:date="2023-01-09T22:42:00Z">
              <w:r>
                <w:rPr>
                  <w:bCs/>
                </w:rPr>
                <w:t xml:space="preserve"> Univerzit</w:t>
              </w:r>
            </w:ins>
            <w:ins w:id="1905" w:author="Jiri Vojtesek" w:date="2023-01-09T23:06:00Z">
              <w:r>
                <w:rPr>
                  <w:bCs/>
                </w:rPr>
                <w:t xml:space="preserve">a </w:t>
              </w:r>
            </w:ins>
            <w:ins w:id="1906" w:author="Jiri Vojtesek" w:date="2023-01-09T22:42:00Z">
              <w:r>
                <w:rPr>
                  <w:bCs/>
                </w:rPr>
                <w:t>Brno,</w:t>
              </w:r>
            </w:ins>
            <w:ins w:id="1907" w:author="Jiří Vojtěšek" w:date="2023-01-19T14:02:00Z">
              <w:r w:rsidR="00393916">
                <w:rPr>
                  <w:bCs/>
                </w:rPr>
                <w:t xml:space="preserve"> obor Filosofie</w:t>
              </w:r>
            </w:ins>
            <w:ins w:id="1908" w:author="Jiri Vojtesek" w:date="2023-01-09T22:42:00Z">
              <w:r>
                <w:rPr>
                  <w:bCs/>
                </w:rPr>
                <w:t xml:space="preserve"> </w:t>
              </w:r>
            </w:ins>
            <w:ins w:id="1909" w:author="Jiri Vojtesek" w:date="2023-01-09T23:06:00Z">
              <w:r>
                <w:rPr>
                  <w:bCs/>
                </w:rPr>
                <w:t>(</w:t>
              </w:r>
            </w:ins>
            <w:ins w:id="1910" w:author="Jiri Vojtesek" w:date="2023-01-09T22:42:00Z">
              <w:r>
                <w:rPr>
                  <w:bCs/>
                </w:rPr>
                <w:t>Ph.D.</w:t>
              </w:r>
            </w:ins>
            <w:ins w:id="1911" w:author="Jiri Vojtesek" w:date="2023-01-09T23:06:00Z">
              <w:r>
                <w:rPr>
                  <w:bCs/>
                </w:rPr>
                <w:t>)</w:t>
              </w:r>
            </w:ins>
          </w:p>
          <w:p w14:paraId="176597A0" w14:textId="77777777" w:rsidR="00397CED" w:rsidRDefault="007C733A">
            <w:pPr>
              <w:widowControl w:val="0"/>
              <w:tabs>
                <w:tab w:val="left" w:pos="1215"/>
              </w:tabs>
              <w:rPr>
                <w:bCs/>
              </w:rPr>
            </w:pPr>
            <w:del w:id="1912" w:author="Jiri Vojtesek" w:date="2023-01-09T22:42:00Z">
              <w:r>
                <w:rPr>
                  <w:bCs/>
                </w:rPr>
                <w:delText>Filozofie, 2006, FF MUNI v Brně (Ph.D.)</w:delText>
              </w:r>
            </w:del>
          </w:p>
        </w:tc>
      </w:tr>
      <w:tr w:rsidR="00397CED" w14:paraId="776F753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4518BDC" w14:textId="77777777" w:rsidR="00397CED" w:rsidRDefault="007C733A">
            <w:pPr>
              <w:widowControl w:val="0"/>
              <w:jc w:val="both"/>
              <w:rPr>
                <w:b/>
              </w:rPr>
            </w:pPr>
            <w:r>
              <w:rPr>
                <w:b/>
              </w:rPr>
              <w:t>Údaje o odborném působení od absolvování VŠ</w:t>
            </w:r>
          </w:p>
        </w:tc>
      </w:tr>
      <w:tr w:rsidR="00397CED" w14:paraId="615A33FC"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09F1FBAF" w14:textId="77777777" w:rsidR="00397CED" w:rsidRDefault="007C733A">
            <w:pPr>
              <w:widowControl w:val="0"/>
              <w:jc w:val="both"/>
            </w:pPr>
            <w:r>
              <w:rPr>
                <w:bCs/>
              </w:rPr>
              <w:t xml:space="preserve">2004 – 2006: </w:t>
            </w:r>
            <w:r>
              <w:t>Masarykova univerzita, asistent</w:t>
            </w:r>
          </w:p>
          <w:p w14:paraId="23511D8D" w14:textId="77777777" w:rsidR="00397CED" w:rsidRDefault="007C733A">
            <w:pPr>
              <w:widowControl w:val="0"/>
              <w:jc w:val="both"/>
            </w:pPr>
            <w:r>
              <w:rPr>
                <w:bCs/>
              </w:rPr>
              <w:t xml:space="preserve">2006 – 2014: </w:t>
            </w:r>
            <w:r>
              <w:t>Masarykova univerzita, odborný asistent</w:t>
            </w:r>
          </w:p>
          <w:p w14:paraId="79E76DCE" w14:textId="77777777" w:rsidR="00397CED" w:rsidRDefault="007C733A">
            <w:pPr>
              <w:widowControl w:val="0"/>
              <w:jc w:val="both"/>
            </w:pPr>
            <w:r>
              <w:rPr>
                <w:bCs/>
              </w:rPr>
              <w:t xml:space="preserve">2015 – 2021: </w:t>
            </w:r>
            <w:r>
              <w:t>Masarykova univerzita, docent,</w:t>
            </w:r>
          </w:p>
          <w:p w14:paraId="3E6C71E5" w14:textId="77777777" w:rsidR="00397CED" w:rsidRDefault="007C733A">
            <w:pPr>
              <w:widowControl w:val="0"/>
              <w:jc w:val="both"/>
              <w:rPr>
                <w:bCs/>
              </w:rPr>
            </w:pPr>
            <w:r>
              <w:rPr>
                <w:bCs/>
              </w:rPr>
              <w:t>2019 – dosud: Univerzita Tomáše Bati ve Zlíně, docent, pp.</w:t>
            </w:r>
          </w:p>
        </w:tc>
      </w:tr>
      <w:tr w:rsidR="00397CED" w14:paraId="14261D10"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C89238F" w14:textId="77777777" w:rsidR="00397CED" w:rsidRDefault="007C733A">
            <w:pPr>
              <w:widowControl w:val="0"/>
              <w:jc w:val="both"/>
              <w:rPr>
                <w:b/>
              </w:rPr>
            </w:pPr>
            <w:r>
              <w:rPr>
                <w:b/>
              </w:rPr>
              <w:t>Zkušenosti s vedením kvalifikačních a rigorózních prací</w:t>
            </w:r>
          </w:p>
        </w:tc>
      </w:tr>
      <w:tr w:rsidR="00397CED" w14:paraId="16E59777"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1535A8CF" w14:textId="77777777" w:rsidR="00397CED" w:rsidRDefault="007C733A">
            <w:pPr>
              <w:widowControl w:val="0"/>
            </w:pPr>
            <w:r>
              <w:t>Počet vedených a obhájených bakalářských prací = 38. Počet vedených a obhájených diplomových prací = 54.</w:t>
            </w:r>
          </w:p>
          <w:p w14:paraId="4699D74E" w14:textId="77777777" w:rsidR="00397CED" w:rsidRDefault="007C733A">
            <w:pPr>
              <w:widowControl w:val="0"/>
              <w:jc w:val="both"/>
            </w:pPr>
            <w:r>
              <w:t>Počet vedených a obhájených disertačních prací = 7.</w:t>
            </w:r>
          </w:p>
        </w:tc>
      </w:tr>
      <w:tr w:rsidR="00397CED" w14:paraId="277853F0" w14:textId="77777777">
        <w:trPr>
          <w:cantSplit/>
        </w:trPr>
        <w:tc>
          <w:tcPr>
            <w:tcW w:w="3348" w:type="dxa"/>
            <w:gridSpan w:val="3"/>
            <w:tcBorders>
              <w:top w:val="single" w:sz="12" w:space="0" w:color="000000"/>
              <w:left w:val="single" w:sz="4" w:space="0" w:color="000000"/>
              <w:bottom w:val="single" w:sz="4" w:space="0" w:color="000000"/>
              <w:right w:val="single" w:sz="4" w:space="0" w:color="000000"/>
            </w:tcBorders>
            <w:shd w:val="clear" w:color="auto" w:fill="F7CAAC"/>
          </w:tcPr>
          <w:p w14:paraId="00F078B1"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452C437" w14:textId="77777777" w:rsidR="00397CED" w:rsidRDefault="007C733A">
            <w:pPr>
              <w:widowControl w:val="0"/>
              <w:jc w:val="both"/>
              <w:rPr>
                <w:b/>
              </w:rPr>
            </w:pPr>
            <w:r>
              <w:rPr>
                <w:b/>
              </w:rPr>
              <w:t>Rok udělení hodnosti</w:t>
            </w:r>
          </w:p>
        </w:tc>
        <w:tc>
          <w:tcPr>
            <w:tcW w:w="2245"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163E4860" w14:textId="77777777" w:rsidR="00397CED" w:rsidRDefault="007C733A">
            <w:pPr>
              <w:widowControl w:val="0"/>
              <w:jc w:val="both"/>
              <w:rPr>
                <w:b/>
              </w:rPr>
            </w:pPr>
            <w:r>
              <w:rPr>
                <w:b/>
              </w:rPr>
              <w:t>Řízení konáno na VŠ</w:t>
            </w:r>
          </w:p>
        </w:tc>
        <w:tc>
          <w:tcPr>
            <w:tcW w:w="2022"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E6B5A69" w14:textId="77777777" w:rsidR="00397CED" w:rsidRDefault="007C733A">
            <w:pPr>
              <w:widowControl w:val="0"/>
              <w:jc w:val="both"/>
              <w:rPr>
                <w:b/>
              </w:rPr>
            </w:pPr>
            <w:r>
              <w:rPr>
                <w:b/>
              </w:rPr>
              <w:t>Ohlasy publikací</w:t>
            </w:r>
          </w:p>
        </w:tc>
      </w:tr>
      <w:tr w:rsidR="00397CED" w14:paraId="4F3486BF" w14:textId="77777777">
        <w:trPr>
          <w:cantSplit/>
        </w:trPr>
        <w:tc>
          <w:tcPr>
            <w:tcW w:w="3348" w:type="dxa"/>
            <w:gridSpan w:val="3"/>
            <w:tcBorders>
              <w:top w:val="single" w:sz="4" w:space="0" w:color="000000"/>
              <w:left w:val="single" w:sz="4" w:space="0" w:color="000000"/>
              <w:bottom w:val="single" w:sz="4" w:space="0" w:color="000000"/>
              <w:right w:val="single" w:sz="4" w:space="0" w:color="000000"/>
            </w:tcBorders>
          </w:tcPr>
          <w:p w14:paraId="4E38DBB4" w14:textId="77777777" w:rsidR="00397CED" w:rsidRDefault="007C733A">
            <w:pPr>
              <w:widowControl w:val="0"/>
              <w:jc w:val="both"/>
            </w:pPr>
            <w:r>
              <w:t>Pedagogika</w:t>
            </w:r>
          </w:p>
        </w:tc>
        <w:tc>
          <w:tcPr>
            <w:tcW w:w="2244" w:type="dxa"/>
            <w:gridSpan w:val="3"/>
            <w:tcBorders>
              <w:top w:val="single" w:sz="4" w:space="0" w:color="000000"/>
              <w:left w:val="single" w:sz="4" w:space="0" w:color="000000"/>
              <w:bottom w:val="single" w:sz="4" w:space="0" w:color="000000"/>
              <w:right w:val="single" w:sz="4" w:space="0" w:color="000000"/>
            </w:tcBorders>
          </w:tcPr>
          <w:p w14:paraId="76516719" w14:textId="77777777" w:rsidR="00397CED" w:rsidRDefault="007C733A">
            <w:pPr>
              <w:widowControl w:val="0"/>
              <w:jc w:val="both"/>
            </w:pPr>
            <w:r>
              <w:t>2015</w:t>
            </w:r>
          </w:p>
        </w:tc>
        <w:tc>
          <w:tcPr>
            <w:tcW w:w="2245" w:type="dxa"/>
            <w:gridSpan w:val="5"/>
            <w:tcBorders>
              <w:top w:val="single" w:sz="4" w:space="0" w:color="000000"/>
              <w:left w:val="single" w:sz="4" w:space="0" w:color="000000"/>
              <w:bottom w:val="single" w:sz="4" w:space="0" w:color="000000"/>
              <w:right w:val="single" w:sz="12" w:space="0" w:color="000000"/>
            </w:tcBorders>
          </w:tcPr>
          <w:p w14:paraId="2BED1AB3" w14:textId="77777777" w:rsidR="00397CED" w:rsidRDefault="007C733A">
            <w:pPr>
              <w:widowControl w:val="0"/>
              <w:jc w:val="both"/>
            </w:pPr>
            <w:r>
              <w:t>Masarykova univerzita</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2261F2B"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4B867BCD" w14:textId="77777777" w:rsidR="00397CED" w:rsidRDefault="007C733A">
            <w:pPr>
              <w:widowControl w:val="0"/>
              <w:jc w:val="both"/>
              <w:rPr>
                <w:b/>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14:paraId="014856BF" w14:textId="77777777" w:rsidR="00397CED" w:rsidRDefault="007C733A">
            <w:pPr>
              <w:widowControl w:val="0"/>
              <w:jc w:val="both"/>
              <w:rPr>
                <w:b/>
                <w:sz w:val="18"/>
              </w:rPr>
            </w:pPr>
            <w:r>
              <w:rPr>
                <w:b/>
                <w:sz w:val="18"/>
              </w:rPr>
              <w:t>ostatní</w:t>
            </w:r>
          </w:p>
        </w:tc>
      </w:tr>
      <w:tr w:rsidR="00397CED" w14:paraId="0394787F" w14:textId="77777777">
        <w:trPr>
          <w:cantSplit/>
          <w:trHeight w:val="70"/>
        </w:trPr>
        <w:tc>
          <w:tcPr>
            <w:tcW w:w="3348" w:type="dxa"/>
            <w:gridSpan w:val="3"/>
            <w:tcBorders>
              <w:top w:val="single" w:sz="4" w:space="0" w:color="000000"/>
              <w:left w:val="single" w:sz="4" w:space="0" w:color="000000"/>
              <w:bottom w:val="single" w:sz="4" w:space="0" w:color="000000"/>
              <w:right w:val="single" w:sz="4" w:space="0" w:color="000000"/>
            </w:tcBorders>
            <w:shd w:val="clear" w:color="auto" w:fill="F7CAAC"/>
          </w:tcPr>
          <w:p w14:paraId="2D22316B"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13CEA79F" w14:textId="77777777" w:rsidR="00397CED" w:rsidRDefault="007C733A">
            <w:pPr>
              <w:widowControl w:val="0"/>
              <w:jc w:val="both"/>
              <w:rPr>
                <w:b/>
              </w:rPr>
            </w:pPr>
            <w:r>
              <w:rPr>
                <w:b/>
              </w:rPr>
              <w:t>Rok udělení hodnosti</w:t>
            </w:r>
          </w:p>
        </w:tc>
        <w:tc>
          <w:tcPr>
            <w:tcW w:w="2245" w:type="dxa"/>
            <w:gridSpan w:val="5"/>
            <w:tcBorders>
              <w:top w:val="single" w:sz="4" w:space="0" w:color="000000"/>
              <w:left w:val="single" w:sz="4" w:space="0" w:color="000000"/>
              <w:bottom w:val="single" w:sz="4" w:space="0" w:color="000000"/>
              <w:right w:val="single" w:sz="12" w:space="0" w:color="000000"/>
            </w:tcBorders>
            <w:shd w:val="clear" w:color="auto" w:fill="F7CAAC"/>
          </w:tcPr>
          <w:p w14:paraId="7A0138C1"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1BEB3495" w14:textId="77777777" w:rsidR="00397CED" w:rsidRDefault="007C733A">
            <w:pPr>
              <w:widowControl w:val="0"/>
              <w:jc w:val="both"/>
              <w:rPr>
                <w:b/>
              </w:rPr>
            </w:pPr>
            <w:r>
              <w:rPr>
                <w:b/>
              </w:rPr>
              <w:t>7</w:t>
            </w:r>
          </w:p>
        </w:tc>
        <w:tc>
          <w:tcPr>
            <w:tcW w:w="693" w:type="dxa"/>
            <w:tcBorders>
              <w:top w:val="single" w:sz="4" w:space="0" w:color="000000"/>
              <w:left w:val="single" w:sz="4" w:space="0" w:color="000000"/>
              <w:bottom w:val="single" w:sz="4" w:space="0" w:color="000000"/>
              <w:right w:val="single" w:sz="4" w:space="0" w:color="000000"/>
            </w:tcBorders>
          </w:tcPr>
          <w:p w14:paraId="294D0455" w14:textId="77777777" w:rsidR="00397CED" w:rsidRDefault="007C733A">
            <w:pPr>
              <w:widowControl w:val="0"/>
              <w:jc w:val="both"/>
              <w:rPr>
                <w:b/>
              </w:rPr>
            </w:pPr>
            <w:r>
              <w:rPr>
                <w:b/>
              </w:rPr>
              <w:t>16</w:t>
            </w:r>
          </w:p>
        </w:tc>
        <w:tc>
          <w:tcPr>
            <w:tcW w:w="697" w:type="dxa"/>
            <w:tcBorders>
              <w:top w:val="single" w:sz="4" w:space="0" w:color="000000"/>
              <w:left w:val="single" w:sz="4" w:space="0" w:color="000000"/>
              <w:bottom w:val="single" w:sz="4" w:space="0" w:color="000000"/>
              <w:right w:val="single" w:sz="4" w:space="0" w:color="000000"/>
            </w:tcBorders>
          </w:tcPr>
          <w:p w14:paraId="0AAC004E" w14:textId="77777777" w:rsidR="00397CED" w:rsidRDefault="007C733A">
            <w:pPr>
              <w:widowControl w:val="0"/>
              <w:jc w:val="both"/>
              <w:rPr>
                <w:b/>
              </w:rPr>
            </w:pPr>
            <w:r>
              <w:rPr>
                <w:b/>
              </w:rPr>
              <w:t>78</w:t>
            </w:r>
          </w:p>
        </w:tc>
      </w:tr>
      <w:tr w:rsidR="00397CED" w14:paraId="67254264" w14:textId="77777777">
        <w:trPr>
          <w:trHeight w:val="205"/>
        </w:trPr>
        <w:tc>
          <w:tcPr>
            <w:tcW w:w="3348" w:type="dxa"/>
            <w:gridSpan w:val="3"/>
            <w:tcBorders>
              <w:top w:val="single" w:sz="4" w:space="0" w:color="000000"/>
              <w:left w:val="single" w:sz="4" w:space="0" w:color="000000"/>
              <w:bottom w:val="single" w:sz="4" w:space="0" w:color="000000"/>
              <w:right w:val="single" w:sz="4" w:space="0" w:color="000000"/>
            </w:tcBorders>
          </w:tcPr>
          <w:p w14:paraId="71DF508A"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F21A503" w14:textId="77777777" w:rsidR="00397CED" w:rsidRDefault="00397CED">
            <w:pPr>
              <w:widowControl w:val="0"/>
              <w:jc w:val="both"/>
            </w:pPr>
          </w:p>
        </w:tc>
        <w:tc>
          <w:tcPr>
            <w:tcW w:w="2245" w:type="dxa"/>
            <w:gridSpan w:val="5"/>
            <w:tcBorders>
              <w:top w:val="single" w:sz="4" w:space="0" w:color="000000"/>
              <w:left w:val="single" w:sz="4" w:space="0" w:color="000000"/>
              <w:bottom w:val="single" w:sz="4" w:space="0" w:color="000000"/>
              <w:right w:val="single" w:sz="12" w:space="0" w:color="000000"/>
            </w:tcBorders>
          </w:tcPr>
          <w:p w14:paraId="68C426B3"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80D8D39" w14:textId="77777777" w:rsidR="00397CED" w:rsidRDefault="007C733A">
            <w:pPr>
              <w:widowControl w:val="0"/>
              <w:jc w:val="both"/>
              <w:rPr>
                <w:b/>
                <w:sz w:val="18"/>
              </w:rPr>
            </w:pPr>
            <w:r>
              <w:rPr>
                <w:b/>
                <w:sz w:val="18"/>
              </w:rPr>
              <w:t>H-index WoS/Scopus</w:t>
            </w:r>
          </w:p>
        </w:tc>
        <w:tc>
          <w:tcPr>
            <w:tcW w:w="697" w:type="dxa"/>
            <w:tcBorders>
              <w:top w:val="single" w:sz="4" w:space="0" w:color="000000"/>
              <w:left w:val="single" w:sz="4" w:space="0" w:color="000000"/>
              <w:bottom w:val="single" w:sz="4" w:space="0" w:color="000000"/>
              <w:right w:val="single" w:sz="4" w:space="0" w:color="000000"/>
            </w:tcBorders>
            <w:vAlign w:val="center"/>
          </w:tcPr>
          <w:p w14:paraId="4AEFA8A3" w14:textId="77777777" w:rsidR="00397CED" w:rsidRDefault="007C733A">
            <w:pPr>
              <w:widowControl w:val="0"/>
              <w:rPr>
                <w:b/>
              </w:rPr>
            </w:pPr>
            <w:r>
              <w:rPr>
                <w:b/>
              </w:rPr>
              <w:t xml:space="preserve"> 2/2</w:t>
            </w:r>
          </w:p>
        </w:tc>
      </w:tr>
      <w:tr w:rsidR="00397CED" w14:paraId="52730D58"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B70D39E"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5446422B" w14:textId="77777777">
        <w:trPr>
          <w:trHeight w:val="1408"/>
        </w:trPr>
        <w:tc>
          <w:tcPr>
            <w:tcW w:w="9859" w:type="dxa"/>
            <w:gridSpan w:val="15"/>
            <w:tcBorders>
              <w:top w:val="single" w:sz="4" w:space="0" w:color="000000"/>
              <w:left w:val="single" w:sz="4" w:space="0" w:color="000000"/>
              <w:bottom w:val="single" w:sz="4" w:space="0" w:color="000000"/>
              <w:right w:val="single" w:sz="4" w:space="0" w:color="000000"/>
            </w:tcBorders>
          </w:tcPr>
          <w:p w14:paraId="22D3C49C" w14:textId="77777777" w:rsidR="00397CED" w:rsidRDefault="007C733A">
            <w:pPr>
              <w:widowControl w:val="0"/>
              <w:jc w:val="both"/>
            </w:pPr>
            <w:r>
              <w:t>DENGLEROVÁ, D.,</w:t>
            </w:r>
            <w:r>
              <w:rPr>
                <w:b/>
              </w:rPr>
              <w:t xml:space="preserve"> </w:t>
            </w:r>
            <w:r>
              <w:t xml:space="preserve">KALENDA, J., SEDLÁKOVÁ, M. and </w:t>
            </w:r>
            <w:r>
              <w:rPr>
                <w:b/>
              </w:rPr>
              <w:t>ŠÍP, R. (15)</w:t>
            </w:r>
            <w:r>
              <w:t xml:space="preserve"> (2022). Dancing Between Money and Ideas: Inclusion in Primary Education in the Czech Republic from 2005 to 2020. </w:t>
            </w:r>
            <w:r>
              <w:rPr>
                <w:i/>
                <w:iCs/>
              </w:rPr>
              <w:t>International Journal of Inclusive Education.</w:t>
            </w:r>
            <w:r>
              <w:t xml:space="preserve"> Jimp</w:t>
            </w:r>
          </w:p>
          <w:p w14:paraId="312A4DC5" w14:textId="77777777" w:rsidR="00397CED" w:rsidRDefault="007C733A">
            <w:pPr>
              <w:widowControl w:val="0"/>
              <w:jc w:val="both"/>
            </w:pPr>
            <w:r>
              <w:rPr>
                <w:b/>
              </w:rPr>
              <w:t>ŠÍP, R. (100)</w:t>
            </w:r>
            <w:r>
              <w:t xml:space="preserve"> (2021) On Education: John Ryder’s Relentless Mirror. </w:t>
            </w:r>
            <w:r>
              <w:rPr>
                <w:i/>
              </w:rPr>
              <w:t>Pragmatism Today</w:t>
            </w:r>
            <w:r>
              <w:t> </w:t>
            </w:r>
            <w:r>
              <w:rPr>
                <w:i/>
                <w:iCs/>
              </w:rPr>
              <w:t>12</w:t>
            </w:r>
            <w:r>
              <w:t>(2), 205-211. JSC</w:t>
            </w:r>
          </w:p>
          <w:p w14:paraId="3EF641C7" w14:textId="77777777" w:rsidR="00397CED" w:rsidRDefault="007C733A">
            <w:pPr>
              <w:widowControl w:val="0"/>
              <w:jc w:val="both"/>
            </w:pPr>
            <w:r>
              <w:t xml:space="preserve">DENGLEROVÁ, D., KUROWSKI, M. and </w:t>
            </w:r>
            <w:r>
              <w:rPr>
                <w:b/>
              </w:rPr>
              <w:t>ŠÍP, R. (33)</w:t>
            </w:r>
            <w:r>
              <w:t xml:space="preserve"> (2019). Communication as a Means of Development in a School with a High Percentage of Foreign Pupils. </w:t>
            </w:r>
            <w:r>
              <w:rPr>
                <w:i/>
                <w:iCs/>
              </w:rPr>
              <w:t xml:space="preserve">Orbis Scholae, </w:t>
            </w:r>
            <w:r>
              <w:rPr>
                <w:iCs/>
              </w:rPr>
              <w:t>13</w:t>
            </w:r>
            <w:r>
              <w:t>(3), 39–58. JSC</w:t>
            </w:r>
          </w:p>
          <w:p w14:paraId="08464683" w14:textId="77777777" w:rsidR="00397CED" w:rsidRDefault="007C733A">
            <w:pPr>
              <w:widowControl w:val="0"/>
              <w:jc w:val="both"/>
            </w:pPr>
            <w:r>
              <w:rPr>
                <w:b/>
              </w:rPr>
              <w:t>ŠÍP, R. (60)</w:t>
            </w:r>
            <w:r>
              <w:t xml:space="preserve"> et. </w:t>
            </w:r>
            <w:proofErr w:type="gramStart"/>
            <w:r>
              <w:t>al</w:t>
            </w:r>
            <w:proofErr w:type="gramEnd"/>
            <w:r>
              <w:t xml:space="preserve">. (2022). </w:t>
            </w:r>
            <w:r>
              <w:rPr>
                <w:i/>
              </w:rPr>
              <w:t>Na cestě k inkluzivní škole: Interakce a norma.</w:t>
            </w:r>
            <w:r>
              <w:t xml:space="preserve"> Brno: MUNI Press. B</w:t>
            </w:r>
          </w:p>
          <w:p w14:paraId="0B0BD38E" w14:textId="77777777" w:rsidR="00397CED" w:rsidRDefault="007C733A">
            <w:pPr>
              <w:widowControl w:val="0"/>
              <w:jc w:val="both"/>
              <w:rPr>
                <w:del w:id="1913" w:author="Jiří Vojtěšek" w:date="2023-01-10T13:45:00Z"/>
              </w:rPr>
            </w:pPr>
            <w:del w:id="1914" w:author="Jiří Vojtěšek" w:date="2023-01-10T13:45:00Z">
              <w:r>
                <w:rPr>
                  <w:b/>
                </w:rPr>
                <w:delText>ŠÍP, R.</w:delText>
              </w:r>
              <w:r>
                <w:delText xml:space="preserve"> </w:delText>
              </w:r>
              <w:r>
                <w:rPr>
                  <w:b/>
                </w:rPr>
                <w:delText>(100)</w:delText>
              </w:r>
              <w:r>
                <w:delText xml:space="preserve"> (2019). </w:delText>
              </w:r>
              <w:r>
                <w:rPr>
                  <w:i/>
                </w:rPr>
                <w:delText>Proč školství a jeho aktéři selhávají: Kognitivní krajiny a nacionalismus.</w:delText>
              </w:r>
              <w:r>
                <w:delText xml:space="preserve"> Brno: Masarykova univerzita. B</w:delText>
              </w:r>
            </w:del>
          </w:p>
          <w:p w14:paraId="5FBF9865" w14:textId="77777777" w:rsidR="00397CED" w:rsidRDefault="007C733A">
            <w:pPr>
              <w:widowControl w:val="0"/>
              <w:jc w:val="both"/>
              <w:rPr>
                <w:b/>
              </w:rPr>
            </w:pPr>
            <w:r>
              <w:rPr>
                <w:b/>
              </w:rPr>
              <w:t>ŠÍP, R. (100) (2020). Why We Should move from Rorty to "Rortwey". In Auxier Randal, Kramer Eli, and Skowroňski Krzysztof Piotr. </w:t>
            </w:r>
            <w:r>
              <w:rPr>
                <w:b/>
                <w:i/>
              </w:rPr>
              <w:t>Rorty and Beyond</w:t>
            </w:r>
            <w:r>
              <w:rPr>
                <w:b/>
              </w:rPr>
              <w:t>. Lanham, Boulder, New York, London: Lexington Books, 181-195. C</w:t>
            </w:r>
          </w:p>
        </w:tc>
      </w:tr>
      <w:tr w:rsidR="00397CED" w14:paraId="15437BC2"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6653F8B" w14:textId="77777777" w:rsidR="00397CED" w:rsidRDefault="007C733A">
            <w:pPr>
              <w:widowControl w:val="0"/>
              <w:rPr>
                <w:b/>
              </w:rPr>
            </w:pPr>
            <w:r>
              <w:rPr>
                <w:b/>
              </w:rPr>
              <w:t>Působení v zahraničí</w:t>
            </w:r>
          </w:p>
        </w:tc>
      </w:tr>
      <w:tr w:rsidR="00397CED" w14:paraId="1CC545A4"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8EF8729" w14:textId="77777777" w:rsidR="00397CED" w:rsidRDefault="007C733A">
            <w:pPr>
              <w:widowControl w:val="0"/>
              <w:jc w:val="both"/>
            </w:pPr>
            <w:r>
              <w:t>2012</w:t>
            </w:r>
            <w:del w:id="1915" w:author="Jiří Vojtěšek" w:date="2023-01-19T14:02:00Z">
              <w:r w:rsidDel="00BB390D">
                <w:delText xml:space="preserve">, </w:delText>
              </w:r>
            </w:del>
            <w:ins w:id="1916" w:author="Jiří Vojtěšek" w:date="2023-01-19T14:02:00Z">
              <w:r w:rsidR="00BB390D">
                <w:t xml:space="preserve">: </w:t>
              </w:r>
            </w:ins>
            <w:r>
              <w:t>Southern Illinois University, The Center for Dewey Studies (USA), Fulbright Scholarship – fellow researcher</w:t>
            </w:r>
            <w:ins w:id="1917" w:author="Jiří Vojtěšek" w:date="2023-01-19T14:02:00Z">
              <w:r w:rsidR="00BB390D">
                <w:t xml:space="preserve"> (4 měsíce)</w:t>
              </w:r>
            </w:ins>
          </w:p>
          <w:p w14:paraId="782106E2" w14:textId="77777777" w:rsidR="00397CED" w:rsidDel="007C733A" w:rsidRDefault="007C733A">
            <w:pPr>
              <w:widowControl w:val="0"/>
              <w:jc w:val="both"/>
              <w:rPr>
                <w:del w:id="1918" w:author="Jiri Vojtesek" w:date="2023-01-19T13:23:00Z"/>
              </w:rPr>
            </w:pPr>
            <w:del w:id="1919" w:author="Jiri Vojtesek" w:date="2023-01-19T13:23:00Z">
              <w:r w:rsidDel="007C733A">
                <w:delText>2011, UK Bratislava (SK).</w:delText>
              </w:r>
            </w:del>
          </w:p>
          <w:p w14:paraId="261207E3" w14:textId="77777777" w:rsidR="00397CED" w:rsidRDefault="007C733A" w:rsidP="00BB390D">
            <w:pPr>
              <w:widowControl w:val="0"/>
            </w:pPr>
            <w:r>
              <w:t>2007</w:t>
            </w:r>
            <w:del w:id="1920" w:author="Jiří Vojtěšek" w:date="2023-01-19T14:03:00Z">
              <w:r w:rsidDel="00BB390D">
                <w:delText xml:space="preserve">, </w:delText>
              </w:r>
            </w:del>
            <w:ins w:id="1921" w:author="Jiří Vojtěšek" w:date="2023-01-19T14:03:00Z">
              <w:r w:rsidR="00BB390D">
                <w:t xml:space="preserve">: </w:t>
              </w:r>
            </w:ins>
            <w:r>
              <w:t>NTNU Trondheim, Department of Human Movement Science (NOR) – fellow researcher</w:t>
            </w:r>
            <w:del w:id="1922" w:author="Jiří Vojtěšek" w:date="2023-01-19T14:03:00Z">
              <w:r w:rsidDel="00BB390D">
                <w:delText>.</w:delText>
              </w:r>
            </w:del>
            <w:ins w:id="1923" w:author="Jiří Vojtěšek" w:date="2023-01-19T14:03:00Z">
              <w:r w:rsidR="00BB390D">
                <w:t xml:space="preserve"> (2 měsíce)</w:t>
              </w:r>
            </w:ins>
          </w:p>
        </w:tc>
      </w:tr>
      <w:tr w:rsidR="00397CED" w14:paraId="3C5352D3" w14:textId="77777777">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570D6491" w14:textId="77777777" w:rsidR="00397CED" w:rsidRDefault="007C733A">
            <w:pPr>
              <w:widowControl w:val="0"/>
              <w:jc w:val="both"/>
              <w:rPr>
                <w:b/>
              </w:rPr>
            </w:pPr>
            <w:r>
              <w:rPr>
                <w:b/>
              </w:rPr>
              <w:t>Podpis</w:t>
            </w:r>
          </w:p>
        </w:tc>
        <w:tc>
          <w:tcPr>
            <w:tcW w:w="4537" w:type="dxa"/>
            <w:gridSpan w:val="8"/>
            <w:tcBorders>
              <w:top w:val="single" w:sz="4" w:space="0" w:color="000000"/>
              <w:left w:val="single" w:sz="4" w:space="0" w:color="000000"/>
              <w:bottom w:val="single" w:sz="4" w:space="0" w:color="000000"/>
              <w:right w:val="single" w:sz="4" w:space="0" w:color="000000"/>
            </w:tcBorders>
          </w:tcPr>
          <w:p w14:paraId="37D7ED29"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71B2199B" w14:textId="77777777" w:rsidR="00397CED" w:rsidRDefault="007C733A">
            <w:pPr>
              <w:widowControl w:val="0"/>
              <w:jc w:val="both"/>
              <w:rPr>
                <w:b/>
              </w:rPr>
            </w:pPr>
            <w:r>
              <w:rPr>
                <w:b/>
              </w:rPr>
              <w:t>datum</w:t>
            </w:r>
          </w:p>
        </w:tc>
        <w:tc>
          <w:tcPr>
            <w:tcW w:w="2022" w:type="dxa"/>
            <w:gridSpan w:val="4"/>
            <w:tcBorders>
              <w:top w:val="single" w:sz="4" w:space="0" w:color="000000"/>
              <w:left w:val="single" w:sz="4" w:space="0" w:color="000000"/>
              <w:bottom w:val="single" w:sz="4" w:space="0" w:color="000000"/>
              <w:right w:val="single" w:sz="4" w:space="0" w:color="000000"/>
            </w:tcBorders>
          </w:tcPr>
          <w:p w14:paraId="588D35BC" w14:textId="77777777" w:rsidR="00397CED" w:rsidRDefault="007C733A">
            <w:pPr>
              <w:widowControl w:val="0"/>
              <w:jc w:val="both"/>
            </w:pPr>
            <w:r>
              <w:t>30. 11. 2022</w:t>
            </w:r>
          </w:p>
        </w:tc>
      </w:tr>
    </w:tbl>
    <w:p w14:paraId="639D4736" w14:textId="77777777" w:rsidR="00397CED" w:rsidRDefault="00397CED"/>
    <w:p w14:paraId="23C1C54D"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29D3B4D6"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5BBAD6EA" w14:textId="2C4B2B5F" w:rsidR="00397CED" w:rsidRDefault="007C733A">
            <w:pPr>
              <w:pageBreakBefore/>
              <w:widowControl w:val="0"/>
              <w:tabs>
                <w:tab w:val="right" w:pos="9497"/>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924" w:author="Jiří Vojtěšek" w:date="2023-01-24T20:39:00Z">
              <w:r w:rsidR="008A5423">
                <w:rPr>
                  <w:b/>
                  <w:sz w:val="24"/>
                  <w:szCs w:val="22"/>
                  <w:lang w:eastAsia="en-US"/>
                </w:rPr>
                <w:t>Abecední seznam</w:t>
              </w:r>
            </w:ins>
            <w:del w:id="1925" w:author="Jiří Vojtěšek" w:date="2023-01-24T20:39:00Z">
              <w:r w:rsidDel="008A5423">
                <w:rPr>
                  <w:rStyle w:val="Odkazintenzivn"/>
                </w:rPr>
                <w:delText>Abecední seznam</w:delText>
              </w:r>
            </w:del>
            <w:r>
              <w:rPr>
                <w:rStyle w:val="Odkazintenzivn"/>
              </w:rPr>
              <w:fldChar w:fldCharType="end"/>
            </w:r>
          </w:p>
        </w:tc>
      </w:tr>
      <w:tr w:rsidR="00397CED" w14:paraId="69C63047"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39CD49D0"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139582C3" w14:textId="77777777" w:rsidR="00397CED" w:rsidRDefault="007C733A">
            <w:pPr>
              <w:widowControl w:val="0"/>
              <w:jc w:val="both"/>
            </w:pPr>
            <w:r>
              <w:t>Univerzita Tomáše Bati ve Zlíně</w:t>
            </w:r>
          </w:p>
        </w:tc>
      </w:tr>
      <w:tr w:rsidR="00397CED" w14:paraId="4C63EE4D"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733711E5"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22B672EF" w14:textId="77777777" w:rsidR="00397CED" w:rsidRDefault="007C733A">
            <w:pPr>
              <w:widowControl w:val="0"/>
              <w:jc w:val="both"/>
            </w:pPr>
            <w:r>
              <w:t>Fakulta aplikované informatiky</w:t>
            </w:r>
          </w:p>
        </w:tc>
      </w:tr>
      <w:tr w:rsidR="00397CED" w14:paraId="6BC40B1A"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0B9D1A5"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63AC8054" w14:textId="77777777" w:rsidR="00397CED" w:rsidRDefault="007C733A">
            <w:pPr>
              <w:widowControl w:val="0"/>
              <w:jc w:val="both"/>
            </w:pPr>
            <w:r>
              <w:t>Učitelství informatiky pro základní a střední školy</w:t>
            </w:r>
          </w:p>
        </w:tc>
      </w:tr>
      <w:tr w:rsidR="00397CED" w14:paraId="790BAADE"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AEAD68F"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7E361E5C" w14:textId="77777777" w:rsidR="00397CED" w:rsidRDefault="007C733A">
            <w:pPr>
              <w:widowControl w:val="0"/>
              <w:jc w:val="both"/>
            </w:pPr>
            <w:r>
              <w:t xml:space="preserve">Hana </w:t>
            </w:r>
            <w:bookmarkStart w:id="1926" w:name="avcelarova"/>
            <w:r>
              <w:t>Včelařová</w:t>
            </w:r>
            <w:bookmarkEnd w:id="1926"/>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7D37BDA2"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5E72E6C3" w14:textId="77777777" w:rsidR="00397CED" w:rsidRDefault="007C733A">
            <w:pPr>
              <w:widowControl w:val="0"/>
              <w:jc w:val="both"/>
            </w:pPr>
            <w:r>
              <w:t>PhDr., Ph.D.</w:t>
            </w:r>
          </w:p>
        </w:tc>
      </w:tr>
      <w:tr w:rsidR="00397CED" w14:paraId="7B112B2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FA6F34B"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52D06CC5" w14:textId="77777777" w:rsidR="00397CED" w:rsidRDefault="007C733A">
            <w:pPr>
              <w:widowControl w:val="0"/>
              <w:jc w:val="both"/>
            </w:pPr>
            <w:r>
              <w:t>1962</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20E9AA52"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F37BCB8"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584FA9C5"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330DCFC"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49A710A"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3EF36AC" w14:textId="77777777" w:rsidR="00397CED" w:rsidRDefault="007C733A">
            <w:pPr>
              <w:widowControl w:val="0"/>
              <w:jc w:val="both"/>
            </w:pPr>
            <w:r>
              <w:t>N</w:t>
            </w:r>
          </w:p>
        </w:tc>
      </w:tr>
      <w:tr w:rsidR="00397CED" w14:paraId="6C0301BC"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5CB08CF5"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C1C6DE3" w14:textId="77777777" w:rsidR="00397CED" w:rsidRDefault="00397CED">
            <w:pPr>
              <w:widowControl w:val="0"/>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9B0AA54"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98344F0" w14:textId="77777777" w:rsidR="00397CED" w:rsidRDefault="00397CED">
            <w:pPr>
              <w:widowControl w:val="0"/>
              <w:jc w:val="both"/>
            </w:pP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BF87EA7"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071FDA36" w14:textId="77777777" w:rsidR="00397CED" w:rsidRDefault="00397CED">
            <w:pPr>
              <w:widowControl w:val="0"/>
              <w:jc w:val="both"/>
            </w:pPr>
          </w:p>
        </w:tc>
      </w:tr>
      <w:tr w:rsidR="00397CED" w14:paraId="0C8DC02C"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4A668B5F"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5AFDA1F0"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4F3A59A4" w14:textId="77777777" w:rsidR="00397CED" w:rsidRDefault="007C733A">
            <w:pPr>
              <w:widowControl w:val="0"/>
              <w:jc w:val="both"/>
              <w:rPr>
                <w:b/>
              </w:rPr>
            </w:pPr>
            <w:r>
              <w:rPr>
                <w:b/>
              </w:rPr>
              <w:t>rozsah</w:t>
            </w:r>
          </w:p>
        </w:tc>
      </w:tr>
      <w:tr w:rsidR="00397CED" w14:paraId="2D4FD7FC"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3512186C" w14:textId="77777777" w:rsidR="00397CED" w:rsidRDefault="00397CED">
            <w:pPr>
              <w:widowControl w:val="0"/>
              <w:tabs>
                <w:tab w:val="left" w:pos="916"/>
              </w:tabs>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123FC92B"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3415399C" w14:textId="77777777" w:rsidR="00397CED" w:rsidRDefault="00397CED">
            <w:pPr>
              <w:widowControl w:val="0"/>
              <w:jc w:val="both"/>
            </w:pPr>
          </w:p>
        </w:tc>
      </w:tr>
      <w:tr w:rsidR="00397CED" w14:paraId="6CCA700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B1DAEDE"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33261E6C" w14:textId="77777777">
        <w:trPr>
          <w:trHeight w:val="246"/>
        </w:trPr>
        <w:tc>
          <w:tcPr>
            <w:tcW w:w="9859" w:type="dxa"/>
            <w:gridSpan w:val="15"/>
            <w:tcBorders>
              <w:left w:val="single" w:sz="4" w:space="0" w:color="000000"/>
              <w:bottom w:val="single" w:sz="4" w:space="0" w:color="000000"/>
              <w:right w:val="single" w:sz="4" w:space="0" w:color="000000"/>
            </w:tcBorders>
          </w:tcPr>
          <w:p w14:paraId="2D39E191" w14:textId="77777777" w:rsidR="00397CED" w:rsidRDefault="007C733A">
            <w:pPr>
              <w:widowControl w:val="0"/>
              <w:jc w:val="both"/>
            </w:pPr>
            <w:r>
              <w:t>Psychologie pro učitele, garant, přednášející, vyučující (100 %).</w:t>
            </w:r>
          </w:p>
          <w:p w14:paraId="208F43BB" w14:textId="77777777" w:rsidR="00397CED" w:rsidRDefault="00397CED">
            <w:pPr>
              <w:widowControl w:val="0"/>
              <w:jc w:val="both"/>
            </w:pPr>
          </w:p>
        </w:tc>
      </w:tr>
      <w:tr w:rsidR="00397CED" w14:paraId="719B4DD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5869E5A2"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781DB239" w14:textId="77777777">
        <w:trPr>
          <w:trHeight w:val="340"/>
        </w:trPr>
        <w:tc>
          <w:tcPr>
            <w:tcW w:w="2801" w:type="dxa"/>
            <w:gridSpan w:val="2"/>
            <w:tcBorders>
              <w:left w:val="single" w:sz="4" w:space="0" w:color="000000"/>
              <w:bottom w:val="single" w:sz="4" w:space="0" w:color="000000"/>
              <w:right w:val="single" w:sz="4" w:space="0" w:color="000000"/>
            </w:tcBorders>
          </w:tcPr>
          <w:p w14:paraId="6E072B91"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241F4580"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5EBA01A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20DE9926"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16A5F7BC" w14:textId="77777777" w:rsidR="00397CED" w:rsidRDefault="007C733A">
            <w:pPr>
              <w:widowControl w:val="0"/>
              <w:jc w:val="both"/>
            </w:pPr>
            <w:r>
              <w:rPr>
                <w:b/>
              </w:rPr>
              <w:t>(</w:t>
            </w:r>
            <w:r>
              <w:rPr>
                <w:b/>
                <w:i/>
                <w:iCs/>
              </w:rPr>
              <w:t>nepovinný údaj</w:t>
            </w:r>
            <w:r>
              <w:rPr>
                <w:b/>
              </w:rPr>
              <w:t>) Počet hodin za semestr</w:t>
            </w:r>
          </w:p>
        </w:tc>
      </w:tr>
      <w:tr w:rsidR="00397CED" w14:paraId="2855CD4C" w14:textId="77777777">
        <w:trPr>
          <w:trHeight w:val="285"/>
        </w:trPr>
        <w:tc>
          <w:tcPr>
            <w:tcW w:w="2801" w:type="dxa"/>
            <w:gridSpan w:val="2"/>
            <w:tcBorders>
              <w:left w:val="single" w:sz="4" w:space="0" w:color="000000"/>
              <w:bottom w:val="single" w:sz="4" w:space="0" w:color="000000"/>
              <w:right w:val="single" w:sz="4" w:space="0" w:color="000000"/>
            </w:tcBorders>
          </w:tcPr>
          <w:p w14:paraId="264B2720" w14:textId="77777777" w:rsidR="00397CED" w:rsidRDefault="007C733A">
            <w:pPr>
              <w:widowControl w:val="0"/>
            </w:pPr>
            <w:r>
              <w:t>Základy psychologie</w:t>
            </w:r>
          </w:p>
        </w:tc>
        <w:tc>
          <w:tcPr>
            <w:tcW w:w="2413" w:type="dxa"/>
            <w:gridSpan w:val="3"/>
            <w:tcBorders>
              <w:left w:val="single" w:sz="4" w:space="0" w:color="000000"/>
              <w:bottom w:val="single" w:sz="4" w:space="0" w:color="000000"/>
              <w:right w:val="single" w:sz="4" w:space="0" w:color="000000"/>
            </w:tcBorders>
          </w:tcPr>
          <w:p w14:paraId="2C28B830"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312EE0CE"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E7310BB" w14:textId="77777777" w:rsidR="00397CED" w:rsidRDefault="007C733A">
            <w:pPr>
              <w:widowControl w:val="0"/>
              <w:jc w:val="both"/>
            </w:pPr>
            <w:r>
              <w:t>Přednášející, vede semináře (100 %)</w:t>
            </w:r>
          </w:p>
        </w:tc>
        <w:tc>
          <w:tcPr>
            <w:tcW w:w="1969" w:type="dxa"/>
            <w:gridSpan w:val="3"/>
            <w:tcBorders>
              <w:left w:val="single" w:sz="4" w:space="0" w:color="000000"/>
              <w:bottom w:val="single" w:sz="4" w:space="0" w:color="000000"/>
              <w:right w:val="single" w:sz="4" w:space="0" w:color="000000"/>
            </w:tcBorders>
          </w:tcPr>
          <w:p w14:paraId="4F55C43A" w14:textId="77777777" w:rsidR="00397CED" w:rsidRDefault="007C733A">
            <w:pPr>
              <w:widowControl w:val="0"/>
              <w:jc w:val="both"/>
            </w:pPr>
            <w:r>
              <w:t>42 hod./sem.</w:t>
            </w:r>
          </w:p>
        </w:tc>
      </w:tr>
      <w:tr w:rsidR="00397CED" w14:paraId="76F13711" w14:textId="77777777">
        <w:trPr>
          <w:trHeight w:val="284"/>
        </w:trPr>
        <w:tc>
          <w:tcPr>
            <w:tcW w:w="2801" w:type="dxa"/>
            <w:gridSpan w:val="2"/>
            <w:tcBorders>
              <w:left w:val="single" w:sz="4" w:space="0" w:color="000000"/>
              <w:bottom w:val="single" w:sz="4" w:space="0" w:color="000000"/>
              <w:right w:val="single" w:sz="4" w:space="0" w:color="000000"/>
            </w:tcBorders>
          </w:tcPr>
          <w:p w14:paraId="7EB1A97B" w14:textId="77777777" w:rsidR="00397CED" w:rsidRDefault="007C733A">
            <w:pPr>
              <w:widowControl w:val="0"/>
            </w:pPr>
            <w:r>
              <w:t>Vývojová psychologie</w:t>
            </w:r>
          </w:p>
        </w:tc>
        <w:tc>
          <w:tcPr>
            <w:tcW w:w="2413" w:type="dxa"/>
            <w:gridSpan w:val="3"/>
            <w:tcBorders>
              <w:left w:val="single" w:sz="4" w:space="0" w:color="000000"/>
              <w:bottom w:val="single" w:sz="4" w:space="0" w:color="000000"/>
              <w:right w:val="single" w:sz="4" w:space="0" w:color="000000"/>
            </w:tcBorders>
          </w:tcPr>
          <w:p w14:paraId="00BFE1D4"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5C472528"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306950A4" w14:textId="77777777" w:rsidR="00397CED" w:rsidRDefault="007C733A">
            <w:pPr>
              <w:widowControl w:val="0"/>
              <w:jc w:val="both"/>
            </w:pPr>
            <w:r>
              <w:t>Vede semináře (100 %)</w:t>
            </w:r>
          </w:p>
        </w:tc>
        <w:tc>
          <w:tcPr>
            <w:tcW w:w="1969" w:type="dxa"/>
            <w:gridSpan w:val="3"/>
            <w:tcBorders>
              <w:left w:val="single" w:sz="4" w:space="0" w:color="000000"/>
              <w:bottom w:val="single" w:sz="4" w:space="0" w:color="000000"/>
              <w:right w:val="single" w:sz="4" w:space="0" w:color="000000"/>
            </w:tcBorders>
          </w:tcPr>
          <w:p w14:paraId="5347721A" w14:textId="77777777" w:rsidR="00397CED" w:rsidRDefault="007C733A">
            <w:pPr>
              <w:widowControl w:val="0"/>
              <w:jc w:val="both"/>
            </w:pPr>
            <w:r>
              <w:t>28 hod./sem.</w:t>
            </w:r>
          </w:p>
        </w:tc>
      </w:tr>
      <w:tr w:rsidR="00397CED" w14:paraId="5E042B88" w14:textId="77777777">
        <w:trPr>
          <w:trHeight w:val="284"/>
        </w:trPr>
        <w:tc>
          <w:tcPr>
            <w:tcW w:w="2801" w:type="dxa"/>
            <w:gridSpan w:val="2"/>
            <w:tcBorders>
              <w:left w:val="single" w:sz="4" w:space="0" w:color="000000"/>
              <w:bottom w:val="single" w:sz="4" w:space="0" w:color="000000"/>
              <w:right w:val="single" w:sz="4" w:space="0" w:color="000000"/>
            </w:tcBorders>
          </w:tcPr>
          <w:p w14:paraId="1EDA8F66" w14:textId="77777777" w:rsidR="00397CED" w:rsidRDefault="007C733A">
            <w:pPr>
              <w:widowControl w:val="0"/>
            </w:pPr>
            <w:r>
              <w:t>Sociální patologie</w:t>
            </w:r>
          </w:p>
        </w:tc>
        <w:tc>
          <w:tcPr>
            <w:tcW w:w="2413" w:type="dxa"/>
            <w:gridSpan w:val="3"/>
            <w:tcBorders>
              <w:left w:val="single" w:sz="4" w:space="0" w:color="000000"/>
              <w:bottom w:val="single" w:sz="4" w:space="0" w:color="000000"/>
              <w:right w:val="single" w:sz="4" w:space="0" w:color="000000"/>
            </w:tcBorders>
          </w:tcPr>
          <w:p w14:paraId="41BBF839"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632E7713"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089B01FA" w14:textId="77777777" w:rsidR="00397CED" w:rsidRDefault="007C733A">
            <w:pPr>
              <w:widowControl w:val="0"/>
              <w:jc w:val="both"/>
            </w:pPr>
            <w:r>
              <w:t>Vede semináře (100 %)</w:t>
            </w:r>
          </w:p>
        </w:tc>
        <w:tc>
          <w:tcPr>
            <w:tcW w:w="1969" w:type="dxa"/>
            <w:gridSpan w:val="3"/>
            <w:tcBorders>
              <w:left w:val="single" w:sz="4" w:space="0" w:color="000000"/>
              <w:bottom w:val="single" w:sz="4" w:space="0" w:color="000000"/>
              <w:right w:val="single" w:sz="4" w:space="0" w:color="000000"/>
            </w:tcBorders>
          </w:tcPr>
          <w:p w14:paraId="3DA780C7" w14:textId="77777777" w:rsidR="00397CED" w:rsidRDefault="007C733A">
            <w:pPr>
              <w:widowControl w:val="0"/>
              <w:jc w:val="both"/>
            </w:pPr>
            <w:r>
              <w:t>28 hod./sem.</w:t>
            </w:r>
          </w:p>
        </w:tc>
      </w:tr>
      <w:tr w:rsidR="00397CED" w14:paraId="6B1AF654" w14:textId="77777777">
        <w:trPr>
          <w:trHeight w:val="284"/>
        </w:trPr>
        <w:tc>
          <w:tcPr>
            <w:tcW w:w="2801" w:type="dxa"/>
            <w:gridSpan w:val="2"/>
            <w:tcBorders>
              <w:left w:val="single" w:sz="4" w:space="0" w:color="000000"/>
              <w:bottom w:val="single" w:sz="4" w:space="0" w:color="000000"/>
              <w:right w:val="single" w:sz="4" w:space="0" w:color="000000"/>
            </w:tcBorders>
          </w:tcPr>
          <w:p w14:paraId="6106E70E" w14:textId="77777777" w:rsidR="00397CED" w:rsidRDefault="007C733A">
            <w:pPr>
              <w:widowControl w:val="0"/>
            </w:pPr>
            <w:r>
              <w:t>Sociální psychologie</w:t>
            </w:r>
          </w:p>
        </w:tc>
        <w:tc>
          <w:tcPr>
            <w:tcW w:w="2413" w:type="dxa"/>
            <w:gridSpan w:val="3"/>
            <w:tcBorders>
              <w:left w:val="single" w:sz="4" w:space="0" w:color="000000"/>
              <w:bottom w:val="single" w:sz="4" w:space="0" w:color="000000"/>
              <w:right w:val="single" w:sz="4" w:space="0" w:color="000000"/>
            </w:tcBorders>
          </w:tcPr>
          <w:p w14:paraId="60DAFE71" w14:textId="77777777" w:rsidR="00397CED" w:rsidRDefault="007C733A">
            <w:pPr>
              <w:widowControl w:val="0"/>
              <w:jc w:val="both"/>
            </w:pPr>
            <w:r>
              <w:t>Sociální pedagogika</w:t>
            </w:r>
          </w:p>
        </w:tc>
        <w:tc>
          <w:tcPr>
            <w:tcW w:w="567" w:type="dxa"/>
            <w:gridSpan w:val="2"/>
            <w:tcBorders>
              <w:left w:val="single" w:sz="4" w:space="0" w:color="000000"/>
              <w:bottom w:val="single" w:sz="4" w:space="0" w:color="000000"/>
              <w:right w:val="single" w:sz="4" w:space="0" w:color="000000"/>
            </w:tcBorders>
          </w:tcPr>
          <w:p w14:paraId="4C6026A4"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1FB74982" w14:textId="77777777" w:rsidR="00397CED" w:rsidRDefault="007C733A">
            <w:pPr>
              <w:widowControl w:val="0"/>
              <w:jc w:val="both"/>
            </w:pPr>
            <w:r>
              <w:t>Přednášející, vede semináře (100 %)</w:t>
            </w:r>
          </w:p>
        </w:tc>
        <w:tc>
          <w:tcPr>
            <w:tcW w:w="1969" w:type="dxa"/>
            <w:gridSpan w:val="3"/>
            <w:tcBorders>
              <w:left w:val="single" w:sz="4" w:space="0" w:color="000000"/>
              <w:bottom w:val="single" w:sz="4" w:space="0" w:color="000000"/>
              <w:right w:val="single" w:sz="4" w:space="0" w:color="000000"/>
            </w:tcBorders>
          </w:tcPr>
          <w:p w14:paraId="558BB13B" w14:textId="77777777" w:rsidR="00397CED" w:rsidRDefault="007C733A">
            <w:pPr>
              <w:widowControl w:val="0"/>
              <w:jc w:val="both"/>
            </w:pPr>
            <w:r>
              <w:t>28 hod./sem.</w:t>
            </w:r>
          </w:p>
        </w:tc>
      </w:tr>
      <w:tr w:rsidR="00397CED" w14:paraId="46D2076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0468E2D0" w14:textId="77777777" w:rsidR="00397CED" w:rsidRDefault="007C733A">
            <w:pPr>
              <w:widowControl w:val="0"/>
              <w:jc w:val="both"/>
              <w:rPr>
                <w:b/>
              </w:rPr>
            </w:pPr>
            <w:r>
              <w:rPr>
                <w:b/>
              </w:rPr>
              <w:t>Údaje o vzdělání na VŠ</w:t>
            </w:r>
          </w:p>
        </w:tc>
      </w:tr>
      <w:tr w:rsidR="00397CED" w14:paraId="3F9381BF" w14:textId="77777777">
        <w:trPr>
          <w:trHeight w:val="178"/>
        </w:trPr>
        <w:tc>
          <w:tcPr>
            <w:tcW w:w="9859" w:type="dxa"/>
            <w:gridSpan w:val="15"/>
            <w:tcBorders>
              <w:top w:val="single" w:sz="4" w:space="0" w:color="000000"/>
              <w:left w:val="single" w:sz="4" w:space="0" w:color="000000"/>
              <w:bottom w:val="single" w:sz="4" w:space="0" w:color="000000"/>
              <w:right w:val="single" w:sz="4" w:space="0" w:color="000000"/>
            </w:tcBorders>
          </w:tcPr>
          <w:p w14:paraId="0273AD7A" w14:textId="77777777" w:rsidR="00397CED" w:rsidRDefault="007C733A">
            <w:pPr>
              <w:widowControl w:val="0"/>
              <w:jc w:val="both"/>
              <w:rPr>
                <w:ins w:id="1927" w:author="Jiri Vojtesek" w:date="2023-01-09T22:43:00Z"/>
              </w:rPr>
            </w:pPr>
            <w:ins w:id="1928" w:author="Jiri Vojtesek" w:date="2023-01-09T22:43:00Z">
              <w:r>
                <w:t>1997-1996</w:t>
              </w:r>
              <w:r>
                <w:tab/>
                <w:t>Pedagogická fakulta, Univerzita Karlova, obor Psychologie (Mgr.)</w:t>
              </w:r>
            </w:ins>
          </w:p>
          <w:p w14:paraId="2AD2E2BC" w14:textId="77777777" w:rsidR="00397CED" w:rsidRDefault="007C733A">
            <w:pPr>
              <w:widowControl w:val="0"/>
              <w:jc w:val="both"/>
              <w:rPr>
                <w:ins w:id="1929" w:author="Jiri Vojtesek" w:date="2023-01-09T22:45:00Z"/>
              </w:rPr>
            </w:pPr>
            <w:ins w:id="1930" w:author="Jiri Vojtesek" w:date="2023-01-09T22:44:00Z">
              <w:r>
                <w:t>2003</w:t>
              </w:r>
              <w:r>
                <w:tab/>
              </w:r>
              <w:r>
                <w:tab/>
                <w:t>Filozofická fakulta, Univerzita Palackého Olomouc, Státní rigorózní zkouška</w:t>
              </w:r>
            </w:ins>
            <w:ins w:id="1931" w:author="Jiri Vojtesek" w:date="2023-01-09T22:45:00Z">
              <w:r>
                <w:t>, obor Psychologie</w:t>
              </w:r>
            </w:ins>
            <w:ins w:id="1932" w:author="Jiri Vojtesek" w:date="2023-01-09T23:06:00Z">
              <w:r>
                <w:t xml:space="preserve"> (PhDr.)</w:t>
              </w:r>
            </w:ins>
          </w:p>
          <w:p w14:paraId="77510FBA" w14:textId="77777777" w:rsidR="00397CED" w:rsidRDefault="007C733A">
            <w:pPr>
              <w:widowControl w:val="0"/>
              <w:jc w:val="both"/>
              <w:rPr>
                <w:ins w:id="1933" w:author="Jiri Vojtesek" w:date="2023-01-09T22:43:00Z"/>
              </w:rPr>
            </w:pPr>
            <w:ins w:id="1934" w:author="Jiri Vojtesek" w:date="2023-01-09T22:45:00Z">
              <w:r>
                <w:t>2021</w:t>
              </w:r>
              <w:r>
                <w:tab/>
              </w:r>
              <w:r>
                <w:tab/>
                <w:t>Filozofická fakulta, Univerzita Palackého Olomouc, obor Pedagogická psychologie (Ph.D.)</w:t>
              </w:r>
            </w:ins>
          </w:p>
          <w:p w14:paraId="7BD543B5" w14:textId="77777777" w:rsidR="00397CED" w:rsidRDefault="007C733A">
            <w:pPr>
              <w:widowControl w:val="0"/>
              <w:jc w:val="both"/>
            </w:pPr>
            <w:del w:id="1935" w:author="Jiri Vojtesek" w:date="2023-01-09T22:45:00Z">
              <w:r>
                <w:delText>Pedagogická psychologie, 2021, UP Olomouc, (Ph.D.)</w:delText>
              </w:r>
            </w:del>
          </w:p>
        </w:tc>
      </w:tr>
      <w:tr w:rsidR="00397CED" w14:paraId="30D9445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E55421" w14:textId="77777777" w:rsidR="00397CED" w:rsidRDefault="007C733A">
            <w:pPr>
              <w:widowControl w:val="0"/>
              <w:jc w:val="both"/>
              <w:rPr>
                <w:b/>
              </w:rPr>
            </w:pPr>
            <w:r>
              <w:rPr>
                <w:b/>
              </w:rPr>
              <w:t>Údaje o odborném působení od absolvování VŠ</w:t>
            </w:r>
          </w:p>
        </w:tc>
      </w:tr>
      <w:tr w:rsidR="00397CED" w14:paraId="53E97BB7" w14:textId="77777777">
        <w:trPr>
          <w:trHeight w:val="398"/>
        </w:trPr>
        <w:tc>
          <w:tcPr>
            <w:tcW w:w="9859" w:type="dxa"/>
            <w:gridSpan w:val="15"/>
            <w:tcBorders>
              <w:top w:val="single" w:sz="4" w:space="0" w:color="000000"/>
              <w:left w:val="single" w:sz="4" w:space="0" w:color="000000"/>
              <w:bottom w:val="single" w:sz="4" w:space="0" w:color="000000"/>
              <w:right w:val="single" w:sz="4" w:space="0" w:color="000000"/>
            </w:tcBorders>
          </w:tcPr>
          <w:p w14:paraId="1A207D7A" w14:textId="77777777" w:rsidR="00397CED" w:rsidRDefault="007C733A">
            <w:pPr>
              <w:widowControl w:val="0"/>
            </w:pPr>
            <w:r>
              <w:rPr>
                <w:rStyle w:val="Zdraznn"/>
                <w:i w:val="0"/>
              </w:rPr>
              <w:t xml:space="preserve">1981 </w:t>
            </w:r>
            <w:r>
              <w:rPr>
                <w:i/>
              </w:rPr>
              <w:t>–</w:t>
            </w:r>
            <w:r>
              <w:rPr>
                <w:rStyle w:val="Zdraznn"/>
                <w:i w:val="0"/>
              </w:rPr>
              <w:t xml:space="preserve"> 1987: Základní škola, Praha, vychovatelka a učitelka, pp. </w:t>
            </w:r>
            <w:r>
              <w:rPr>
                <w:i/>
              </w:rPr>
              <w:br/>
            </w:r>
            <w:r>
              <w:rPr>
                <w:rStyle w:val="Zdraznn"/>
                <w:i w:val="0"/>
              </w:rPr>
              <w:t xml:space="preserve">1987 </w:t>
            </w:r>
            <w:r>
              <w:rPr>
                <w:i/>
              </w:rPr>
              <w:t>–</w:t>
            </w:r>
            <w:r>
              <w:rPr>
                <w:rStyle w:val="Zdraznn"/>
                <w:i w:val="0"/>
              </w:rPr>
              <w:t xml:space="preserve"> 1993: Mateřská dovolená.</w:t>
            </w:r>
          </w:p>
          <w:p w14:paraId="6B7A750E" w14:textId="77777777" w:rsidR="00397CED" w:rsidRDefault="007C733A">
            <w:pPr>
              <w:widowControl w:val="0"/>
            </w:pPr>
            <w:r>
              <w:rPr>
                <w:rStyle w:val="Zdraznn"/>
                <w:i w:val="0"/>
              </w:rPr>
              <w:t xml:space="preserve">1995 </w:t>
            </w:r>
            <w:r>
              <w:rPr>
                <w:i/>
              </w:rPr>
              <w:t>–</w:t>
            </w:r>
            <w:r>
              <w:rPr>
                <w:rStyle w:val="Zdraznn"/>
                <w:i w:val="0"/>
              </w:rPr>
              <w:t xml:space="preserve"> 1997: Pedagogicko-psychologická poradna, Praha 1, dětská psycholožka.</w:t>
            </w:r>
            <w:r>
              <w:rPr>
                <w:i/>
              </w:rPr>
              <w:br/>
            </w:r>
            <w:r>
              <w:rPr>
                <w:rStyle w:val="Zdraznn"/>
                <w:i w:val="0"/>
              </w:rPr>
              <w:t>1997 – 1999: Pedagogicko-psychologická poradna, Praha 4, dětská psycholožka.</w:t>
            </w:r>
            <w:r>
              <w:rPr>
                <w:i/>
              </w:rPr>
              <w:br/>
            </w:r>
            <w:r>
              <w:rPr>
                <w:rStyle w:val="Zdraznn"/>
                <w:i w:val="0"/>
              </w:rPr>
              <w:t>1999: VS ČR, Praha-Pankrác, vězeňská psycholožka.</w:t>
            </w:r>
            <w:r>
              <w:rPr>
                <w:i/>
              </w:rPr>
              <w:br/>
            </w:r>
            <w:r>
              <w:rPr>
                <w:rStyle w:val="Zdraznn"/>
                <w:i w:val="0"/>
              </w:rPr>
              <w:t xml:space="preserve">1999 </w:t>
            </w:r>
            <w:r>
              <w:rPr>
                <w:i/>
              </w:rPr>
              <w:t>–</w:t>
            </w:r>
            <w:r>
              <w:rPr>
                <w:rStyle w:val="Zdraznn"/>
                <w:i w:val="0"/>
              </w:rPr>
              <w:t xml:space="preserve"> 2001: DC Zlín, dětská psycholožka.</w:t>
            </w:r>
            <w:r>
              <w:rPr>
                <w:i/>
              </w:rPr>
              <w:br/>
            </w:r>
            <w:r>
              <w:rPr>
                <w:rStyle w:val="Zdraznn"/>
                <w:i w:val="0"/>
              </w:rPr>
              <w:t>2001: Katedra školství, mládeže a tělovýchovy, Krajský úřad Zlín.</w:t>
            </w:r>
            <w:r>
              <w:rPr>
                <w:i/>
              </w:rPr>
              <w:br/>
            </w:r>
            <w:r>
              <w:rPr>
                <w:rStyle w:val="Zdraznn"/>
                <w:i w:val="0"/>
              </w:rPr>
              <w:t xml:space="preserve">2002 </w:t>
            </w:r>
            <w:r>
              <w:rPr>
                <w:i/>
              </w:rPr>
              <w:t>–</w:t>
            </w:r>
            <w:r>
              <w:rPr>
                <w:rStyle w:val="Zdraznn"/>
                <w:i w:val="0"/>
              </w:rPr>
              <w:t xml:space="preserve"> 2008: SPC Zlín, dětská psycholožka</w:t>
            </w:r>
            <w:r>
              <w:rPr>
                <w:i/>
              </w:rPr>
              <w:br/>
            </w:r>
            <w:r>
              <w:rPr>
                <w:rStyle w:val="Zdraznn"/>
                <w:i w:val="0"/>
              </w:rPr>
              <w:t xml:space="preserve">2009 </w:t>
            </w:r>
            <w:r>
              <w:rPr>
                <w:i/>
              </w:rPr>
              <w:t>–</w:t>
            </w:r>
            <w:r>
              <w:rPr>
                <w:rStyle w:val="Zdraznn"/>
                <w:i w:val="0"/>
              </w:rPr>
              <w:t xml:space="preserve"> 2014: Základní škola TGM, Otrokovice, školní psycholog.</w:t>
            </w:r>
            <w:r>
              <w:rPr>
                <w:i/>
              </w:rPr>
              <w:br/>
            </w:r>
            <w:r>
              <w:rPr>
                <w:rStyle w:val="Zdraznn"/>
                <w:i w:val="0"/>
              </w:rPr>
              <w:t>2008 – dosud: Univerzita Tomáše Bati ve Zlíně, Fakulta humanitních studií, Ústav pedagogických věd, odborná asistentka.</w:t>
            </w:r>
          </w:p>
        </w:tc>
      </w:tr>
      <w:tr w:rsidR="00397CED" w14:paraId="7E276F74"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F3C0F65" w14:textId="77777777" w:rsidR="00397CED" w:rsidRDefault="007C733A">
            <w:pPr>
              <w:widowControl w:val="0"/>
              <w:jc w:val="both"/>
              <w:rPr>
                <w:b/>
              </w:rPr>
            </w:pPr>
            <w:r>
              <w:rPr>
                <w:b/>
              </w:rPr>
              <w:t>Zkušenosti s vedením kvalifikačních a rigorózních prací</w:t>
            </w:r>
          </w:p>
        </w:tc>
      </w:tr>
      <w:tr w:rsidR="00397CED" w14:paraId="70541CD6" w14:textId="77777777">
        <w:trPr>
          <w:trHeight w:val="238"/>
        </w:trPr>
        <w:tc>
          <w:tcPr>
            <w:tcW w:w="9859" w:type="dxa"/>
            <w:gridSpan w:val="15"/>
            <w:tcBorders>
              <w:top w:val="single" w:sz="4" w:space="0" w:color="000000"/>
              <w:left w:val="single" w:sz="4" w:space="0" w:color="000000"/>
              <w:bottom w:val="single" w:sz="4" w:space="0" w:color="000000"/>
              <w:right w:val="single" w:sz="4" w:space="0" w:color="000000"/>
            </w:tcBorders>
          </w:tcPr>
          <w:p w14:paraId="49EBA635" w14:textId="77777777" w:rsidR="00397CED" w:rsidRDefault="007C733A" w:rsidP="007C733A">
            <w:pPr>
              <w:widowControl w:val="0"/>
              <w:jc w:val="both"/>
            </w:pPr>
            <w:r>
              <w:t xml:space="preserve">Počet obhájených bakalářských prací =  </w:t>
            </w:r>
            <w:del w:id="1936" w:author="Jiri Vojtesek" w:date="2023-01-19T13:24:00Z">
              <w:r w:rsidDel="007C733A">
                <w:delText xml:space="preserve">115  </w:delText>
              </w:r>
            </w:del>
            <w:ins w:id="1937" w:author="Jiri Vojtesek" w:date="2023-01-19T13:24:00Z">
              <w:r>
                <w:t xml:space="preserve">111  </w:t>
              </w:r>
            </w:ins>
            <w:r>
              <w:t>Počet obhájených diplomových prací = 0</w:t>
            </w:r>
          </w:p>
        </w:tc>
      </w:tr>
      <w:tr w:rsidR="00397CED" w14:paraId="67EDE18B"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65E338EC"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90BA740"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2F1C2335"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657F83BD" w14:textId="77777777" w:rsidR="00397CED" w:rsidRDefault="007C733A">
            <w:pPr>
              <w:widowControl w:val="0"/>
              <w:jc w:val="both"/>
              <w:rPr>
                <w:b/>
              </w:rPr>
            </w:pPr>
            <w:r>
              <w:rPr>
                <w:b/>
              </w:rPr>
              <w:t>Ohlasy publikací</w:t>
            </w:r>
          </w:p>
        </w:tc>
      </w:tr>
      <w:tr w:rsidR="00397CED" w14:paraId="13539539"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BF28350"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11A46A88"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B97AE68"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50AC52B"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793ABFFC"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5DE41DAE" w14:textId="77777777" w:rsidR="00397CED" w:rsidRDefault="007C733A">
            <w:pPr>
              <w:widowControl w:val="0"/>
              <w:jc w:val="both"/>
              <w:rPr>
                <w:b/>
                <w:sz w:val="18"/>
              </w:rPr>
            </w:pPr>
            <w:r>
              <w:rPr>
                <w:b/>
                <w:sz w:val="18"/>
              </w:rPr>
              <w:t>ostatní</w:t>
            </w:r>
          </w:p>
        </w:tc>
      </w:tr>
      <w:tr w:rsidR="00397CED" w14:paraId="462FDF7C"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08906C99"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7A2E899"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2FC20635"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4174E3D0" w14:textId="77777777" w:rsidR="00397CED" w:rsidRDefault="00397CED">
            <w:pPr>
              <w:widowControl w:val="0"/>
              <w:jc w:val="both"/>
            </w:pPr>
          </w:p>
        </w:tc>
        <w:tc>
          <w:tcPr>
            <w:tcW w:w="693" w:type="dxa"/>
            <w:tcBorders>
              <w:top w:val="single" w:sz="4" w:space="0" w:color="000000"/>
              <w:left w:val="single" w:sz="4" w:space="0" w:color="000000"/>
              <w:bottom w:val="single" w:sz="4" w:space="0" w:color="000000"/>
              <w:right w:val="single" w:sz="4" w:space="0" w:color="000000"/>
            </w:tcBorders>
          </w:tcPr>
          <w:p w14:paraId="3C54841F" w14:textId="77777777" w:rsidR="00397CED" w:rsidRDefault="00397CED">
            <w:pPr>
              <w:widowControl w:val="0"/>
              <w:jc w:val="both"/>
            </w:pPr>
          </w:p>
        </w:tc>
        <w:tc>
          <w:tcPr>
            <w:tcW w:w="694" w:type="dxa"/>
            <w:tcBorders>
              <w:top w:val="single" w:sz="4" w:space="0" w:color="000000"/>
              <w:left w:val="single" w:sz="4" w:space="0" w:color="000000"/>
              <w:bottom w:val="single" w:sz="4" w:space="0" w:color="000000"/>
              <w:right w:val="single" w:sz="4" w:space="0" w:color="000000"/>
            </w:tcBorders>
          </w:tcPr>
          <w:p w14:paraId="115D5FC6" w14:textId="77777777" w:rsidR="00397CED" w:rsidRDefault="007C733A">
            <w:pPr>
              <w:widowControl w:val="0"/>
              <w:jc w:val="both"/>
            </w:pPr>
            <w:r>
              <w:t>13</w:t>
            </w:r>
          </w:p>
        </w:tc>
      </w:tr>
      <w:tr w:rsidR="00397CED" w14:paraId="1C99C845"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359D667F"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271F6CB"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1915AFBA"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70032E49"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45139DCE" w14:textId="77777777" w:rsidR="00397CED" w:rsidRDefault="00397CED">
            <w:pPr>
              <w:widowControl w:val="0"/>
            </w:pPr>
          </w:p>
        </w:tc>
      </w:tr>
      <w:tr w:rsidR="00397CED" w14:paraId="2E368FBC" w14:textId="77777777">
        <w:trPr>
          <w:trHeight w:val="2093"/>
        </w:trPr>
        <w:tc>
          <w:tcPr>
            <w:tcW w:w="9859" w:type="dxa"/>
            <w:gridSpan w:val="15"/>
            <w:tcBorders>
              <w:top w:val="single" w:sz="4" w:space="0" w:color="000000"/>
              <w:left w:val="single" w:sz="4" w:space="0" w:color="000000"/>
              <w:bottom w:val="single" w:sz="4" w:space="0" w:color="000000"/>
              <w:right w:val="single" w:sz="4" w:space="0" w:color="000000"/>
            </w:tcBorders>
          </w:tcPr>
          <w:p w14:paraId="52A4D023" w14:textId="77777777" w:rsidR="00397CED" w:rsidRDefault="007C733A">
            <w:pPr>
              <w:widowControl w:val="0"/>
              <w:tabs>
                <w:tab w:val="left" w:pos="473"/>
                <w:tab w:val="left" w:pos="8844"/>
                <w:tab w:val="left" w:pos="9066"/>
              </w:tabs>
              <w:jc w:val="both"/>
            </w:pPr>
            <w:r>
              <w:rPr>
                <w:b/>
              </w:rPr>
              <w:t>VČELAŘOVÁ, H. (70)</w:t>
            </w:r>
            <w:r>
              <w:t xml:space="preserve">, CAKIRPALOGLU, P. (2019). Zvládání předpojetí a jiných náročných situací u dětí a dospívajících s normální tělesnou hmotností a s nadváhou a obezitou. </w:t>
            </w:r>
            <w:r>
              <w:rPr>
                <w:i/>
              </w:rPr>
              <w:t>Psychologie a její kontexty, 9</w:t>
            </w:r>
            <w:r>
              <w:t xml:space="preserve"> (1), 3-14. DOI: 10.15452/PsyX.2019.10.0010. Jost</w:t>
            </w:r>
          </w:p>
          <w:p w14:paraId="17D1BD16" w14:textId="77777777" w:rsidR="00397CED" w:rsidRDefault="007C733A">
            <w:pPr>
              <w:widowControl w:val="0"/>
              <w:tabs>
                <w:tab w:val="left" w:pos="473"/>
                <w:tab w:val="left" w:pos="8844"/>
                <w:tab w:val="left" w:pos="9066"/>
              </w:tabs>
              <w:jc w:val="both"/>
            </w:pPr>
            <w:r>
              <w:rPr>
                <w:b/>
                <w:color w:val="000000"/>
              </w:rPr>
              <w:t>VČELAŘOVÁ, H. (60)</w:t>
            </w:r>
            <w:r>
              <w:rPr>
                <w:color w:val="000000"/>
              </w:rPr>
              <w:t>, HRBÁČKOVÁ, K. and</w:t>
            </w:r>
            <w:r>
              <w:t xml:space="preserve"> </w:t>
            </w:r>
            <w:r>
              <w:rPr>
                <w:color w:val="000000"/>
              </w:rPr>
              <w:t>HLADÍK, J. (2019). Interakce mezi úrovněmi autoregulace a procesy sociálního vyloučení u dětí a dospívajících. In: „Tělo a mysl</w:t>
            </w:r>
            <w:r>
              <w:rPr>
                <w:i/>
                <w:color w:val="000000"/>
              </w:rPr>
              <w:t>“. Sborník z konference PhD Existence 2019</w:t>
            </w:r>
            <w:r>
              <w:rPr>
                <w:color w:val="000000"/>
              </w:rPr>
              <w:t>. Olomouc: Filozofická fakulta UP Olomouc, s. 97-110. ISBN 978-80-244-5544-o.</w:t>
            </w:r>
            <w:r>
              <w:t xml:space="preserve"> Jost</w:t>
            </w:r>
          </w:p>
          <w:p w14:paraId="644FBDD2" w14:textId="77777777" w:rsidR="00397CED" w:rsidRDefault="007C733A">
            <w:pPr>
              <w:widowControl w:val="0"/>
              <w:tabs>
                <w:tab w:val="left" w:pos="473"/>
                <w:tab w:val="left" w:pos="8844"/>
                <w:tab w:val="left" w:pos="9066"/>
              </w:tabs>
              <w:jc w:val="both"/>
            </w:pPr>
            <w:r>
              <w:rPr>
                <w:b/>
              </w:rPr>
              <w:t>VČELAŘOVÁ, H. (70)</w:t>
            </w:r>
            <w:r>
              <w:t xml:space="preserve">, CAKIRPALOGLU, P. (2018). Sociální chování a výkony předškolních dětí s nadváhou pohledem rodičů a učitelek MŠ. </w:t>
            </w:r>
            <w:r>
              <w:rPr>
                <w:rStyle w:val="Zdraznn"/>
              </w:rPr>
              <w:t>Psychologie a její kontexty</w:t>
            </w:r>
            <w:r>
              <w:t>, 9 (1), 3-14. Jost</w:t>
            </w:r>
          </w:p>
          <w:p w14:paraId="62321068" w14:textId="77777777" w:rsidR="00397CED" w:rsidRDefault="007C733A">
            <w:pPr>
              <w:widowControl w:val="0"/>
              <w:tabs>
                <w:tab w:val="left" w:pos="473"/>
                <w:tab w:val="left" w:pos="8844"/>
                <w:tab w:val="left" w:pos="9066"/>
              </w:tabs>
              <w:jc w:val="both"/>
            </w:pPr>
            <w:r>
              <w:rPr>
                <w:b/>
              </w:rPr>
              <w:t>VČELAŘOVÁ, H. (80)</w:t>
            </w:r>
            <w:r>
              <w:t xml:space="preserve">, FRYDRYCHOVÁ, H. (2017). Akademická úspěšnost u dětí a dospívajících s nadváhou a obezitou. </w:t>
            </w:r>
            <w:r>
              <w:rPr>
                <w:rStyle w:val="Zdraznn"/>
              </w:rPr>
              <w:t>E-psychologie</w:t>
            </w:r>
            <w:r>
              <w:t>, 4 (11). Podpořeno z grantu IGA/FHS/2015/007. Jost</w:t>
            </w:r>
          </w:p>
          <w:p w14:paraId="35AC4DEF" w14:textId="7BCFA843" w:rsidR="00397CED" w:rsidRDefault="007C733A">
            <w:pPr>
              <w:widowControl w:val="0"/>
              <w:tabs>
                <w:tab w:val="left" w:pos="473"/>
                <w:tab w:val="left" w:pos="8844"/>
                <w:tab w:val="left" w:pos="9066"/>
              </w:tabs>
              <w:jc w:val="both"/>
            </w:pPr>
            <w:del w:id="1938" w:author="Jiří Vojtěšek" w:date="2023-01-25T11:21:00Z">
              <w:r w:rsidDel="0034763D">
                <w:rPr>
                  <w:b/>
                </w:rPr>
                <w:delText>VČELAŘOVÁ, H. (70)</w:delText>
              </w:r>
              <w:r w:rsidDel="0034763D">
                <w:delText xml:space="preserve">, CHRÁSKA, M., MARTINCOVÁ, J. and ANDRYSOVÁ, P. (2014). Psychosociální aspekty nadváhy a obezity dětí raného a předškolního věku v kontextu vybraných sociodemografických ukazatelů v ČR a v některých dalších zemích. </w:delText>
              </w:r>
              <w:r w:rsidDel="0034763D">
                <w:rPr>
                  <w:rStyle w:val="Zdraznn"/>
                </w:rPr>
                <w:delText>Sociální pedagogika</w:delText>
              </w:r>
              <w:r w:rsidDel="0034763D">
                <w:delText>, 2(2):9-21. Jost</w:delText>
              </w:r>
            </w:del>
          </w:p>
        </w:tc>
      </w:tr>
      <w:tr w:rsidR="00397CED" w14:paraId="4E3B886F"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E34E4D4" w14:textId="77777777" w:rsidR="00397CED" w:rsidRDefault="007C733A">
            <w:pPr>
              <w:widowControl w:val="0"/>
              <w:rPr>
                <w:b/>
              </w:rPr>
            </w:pPr>
            <w:r>
              <w:rPr>
                <w:b/>
              </w:rPr>
              <w:t>Působení v zahraničí</w:t>
            </w:r>
          </w:p>
        </w:tc>
      </w:tr>
      <w:tr w:rsidR="00397CED" w14:paraId="2DEC6A35"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5CEDE80F" w14:textId="77777777" w:rsidR="00397CED" w:rsidRDefault="00397CED">
            <w:pPr>
              <w:widowControl w:val="0"/>
              <w:rPr>
                <w:b/>
              </w:rPr>
            </w:pPr>
          </w:p>
        </w:tc>
      </w:tr>
      <w:tr w:rsidR="00397CED" w14:paraId="0A797862"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61B3362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331CAF7"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18443A2D"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0C789F07" w14:textId="77777777" w:rsidR="00397CED" w:rsidRDefault="007C733A">
            <w:pPr>
              <w:widowControl w:val="0"/>
              <w:jc w:val="both"/>
            </w:pPr>
            <w:r>
              <w:t>30. 10. 2022</w:t>
            </w:r>
          </w:p>
        </w:tc>
      </w:tr>
    </w:tbl>
    <w:p w14:paraId="710BFADA" w14:textId="77777777" w:rsidR="00397CED" w:rsidRDefault="00397CED"/>
    <w:p w14:paraId="73A36053" w14:textId="77777777" w:rsidR="00397CED" w:rsidRDefault="00397CED"/>
    <w:p w14:paraId="5DB335FA"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640819AE"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3F2AB254" w14:textId="2C7BDF0E" w:rsidR="00397CED" w:rsidRDefault="007C733A">
            <w:pPr>
              <w:pageBreakBefore/>
              <w:widowControl w:val="0"/>
              <w:tabs>
                <w:tab w:val="right" w:pos="9533"/>
              </w:tabs>
              <w:jc w:val="both"/>
            </w:pPr>
            <w:r>
              <w:rPr>
                <w:b/>
                <w:sz w:val="28"/>
              </w:rPr>
              <w:lastRenderedPageBreak/>
              <w:t>C-I – Personální zabezpečení</w:t>
            </w:r>
            <w:r>
              <w:rPr>
                <w:b/>
                <w:sz w:val="28"/>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939" w:author="Jiří Vojtěšek" w:date="2023-01-24T20:39:00Z">
              <w:r w:rsidR="008A5423">
                <w:rPr>
                  <w:b/>
                  <w:sz w:val="24"/>
                  <w:szCs w:val="22"/>
                  <w:lang w:eastAsia="en-US"/>
                </w:rPr>
                <w:t>Abecední seznam</w:t>
              </w:r>
            </w:ins>
            <w:del w:id="1940" w:author="Jiří Vojtěšek" w:date="2023-01-24T20:39:00Z">
              <w:r w:rsidDel="008A5423">
                <w:rPr>
                  <w:rStyle w:val="Odkazintenzivn"/>
                </w:rPr>
                <w:delText>Abecední seznam</w:delText>
              </w:r>
            </w:del>
            <w:r>
              <w:rPr>
                <w:rStyle w:val="Odkazintenzivn"/>
              </w:rPr>
              <w:fldChar w:fldCharType="end"/>
            </w:r>
          </w:p>
        </w:tc>
      </w:tr>
      <w:tr w:rsidR="00397CED" w14:paraId="7E3F058D"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25CE07E5"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6C11B44E" w14:textId="77777777" w:rsidR="00397CED" w:rsidRDefault="007C733A">
            <w:pPr>
              <w:widowControl w:val="0"/>
              <w:jc w:val="both"/>
            </w:pPr>
            <w:r>
              <w:t>Univerzita Tomáše Bati ve Zlíně</w:t>
            </w:r>
          </w:p>
        </w:tc>
      </w:tr>
      <w:tr w:rsidR="00397CED" w14:paraId="55DD1381"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2C4DDBE"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657BB509" w14:textId="77777777" w:rsidR="00397CED" w:rsidRDefault="007C733A">
            <w:pPr>
              <w:widowControl w:val="0"/>
              <w:jc w:val="both"/>
            </w:pPr>
            <w:r>
              <w:t>Fakulta aplikované informatiky</w:t>
            </w:r>
          </w:p>
        </w:tc>
      </w:tr>
      <w:tr w:rsidR="00397CED" w14:paraId="0B2F251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D4211A9"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0AAC330D" w14:textId="77777777" w:rsidR="00397CED" w:rsidRDefault="007C733A">
            <w:pPr>
              <w:widowControl w:val="0"/>
              <w:jc w:val="both"/>
            </w:pPr>
            <w:r>
              <w:t>Učitelství informatiky pro základní a střední školy</w:t>
            </w:r>
          </w:p>
        </w:tc>
      </w:tr>
      <w:tr w:rsidR="00397CED" w14:paraId="7DC00752"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2AAF5D2B"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249604BA" w14:textId="77777777" w:rsidR="00397CED" w:rsidRDefault="007C733A">
            <w:pPr>
              <w:widowControl w:val="0"/>
              <w:jc w:val="both"/>
            </w:pPr>
            <w:r>
              <w:t xml:space="preserve">Adam </w:t>
            </w:r>
            <w:bookmarkStart w:id="1941" w:name="aViktorin"/>
            <w:r>
              <w:t>Viktorin</w:t>
            </w:r>
            <w:bookmarkEnd w:id="1941"/>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2A401FB3"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790CDE7B" w14:textId="77777777" w:rsidR="00397CED" w:rsidRDefault="007C733A">
            <w:pPr>
              <w:widowControl w:val="0"/>
              <w:jc w:val="both"/>
            </w:pPr>
            <w:r>
              <w:t>Ing. Ph.D.</w:t>
            </w:r>
          </w:p>
        </w:tc>
      </w:tr>
      <w:tr w:rsidR="00397CED" w14:paraId="6E7EBBDF"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AE5D1B2"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6DAA6BB5" w14:textId="77777777" w:rsidR="00397CED" w:rsidRDefault="007C733A">
            <w:pPr>
              <w:widowControl w:val="0"/>
              <w:jc w:val="both"/>
            </w:pPr>
            <w:r>
              <w:t>1989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3DF2FAFC"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2D9375AE"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D166FC7"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30CAD76C"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70B71190"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A29BE85" w14:textId="77777777" w:rsidR="00397CED" w:rsidRDefault="007C733A">
            <w:pPr>
              <w:widowControl w:val="0"/>
              <w:jc w:val="both"/>
            </w:pPr>
            <w:r>
              <w:t>08/25</w:t>
            </w:r>
          </w:p>
        </w:tc>
      </w:tr>
      <w:tr w:rsidR="00397CED" w14:paraId="0DD12344"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0EFA45C3"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3253051C"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5F7D0A6"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7F0C4319"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14770B46"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5F83334" w14:textId="77777777" w:rsidR="00397CED" w:rsidRDefault="007C733A">
            <w:pPr>
              <w:widowControl w:val="0"/>
              <w:jc w:val="both"/>
            </w:pPr>
            <w:r>
              <w:t>08/25</w:t>
            </w:r>
          </w:p>
        </w:tc>
      </w:tr>
      <w:tr w:rsidR="00397CED" w14:paraId="00922EAC"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2B42A539"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36C9340E"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5FDEC757" w14:textId="77777777" w:rsidR="00397CED" w:rsidRDefault="007C733A">
            <w:pPr>
              <w:widowControl w:val="0"/>
              <w:jc w:val="both"/>
              <w:rPr>
                <w:b/>
              </w:rPr>
            </w:pPr>
            <w:r>
              <w:rPr>
                <w:b/>
              </w:rPr>
              <w:t>rozsah</w:t>
            </w:r>
          </w:p>
        </w:tc>
      </w:tr>
      <w:tr w:rsidR="00397CED" w14:paraId="3537C30F"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03153CB4"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60C66C0E"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372C2FEF" w14:textId="77777777" w:rsidR="00397CED" w:rsidRDefault="00397CED">
            <w:pPr>
              <w:widowControl w:val="0"/>
              <w:jc w:val="both"/>
            </w:pPr>
          </w:p>
        </w:tc>
      </w:tr>
      <w:tr w:rsidR="00397CED" w14:paraId="1D42C17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742EB1E"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018E34A8" w14:textId="77777777">
        <w:trPr>
          <w:trHeight w:val="328"/>
        </w:trPr>
        <w:tc>
          <w:tcPr>
            <w:tcW w:w="9859" w:type="dxa"/>
            <w:gridSpan w:val="15"/>
            <w:tcBorders>
              <w:left w:val="single" w:sz="4" w:space="0" w:color="000000"/>
              <w:bottom w:val="single" w:sz="4" w:space="0" w:color="000000"/>
              <w:right w:val="single" w:sz="4" w:space="0" w:color="000000"/>
            </w:tcBorders>
          </w:tcPr>
          <w:p w14:paraId="25054E86" w14:textId="77777777" w:rsidR="00397CED" w:rsidRDefault="007C733A">
            <w:pPr>
              <w:widowControl w:val="0"/>
              <w:jc w:val="both"/>
            </w:pPr>
            <w:r>
              <w:t>Algoritmizace pro učitele informatiky – garant, přednášející (100 %)</w:t>
            </w:r>
          </w:p>
          <w:p w14:paraId="57A21F0E" w14:textId="77777777" w:rsidR="00397CED" w:rsidRDefault="007C733A">
            <w:pPr>
              <w:widowControl w:val="0"/>
              <w:jc w:val="both"/>
            </w:pPr>
            <w:r>
              <w:t>Programování pro učitele informatiky – garant, přednášející (100 %)</w:t>
            </w:r>
          </w:p>
        </w:tc>
      </w:tr>
      <w:tr w:rsidR="00397CED" w14:paraId="1672D4D2"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4786B8F8"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7F526098" w14:textId="77777777">
        <w:trPr>
          <w:trHeight w:val="340"/>
        </w:trPr>
        <w:tc>
          <w:tcPr>
            <w:tcW w:w="2801" w:type="dxa"/>
            <w:gridSpan w:val="2"/>
            <w:tcBorders>
              <w:left w:val="single" w:sz="4" w:space="0" w:color="000000"/>
              <w:bottom w:val="single" w:sz="4" w:space="0" w:color="000000"/>
              <w:right w:val="single" w:sz="4" w:space="0" w:color="000000"/>
            </w:tcBorders>
          </w:tcPr>
          <w:p w14:paraId="4E5B293F"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1A4A2F21"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2AFEC547"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0AE308CB"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42D4F89C" w14:textId="77777777" w:rsidR="00397CED" w:rsidRDefault="007C733A">
            <w:pPr>
              <w:widowControl w:val="0"/>
              <w:jc w:val="both"/>
            </w:pPr>
            <w:r>
              <w:rPr>
                <w:b/>
              </w:rPr>
              <w:t>(</w:t>
            </w:r>
            <w:r>
              <w:rPr>
                <w:b/>
                <w:i/>
                <w:iCs/>
              </w:rPr>
              <w:t>nepovinný údaj</w:t>
            </w:r>
            <w:r>
              <w:rPr>
                <w:b/>
              </w:rPr>
              <w:t>) Počet hodin za semestr</w:t>
            </w:r>
          </w:p>
        </w:tc>
      </w:tr>
      <w:tr w:rsidR="00397CED" w14:paraId="307552D1" w14:textId="77777777">
        <w:trPr>
          <w:trHeight w:val="285"/>
        </w:trPr>
        <w:tc>
          <w:tcPr>
            <w:tcW w:w="2801" w:type="dxa"/>
            <w:gridSpan w:val="2"/>
            <w:tcBorders>
              <w:left w:val="single" w:sz="4" w:space="0" w:color="000000"/>
              <w:bottom w:val="single" w:sz="4" w:space="0" w:color="000000"/>
              <w:right w:val="single" w:sz="4" w:space="0" w:color="000000"/>
            </w:tcBorders>
          </w:tcPr>
          <w:p w14:paraId="1650A4F4" w14:textId="77777777" w:rsidR="00397CED" w:rsidRDefault="007C733A">
            <w:pPr>
              <w:widowControl w:val="0"/>
              <w:jc w:val="both"/>
            </w:pPr>
            <w:r>
              <w:t>Datová analýza a inteligentní výpočty</w:t>
            </w:r>
          </w:p>
        </w:tc>
        <w:tc>
          <w:tcPr>
            <w:tcW w:w="2413" w:type="dxa"/>
            <w:gridSpan w:val="3"/>
            <w:tcBorders>
              <w:left w:val="single" w:sz="4" w:space="0" w:color="000000"/>
              <w:bottom w:val="single" w:sz="4" w:space="0" w:color="000000"/>
              <w:right w:val="single" w:sz="4" w:space="0" w:color="000000"/>
            </w:tcBorders>
          </w:tcPr>
          <w:p w14:paraId="2ED4D053"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548D605"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6475DCD"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3AE64F19" w14:textId="77777777" w:rsidR="00397CED" w:rsidRDefault="007C733A">
            <w:pPr>
              <w:widowControl w:val="0"/>
              <w:jc w:val="both"/>
            </w:pPr>
            <w:r>
              <w:t>24 hod./sem.</w:t>
            </w:r>
          </w:p>
        </w:tc>
      </w:tr>
      <w:tr w:rsidR="00397CED" w14:paraId="72084080" w14:textId="77777777">
        <w:trPr>
          <w:trHeight w:val="285"/>
        </w:trPr>
        <w:tc>
          <w:tcPr>
            <w:tcW w:w="2801" w:type="dxa"/>
            <w:gridSpan w:val="2"/>
            <w:tcBorders>
              <w:left w:val="single" w:sz="4" w:space="0" w:color="000000"/>
              <w:bottom w:val="single" w:sz="4" w:space="0" w:color="000000"/>
              <w:right w:val="single" w:sz="4" w:space="0" w:color="000000"/>
            </w:tcBorders>
          </w:tcPr>
          <w:p w14:paraId="1FF6E283" w14:textId="77777777" w:rsidR="00397CED" w:rsidRDefault="007C733A">
            <w:pPr>
              <w:widowControl w:val="0"/>
              <w:jc w:val="both"/>
            </w:pPr>
            <w:r>
              <w:t>Evoluční výpočetní techniky</w:t>
            </w:r>
          </w:p>
        </w:tc>
        <w:tc>
          <w:tcPr>
            <w:tcW w:w="2413" w:type="dxa"/>
            <w:gridSpan w:val="3"/>
            <w:tcBorders>
              <w:left w:val="single" w:sz="4" w:space="0" w:color="000000"/>
              <w:bottom w:val="single" w:sz="4" w:space="0" w:color="000000"/>
              <w:right w:val="single" w:sz="4" w:space="0" w:color="000000"/>
            </w:tcBorders>
          </w:tcPr>
          <w:p w14:paraId="5D5C731C"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EB8E9DD"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6F0A451"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68DC99E1" w14:textId="77777777" w:rsidR="00397CED" w:rsidRDefault="007C733A">
            <w:pPr>
              <w:widowControl w:val="0"/>
              <w:jc w:val="both"/>
            </w:pPr>
            <w:r>
              <w:t>28 hod./sem.</w:t>
            </w:r>
          </w:p>
        </w:tc>
      </w:tr>
      <w:tr w:rsidR="00397CED" w14:paraId="42E6C224" w14:textId="77777777">
        <w:trPr>
          <w:trHeight w:val="285"/>
        </w:trPr>
        <w:tc>
          <w:tcPr>
            <w:tcW w:w="2801" w:type="dxa"/>
            <w:gridSpan w:val="2"/>
            <w:tcBorders>
              <w:left w:val="single" w:sz="4" w:space="0" w:color="000000"/>
              <w:bottom w:val="single" w:sz="4" w:space="0" w:color="000000"/>
              <w:right w:val="single" w:sz="4" w:space="0" w:color="000000"/>
            </w:tcBorders>
          </w:tcPr>
          <w:p w14:paraId="419F60B1" w14:textId="77777777" w:rsidR="00397CED" w:rsidRDefault="007C733A">
            <w:pPr>
              <w:widowControl w:val="0"/>
              <w:jc w:val="both"/>
            </w:pPr>
            <w:r>
              <w:t>Matematická informatika</w:t>
            </w:r>
          </w:p>
        </w:tc>
        <w:tc>
          <w:tcPr>
            <w:tcW w:w="2413" w:type="dxa"/>
            <w:gridSpan w:val="3"/>
            <w:tcBorders>
              <w:left w:val="single" w:sz="4" w:space="0" w:color="000000"/>
              <w:bottom w:val="single" w:sz="4" w:space="0" w:color="000000"/>
              <w:right w:val="single" w:sz="4" w:space="0" w:color="000000"/>
            </w:tcBorders>
          </w:tcPr>
          <w:p w14:paraId="1A4D3940"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1F9A02A6"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72646F32"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120AC9A7" w14:textId="77777777" w:rsidR="00397CED" w:rsidRDefault="007C733A">
            <w:pPr>
              <w:widowControl w:val="0"/>
              <w:jc w:val="both"/>
            </w:pPr>
            <w:r>
              <w:t>56 hod./sem.</w:t>
            </w:r>
          </w:p>
        </w:tc>
      </w:tr>
      <w:tr w:rsidR="00397CED" w14:paraId="3520C90A" w14:textId="77777777">
        <w:trPr>
          <w:trHeight w:val="285"/>
        </w:trPr>
        <w:tc>
          <w:tcPr>
            <w:tcW w:w="2801" w:type="dxa"/>
            <w:gridSpan w:val="2"/>
            <w:tcBorders>
              <w:left w:val="single" w:sz="4" w:space="0" w:color="000000"/>
              <w:bottom w:val="single" w:sz="4" w:space="0" w:color="000000"/>
              <w:right w:val="single" w:sz="4" w:space="0" w:color="000000"/>
            </w:tcBorders>
          </w:tcPr>
          <w:p w14:paraId="29B2BAF1" w14:textId="77777777" w:rsidR="00397CED" w:rsidRDefault="007C733A">
            <w:pPr>
              <w:widowControl w:val="0"/>
              <w:jc w:val="both"/>
            </w:pPr>
            <w:r>
              <w:t>Softcomputing a datamining</w:t>
            </w:r>
          </w:p>
        </w:tc>
        <w:tc>
          <w:tcPr>
            <w:tcW w:w="2413" w:type="dxa"/>
            <w:gridSpan w:val="3"/>
            <w:tcBorders>
              <w:left w:val="single" w:sz="4" w:space="0" w:color="000000"/>
              <w:bottom w:val="single" w:sz="4" w:space="0" w:color="000000"/>
              <w:right w:val="single" w:sz="4" w:space="0" w:color="000000"/>
            </w:tcBorders>
          </w:tcPr>
          <w:p w14:paraId="48BA7D8D"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356F676F"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0DDFE5AB"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617A8A84" w14:textId="77777777" w:rsidR="00397CED" w:rsidRDefault="007C733A">
            <w:pPr>
              <w:widowControl w:val="0"/>
              <w:jc w:val="both"/>
            </w:pPr>
            <w:r>
              <w:t>56 hod./sem.</w:t>
            </w:r>
          </w:p>
        </w:tc>
      </w:tr>
      <w:tr w:rsidR="00397CED" w14:paraId="7BCB75A9" w14:textId="77777777">
        <w:trPr>
          <w:trHeight w:val="285"/>
        </w:trPr>
        <w:tc>
          <w:tcPr>
            <w:tcW w:w="2801" w:type="dxa"/>
            <w:gridSpan w:val="2"/>
            <w:tcBorders>
              <w:left w:val="single" w:sz="4" w:space="0" w:color="000000"/>
              <w:bottom w:val="single" w:sz="4" w:space="0" w:color="000000"/>
              <w:right w:val="single" w:sz="4" w:space="0" w:color="000000"/>
            </w:tcBorders>
          </w:tcPr>
          <w:p w14:paraId="45CD4B5D" w14:textId="77777777" w:rsidR="00397CED" w:rsidRDefault="007C733A">
            <w:pPr>
              <w:widowControl w:val="0"/>
              <w:jc w:val="both"/>
            </w:pPr>
            <w:r>
              <w:t>Strojové učení</w:t>
            </w:r>
          </w:p>
        </w:tc>
        <w:tc>
          <w:tcPr>
            <w:tcW w:w="2413" w:type="dxa"/>
            <w:gridSpan w:val="3"/>
            <w:tcBorders>
              <w:left w:val="single" w:sz="4" w:space="0" w:color="000000"/>
              <w:bottom w:val="single" w:sz="4" w:space="0" w:color="000000"/>
              <w:right w:val="single" w:sz="4" w:space="0" w:color="000000"/>
            </w:tcBorders>
          </w:tcPr>
          <w:p w14:paraId="6FD11A9B"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43F694C2"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65B5B868"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07705722" w14:textId="77777777" w:rsidR="00397CED" w:rsidRDefault="007C733A">
            <w:pPr>
              <w:widowControl w:val="0"/>
              <w:jc w:val="both"/>
            </w:pPr>
            <w:r>
              <w:t>28 hod./sem.</w:t>
            </w:r>
          </w:p>
        </w:tc>
      </w:tr>
      <w:tr w:rsidR="00397CED" w14:paraId="146CF189" w14:textId="77777777">
        <w:trPr>
          <w:trHeight w:val="285"/>
        </w:trPr>
        <w:tc>
          <w:tcPr>
            <w:tcW w:w="2801" w:type="dxa"/>
            <w:gridSpan w:val="2"/>
            <w:tcBorders>
              <w:left w:val="single" w:sz="4" w:space="0" w:color="000000"/>
              <w:bottom w:val="single" w:sz="4" w:space="0" w:color="000000"/>
              <w:right w:val="single" w:sz="4" w:space="0" w:color="000000"/>
            </w:tcBorders>
          </w:tcPr>
          <w:p w14:paraId="476DCB15" w14:textId="77777777" w:rsidR="00397CED" w:rsidRDefault="007C733A">
            <w:pPr>
              <w:widowControl w:val="0"/>
              <w:jc w:val="both"/>
            </w:pPr>
            <w:r>
              <w:t>Umělá a výpočetní inteligence</w:t>
            </w:r>
          </w:p>
        </w:tc>
        <w:tc>
          <w:tcPr>
            <w:tcW w:w="2413" w:type="dxa"/>
            <w:gridSpan w:val="3"/>
            <w:tcBorders>
              <w:left w:val="single" w:sz="4" w:space="0" w:color="000000"/>
              <w:bottom w:val="single" w:sz="4" w:space="0" w:color="000000"/>
              <w:right w:val="single" w:sz="4" w:space="0" w:color="000000"/>
            </w:tcBorders>
          </w:tcPr>
          <w:p w14:paraId="5A14B3AD"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673DE5E3"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CA920D6"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0F5D96C0" w14:textId="77777777" w:rsidR="00397CED" w:rsidRDefault="007C733A">
            <w:pPr>
              <w:widowControl w:val="0"/>
              <w:jc w:val="both"/>
            </w:pPr>
            <w:r>
              <w:t>56 hod./sem.</w:t>
            </w:r>
          </w:p>
        </w:tc>
      </w:tr>
      <w:tr w:rsidR="00397CED" w14:paraId="524F412C" w14:textId="77777777">
        <w:trPr>
          <w:trHeight w:val="285"/>
        </w:trPr>
        <w:tc>
          <w:tcPr>
            <w:tcW w:w="2801" w:type="dxa"/>
            <w:gridSpan w:val="2"/>
            <w:tcBorders>
              <w:left w:val="single" w:sz="4" w:space="0" w:color="000000"/>
              <w:bottom w:val="single" w:sz="4" w:space="0" w:color="000000"/>
              <w:right w:val="single" w:sz="4" w:space="0" w:color="000000"/>
            </w:tcBorders>
          </w:tcPr>
          <w:p w14:paraId="327AC792" w14:textId="77777777" w:rsidR="00397CED" w:rsidRDefault="007C733A">
            <w:pPr>
              <w:widowControl w:val="0"/>
              <w:jc w:val="both"/>
            </w:pPr>
            <w:r>
              <w:t>Umělé a neuronové sítě</w:t>
            </w:r>
          </w:p>
        </w:tc>
        <w:tc>
          <w:tcPr>
            <w:tcW w:w="2413" w:type="dxa"/>
            <w:gridSpan w:val="3"/>
            <w:tcBorders>
              <w:left w:val="single" w:sz="4" w:space="0" w:color="000000"/>
              <w:bottom w:val="single" w:sz="4" w:space="0" w:color="000000"/>
              <w:right w:val="single" w:sz="4" w:space="0" w:color="000000"/>
            </w:tcBorders>
          </w:tcPr>
          <w:p w14:paraId="2B470BB9"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5F999052"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1428B02" w14:textId="77777777" w:rsidR="00397CED" w:rsidRDefault="007C733A">
            <w:pPr>
              <w:widowControl w:val="0"/>
              <w:jc w:val="both"/>
            </w:pPr>
            <w:r>
              <w:t>Cvičící (100 %)</w:t>
            </w:r>
          </w:p>
        </w:tc>
        <w:tc>
          <w:tcPr>
            <w:tcW w:w="1969" w:type="dxa"/>
            <w:gridSpan w:val="3"/>
            <w:tcBorders>
              <w:left w:val="single" w:sz="4" w:space="0" w:color="000000"/>
              <w:bottom w:val="single" w:sz="4" w:space="0" w:color="000000"/>
              <w:right w:val="single" w:sz="4" w:space="0" w:color="000000"/>
            </w:tcBorders>
          </w:tcPr>
          <w:p w14:paraId="10DB90D0" w14:textId="77777777" w:rsidR="00397CED" w:rsidRDefault="007C733A">
            <w:pPr>
              <w:widowControl w:val="0"/>
              <w:jc w:val="both"/>
            </w:pPr>
            <w:r>
              <w:t>56 hod./sem.</w:t>
            </w:r>
          </w:p>
        </w:tc>
      </w:tr>
      <w:tr w:rsidR="00397CED" w14:paraId="74C0F743"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5840502" w14:textId="77777777" w:rsidR="00397CED" w:rsidRDefault="007C733A">
            <w:pPr>
              <w:widowControl w:val="0"/>
              <w:jc w:val="both"/>
              <w:rPr>
                <w:b/>
              </w:rPr>
            </w:pPr>
            <w:r>
              <w:rPr>
                <w:b/>
              </w:rPr>
              <w:t>Údaje o vzdělání na VŠ</w:t>
            </w:r>
          </w:p>
        </w:tc>
      </w:tr>
      <w:tr w:rsidR="00397CED" w14:paraId="2AB2D85D" w14:textId="77777777">
        <w:trPr>
          <w:trHeight w:val="438"/>
        </w:trPr>
        <w:tc>
          <w:tcPr>
            <w:tcW w:w="9859" w:type="dxa"/>
            <w:gridSpan w:val="15"/>
            <w:tcBorders>
              <w:top w:val="single" w:sz="4" w:space="0" w:color="000000"/>
              <w:left w:val="single" w:sz="4" w:space="0" w:color="000000"/>
              <w:bottom w:val="single" w:sz="4" w:space="0" w:color="000000"/>
              <w:right w:val="single" w:sz="4" w:space="0" w:color="000000"/>
            </w:tcBorders>
          </w:tcPr>
          <w:p w14:paraId="29DAC7DE" w14:textId="77777777" w:rsidR="00397CED" w:rsidRDefault="007C733A">
            <w:pPr>
              <w:widowControl w:val="0"/>
              <w:tabs>
                <w:tab w:val="left" w:pos="1080"/>
              </w:tabs>
              <w:snapToGrid w:val="0"/>
              <w:ind w:left="1041" w:hanging="1041"/>
              <w:jc w:val="both"/>
            </w:pPr>
            <w:r>
              <w:t xml:space="preserve">2013-2015 </w:t>
            </w:r>
            <w:r>
              <w:tab/>
              <w:t xml:space="preserve">Univerzita Tomáše Bati ve Zlíně, Fakulta aplikované informatiky, obor Počítačové a komunikační technologie, </w:t>
            </w:r>
            <w:ins w:id="1942" w:author="Jiri Vojtesek" w:date="2023-01-09T23:07:00Z">
              <w:r>
                <w:t>(</w:t>
              </w:r>
            </w:ins>
            <w:r>
              <w:t>Ing.</w:t>
            </w:r>
            <w:ins w:id="1943" w:author="Jiri Vojtesek" w:date="2023-01-09T23:07:00Z">
              <w:r>
                <w:t>)</w:t>
              </w:r>
            </w:ins>
          </w:p>
          <w:p w14:paraId="4932534F" w14:textId="77777777" w:rsidR="00397CED" w:rsidRDefault="007C733A">
            <w:pPr>
              <w:widowControl w:val="0"/>
              <w:tabs>
                <w:tab w:val="left" w:pos="1080"/>
              </w:tabs>
              <w:snapToGrid w:val="0"/>
              <w:ind w:left="1041" w:hanging="1041"/>
              <w:jc w:val="both"/>
            </w:pPr>
            <w:r>
              <w:t xml:space="preserve">2015-2021 </w:t>
            </w:r>
            <w:r>
              <w:tab/>
              <w:t xml:space="preserve">Univerzita Tomáše Bati ve Zlíně, Fakulta aplikované informatiky, obor Inženýrská informatika, </w:t>
            </w:r>
            <w:ins w:id="1944" w:author="Jiri Vojtesek" w:date="2023-01-09T23:07:00Z">
              <w:r>
                <w:t>(</w:t>
              </w:r>
            </w:ins>
            <w:r>
              <w:t>Ph.D.</w:t>
            </w:r>
            <w:ins w:id="1945" w:author="Jiri Vojtesek" w:date="2023-01-09T23:07:00Z">
              <w:r>
                <w:t>)</w:t>
              </w:r>
            </w:ins>
          </w:p>
        </w:tc>
      </w:tr>
      <w:tr w:rsidR="00397CED" w14:paraId="245D3706"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A233962" w14:textId="77777777" w:rsidR="00397CED" w:rsidRDefault="007C733A">
            <w:pPr>
              <w:widowControl w:val="0"/>
              <w:jc w:val="both"/>
              <w:rPr>
                <w:b/>
              </w:rPr>
            </w:pPr>
            <w:r>
              <w:rPr>
                <w:b/>
              </w:rPr>
              <w:t>Údaje o odborném působení od absolvování VŠ</w:t>
            </w:r>
          </w:p>
        </w:tc>
      </w:tr>
      <w:tr w:rsidR="00397CED" w14:paraId="6167B7BB" w14:textId="77777777">
        <w:trPr>
          <w:trHeight w:val="664"/>
        </w:trPr>
        <w:tc>
          <w:tcPr>
            <w:tcW w:w="9859" w:type="dxa"/>
            <w:gridSpan w:val="15"/>
            <w:tcBorders>
              <w:top w:val="single" w:sz="4" w:space="0" w:color="000000"/>
              <w:left w:val="single" w:sz="4" w:space="0" w:color="000000"/>
              <w:bottom w:val="single" w:sz="4" w:space="0" w:color="000000"/>
              <w:right w:val="single" w:sz="4" w:space="0" w:color="000000"/>
            </w:tcBorders>
          </w:tcPr>
          <w:p w14:paraId="2714B387" w14:textId="77777777" w:rsidR="00397CED" w:rsidRDefault="007C733A">
            <w:pPr>
              <w:widowControl w:val="0"/>
              <w:tabs>
                <w:tab w:val="left" w:pos="1028"/>
              </w:tabs>
              <w:ind w:left="1028" w:hanging="1028"/>
              <w:jc w:val="both"/>
            </w:pPr>
            <w:r>
              <w:t>2019-2021</w:t>
            </w:r>
            <w:r>
              <w:tab/>
              <w:t>Univerzita Tomáše Bati ve Zlíně, Fakulta aplikované informatiky, Ústav informatiky a umělé inteligence, asistent</w:t>
            </w:r>
          </w:p>
          <w:p w14:paraId="60380D6B" w14:textId="77777777" w:rsidR="00397CED" w:rsidRDefault="007C733A">
            <w:pPr>
              <w:widowControl w:val="0"/>
              <w:tabs>
                <w:tab w:val="left" w:pos="1028"/>
              </w:tabs>
              <w:ind w:left="1028" w:hanging="1028"/>
              <w:jc w:val="both"/>
            </w:pPr>
            <w:r>
              <w:t>2021-dosud</w:t>
            </w:r>
            <w:r>
              <w:tab/>
              <w:t>Univerzita Tomáše Bati ve Zlíně, Fakulta aplikované informatiky, Ústav informatiky a umělé inteligence, odborný asistent</w:t>
            </w:r>
          </w:p>
        </w:tc>
      </w:tr>
      <w:tr w:rsidR="00397CED" w14:paraId="23CBDFE2"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300766B" w14:textId="77777777" w:rsidR="00397CED" w:rsidRDefault="007C733A">
            <w:pPr>
              <w:widowControl w:val="0"/>
              <w:jc w:val="both"/>
              <w:rPr>
                <w:b/>
              </w:rPr>
            </w:pPr>
            <w:r>
              <w:rPr>
                <w:b/>
              </w:rPr>
              <w:t>Zkušenosti s vedením kvalifikačních a rigorózních prací</w:t>
            </w:r>
          </w:p>
        </w:tc>
      </w:tr>
      <w:tr w:rsidR="00397CED" w14:paraId="664B4C49" w14:textId="77777777">
        <w:trPr>
          <w:trHeight w:val="437"/>
        </w:trPr>
        <w:tc>
          <w:tcPr>
            <w:tcW w:w="9859" w:type="dxa"/>
            <w:gridSpan w:val="15"/>
            <w:tcBorders>
              <w:top w:val="single" w:sz="4" w:space="0" w:color="000000"/>
              <w:left w:val="single" w:sz="4" w:space="0" w:color="000000"/>
              <w:bottom w:val="single" w:sz="4" w:space="0" w:color="000000"/>
              <w:right w:val="single" w:sz="4" w:space="0" w:color="000000"/>
            </w:tcBorders>
          </w:tcPr>
          <w:p w14:paraId="5F58A1FD" w14:textId="77777777" w:rsidR="00397CED" w:rsidRDefault="007C733A">
            <w:pPr>
              <w:widowControl w:val="0"/>
              <w:jc w:val="both"/>
            </w:pPr>
            <w:r>
              <w:t>Vedoucí 1 úspěšně obhájené bakalářské práce, 2 úspěšně obhájených diplomových prací, konzultant 3 studentů doktorského studijního programu.</w:t>
            </w:r>
          </w:p>
        </w:tc>
      </w:tr>
      <w:tr w:rsidR="00397CED" w14:paraId="12DE9064"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71BA8381"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1B53D6CA"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7A63BEA6"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5F95DA24" w14:textId="77777777" w:rsidR="00397CED" w:rsidRDefault="007C733A">
            <w:pPr>
              <w:widowControl w:val="0"/>
              <w:jc w:val="both"/>
              <w:rPr>
                <w:b/>
              </w:rPr>
            </w:pPr>
            <w:r>
              <w:rPr>
                <w:b/>
              </w:rPr>
              <w:t>Ohlasy publikací</w:t>
            </w:r>
          </w:p>
        </w:tc>
      </w:tr>
      <w:tr w:rsidR="00397CED" w14:paraId="4FE097C2"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7F5602B9"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21B36E77"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BA19D6C"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02214268"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50FD4129"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EB99046" w14:textId="77777777" w:rsidR="00397CED" w:rsidRDefault="007C733A">
            <w:pPr>
              <w:widowControl w:val="0"/>
              <w:jc w:val="both"/>
              <w:rPr>
                <w:b/>
                <w:sz w:val="18"/>
              </w:rPr>
            </w:pPr>
            <w:r>
              <w:rPr>
                <w:b/>
                <w:sz w:val="18"/>
              </w:rPr>
              <w:t>ostatní</w:t>
            </w:r>
          </w:p>
        </w:tc>
      </w:tr>
      <w:tr w:rsidR="00397CED" w14:paraId="46110CB9"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762ACE81"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634133AE"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57688E20"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61213B63" w14:textId="77777777" w:rsidR="00397CED" w:rsidRDefault="007C733A">
            <w:pPr>
              <w:widowControl w:val="0"/>
              <w:jc w:val="both"/>
              <w:rPr>
                <w:b/>
              </w:rPr>
            </w:pPr>
            <w:r>
              <w:rPr>
                <w:b/>
              </w:rPr>
              <w:t>178</w:t>
            </w:r>
          </w:p>
        </w:tc>
        <w:tc>
          <w:tcPr>
            <w:tcW w:w="693" w:type="dxa"/>
            <w:tcBorders>
              <w:top w:val="single" w:sz="4" w:space="0" w:color="000000"/>
              <w:left w:val="single" w:sz="4" w:space="0" w:color="000000"/>
              <w:bottom w:val="single" w:sz="4" w:space="0" w:color="000000"/>
              <w:right w:val="single" w:sz="4" w:space="0" w:color="000000"/>
            </w:tcBorders>
          </w:tcPr>
          <w:p w14:paraId="52F03608" w14:textId="77777777" w:rsidR="00397CED" w:rsidRDefault="007C733A">
            <w:pPr>
              <w:widowControl w:val="0"/>
              <w:jc w:val="both"/>
              <w:rPr>
                <w:b/>
              </w:rPr>
            </w:pPr>
            <w:r>
              <w:rPr>
                <w:b/>
              </w:rPr>
              <w:t>396</w:t>
            </w:r>
          </w:p>
        </w:tc>
        <w:tc>
          <w:tcPr>
            <w:tcW w:w="694" w:type="dxa"/>
            <w:tcBorders>
              <w:top w:val="single" w:sz="4" w:space="0" w:color="000000"/>
              <w:left w:val="single" w:sz="4" w:space="0" w:color="000000"/>
              <w:bottom w:val="single" w:sz="4" w:space="0" w:color="000000"/>
              <w:right w:val="single" w:sz="4" w:space="0" w:color="000000"/>
            </w:tcBorders>
          </w:tcPr>
          <w:p w14:paraId="6455AE6A" w14:textId="77777777" w:rsidR="00397CED" w:rsidRDefault="007C733A">
            <w:pPr>
              <w:widowControl w:val="0"/>
              <w:jc w:val="both"/>
              <w:rPr>
                <w:b/>
              </w:rPr>
            </w:pPr>
            <w:r>
              <w:rPr>
                <w:b/>
              </w:rPr>
              <w:t>491</w:t>
            </w:r>
          </w:p>
        </w:tc>
      </w:tr>
      <w:tr w:rsidR="00397CED" w14:paraId="5928394E"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1721E47C"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0A472345"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6620C6B6"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12741A3F"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0B1FAC78" w14:textId="77777777" w:rsidR="00397CED" w:rsidRDefault="007C733A">
            <w:pPr>
              <w:widowControl w:val="0"/>
              <w:rPr>
                <w:b/>
              </w:rPr>
            </w:pPr>
            <w:r>
              <w:rPr>
                <w:b/>
              </w:rPr>
              <w:t xml:space="preserve">    5/8</w:t>
            </w:r>
          </w:p>
        </w:tc>
      </w:tr>
      <w:tr w:rsidR="00397CED" w14:paraId="52DB3F3B"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72B4AA3"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51CA8EF2"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4015A98D" w14:textId="77777777" w:rsidR="00397CED" w:rsidRDefault="007C733A">
            <w:pPr>
              <w:widowControl w:val="0"/>
            </w:pPr>
            <w:r>
              <w:rPr>
                <w:b/>
                <w:bCs/>
              </w:rPr>
              <w:t>VIKTORIN</w:t>
            </w:r>
            <w:r>
              <w:t>, </w:t>
            </w:r>
            <w:r>
              <w:rPr>
                <w:b/>
                <w:bCs/>
              </w:rPr>
              <w:t xml:space="preserve">A. </w:t>
            </w:r>
            <w:r>
              <w:t>(</w:t>
            </w:r>
            <w:r>
              <w:rPr>
                <w:b/>
                <w:bCs/>
              </w:rPr>
              <w:t>65),</w:t>
            </w:r>
            <w:r>
              <w:t xml:space="preserve"> ŠENKEŘÍK, R., PLUHÁČEK, M., KADAVÝ, T., ZAMUDA, A. (2019) Distance based parameter adaptation for Success-History based Differential Evolution. </w:t>
            </w:r>
            <w:r>
              <w:rPr>
                <w:i/>
                <w:iCs/>
              </w:rPr>
              <w:t>Swarm and Evolutionary Computation</w:t>
            </w:r>
            <w:r>
              <w:t>, roč. 2019, č. 50, s. 1-17. ISSN 2210-6502. Jimp</w:t>
            </w:r>
          </w:p>
          <w:p w14:paraId="1A166E60" w14:textId="77777777" w:rsidR="00397CED" w:rsidRDefault="007C733A">
            <w:pPr>
              <w:widowControl w:val="0"/>
            </w:pPr>
            <w:r>
              <w:t xml:space="preserve">HRABEC, D., SOMPLAK, R., NEVRLY, V., </w:t>
            </w:r>
            <w:r>
              <w:rPr>
                <w:b/>
                <w:bCs/>
              </w:rPr>
              <w:t>VIKTORIN, A. (15</w:t>
            </w:r>
            <w:r>
              <w:t>), PLUHÁČEK, M., POPELA, P. (2020) Sustainable waste-to-energy facility location: Influence of demand on energy sales. </w:t>
            </w:r>
            <w:r>
              <w:rPr>
                <w:i/>
                <w:iCs/>
              </w:rPr>
              <w:t>Energy</w:t>
            </w:r>
            <w:r>
              <w:t>, roč. 207, č. neuvedeno, s. 1-15. ISSN 0360-5442. Jimp</w:t>
            </w:r>
          </w:p>
          <w:p w14:paraId="69951EC8" w14:textId="77777777" w:rsidR="00397CED" w:rsidRDefault="007C733A">
            <w:pPr>
              <w:widowControl w:val="0"/>
            </w:pPr>
            <w:r>
              <w:rPr>
                <w:b/>
                <w:bCs/>
              </w:rPr>
              <w:t>VIKTORIN</w:t>
            </w:r>
            <w:r>
              <w:t>, </w:t>
            </w:r>
            <w:r>
              <w:rPr>
                <w:b/>
                <w:bCs/>
              </w:rPr>
              <w:t>A. (70),</w:t>
            </w:r>
            <w:r>
              <w:t xml:space="preserve"> ŠENKEŘÍK, R., PLUHÁČEK, M., KADAVÝ, T. (2020) Analysing knowledge transfer in SHADE via complex network. </w:t>
            </w:r>
            <w:r>
              <w:rPr>
                <w:i/>
                <w:iCs/>
              </w:rPr>
              <w:t>LOGIC JOURNAL OF THE IGPL</w:t>
            </w:r>
            <w:r>
              <w:t>, roč. 28, č. 2, s. 153-170. ISSN 1367-0751. Jimp</w:t>
            </w:r>
          </w:p>
          <w:p w14:paraId="18CACA8E" w14:textId="77777777" w:rsidR="00397CED" w:rsidRDefault="007C733A">
            <w:pPr>
              <w:widowControl w:val="0"/>
            </w:pPr>
            <w:r>
              <w:rPr>
                <w:b/>
                <w:bCs/>
              </w:rPr>
              <w:t>VIKTORIN</w:t>
            </w:r>
            <w:r>
              <w:t>, </w:t>
            </w:r>
            <w:r>
              <w:rPr>
                <w:b/>
                <w:bCs/>
              </w:rPr>
              <w:t xml:space="preserve">A. </w:t>
            </w:r>
            <w:r>
              <w:t>(</w:t>
            </w:r>
            <w:r>
              <w:rPr>
                <w:b/>
                <w:bCs/>
              </w:rPr>
              <w:t>65)</w:t>
            </w:r>
            <w:r>
              <w:t xml:space="preserve"> ŠENKEŘÍK, R., PLUHÁČEK, M., KADAVÝ, T., ZAMUDA, A. (2019) DISH Algorithm Solving the CEC 2019 100-Digit Challenge. </w:t>
            </w:r>
            <w:r>
              <w:rPr>
                <w:i/>
                <w:iCs/>
              </w:rPr>
              <w:t>2019 IEEE Congress on Evolutionary Computation (CEC)</w:t>
            </w:r>
            <w:r>
              <w:t xml:space="preserve">. Piscataway, New </w:t>
            </w:r>
            <w:proofErr w:type="gramStart"/>
            <w:r>
              <w:t>Jersey : Institute</w:t>
            </w:r>
            <w:proofErr w:type="gramEnd"/>
            <w:r>
              <w:t xml:space="preserve"> of Electrical and Electronics Engineers Inc., s. 1-6. ISBN 978-1-72812-153-6. D</w:t>
            </w:r>
          </w:p>
          <w:p w14:paraId="36C972A4" w14:textId="77777777" w:rsidR="00397CED" w:rsidRDefault="007C733A">
            <w:pPr>
              <w:widowControl w:val="0"/>
              <w:jc w:val="both"/>
              <w:rPr>
                <w:del w:id="1946" w:author="Jiří Vojtěšek" w:date="2023-01-10T13:46:00Z"/>
              </w:rPr>
            </w:pPr>
            <w:del w:id="1947" w:author="Jiří Vojtěšek" w:date="2023-01-10T13:46:00Z">
              <w:r>
                <w:rPr>
                  <w:b/>
                  <w:bCs/>
                </w:rPr>
                <w:delText>VIKTORIN</w:delText>
              </w:r>
              <w:r>
                <w:delText>, </w:delText>
              </w:r>
              <w:r>
                <w:rPr>
                  <w:b/>
                  <w:bCs/>
                </w:rPr>
                <w:delText>A. (70),</w:delText>
              </w:r>
              <w:r>
                <w:delText xml:space="preserve"> ŠENKEŘÍK, R., PLUHÁČEK, M., KADAVÝ, T. (2018) Addressing Premature Convergence with Distance based Parameter Adaptation in SHADE. </w:delText>
              </w:r>
              <w:r>
                <w:rPr>
                  <w:i/>
                  <w:iCs/>
                </w:rPr>
                <w:delText>International Conference on Systems, Signals, and Image Processing</w:delText>
              </w:r>
              <w:r>
                <w:delText>. Los Alamitors : IEEE Computer Society. ISSN 21578672. ISBN 978-153866979-2. D</w:delText>
              </w:r>
            </w:del>
          </w:p>
          <w:p w14:paraId="693FDB3C" w14:textId="77777777" w:rsidR="00397CED" w:rsidRDefault="007C733A">
            <w:pPr>
              <w:widowControl w:val="0"/>
              <w:jc w:val="both"/>
              <w:rPr>
                <w:b/>
                <w:bCs/>
              </w:rPr>
            </w:pPr>
            <w:r>
              <w:rPr>
                <w:b/>
                <w:bCs/>
              </w:rPr>
              <w:t>VIKTORIN, A. (70)</w:t>
            </w:r>
            <w:ins w:id="1948" w:author="Jiří Vojtěšek" w:date="2023-01-19T14:04:00Z">
              <w:r w:rsidR="00BB390D">
                <w:rPr>
                  <w:b/>
                  <w:bCs/>
                </w:rPr>
                <w:t>,</w:t>
              </w:r>
            </w:ins>
            <w:r w:rsidRPr="00BB390D">
              <w:rPr>
                <w:bCs/>
                <w:rPrChange w:id="1949" w:author="Jiří Vojtěšek" w:date="2023-01-19T14:04:00Z">
                  <w:rPr>
                    <w:b/>
                    <w:bCs/>
                  </w:rPr>
                </w:rPrChange>
              </w:rPr>
              <w:t xml:space="preserve"> ŠENKEŘÍK, R., PLUHÁČEK, M., KADAVÝ, T. (2019) Analyzing Control Parameters in DISH. </w:t>
            </w:r>
            <w:r w:rsidRPr="00BB390D">
              <w:rPr>
                <w:bCs/>
                <w:i/>
                <w:iCs/>
                <w:rPrChange w:id="1950" w:author="Jiří Vojtěšek" w:date="2023-01-19T14:04:00Z">
                  <w:rPr>
                    <w:b/>
                    <w:bCs/>
                    <w:i/>
                    <w:iCs/>
                  </w:rPr>
                </w:rPrChange>
              </w:rPr>
              <w:t>Lecture Notes in Computer Science (including subseries Lecture Notes in Artificial Intelligence and Lecture Notes in Bioinformatics)</w:t>
            </w:r>
            <w:r w:rsidRPr="00BB390D">
              <w:rPr>
                <w:bCs/>
                <w:rPrChange w:id="1951" w:author="Jiří Vojtěšek" w:date="2023-01-19T14:04:00Z">
                  <w:rPr>
                    <w:b/>
                    <w:bCs/>
                  </w:rPr>
                </w:rPrChange>
              </w:rPr>
              <w:t xml:space="preserve">. </w:t>
            </w:r>
            <w:proofErr w:type="gramStart"/>
            <w:r w:rsidRPr="00BB390D">
              <w:rPr>
                <w:bCs/>
                <w:rPrChange w:id="1952" w:author="Jiří Vojtěšek" w:date="2023-01-19T14:04:00Z">
                  <w:rPr>
                    <w:b/>
                    <w:bCs/>
                  </w:rPr>
                </w:rPrChange>
              </w:rPr>
              <w:t>Berlín : Springer</w:t>
            </w:r>
            <w:proofErr w:type="gramEnd"/>
            <w:r w:rsidRPr="00BB390D">
              <w:rPr>
                <w:bCs/>
                <w:rPrChange w:id="1953" w:author="Jiří Vojtěšek" w:date="2023-01-19T14:04:00Z">
                  <w:rPr>
                    <w:b/>
                    <w:bCs/>
                  </w:rPr>
                </w:rPrChange>
              </w:rPr>
              <w:t xml:space="preserve"> Verlag, s. 519-529. ISSN 03029743. ISBN 978-3-030-20911-7. D</w:t>
            </w:r>
          </w:p>
        </w:tc>
      </w:tr>
      <w:tr w:rsidR="00397CED" w14:paraId="7E1D0307"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2DAC74F" w14:textId="77777777" w:rsidR="00397CED" w:rsidRDefault="007C733A">
            <w:pPr>
              <w:widowControl w:val="0"/>
              <w:rPr>
                <w:b/>
              </w:rPr>
            </w:pPr>
            <w:r>
              <w:rPr>
                <w:b/>
              </w:rPr>
              <w:t>Působení v zahraničí</w:t>
            </w:r>
          </w:p>
        </w:tc>
      </w:tr>
      <w:tr w:rsidR="00397CED" w14:paraId="31C24B71"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3A0A21DF" w14:textId="77777777" w:rsidR="00397CED" w:rsidRDefault="00397CED">
            <w:pPr>
              <w:widowControl w:val="0"/>
              <w:rPr>
                <w:b/>
              </w:rPr>
            </w:pPr>
          </w:p>
        </w:tc>
      </w:tr>
      <w:tr w:rsidR="00397CED" w14:paraId="65DC77D9"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5D50951"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58D3250B"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3740EED0"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11676E8" w14:textId="77777777" w:rsidR="00397CED" w:rsidRDefault="007C733A">
            <w:pPr>
              <w:widowControl w:val="0"/>
              <w:jc w:val="both"/>
            </w:pPr>
            <w:r>
              <w:t>31. 10. 2022</w:t>
            </w:r>
          </w:p>
        </w:tc>
      </w:tr>
    </w:tbl>
    <w:p w14:paraId="55EEAA4E"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A0304A7"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40085072" w14:textId="211CEE7B" w:rsidR="00397CED" w:rsidRDefault="007C733A">
            <w:pPr>
              <w:pageBreakBefore/>
              <w:widowControl w:val="0"/>
              <w:tabs>
                <w:tab w:val="right" w:pos="9480"/>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954" w:author="Jiří Vojtěšek" w:date="2023-01-24T20:39:00Z">
              <w:r w:rsidR="008A5423">
                <w:rPr>
                  <w:b/>
                  <w:sz w:val="24"/>
                  <w:szCs w:val="22"/>
                  <w:lang w:eastAsia="en-US"/>
                </w:rPr>
                <w:t>Abecední seznam</w:t>
              </w:r>
            </w:ins>
            <w:del w:id="1955" w:author="Jiří Vojtěšek" w:date="2023-01-24T20:39:00Z">
              <w:r w:rsidDel="008A5423">
                <w:rPr>
                  <w:rStyle w:val="Odkazintenzivn"/>
                </w:rPr>
                <w:delText>Abecední seznam</w:delText>
              </w:r>
            </w:del>
            <w:r>
              <w:rPr>
                <w:rStyle w:val="Odkazintenzivn"/>
              </w:rPr>
              <w:fldChar w:fldCharType="end"/>
            </w:r>
          </w:p>
        </w:tc>
      </w:tr>
      <w:tr w:rsidR="00397CED" w14:paraId="0BB08E79"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00D628FA"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32EEBC0A" w14:textId="77777777" w:rsidR="00397CED" w:rsidRDefault="007C733A">
            <w:pPr>
              <w:widowControl w:val="0"/>
              <w:jc w:val="both"/>
            </w:pPr>
            <w:r>
              <w:t>Univerzita Tomáše Bati ve Zlíně</w:t>
            </w:r>
          </w:p>
        </w:tc>
      </w:tr>
      <w:tr w:rsidR="00397CED" w14:paraId="4B564EEE"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F5677D6"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03400D99" w14:textId="77777777" w:rsidR="00397CED" w:rsidRDefault="007C733A">
            <w:pPr>
              <w:widowControl w:val="0"/>
              <w:jc w:val="both"/>
            </w:pPr>
            <w:r>
              <w:t>Fakulta aplikované informatiky</w:t>
            </w:r>
          </w:p>
        </w:tc>
      </w:tr>
      <w:tr w:rsidR="00397CED" w14:paraId="0D42382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91EE654"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4176FFDA" w14:textId="77777777" w:rsidR="00397CED" w:rsidRDefault="007C733A">
            <w:pPr>
              <w:widowControl w:val="0"/>
              <w:jc w:val="both"/>
            </w:pPr>
            <w:r>
              <w:t>Učitelství informatiky pro základní a střední školy</w:t>
            </w:r>
          </w:p>
        </w:tc>
      </w:tr>
      <w:tr w:rsidR="00397CED" w14:paraId="0601D260"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070B723"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3F2E8F6F" w14:textId="77777777" w:rsidR="00397CED" w:rsidRDefault="007C733A">
            <w:pPr>
              <w:widowControl w:val="0"/>
              <w:jc w:val="both"/>
            </w:pPr>
            <w:r>
              <w:t xml:space="preserve">Jiří </w:t>
            </w:r>
            <w:bookmarkStart w:id="1956" w:name="avojtesek"/>
            <w:r>
              <w:t>Vojtěšek</w:t>
            </w:r>
            <w:bookmarkEnd w:id="1956"/>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7841675E"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00277D62" w14:textId="77777777" w:rsidR="00397CED" w:rsidRDefault="007C733A">
            <w:pPr>
              <w:widowControl w:val="0"/>
              <w:jc w:val="both"/>
            </w:pPr>
            <w:r>
              <w:t>doc. Ing. Ph.D.</w:t>
            </w:r>
          </w:p>
        </w:tc>
      </w:tr>
      <w:tr w:rsidR="00397CED" w14:paraId="4FA2D8D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EF06214"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36EF59C4" w14:textId="77777777" w:rsidR="00397CED" w:rsidRDefault="007C733A">
            <w:pPr>
              <w:widowControl w:val="0"/>
              <w:jc w:val="both"/>
            </w:pPr>
            <w:r>
              <w:t>1979</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17538637"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7A50AB3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3C568E0"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475511A5"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592D098"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0C590F0B" w14:textId="77777777" w:rsidR="00397CED" w:rsidRDefault="007C733A">
            <w:pPr>
              <w:widowControl w:val="0"/>
              <w:jc w:val="both"/>
            </w:pPr>
            <w:r>
              <w:t>N</w:t>
            </w:r>
          </w:p>
        </w:tc>
      </w:tr>
      <w:tr w:rsidR="00397CED" w14:paraId="1DFEBEA6"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35655A4B"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0C45ACD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6804736B"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DCCBC5F"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02633C97"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3418298C" w14:textId="77777777" w:rsidR="00397CED" w:rsidRDefault="007C733A">
            <w:pPr>
              <w:widowControl w:val="0"/>
              <w:jc w:val="both"/>
            </w:pPr>
            <w:r>
              <w:t>N</w:t>
            </w:r>
          </w:p>
        </w:tc>
      </w:tr>
      <w:tr w:rsidR="00397CED" w14:paraId="1BDCA384"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50E4A82A"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14467F"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77E15DE9" w14:textId="77777777" w:rsidR="00397CED" w:rsidRDefault="007C733A">
            <w:pPr>
              <w:widowControl w:val="0"/>
              <w:jc w:val="both"/>
              <w:rPr>
                <w:b/>
              </w:rPr>
            </w:pPr>
            <w:r>
              <w:rPr>
                <w:b/>
              </w:rPr>
              <w:t>rozsah</w:t>
            </w:r>
          </w:p>
        </w:tc>
      </w:tr>
      <w:tr w:rsidR="00397CED" w14:paraId="49D45B9F"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7A79B9C5"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2AD8AAF6"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55236486" w14:textId="77777777" w:rsidR="00397CED" w:rsidRDefault="00397CED">
            <w:pPr>
              <w:widowControl w:val="0"/>
              <w:jc w:val="both"/>
            </w:pPr>
          </w:p>
        </w:tc>
      </w:tr>
      <w:tr w:rsidR="00397CED" w14:paraId="0AF889A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2CBAEA9"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189DE97E" w14:textId="77777777">
        <w:trPr>
          <w:trHeight w:val="1118"/>
        </w:trPr>
        <w:tc>
          <w:tcPr>
            <w:tcW w:w="9859" w:type="dxa"/>
            <w:gridSpan w:val="15"/>
            <w:tcBorders>
              <w:left w:val="single" w:sz="4" w:space="0" w:color="000000"/>
              <w:bottom w:val="single" w:sz="4" w:space="0" w:color="000000"/>
              <w:right w:val="single" w:sz="4" w:space="0" w:color="000000"/>
            </w:tcBorders>
          </w:tcPr>
          <w:p w14:paraId="7BC6641F" w14:textId="77777777" w:rsidR="00397CED" w:rsidRDefault="007C733A">
            <w:pPr>
              <w:widowControl w:val="0"/>
              <w:jc w:val="both"/>
              <w:rPr>
                <w:ins w:id="1957" w:author="Jiri Vojtesek" w:date="2023-01-09T22:37:00Z"/>
                <w:i/>
              </w:rPr>
            </w:pPr>
            <w:ins w:id="1958" w:author="Jiri Vojtesek" w:date="2023-01-09T22:37:00Z">
              <w:r>
                <w:rPr>
                  <w:i/>
                </w:rPr>
                <w:t>Garant studijního programu</w:t>
              </w:r>
            </w:ins>
          </w:p>
          <w:p w14:paraId="04FBF4E6" w14:textId="77777777" w:rsidR="00397CED" w:rsidRDefault="007C733A">
            <w:pPr>
              <w:widowControl w:val="0"/>
              <w:jc w:val="both"/>
            </w:pPr>
            <w:r>
              <w:t>Provoz počítačových sítí – garant, přednášející (100 %)</w:t>
            </w:r>
          </w:p>
          <w:p w14:paraId="50EEC3F1" w14:textId="77777777" w:rsidR="00397CED" w:rsidRDefault="007C733A">
            <w:pPr>
              <w:widowControl w:val="0"/>
              <w:jc w:val="both"/>
            </w:pPr>
            <w:r>
              <w:t>Pedagogická praxe 1, 2, 3 – garant, cvičící (100 %)</w:t>
            </w:r>
          </w:p>
          <w:p w14:paraId="72DFCAB7" w14:textId="77777777" w:rsidR="00397CED" w:rsidRDefault="007C733A">
            <w:pPr>
              <w:widowControl w:val="0"/>
              <w:jc w:val="both"/>
            </w:pPr>
            <w:r>
              <w:t>Online výukové nástroje – garant, přednášející (100 %)</w:t>
            </w:r>
          </w:p>
          <w:p w14:paraId="0E70CA57" w14:textId="77777777" w:rsidR="00397CED" w:rsidRDefault="007C733A">
            <w:pPr>
              <w:widowControl w:val="0"/>
              <w:jc w:val="both"/>
            </w:pPr>
            <w:r>
              <w:t>Diplomový seminář – garant, cvičící (100 %)</w:t>
            </w:r>
          </w:p>
          <w:p w14:paraId="180F28D3" w14:textId="77777777" w:rsidR="00397CED" w:rsidRDefault="007C733A">
            <w:pPr>
              <w:widowControl w:val="0"/>
              <w:jc w:val="both"/>
            </w:pPr>
            <w:r>
              <w:t>Diplomová práce – garant, cvičící (100 %)</w:t>
            </w:r>
          </w:p>
        </w:tc>
      </w:tr>
      <w:tr w:rsidR="00397CED" w14:paraId="65D0F95E"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D133B25"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6F4CBF6F" w14:textId="77777777">
        <w:trPr>
          <w:trHeight w:val="340"/>
        </w:trPr>
        <w:tc>
          <w:tcPr>
            <w:tcW w:w="2801" w:type="dxa"/>
            <w:gridSpan w:val="2"/>
            <w:tcBorders>
              <w:left w:val="single" w:sz="4" w:space="0" w:color="000000"/>
              <w:bottom w:val="single" w:sz="4" w:space="0" w:color="000000"/>
              <w:right w:val="single" w:sz="4" w:space="0" w:color="000000"/>
            </w:tcBorders>
          </w:tcPr>
          <w:p w14:paraId="1CFB7FF7"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7768E106"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0D8D8929"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09D3A59E"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178548F6" w14:textId="77777777" w:rsidR="00397CED" w:rsidRDefault="007C733A">
            <w:pPr>
              <w:widowControl w:val="0"/>
              <w:jc w:val="both"/>
            </w:pPr>
            <w:r>
              <w:rPr>
                <w:b/>
              </w:rPr>
              <w:t>(</w:t>
            </w:r>
            <w:r>
              <w:rPr>
                <w:b/>
                <w:i/>
                <w:iCs/>
              </w:rPr>
              <w:t>nepovinný údaj</w:t>
            </w:r>
            <w:r>
              <w:rPr>
                <w:b/>
              </w:rPr>
              <w:t>) Počet hodin za semestr</w:t>
            </w:r>
          </w:p>
        </w:tc>
      </w:tr>
      <w:tr w:rsidR="00397CED" w14:paraId="6868A1DF" w14:textId="77777777">
        <w:trPr>
          <w:trHeight w:val="285"/>
        </w:trPr>
        <w:tc>
          <w:tcPr>
            <w:tcW w:w="2801" w:type="dxa"/>
            <w:gridSpan w:val="2"/>
            <w:tcBorders>
              <w:left w:val="single" w:sz="4" w:space="0" w:color="000000"/>
              <w:bottom w:val="single" w:sz="4" w:space="0" w:color="000000"/>
              <w:right w:val="single" w:sz="4" w:space="0" w:color="000000"/>
            </w:tcBorders>
          </w:tcPr>
          <w:p w14:paraId="6E58FCC2" w14:textId="77777777" w:rsidR="00397CED" w:rsidRDefault="007C733A">
            <w:pPr>
              <w:widowControl w:val="0"/>
              <w:jc w:val="both"/>
            </w:pPr>
            <w:r>
              <w:t>Systémy pro přenos a ukládání dat</w:t>
            </w:r>
          </w:p>
        </w:tc>
        <w:tc>
          <w:tcPr>
            <w:tcW w:w="2413" w:type="dxa"/>
            <w:gridSpan w:val="3"/>
            <w:tcBorders>
              <w:left w:val="single" w:sz="4" w:space="0" w:color="000000"/>
              <w:bottom w:val="single" w:sz="4" w:space="0" w:color="000000"/>
              <w:right w:val="single" w:sz="4" w:space="0" w:color="000000"/>
            </w:tcBorders>
          </w:tcPr>
          <w:p w14:paraId="66E58CFE" w14:textId="77777777" w:rsidR="00397CED" w:rsidRDefault="007C733A">
            <w:pPr>
              <w:widowControl w:val="0"/>
              <w:jc w:val="both"/>
            </w:pPr>
            <w:r>
              <w:t>Aplikovaná informatika v průmyslové automatizaci</w:t>
            </w:r>
          </w:p>
        </w:tc>
        <w:tc>
          <w:tcPr>
            <w:tcW w:w="567" w:type="dxa"/>
            <w:gridSpan w:val="2"/>
            <w:tcBorders>
              <w:left w:val="single" w:sz="4" w:space="0" w:color="000000"/>
              <w:bottom w:val="single" w:sz="4" w:space="0" w:color="000000"/>
              <w:right w:val="single" w:sz="4" w:space="0" w:color="000000"/>
            </w:tcBorders>
          </w:tcPr>
          <w:p w14:paraId="0F5EE97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472FDB2A" w14:textId="77777777" w:rsidR="00397CED" w:rsidRDefault="007C733A">
            <w:pPr>
              <w:widowControl w:val="0"/>
              <w:jc w:val="both"/>
            </w:pPr>
            <w:r>
              <w:t>Garant, přednášející (50 %)</w:t>
            </w:r>
          </w:p>
        </w:tc>
        <w:tc>
          <w:tcPr>
            <w:tcW w:w="1969" w:type="dxa"/>
            <w:gridSpan w:val="3"/>
            <w:tcBorders>
              <w:left w:val="single" w:sz="4" w:space="0" w:color="000000"/>
              <w:bottom w:val="single" w:sz="4" w:space="0" w:color="000000"/>
              <w:right w:val="single" w:sz="4" w:space="0" w:color="000000"/>
            </w:tcBorders>
          </w:tcPr>
          <w:p w14:paraId="11F7BF0A" w14:textId="77777777" w:rsidR="00397CED" w:rsidRDefault="007C733A">
            <w:pPr>
              <w:widowControl w:val="0"/>
              <w:jc w:val="both"/>
            </w:pPr>
            <w:r>
              <w:t>7 hod/sem.</w:t>
            </w:r>
          </w:p>
        </w:tc>
      </w:tr>
      <w:tr w:rsidR="00397CED" w14:paraId="2046494F" w14:textId="77777777">
        <w:trPr>
          <w:trHeight w:val="284"/>
        </w:trPr>
        <w:tc>
          <w:tcPr>
            <w:tcW w:w="2801" w:type="dxa"/>
            <w:gridSpan w:val="2"/>
            <w:tcBorders>
              <w:left w:val="single" w:sz="4" w:space="0" w:color="000000"/>
              <w:bottom w:val="single" w:sz="4" w:space="0" w:color="000000"/>
              <w:right w:val="single" w:sz="4" w:space="0" w:color="000000"/>
            </w:tcBorders>
          </w:tcPr>
          <w:p w14:paraId="1116CD8B" w14:textId="77777777" w:rsidR="00397CED" w:rsidRDefault="007C733A">
            <w:pPr>
              <w:widowControl w:val="0"/>
              <w:jc w:val="both"/>
            </w:pPr>
            <w:r>
              <w:t>Internet a jeho služby</w:t>
            </w:r>
          </w:p>
        </w:tc>
        <w:tc>
          <w:tcPr>
            <w:tcW w:w="2413" w:type="dxa"/>
            <w:gridSpan w:val="3"/>
            <w:tcBorders>
              <w:left w:val="single" w:sz="4" w:space="0" w:color="000000"/>
              <w:bottom w:val="single" w:sz="4" w:space="0" w:color="000000"/>
              <w:right w:val="single" w:sz="4" w:space="0" w:color="000000"/>
            </w:tcBorders>
          </w:tcPr>
          <w:p w14:paraId="32D805B2" w14:textId="77777777" w:rsidR="00397CED" w:rsidRDefault="007C733A">
            <w:pPr>
              <w:widowControl w:val="0"/>
              <w:jc w:val="both"/>
            </w:pPr>
            <w:r>
              <w:t>Informační technologie v administrativě</w:t>
            </w:r>
          </w:p>
        </w:tc>
        <w:tc>
          <w:tcPr>
            <w:tcW w:w="567" w:type="dxa"/>
            <w:gridSpan w:val="2"/>
            <w:tcBorders>
              <w:left w:val="single" w:sz="4" w:space="0" w:color="000000"/>
              <w:bottom w:val="single" w:sz="4" w:space="0" w:color="000000"/>
              <w:right w:val="single" w:sz="4" w:space="0" w:color="000000"/>
            </w:tcBorders>
          </w:tcPr>
          <w:p w14:paraId="245F39F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7440347D"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5E2A853C" w14:textId="77777777" w:rsidR="00397CED" w:rsidRDefault="007C733A">
            <w:pPr>
              <w:widowControl w:val="0"/>
              <w:jc w:val="both"/>
            </w:pPr>
            <w:r>
              <w:t>28 hod./sem.</w:t>
            </w:r>
          </w:p>
        </w:tc>
      </w:tr>
      <w:tr w:rsidR="00397CED" w14:paraId="73B7B381" w14:textId="77777777">
        <w:trPr>
          <w:trHeight w:val="284"/>
        </w:trPr>
        <w:tc>
          <w:tcPr>
            <w:tcW w:w="2801" w:type="dxa"/>
            <w:gridSpan w:val="2"/>
            <w:tcBorders>
              <w:left w:val="single" w:sz="4" w:space="0" w:color="000000"/>
              <w:bottom w:val="single" w:sz="4" w:space="0" w:color="000000"/>
              <w:right w:val="single" w:sz="4" w:space="0" w:color="000000"/>
            </w:tcBorders>
          </w:tcPr>
          <w:p w14:paraId="43770E80" w14:textId="77777777" w:rsidR="00397CED" w:rsidRDefault="007C733A">
            <w:pPr>
              <w:widowControl w:val="0"/>
              <w:jc w:val="both"/>
            </w:pPr>
            <w:r>
              <w:t>Počítačové sítě</w:t>
            </w:r>
          </w:p>
        </w:tc>
        <w:tc>
          <w:tcPr>
            <w:tcW w:w="2413" w:type="dxa"/>
            <w:gridSpan w:val="3"/>
            <w:tcBorders>
              <w:left w:val="single" w:sz="4" w:space="0" w:color="000000"/>
              <w:bottom w:val="single" w:sz="4" w:space="0" w:color="000000"/>
              <w:right w:val="single" w:sz="4" w:space="0" w:color="000000"/>
            </w:tcBorders>
          </w:tcPr>
          <w:p w14:paraId="4974242F"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079CF732"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BC3DDA8" w14:textId="77777777" w:rsidR="00397CED" w:rsidRDefault="007C733A">
            <w:pPr>
              <w:widowControl w:val="0"/>
              <w:jc w:val="both"/>
            </w:pPr>
            <w:r>
              <w:t>Garant, přednášející (40 %)</w:t>
            </w:r>
          </w:p>
        </w:tc>
        <w:tc>
          <w:tcPr>
            <w:tcW w:w="1969" w:type="dxa"/>
            <w:gridSpan w:val="3"/>
            <w:tcBorders>
              <w:left w:val="single" w:sz="4" w:space="0" w:color="000000"/>
              <w:bottom w:val="single" w:sz="4" w:space="0" w:color="000000"/>
              <w:right w:val="single" w:sz="4" w:space="0" w:color="000000"/>
            </w:tcBorders>
          </w:tcPr>
          <w:p w14:paraId="141B3B1E" w14:textId="77777777" w:rsidR="00397CED" w:rsidRDefault="007C733A">
            <w:pPr>
              <w:widowControl w:val="0"/>
              <w:jc w:val="both"/>
            </w:pPr>
            <w:r>
              <w:t>12 hod./sem.</w:t>
            </w:r>
          </w:p>
        </w:tc>
      </w:tr>
      <w:tr w:rsidR="00397CED" w14:paraId="5C5D6FFF" w14:textId="77777777">
        <w:trPr>
          <w:trHeight w:val="284"/>
        </w:trPr>
        <w:tc>
          <w:tcPr>
            <w:tcW w:w="2801" w:type="dxa"/>
            <w:gridSpan w:val="2"/>
            <w:tcBorders>
              <w:left w:val="single" w:sz="4" w:space="0" w:color="000000"/>
              <w:bottom w:val="single" w:sz="4" w:space="0" w:color="000000"/>
              <w:right w:val="single" w:sz="4" w:space="0" w:color="000000"/>
            </w:tcBorders>
          </w:tcPr>
          <w:p w14:paraId="696E523F" w14:textId="77777777" w:rsidR="00397CED" w:rsidRDefault="007C733A">
            <w:pPr>
              <w:widowControl w:val="0"/>
              <w:jc w:val="both"/>
            </w:pPr>
            <w:r>
              <w:t>Operační systémy</w:t>
            </w:r>
          </w:p>
        </w:tc>
        <w:tc>
          <w:tcPr>
            <w:tcW w:w="2413" w:type="dxa"/>
            <w:gridSpan w:val="3"/>
            <w:tcBorders>
              <w:left w:val="single" w:sz="4" w:space="0" w:color="000000"/>
              <w:bottom w:val="single" w:sz="4" w:space="0" w:color="000000"/>
              <w:right w:val="single" w:sz="4" w:space="0" w:color="000000"/>
            </w:tcBorders>
          </w:tcPr>
          <w:p w14:paraId="48563ACA"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2F1A338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1B38455F" w14:textId="77777777" w:rsidR="00397CED" w:rsidRDefault="007C733A">
            <w:pPr>
              <w:widowControl w:val="0"/>
              <w:jc w:val="both"/>
            </w:pPr>
            <w:r>
              <w:t>Cvičící (33%)</w:t>
            </w:r>
          </w:p>
        </w:tc>
        <w:tc>
          <w:tcPr>
            <w:tcW w:w="1969" w:type="dxa"/>
            <w:gridSpan w:val="3"/>
            <w:tcBorders>
              <w:left w:val="single" w:sz="4" w:space="0" w:color="000000"/>
              <w:bottom w:val="single" w:sz="4" w:space="0" w:color="000000"/>
              <w:right w:val="single" w:sz="4" w:space="0" w:color="000000"/>
            </w:tcBorders>
          </w:tcPr>
          <w:p w14:paraId="58CA1A3D" w14:textId="77777777" w:rsidR="00397CED" w:rsidRDefault="007C733A">
            <w:pPr>
              <w:widowControl w:val="0"/>
              <w:jc w:val="both"/>
            </w:pPr>
            <w:r>
              <w:t>56 hod./sem.</w:t>
            </w:r>
          </w:p>
        </w:tc>
      </w:tr>
      <w:tr w:rsidR="00397CED" w14:paraId="4BF5D81E" w14:textId="77777777">
        <w:trPr>
          <w:trHeight w:val="284"/>
        </w:trPr>
        <w:tc>
          <w:tcPr>
            <w:tcW w:w="2801" w:type="dxa"/>
            <w:gridSpan w:val="2"/>
            <w:tcBorders>
              <w:left w:val="single" w:sz="4" w:space="0" w:color="000000"/>
              <w:bottom w:val="single" w:sz="4" w:space="0" w:color="000000"/>
              <w:right w:val="single" w:sz="4" w:space="0" w:color="000000"/>
            </w:tcBorders>
          </w:tcPr>
          <w:p w14:paraId="079E81AD" w14:textId="77777777" w:rsidR="00397CED" w:rsidRDefault="007C733A">
            <w:pPr>
              <w:widowControl w:val="0"/>
              <w:jc w:val="both"/>
            </w:pPr>
            <w:r>
              <w:t>Informační technologie pro ekonomy</w:t>
            </w:r>
          </w:p>
        </w:tc>
        <w:tc>
          <w:tcPr>
            <w:tcW w:w="2413" w:type="dxa"/>
            <w:gridSpan w:val="3"/>
            <w:tcBorders>
              <w:left w:val="single" w:sz="4" w:space="0" w:color="000000"/>
              <w:bottom w:val="single" w:sz="4" w:space="0" w:color="000000"/>
              <w:right w:val="single" w:sz="4" w:space="0" w:color="000000"/>
            </w:tcBorders>
          </w:tcPr>
          <w:p w14:paraId="66E17CDF" w14:textId="77777777" w:rsidR="00397CED" w:rsidRDefault="007C733A">
            <w:pPr>
              <w:widowControl w:val="0"/>
              <w:jc w:val="both"/>
            </w:pPr>
            <w:r>
              <w:t>Ekonomika a management</w:t>
            </w:r>
          </w:p>
        </w:tc>
        <w:tc>
          <w:tcPr>
            <w:tcW w:w="567" w:type="dxa"/>
            <w:gridSpan w:val="2"/>
            <w:tcBorders>
              <w:left w:val="single" w:sz="4" w:space="0" w:color="000000"/>
              <w:bottom w:val="single" w:sz="4" w:space="0" w:color="000000"/>
              <w:right w:val="single" w:sz="4" w:space="0" w:color="000000"/>
            </w:tcBorders>
          </w:tcPr>
          <w:p w14:paraId="73806B99"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20ACBEB3" w14:textId="77777777" w:rsidR="00397CED" w:rsidRDefault="007C733A">
            <w:pPr>
              <w:widowControl w:val="0"/>
              <w:jc w:val="both"/>
            </w:pPr>
            <w:r>
              <w:t>Garant, cvičící (40 %)</w:t>
            </w:r>
          </w:p>
        </w:tc>
        <w:tc>
          <w:tcPr>
            <w:tcW w:w="1969" w:type="dxa"/>
            <w:gridSpan w:val="3"/>
            <w:tcBorders>
              <w:left w:val="single" w:sz="4" w:space="0" w:color="000000"/>
              <w:bottom w:val="single" w:sz="4" w:space="0" w:color="000000"/>
              <w:right w:val="single" w:sz="4" w:space="0" w:color="000000"/>
            </w:tcBorders>
          </w:tcPr>
          <w:p w14:paraId="1E1CA515" w14:textId="77777777" w:rsidR="00397CED" w:rsidRDefault="007C733A">
            <w:pPr>
              <w:widowControl w:val="0"/>
              <w:jc w:val="both"/>
            </w:pPr>
            <w:r>
              <w:t>12 hod./sem.</w:t>
            </w:r>
          </w:p>
        </w:tc>
      </w:tr>
      <w:tr w:rsidR="00397CED" w14:paraId="373911C4" w14:textId="77777777">
        <w:trPr>
          <w:trHeight w:val="284"/>
        </w:trPr>
        <w:tc>
          <w:tcPr>
            <w:tcW w:w="2801" w:type="dxa"/>
            <w:gridSpan w:val="2"/>
            <w:tcBorders>
              <w:left w:val="single" w:sz="4" w:space="0" w:color="000000"/>
              <w:bottom w:val="single" w:sz="4" w:space="0" w:color="000000"/>
              <w:right w:val="single" w:sz="4" w:space="0" w:color="000000"/>
            </w:tcBorders>
          </w:tcPr>
          <w:p w14:paraId="3170C74C" w14:textId="77777777" w:rsidR="00397CED" w:rsidRDefault="007C733A">
            <w:pPr>
              <w:widowControl w:val="0"/>
              <w:jc w:val="both"/>
            </w:pPr>
            <w:r>
              <w:t>Základy počítačové techniky</w:t>
            </w:r>
          </w:p>
        </w:tc>
        <w:tc>
          <w:tcPr>
            <w:tcW w:w="2413" w:type="dxa"/>
            <w:gridSpan w:val="3"/>
            <w:tcBorders>
              <w:left w:val="single" w:sz="4" w:space="0" w:color="000000"/>
              <w:bottom w:val="single" w:sz="4" w:space="0" w:color="000000"/>
              <w:right w:val="single" w:sz="4" w:space="0" w:color="000000"/>
            </w:tcBorders>
          </w:tcPr>
          <w:p w14:paraId="4E9A84A0" w14:textId="77777777" w:rsidR="00397CED" w:rsidRDefault="007C733A">
            <w:pPr>
              <w:widowControl w:val="0"/>
              <w:jc w:val="both"/>
            </w:pPr>
            <w:r>
              <w:t>Bezpečnostní technologie, systémy a management</w:t>
            </w:r>
          </w:p>
        </w:tc>
        <w:tc>
          <w:tcPr>
            <w:tcW w:w="567" w:type="dxa"/>
            <w:gridSpan w:val="2"/>
            <w:tcBorders>
              <w:left w:val="single" w:sz="4" w:space="0" w:color="000000"/>
              <w:bottom w:val="single" w:sz="4" w:space="0" w:color="000000"/>
              <w:right w:val="single" w:sz="4" w:space="0" w:color="000000"/>
            </w:tcBorders>
          </w:tcPr>
          <w:p w14:paraId="18DEDC0C"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38AC7DBE" w14:textId="77777777" w:rsidR="00397CED" w:rsidRDefault="007C733A">
            <w:pPr>
              <w:widowControl w:val="0"/>
              <w:jc w:val="both"/>
            </w:pPr>
            <w:r>
              <w:t>Garant, cvičící (30 %)</w:t>
            </w:r>
          </w:p>
        </w:tc>
        <w:tc>
          <w:tcPr>
            <w:tcW w:w="1969" w:type="dxa"/>
            <w:gridSpan w:val="3"/>
            <w:tcBorders>
              <w:left w:val="single" w:sz="4" w:space="0" w:color="000000"/>
              <w:bottom w:val="single" w:sz="4" w:space="0" w:color="000000"/>
              <w:right w:val="single" w:sz="4" w:space="0" w:color="000000"/>
            </w:tcBorders>
          </w:tcPr>
          <w:p w14:paraId="4C60C381" w14:textId="77777777" w:rsidR="00397CED" w:rsidRDefault="007C733A">
            <w:pPr>
              <w:widowControl w:val="0"/>
              <w:jc w:val="both"/>
            </w:pPr>
            <w:r>
              <w:t>10 hod./sem.</w:t>
            </w:r>
          </w:p>
        </w:tc>
      </w:tr>
      <w:tr w:rsidR="00397CED" w14:paraId="6A648399"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36B673E" w14:textId="77777777" w:rsidR="00397CED" w:rsidRDefault="007C733A">
            <w:pPr>
              <w:widowControl w:val="0"/>
              <w:jc w:val="both"/>
              <w:rPr>
                <w:b/>
              </w:rPr>
            </w:pPr>
            <w:r>
              <w:rPr>
                <w:b/>
              </w:rPr>
              <w:t>Údaje o vzdělání na VŠ</w:t>
            </w:r>
          </w:p>
        </w:tc>
      </w:tr>
      <w:tr w:rsidR="00397CED" w14:paraId="3397AFB1" w14:textId="77777777">
        <w:trPr>
          <w:trHeight w:val="796"/>
        </w:trPr>
        <w:tc>
          <w:tcPr>
            <w:tcW w:w="9859" w:type="dxa"/>
            <w:gridSpan w:val="15"/>
            <w:tcBorders>
              <w:top w:val="single" w:sz="4" w:space="0" w:color="000000"/>
              <w:left w:val="single" w:sz="4" w:space="0" w:color="000000"/>
              <w:bottom w:val="single" w:sz="4" w:space="0" w:color="000000"/>
              <w:right w:val="single" w:sz="4" w:space="0" w:color="000000"/>
            </w:tcBorders>
          </w:tcPr>
          <w:p w14:paraId="2D1968C3" w14:textId="77777777" w:rsidR="00397CED" w:rsidRDefault="007C733A">
            <w:pPr>
              <w:widowControl w:val="0"/>
              <w:ind w:left="1240" w:hanging="1240"/>
            </w:pPr>
            <w:r>
              <w:t>1997 – 2002</w:t>
            </w:r>
            <w:r>
              <w:tab/>
            </w:r>
            <w:ins w:id="1959" w:author="Jiri Vojtesek" w:date="2023-01-09T23:07:00Z">
              <w:r>
                <w:t xml:space="preserve">Fakulta technologická, </w:t>
              </w:r>
            </w:ins>
            <w:del w:id="1960" w:author="Jiri Vojtesek" w:date="2023-01-09T23:07:00Z">
              <w:r>
                <w:delText xml:space="preserve">UTB </w:delText>
              </w:r>
            </w:del>
            <w:ins w:id="1961" w:author="Jiri Vojtesek" w:date="2023-01-09T23:07:00Z">
              <w:r>
                <w:t xml:space="preserve">Univerzita Tomáše Bati </w:t>
              </w:r>
            </w:ins>
            <w:r>
              <w:t>ve Zlíně</w:t>
            </w:r>
            <w:del w:id="1962" w:author="Jiri Vojtesek" w:date="2023-01-09T23:07:00Z">
              <w:r>
                <w:delText>, Fakulta aplikované informatiky</w:delText>
              </w:r>
            </w:del>
            <w:r>
              <w:t>, obor „Automatizace a řídící technika ve spotřebním průmyslu“, (Ing.)</w:t>
            </w:r>
          </w:p>
          <w:p w14:paraId="42D4D50F" w14:textId="77777777" w:rsidR="00397CED" w:rsidRDefault="007C733A">
            <w:pPr>
              <w:widowControl w:val="0"/>
              <w:ind w:left="1240" w:hanging="1240"/>
            </w:pPr>
            <w:r>
              <w:t>2002 – 2007</w:t>
            </w:r>
            <w:r>
              <w:tab/>
            </w:r>
            <w:ins w:id="1963" w:author="Jiri Vojtesek" w:date="2023-01-09T23:07:00Z">
              <w:r>
                <w:t xml:space="preserve">Fakulta aplikované informatiky, </w:t>
              </w:r>
            </w:ins>
            <w:del w:id="1964" w:author="Jiri Vojtesek" w:date="2023-01-09T23:07:00Z">
              <w:r>
                <w:delText xml:space="preserve">UTB </w:delText>
              </w:r>
            </w:del>
            <w:ins w:id="1965" w:author="Jiri Vojtesek" w:date="2023-01-09T23:07:00Z">
              <w:r>
                <w:t xml:space="preserve">Univerzita Tomáše Bati </w:t>
              </w:r>
            </w:ins>
            <w:r>
              <w:t>ve Zlíně</w:t>
            </w:r>
            <w:del w:id="1966" w:author="Jiri Vojtesek" w:date="2023-01-09T23:07:00Z">
              <w:r>
                <w:delText>, Fakulta aplikované informatiky</w:delText>
              </w:r>
            </w:del>
            <w:r>
              <w:t>, obor „Technická kybernetika“, (Ph.D.)</w:t>
            </w:r>
          </w:p>
          <w:p w14:paraId="79FE8094" w14:textId="77777777" w:rsidR="00397CED" w:rsidRDefault="007C733A">
            <w:pPr>
              <w:widowControl w:val="0"/>
              <w:tabs>
                <w:tab w:val="left" w:pos="1239"/>
              </w:tabs>
              <w:jc w:val="both"/>
            </w:pPr>
            <w:r>
              <w:t>2007</w:t>
            </w:r>
            <w:r>
              <w:tab/>
              <w:t>certifikát školitele CISCO Academy pro moduly CCNA 1-4</w:t>
            </w:r>
          </w:p>
        </w:tc>
      </w:tr>
      <w:tr w:rsidR="00397CED" w14:paraId="5FBD7FD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D3BF1F1" w14:textId="77777777" w:rsidR="00397CED" w:rsidRDefault="007C733A">
            <w:pPr>
              <w:widowControl w:val="0"/>
              <w:jc w:val="both"/>
              <w:rPr>
                <w:b/>
              </w:rPr>
            </w:pPr>
            <w:r>
              <w:rPr>
                <w:b/>
              </w:rPr>
              <w:t>Údaje o odborném působení od absolvování VŠ</w:t>
            </w:r>
          </w:p>
        </w:tc>
      </w:tr>
      <w:tr w:rsidR="00397CED" w14:paraId="4CA3044A" w14:textId="77777777">
        <w:trPr>
          <w:trHeight w:val="913"/>
        </w:trPr>
        <w:tc>
          <w:tcPr>
            <w:tcW w:w="9859" w:type="dxa"/>
            <w:gridSpan w:val="15"/>
            <w:tcBorders>
              <w:top w:val="single" w:sz="4" w:space="0" w:color="000000"/>
              <w:left w:val="single" w:sz="4" w:space="0" w:color="000000"/>
              <w:bottom w:val="single" w:sz="4" w:space="0" w:color="000000"/>
              <w:right w:val="single" w:sz="4" w:space="0" w:color="000000"/>
            </w:tcBorders>
          </w:tcPr>
          <w:p w14:paraId="03DD69E5" w14:textId="77777777" w:rsidR="00397CED" w:rsidRDefault="007C733A">
            <w:pPr>
              <w:widowControl w:val="0"/>
              <w:ind w:left="1240" w:hanging="1240"/>
            </w:pPr>
            <w:r>
              <w:t>2005 – 2015</w:t>
            </w:r>
            <w:r>
              <w:tab/>
              <w:t>UTB ve Zlíně, Fakulta aplikované informatiky, Ústav řízení procesů, odborný asistent</w:t>
            </w:r>
          </w:p>
          <w:p w14:paraId="6034180F" w14:textId="77777777" w:rsidR="00397CED" w:rsidRDefault="007C733A">
            <w:pPr>
              <w:widowControl w:val="0"/>
              <w:ind w:left="1240" w:hanging="1240"/>
            </w:pPr>
            <w:r>
              <w:t>2015 – dosud</w:t>
            </w:r>
            <w:r>
              <w:tab/>
              <w:t>UTB ve Zlíně, Fakulta aplikované informatiky, Ústav řízení procesů, docent</w:t>
            </w:r>
          </w:p>
          <w:p w14:paraId="498BD52F" w14:textId="77777777" w:rsidR="00397CED" w:rsidRDefault="007C733A">
            <w:pPr>
              <w:widowControl w:val="0"/>
              <w:ind w:left="1240" w:hanging="1240"/>
            </w:pPr>
            <w:r>
              <w:t>2014 – 2022</w:t>
            </w:r>
            <w:r>
              <w:tab/>
              <w:t>UTB ve Zlíně, Fakulta aplikované informatiky, proděkan pro bakalářské a magisterské studium</w:t>
            </w:r>
          </w:p>
          <w:p w14:paraId="147E4ED5" w14:textId="77777777" w:rsidR="00397CED" w:rsidRDefault="007C733A">
            <w:pPr>
              <w:widowControl w:val="0"/>
              <w:ind w:left="1240" w:hanging="1240"/>
            </w:pPr>
            <w:r>
              <w:t>2022 – dosud</w:t>
            </w:r>
            <w:r>
              <w:tab/>
              <w:t>UTB ve Zlíně, Fakulta aplikované informatiky, děkan</w:t>
            </w:r>
          </w:p>
        </w:tc>
      </w:tr>
      <w:tr w:rsidR="00397CED" w14:paraId="039AB14E"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24E86C97" w14:textId="77777777" w:rsidR="00397CED" w:rsidRDefault="007C733A">
            <w:pPr>
              <w:widowControl w:val="0"/>
              <w:jc w:val="both"/>
              <w:rPr>
                <w:b/>
              </w:rPr>
            </w:pPr>
            <w:r>
              <w:rPr>
                <w:b/>
              </w:rPr>
              <w:t>Zkušenosti s vedením kvalifikačních a rigorózních prací</w:t>
            </w:r>
          </w:p>
        </w:tc>
      </w:tr>
      <w:tr w:rsidR="00397CED" w14:paraId="462D4E7A" w14:textId="77777777">
        <w:trPr>
          <w:trHeight w:val="549"/>
        </w:trPr>
        <w:tc>
          <w:tcPr>
            <w:tcW w:w="9859" w:type="dxa"/>
            <w:gridSpan w:val="15"/>
            <w:tcBorders>
              <w:top w:val="single" w:sz="4" w:space="0" w:color="000000"/>
              <w:left w:val="single" w:sz="4" w:space="0" w:color="000000"/>
              <w:bottom w:val="single" w:sz="4" w:space="0" w:color="000000"/>
              <w:right w:val="single" w:sz="4" w:space="0" w:color="000000"/>
            </w:tcBorders>
          </w:tcPr>
          <w:p w14:paraId="6090A5A5" w14:textId="77777777" w:rsidR="00397CED" w:rsidRDefault="007C733A">
            <w:pPr>
              <w:widowControl w:val="0"/>
            </w:pPr>
            <w:r>
              <w:t>Od roku 2012 vedoucí úspěšně obhájených 38 bakalářských a 29 diplomových prací.</w:t>
            </w:r>
          </w:p>
          <w:p w14:paraId="282FA081" w14:textId="77777777" w:rsidR="00397CED" w:rsidRDefault="007C733A">
            <w:pPr>
              <w:widowControl w:val="0"/>
              <w:jc w:val="both"/>
            </w:pPr>
            <w:r>
              <w:t>Školitel 3 studentů doktorského studijního programu.</w:t>
            </w:r>
          </w:p>
        </w:tc>
      </w:tr>
      <w:tr w:rsidR="00397CED" w14:paraId="743F38EC"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3288173"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53FAFE87"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F037482"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2299758C" w14:textId="77777777" w:rsidR="00397CED" w:rsidRDefault="007C733A">
            <w:pPr>
              <w:widowControl w:val="0"/>
              <w:jc w:val="both"/>
              <w:rPr>
                <w:b/>
              </w:rPr>
            </w:pPr>
            <w:r>
              <w:rPr>
                <w:b/>
              </w:rPr>
              <w:t>Ohlasy publikací</w:t>
            </w:r>
          </w:p>
        </w:tc>
      </w:tr>
      <w:tr w:rsidR="00397CED" w14:paraId="6C5D956E"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3877B75C" w14:textId="77777777" w:rsidR="00397CED" w:rsidRDefault="007C733A">
            <w:pPr>
              <w:widowControl w:val="0"/>
              <w:jc w:val="both"/>
            </w:pPr>
            <w:r>
              <w:t>Řízení strojů a procesů</w:t>
            </w:r>
          </w:p>
        </w:tc>
        <w:tc>
          <w:tcPr>
            <w:tcW w:w="2244" w:type="dxa"/>
            <w:gridSpan w:val="3"/>
            <w:tcBorders>
              <w:top w:val="single" w:sz="4" w:space="0" w:color="000000"/>
              <w:left w:val="single" w:sz="4" w:space="0" w:color="000000"/>
              <w:bottom w:val="single" w:sz="4" w:space="0" w:color="000000"/>
              <w:right w:val="single" w:sz="4" w:space="0" w:color="000000"/>
            </w:tcBorders>
          </w:tcPr>
          <w:p w14:paraId="63C2278D" w14:textId="77777777" w:rsidR="00397CED" w:rsidRDefault="007C733A">
            <w:pPr>
              <w:widowControl w:val="0"/>
              <w:jc w:val="both"/>
            </w:pPr>
            <w:r>
              <w:t>2015</w:t>
            </w:r>
          </w:p>
        </w:tc>
        <w:tc>
          <w:tcPr>
            <w:tcW w:w="2246" w:type="dxa"/>
            <w:gridSpan w:val="5"/>
            <w:tcBorders>
              <w:top w:val="single" w:sz="4" w:space="0" w:color="000000"/>
              <w:left w:val="single" w:sz="4" w:space="0" w:color="000000"/>
              <w:bottom w:val="single" w:sz="4" w:space="0" w:color="000000"/>
              <w:right w:val="single" w:sz="12" w:space="0" w:color="000000"/>
            </w:tcBorders>
          </w:tcPr>
          <w:p w14:paraId="2A7431FA" w14:textId="77777777" w:rsidR="00397CED" w:rsidRDefault="007C733A">
            <w:pPr>
              <w:widowControl w:val="0"/>
              <w:jc w:val="both"/>
            </w:pPr>
            <w:r>
              <w:t>UTB ve Zlíně</w:t>
            </w: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46AE10EC"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1ECC040E"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3C44A28" w14:textId="77777777" w:rsidR="00397CED" w:rsidRDefault="007C733A">
            <w:pPr>
              <w:widowControl w:val="0"/>
              <w:jc w:val="both"/>
              <w:rPr>
                <w:b/>
                <w:sz w:val="18"/>
              </w:rPr>
            </w:pPr>
            <w:r>
              <w:rPr>
                <w:b/>
                <w:sz w:val="18"/>
              </w:rPr>
              <w:t>ostatní</w:t>
            </w:r>
          </w:p>
        </w:tc>
      </w:tr>
      <w:tr w:rsidR="00397CED" w14:paraId="4BDA0804"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5D3A7FF1"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84B1872"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63F5835C"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5CBD583B" w14:textId="77777777" w:rsidR="00397CED" w:rsidRDefault="007C733A">
            <w:pPr>
              <w:widowControl w:val="0"/>
              <w:jc w:val="both"/>
              <w:rPr>
                <w:b/>
              </w:rPr>
            </w:pPr>
            <w:r>
              <w:rPr>
                <w:b/>
              </w:rPr>
              <w:t>50</w:t>
            </w:r>
          </w:p>
        </w:tc>
        <w:tc>
          <w:tcPr>
            <w:tcW w:w="693" w:type="dxa"/>
            <w:tcBorders>
              <w:top w:val="single" w:sz="4" w:space="0" w:color="000000"/>
              <w:left w:val="single" w:sz="4" w:space="0" w:color="000000"/>
              <w:bottom w:val="single" w:sz="4" w:space="0" w:color="000000"/>
              <w:right w:val="single" w:sz="4" w:space="0" w:color="000000"/>
            </w:tcBorders>
          </w:tcPr>
          <w:p w14:paraId="66EEBA47" w14:textId="77777777" w:rsidR="00397CED" w:rsidRDefault="007C733A">
            <w:pPr>
              <w:widowControl w:val="0"/>
              <w:jc w:val="both"/>
              <w:rPr>
                <w:b/>
              </w:rPr>
            </w:pPr>
            <w:r>
              <w:rPr>
                <w:b/>
              </w:rPr>
              <w:t>104</w:t>
            </w:r>
          </w:p>
        </w:tc>
        <w:tc>
          <w:tcPr>
            <w:tcW w:w="694" w:type="dxa"/>
            <w:tcBorders>
              <w:top w:val="single" w:sz="4" w:space="0" w:color="000000"/>
              <w:left w:val="single" w:sz="4" w:space="0" w:color="000000"/>
              <w:bottom w:val="single" w:sz="4" w:space="0" w:color="000000"/>
              <w:right w:val="single" w:sz="4" w:space="0" w:color="000000"/>
            </w:tcBorders>
          </w:tcPr>
          <w:p w14:paraId="6F6D36BE" w14:textId="77777777" w:rsidR="00397CED" w:rsidRDefault="007C733A">
            <w:pPr>
              <w:widowControl w:val="0"/>
              <w:jc w:val="both"/>
              <w:rPr>
                <w:b/>
              </w:rPr>
            </w:pPr>
            <w:r>
              <w:rPr>
                <w:b/>
              </w:rPr>
              <w:t>150</w:t>
            </w:r>
          </w:p>
        </w:tc>
      </w:tr>
      <w:tr w:rsidR="00397CED" w14:paraId="64F55764"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06725800"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6BA6A39B"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2DF6692"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7F6ED337"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9A9DFA3" w14:textId="77777777" w:rsidR="00397CED" w:rsidRDefault="007C733A">
            <w:pPr>
              <w:widowControl w:val="0"/>
              <w:rPr>
                <w:b/>
              </w:rPr>
            </w:pPr>
            <w:r>
              <w:rPr>
                <w:b/>
              </w:rPr>
              <w:t xml:space="preserve">    4/7</w:t>
            </w:r>
          </w:p>
        </w:tc>
      </w:tr>
      <w:tr w:rsidR="00397CED" w14:paraId="657FA867"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332675BD"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594F1F3"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6D6C61F7" w14:textId="77777777" w:rsidR="00397CED" w:rsidRDefault="007C733A">
            <w:pPr>
              <w:widowControl w:val="0"/>
            </w:pPr>
            <w:r>
              <w:rPr>
                <w:b/>
              </w:rPr>
              <w:t xml:space="preserve">VOJTĚŠEK, J. (50),  </w:t>
            </w:r>
            <w:r>
              <w:t xml:space="preserve">FORMAN, J. J. (2022) Using pagebuilder to teach web development. In: </w:t>
            </w:r>
            <w:r>
              <w:rPr>
                <w:i/>
              </w:rPr>
              <w:t>Lecture Notes in Networks and Systems</w:t>
            </w:r>
            <w:r>
              <w:t xml:space="preserve"> [online]. </w:t>
            </w:r>
            <w:proofErr w:type="gramStart"/>
            <w:r>
              <w:t>online</w:t>
            </w:r>
            <w:proofErr w:type="gramEnd"/>
            <w:r>
              <w:t xml:space="preserve">: Springer Science and Business Media Deutschland GmbH, s. 622-631. [cit. 2022-08-31]. ISSN 2367-3370. Dostupné z: </w:t>
            </w:r>
            <w:hyperlink r:id="rId21">
              <w:r>
                <w:rPr>
                  <w:rStyle w:val="Hypertextovodkaz"/>
                </w:rPr>
                <w:t>https://link.springer.com/chapter/10.1007</w:t>
              </w:r>
            </w:hyperlink>
            <w:r>
              <w:t>. D.</w:t>
            </w:r>
          </w:p>
          <w:p w14:paraId="71F725CE" w14:textId="77777777" w:rsidR="00397CED" w:rsidRDefault="007C733A">
            <w:pPr>
              <w:widowControl w:val="0"/>
            </w:pPr>
            <w:r>
              <w:t xml:space="preserve">PROKOP, R., MATUŠŮ, R. and </w:t>
            </w:r>
            <w:r>
              <w:rPr>
                <w:b/>
              </w:rPr>
              <w:t xml:space="preserve">VOJTĚŠEK, J. (30). </w:t>
            </w:r>
            <w:r>
              <w:t xml:space="preserve">(2020) Feedback control of chemical reactors by modern principles. </w:t>
            </w:r>
            <w:r>
              <w:rPr>
                <w:i/>
              </w:rPr>
              <w:t>Chemical Engineering Transactions</w:t>
            </w:r>
            <w:r>
              <w:t xml:space="preserve"> [online], vol. 81, s. 805-810. [cit. 2022-08-31]. ISSN 2283-9216. Dostupné z: </w:t>
            </w:r>
            <w:hyperlink r:id="rId22">
              <w:r>
                <w:rPr>
                  <w:rStyle w:val="Hypertextovodkaz"/>
                </w:rPr>
                <w:t>https://www.aidic.it/cet/20/81/135.pdf</w:t>
              </w:r>
            </w:hyperlink>
            <w:r>
              <w:t>. JSC.</w:t>
            </w:r>
          </w:p>
          <w:p w14:paraId="31725163" w14:textId="77777777" w:rsidR="00397CED" w:rsidRDefault="007C733A">
            <w:pPr>
              <w:widowControl w:val="0"/>
              <w:rPr>
                <w:del w:id="1967" w:author="Jiří Vojtěšek" w:date="2023-01-10T13:47:00Z"/>
              </w:rPr>
            </w:pPr>
            <w:del w:id="1968" w:author="Jiří Vojtěšek" w:date="2023-01-10T13:47:00Z">
              <w:r>
                <w:delText xml:space="preserve">PROKOP, R., MATUŠŮ, R. and </w:delText>
              </w:r>
              <w:r>
                <w:rPr>
                  <w:b/>
                </w:rPr>
                <w:delText>VOJTĚŠEK, J. (20)</w:delText>
              </w:r>
              <w:r>
                <w:delText xml:space="preserve">. (2019) Robust Control of Continuous Stirred Tank Reactor with Jacket Cooling. </w:delText>
              </w:r>
              <w:r>
                <w:rPr>
                  <w:i/>
                </w:rPr>
                <w:delText>Chemical Engineering Transactions</w:delText>
              </w:r>
              <w:r>
                <w:delText>, roč. 76, s. 787-792. ISSN 2283-9216, JSC</w:delText>
              </w:r>
            </w:del>
          </w:p>
          <w:p w14:paraId="09A91F0E" w14:textId="77777777" w:rsidR="00397CED" w:rsidRDefault="007C733A">
            <w:pPr>
              <w:widowControl w:val="0"/>
              <w:rPr>
                <w:b/>
              </w:rPr>
            </w:pPr>
            <w:r>
              <w:rPr>
                <w:b/>
              </w:rPr>
              <w:t>VOJTĚŠEK, J. (90)</w:t>
            </w:r>
            <w:r w:rsidRPr="00E636A0">
              <w:rPr>
                <w:rPrChange w:id="1969" w:author="Jiří Vojtěšek" w:date="2023-01-19T14:04:00Z">
                  <w:rPr>
                    <w:b/>
                  </w:rPr>
                </w:rPrChange>
              </w:rPr>
              <w:t xml:space="preserve"> and HUTÁK, J. (2019) Using multimedia in blended learning. In: </w:t>
            </w:r>
            <w:r w:rsidRPr="00E636A0">
              <w:rPr>
                <w:i/>
                <w:rPrChange w:id="1970" w:author="Jiří Vojtěšek" w:date="2023-01-19T14:04:00Z">
                  <w:rPr>
                    <w:b/>
                    <w:i/>
                  </w:rPr>
                </w:rPrChange>
              </w:rPr>
              <w:t>Advances in Intelligent Systems and Computing</w:t>
            </w:r>
            <w:r w:rsidRPr="00E636A0">
              <w:rPr>
                <w:rPrChange w:id="1971" w:author="Jiří Vojtěšek" w:date="2023-01-19T14:04:00Z">
                  <w:rPr>
                    <w:b/>
                  </w:rPr>
                </w:rPrChange>
              </w:rPr>
              <w:t xml:space="preserve"> [online]. </w:t>
            </w:r>
            <w:proofErr w:type="gramStart"/>
            <w:r w:rsidRPr="00E636A0">
              <w:rPr>
                <w:rPrChange w:id="1972" w:author="Jiří Vojtěšek" w:date="2023-01-19T14:04:00Z">
                  <w:rPr>
                    <w:b/>
                  </w:rPr>
                </w:rPrChange>
              </w:rPr>
              <w:t>online</w:t>
            </w:r>
            <w:proofErr w:type="gramEnd"/>
            <w:r w:rsidRPr="00E636A0">
              <w:rPr>
                <w:rPrChange w:id="1973" w:author="Jiří Vojtěšek" w:date="2023-01-19T14:04:00Z">
                  <w:rPr>
                    <w:b/>
                  </w:rPr>
                </w:rPrChange>
              </w:rPr>
              <w:t xml:space="preserve">: Springer Verlag, s. 249-258. [cit. 2022-08-31]. ISSN 2194-5357. Dostupné z: </w:t>
            </w:r>
            <w:r w:rsidR="00393916" w:rsidRPr="00E636A0">
              <w:fldChar w:fldCharType="begin"/>
            </w:r>
            <w:r w:rsidR="00393916" w:rsidRPr="00E636A0">
              <w:instrText xml:space="preserve"> HYPERLINK "https://link.springer.com/chapter/10.1007/978-3-030-19807-7_25" \h </w:instrText>
            </w:r>
            <w:r w:rsidR="00393916" w:rsidRPr="00E636A0">
              <w:rPr>
                <w:rPrChange w:id="1974" w:author="Jiří Vojtěšek" w:date="2023-01-19T14:04:00Z">
                  <w:rPr>
                    <w:rStyle w:val="Hypertextovodkaz"/>
                    <w:b/>
                  </w:rPr>
                </w:rPrChange>
              </w:rPr>
              <w:fldChar w:fldCharType="separate"/>
            </w:r>
            <w:r w:rsidRPr="00E636A0">
              <w:rPr>
                <w:rStyle w:val="Hypertextovodkaz"/>
                <w:rPrChange w:id="1975" w:author="Jiří Vojtěšek" w:date="2023-01-19T14:04:00Z">
                  <w:rPr>
                    <w:rStyle w:val="Hypertextovodkaz"/>
                    <w:b/>
                  </w:rPr>
                </w:rPrChange>
              </w:rPr>
              <w:t>https://link.springer.com/chapter/10.1007/978-3-030-19807-7_25</w:t>
            </w:r>
            <w:r w:rsidR="00393916" w:rsidRPr="00E636A0">
              <w:rPr>
                <w:rStyle w:val="Hypertextovodkaz"/>
                <w:rPrChange w:id="1976" w:author="Jiří Vojtěšek" w:date="2023-01-19T14:04:00Z">
                  <w:rPr>
                    <w:rStyle w:val="Hypertextovodkaz"/>
                    <w:b/>
                  </w:rPr>
                </w:rPrChange>
              </w:rPr>
              <w:fldChar w:fldCharType="end"/>
            </w:r>
            <w:r w:rsidRPr="00E636A0">
              <w:rPr>
                <w:rPrChange w:id="1977" w:author="Jiří Vojtěšek" w:date="2023-01-19T14:04:00Z">
                  <w:rPr>
                    <w:b/>
                  </w:rPr>
                </w:rPrChange>
              </w:rPr>
              <w:t>. D.</w:t>
            </w:r>
          </w:p>
          <w:p w14:paraId="381918A1" w14:textId="77777777" w:rsidR="00397CED" w:rsidRDefault="007C733A">
            <w:pPr>
              <w:widowControl w:val="0"/>
            </w:pPr>
            <w:r>
              <w:rPr>
                <w:b/>
              </w:rPr>
              <w:lastRenderedPageBreak/>
              <w:t>VOJTĚŠEK, J. (85)</w:t>
            </w:r>
            <w:r>
              <w:t xml:space="preserve"> and SPAČEK, Ľ. (2019) MATLAB as a tool for modelling and simulation of the nonlinear system. In: </w:t>
            </w:r>
            <w:r>
              <w:rPr>
                <w:i/>
              </w:rPr>
              <w:t>Advances in Intelligent Systems and Computing</w:t>
            </w:r>
            <w:r>
              <w:t xml:space="preserve"> [online]. Springer Verlag, s. 133-143. [cit. 2022-08-31]. ISSN 2194-5357. Dostupné z: </w:t>
            </w:r>
            <w:hyperlink r:id="rId23">
              <w:r>
                <w:rPr>
                  <w:rStyle w:val="Hypertextovodkaz"/>
                </w:rPr>
                <w:t>https://link.springer.com/chapter/10.1007/978-3-319-91192-2_15</w:t>
              </w:r>
            </w:hyperlink>
            <w:r>
              <w:t>. D.</w:t>
            </w:r>
          </w:p>
          <w:p w14:paraId="35D2A956" w14:textId="77777777" w:rsidR="00397CED" w:rsidRDefault="007C733A">
            <w:pPr>
              <w:widowControl w:val="0"/>
            </w:pPr>
            <w:r>
              <w:rPr>
                <w:b/>
              </w:rPr>
              <w:t>VOJTĚŠEK, J. (90)</w:t>
            </w:r>
            <w:r>
              <w:t xml:space="preserve"> and MLÝNEK, L. (2017) File hosting service based on single-board computer. In: </w:t>
            </w:r>
            <w:r>
              <w:rPr>
                <w:i/>
              </w:rPr>
              <w:t>Advances in Intelligent Systems and Computing</w:t>
            </w:r>
            <w:r>
              <w:t xml:space="preserve"> [online]. Springer Verlag, s. 427-438. [cit. 2022-08-31]. ISSN 2194-5357. Dostupné z: </w:t>
            </w:r>
            <w:hyperlink r:id="rId24">
              <w:r>
                <w:rPr>
                  <w:rStyle w:val="Hypertextovodkaz"/>
                </w:rPr>
                <w:t>https://link.springer.com/chapter/10.1007/978-3-319-57141-6_46</w:t>
              </w:r>
            </w:hyperlink>
            <w:r>
              <w:t>. D.</w:t>
            </w:r>
          </w:p>
          <w:p w14:paraId="6DB721B4" w14:textId="77777777" w:rsidR="00397CED" w:rsidRDefault="007C733A">
            <w:pPr>
              <w:widowControl w:val="0"/>
              <w:jc w:val="both"/>
            </w:pPr>
            <w:del w:id="1978" w:author="Jiří Vojtěšek" w:date="2023-01-10T13:46:00Z">
              <w:r>
                <w:rPr>
                  <w:b/>
                </w:rPr>
                <w:delText>VOJTĚŠEK, J. (55),</w:delText>
              </w:r>
              <w:r>
                <w:delText xml:space="preserve"> PROKOP, R. and DOSTÁL P. (2017) Two Degrees-of-Freedom Hybrid Adaptive Approach with Pole-placement Method Used for Control of Isothermal Chemical Reactor. </w:delText>
              </w:r>
              <w:r>
                <w:rPr>
                  <w:i/>
                </w:rPr>
                <w:delText>Chemical Engineering Transactions</w:delText>
              </w:r>
              <w:r>
                <w:delText>, roč. 2017, č. 61, s. „p1“-“p7“. ISSN 2283-9216. JSC.</w:delText>
              </w:r>
            </w:del>
          </w:p>
        </w:tc>
      </w:tr>
      <w:tr w:rsidR="00397CED" w14:paraId="10359CDF"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E12BEFB" w14:textId="77777777" w:rsidR="00397CED" w:rsidRDefault="007C733A">
            <w:pPr>
              <w:widowControl w:val="0"/>
              <w:rPr>
                <w:b/>
              </w:rPr>
            </w:pPr>
            <w:r>
              <w:rPr>
                <w:b/>
              </w:rPr>
              <w:lastRenderedPageBreak/>
              <w:t>Působení v zahraničí</w:t>
            </w:r>
          </w:p>
        </w:tc>
      </w:tr>
      <w:tr w:rsidR="00397CED" w14:paraId="3E88830B"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3CFC9E3" w14:textId="6648BC33" w:rsidR="00397CED" w:rsidRDefault="007C733A">
            <w:pPr>
              <w:widowControl w:val="0"/>
              <w:rPr>
                <w:lang w:val="sk-SK"/>
              </w:rPr>
            </w:pPr>
            <w:del w:id="1979" w:author="Jiří Vojtěšek" w:date="2023-01-19T14:04:00Z">
              <w:r w:rsidDel="00E636A0">
                <w:rPr>
                  <w:lang w:val="sk-SK"/>
                </w:rPr>
                <w:delText>01 – 03/</w:delText>
              </w:r>
            </w:del>
            <w:r>
              <w:rPr>
                <w:lang w:val="sk-SK"/>
              </w:rPr>
              <w:t>2003: University of Applied Science Cologne, Německo, (3-měsíční studijní pobyt);</w:t>
            </w:r>
          </w:p>
          <w:p w14:paraId="0580F01F" w14:textId="6BAD6BA3" w:rsidR="00397CED" w:rsidRDefault="007C733A" w:rsidP="00E636A0">
            <w:pPr>
              <w:widowControl w:val="0"/>
              <w:rPr>
                <w:lang w:val="sk-SK"/>
              </w:rPr>
            </w:pPr>
            <w:del w:id="1980" w:author="Jiří Vojtěšek" w:date="2023-01-19T14:05:00Z">
              <w:r w:rsidDel="00E636A0">
                <w:rPr>
                  <w:lang w:val="sk-SK"/>
                </w:rPr>
                <w:delText>04 – 06/</w:delText>
              </w:r>
            </w:del>
            <w:r>
              <w:rPr>
                <w:lang w:val="sk-SK"/>
              </w:rPr>
              <w:t>2004: Politecnico di Milano, Itálie (3-měsíční studijní pobyt);</w:t>
            </w:r>
          </w:p>
        </w:tc>
      </w:tr>
      <w:tr w:rsidR="00397CED" w14:paraId="75477B16"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1618162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35170294"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ECABFE1"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53300BF4" w14:textId="77777777" w:rsidR="00397CED" w:rsidRDefault="007C733A">
            <w:pPr>
              <w:widowControl w:val="0"/>
              <w:jc w:val="both"/>
            </w:pPr>
            <w:r>
              <w:t>31. 10. 2022</w:t>
            </w:r>
          </w:p>
        </w:tc>
      </w:tr>
    </w:tbl>
    <w:p w14:paraId="5249E6F7" w14:textId="77777777" w:rsidR="00397CED" w:rsidRDefault="00397CED"/>
    <w:p w14:paraId="782E61D3" w14:textId="77777777" w:rsidR="00397CED" w:rsidRDefault="007C733A">
      <w:r>
        <w:br w:type="page"/>
      </w:r>
    </w:p>
    <w:tbl>
      <w:tblPr>
        <w:tblW w:w="9859" w:type="dxa"/>
        <w:tblInd w:w="-113" w:type="dxa"/>
        <w:tblLayout w:type="fixed"/>
        <w:tblCellMar>
          <w:left w:w="70" w:type="dxa"/>
          <w:right w:w="70" w:type="dxa"/>
        </w:tblCellMar>
        <w:tblLook w:val="0000" w:firstRow="0" w:lastRow="0" w:firstColumn="0" w:lastColumn="0" w:noHBand="0" w:noVBand="0"/>
      </w:tblPr>
      <w:tblGrid>
        <w:gridCol w:w="2518"/>
        <w:gridCol w:w="283"/>
        <w:gridCol w:w="549"/>
        <w:gridCol w:w="1717"/>
        <w:gridCol w:w="147"/>
        <w:gridCol w:w="380"/>
        <w:gridCol w:w="187"/>
        <w:gridCol w:w="282"/>
        <w:gridCol w:w="994"/>
        <w:gridCol w:w="706"/>
        <w:gridCol w:w="77"/>
        <w:gridCol w:w="50"/>
        <w:gridCol w:w="582"/>
        <w:gridCol w:w="693"/>
        <w:gridCol w:w="694"/>
      </w:tblGrid>
      <w:tr w:rsidR="00397CED" w14:paraId="13DE06B9" w14:textId="77777777">
        <w:tc>
          <w:tcPr>
            <w:tcW w:w="9859" w:type="dxa"/>
            <w:gridSpan w:val="15"/>
            <w:tcBorders>
              <w:top w:val="single" w:sz="4" w:space="0" w:color="000000"/>
              <w:left w:val="single" w:sz="4" w:space="0" w:color="000000"/>
              <w:bottom w:val="double" w:sz="4" w:space="0" w:color="000000"/>
              <w:right w:val="single" w:sz="4" w:space="0" w:color="000000"/>
            </w:tcBorders>
            <w:shd w:val="clear" w:color="auto" w:fill="BDD6EE"/>
          </w:tcPr>
          <w:p w14:paraId="266BE286" w14:textId="2B1D1CC1" w:rsidR="00397CED" w:rsidRDefault="007C733A">
            <w:pPr>
              <w:pageBreakBefore/>
              <w:widowControl w:val="0"/>
              <w:tabs>
                <w:tab w:val="right" w:pos="9532"/>
              </w:tabs>
              <w:jc w:val="both"/>
            </w:pPr>
            <w:r>
              <w:rPr>
                <w:b/>
                <w:sz w:val="28"/>
              </w:rPr>
              <w:lastRenderedPageBreak/>
              <w:t>C-I – Personální zabezpečení</w:t>
            </w:r>
            <w:r>
              <w:rPr>
                <w:sz w:val="24"/>
              </w:rPr>
              <w:tab/>
            </w:r>
            <w:r>
              <w:rPr>
                <w:rStyle w:val="Odkazintenzivn"/>
              </w:rPr>
              <w:fldChar w:fldCharType="begin"/>
            </w:r>
            <w:r>
              <w:rPr>
                <w:rStyle w:val="Odkazintenzivn"/>
              </w:rPr>
              <w:instrText xml:space="preserve"> REF aaSeznamC \h </w:instrText>
            </w:r>
            <w:r>
              <w:rPr>
                <w:rStyle w:val="Odkazintenzivn"/>
              </w:rPr>
            </w:r>
            <w:r>
              <w:rPr>
                <w:rStyle w:val="Odkazintenzivn"/>
              </w:rPr>
              <w:fldChar w:fldCharType="separate"/>
            </w:r>
            <w:ins w:id="1981" w:author="Jiří Vojtěšek" w:date="2023-01-24T20:39:00Z">
              <w:r w:rsidR="008A5423">
                <w:rPr>
                  <w:b/>
                  <w:sz w:val="24"/>
                  <w:szCs w:val="22"/>
                  <w:lang w:eastAsia="en-US"/>
                </w:rPr>
                <w:t>Abecední seznam</w:t>
              </w:r>
            </w:ins>
            <w:del w:id="1982" w:author="Jiří Vojtěšek" w:date="2023-01-24T20:39:00Z">
              <w:r w:rsidDel="008A5423">
                <w:rPr>
                  <w:rStyle w:val="Odkazintenzivn"/>
                </w:rPr>
                <w:delText>Abecední seznam</w:delText>
              </w:r>
            </w:del>
            <w:r>
              <w:rPr>
                <w:rStyle w:val="Odkazintenzivn"/>
              </w:rPr>
              <w:fldChar w:fldCharType="end"/>
            </w:r>
          </w:p>
        </w:tc>
      </w:tr>
      <w:tr w:rsidR="00397CED" w14:paraId="22A2C955" w14:textId="77777777">
        <w:tc>
          <w:tcPr>
            <w:tcW w:w="2518" w:type="dxa"/>
            <w:tcBorders>
              <w:top w:val="double" w:sz="4" w:space="0" w:color="000000"/>
              <w:left w:val="single" w:sz="4" w:space="0" w:color="000000"/>
              <w:bottom w:val="single" w:sz="4" w:space="0" w:color="000000"/>
              <w:right w:val="single" w:sz="4" w:space="0" w:color="000000"/>
            </w:tcBorders>
            <w:shd w:val="clear" w:color="auto" w:fill="F7CAAC"/>
          </w:tcPr>
          <w:p w14:paraId="47B4AB18" w14:textId="77777777" w:rsidR="00397CED" w:rsidRDefault="007C733A">
            <w:pPr>
              <w:widowControl w:val="0"/>
              <w:jc w:val="both"/>
              <w:rPr>
                <w:b/>
              </w:rPr>
            </w:pPr>
            <w:r>
              <w:rPr>
                <w:b/>
              </w:rPr>
              <w:t>Vysoká škola</w:t>
            </w:r>
          </w:p>
        </w:tc>
        <w:tc>
          <w:tcPr>
            <w:tcW w:w="7341" w:type="dxa"/>
            <w:gridSpan w:val="14"/>
            <w:tcBorders>
              <w:top w:val="single" w:sz="4" w:space="0" w:color="000000"/>
              <w:left w:val="single" w:sz="4" w:space="0" w:color="000000"/>
              <w:bottom w:val="single" w:sz="4" w:space="0" w:color="000000"/>
              <w:right w:val="single" w:sz="4" w:space="0" w:color="000000"/>
            </w:tcBorders>
          </w:tcPr>
          <w:p w14:paraId="791480EC" w14:textId="77777777" w:rsidR="00397CED" w:rsidRDefault="007C733A">
            <w:pPr>
              <w:widowControl w:val="0"/>
              <w:jc w:val="both"/>
            </w:pPr>
            <w:r>
              <w:t>Univerzita Tomáše Bati ve Zlíně</w:t>
            </w:r>
          </w:p>
        </w:tc>
      </w:tr>
      <w:tr w:rsidR="00397CED" w14:paraId="6294E986"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A12956C" w14:textId="77777777" w:rsidR="00397CED" w:rsidRDefault="007C733A">
            <w:pPr>
              <w:widowControl w:val="0"/>
              <w:jc w:val="both"/>
              <w:rPr>
                <w:b/>
              </w:rPr>
            </w:pPr>
            <w:r>
              <w:rPr>
                <w:b/>
              </w:rPr>
              <w:t>Součást vysoké školy</w:t>
            </w:r>
          </w:p>
        </w:tc>
        <w:tc>
          <w:tcPr>
            <w:tcW w:w="7341" w:type="dxa"/>
            <w:gridSpan w:val="14"/>
            <w:tcBorders>
              <w:top w:val="single" w:sz="4" w:space="0" w:color="000000"/>
              <w:left w:val="single" w:sz="4" w:space="0" w:color="000000"/>
              <w:bottom w:val="single" w:sz="4" w:space="0" w:color="000000"/>
              <w:right w:val="single" w:sz="4" w:space="0" w:color="000000"/>
            </w:tcBorders>
          </w:tcPr>
          <w:p w14:paraId="15FB3E62" w14:textId="77777777" w:rsidR="00397CED" w:rsidRDefault="007C733A">
            <w:pPr>
              <w:widowControl w:val="0"/>
              <w:jc w:val="both"/>
            </w:pPr>
            <w:r>
              <w:t>Fakulta aplikované informatiky</w:t>
            </w:r>
          </w:p>
        </w:tc>
      </w:tr>
      <w:tr w:rsidR="00397CED" w14:paraId="38734A35"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05CFB52A" w14:textId="77777777" w:rsidR="00397CED" w:rsidRDefault="007C733A">
            <w:pPr>
              <w:widowControl w:val="0"/>
              <w:jc w:val="both"/>
              <w:rPr>
                <w:b/>
              </w:rPr>
            </w:pPr>
            <w:r>
              <w:rPr>
                <w:b/>
              </w:rPr>
              <w:t>Název studijního programu</w:t>
            </w:r>
          </w:p>
        </w:tc>
        <w:tc>
          <w:tcPr>
            <w:tcW w:w="7341" w:type="dxa"/>
            <w:gridSpan w:val="14"/>
            <w:tcBorders>
              <w:top w:val="single" w:sz="4" w:space="0" w:color="000000"/>
              <w:left w:val="single" w:sz="4" w:space="0" w:color="000000"/>
              <w:bottom w:val="single" w:sz="4" w:space="0" w:color="000000"/>
              <w:right w:val="single" w:sz="4" w:space="0" w:color="000000"/>
            </w:tcBorders>
          </w:tcPr>
          <w:p w14:paraId="0C65CCED" w14:textId="77777777" w:rsidR="00397CED" w:rsidRDefault="007C733A">
            <w:pPr>
              <w:widowControl w:val="0"/>
              <w:jc w:val="both"/>
            </w:pPr>
            <w:r>
              <w:t>Učitelství informatiky pro základní a střední školy</w:t>
            </w:r>
          </w:p>
        </w:tc>
      </w:tr>
      <w:tr w:rsidR="00397CED" w14:paraId="187B9CCB"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39F2B03E" w14:textId="77777777" w:rsidR="00397CED" w:rsidRDefault="007C733A">
            <w:pPr>
              <w:widowControl w:val="0"/>
              <w:jc w:val="both"/>
              <w:rPr>
                <w:b/>
              </w:rPr>
            </w:pPr>
            <w:r>
              <w:rPr>
                <w:b/>
              </w:rPr>
              <w:t>Jméno a příjmení</w:t>
            </w:r>
          </w:p>
        </w:tc>
        <w:tc>
          <w:tcPr>
            <w:tcW w:w="4539" w:type="dxa"/>
            <w:gridSpan w:val="8"/>
            <w:tcBorders>
              <w:top w:val="single" w:sz="4" w:space="0" w:color="000000"/>
              <w:left w:val="single" w:sz="4" w:space="0" w:color="000000"/>
              <w:bottom w:val="single" w:sz="4" w:space="0" w:color="000000"/>
              <w:right w:val="single" w:sz="4" w:space="0" w:color="000000"/>
            </w:tcBorders>
          </w:tcPr>
          <w:p w14:paraId="2E5FFDF6" w14:textId="77777777" w:rsidR="00397CED" w:rsidRDefault="007C733A">
            <w:pPr>
              <w:widowControl w:val="0"/>
              <w:jc w:val="both"/>
            </w:pPr>
            <w:r>
              <w:t xml:space="preserve">Petr </w:t>
            </w:r>
            <w:bookmarkStart w:id="1983" w:name="azacek"/>
            <w:r>
              <w:t>Žáček</w:t>
            </w:r>
            <w:bookmarkEnd w:id="1983"/>
          </w:p>
        </w:tc>
        <w:tc>
          <w:tcPr>
            <w:tcW w:w="706" w:type="dxa"/>
            <w:tcBorders>
              <w:top w:val="single" w:sz="4" w:space="0" w:color="000000"/>
              <w:left w:val="single" w:sz="4" w:space="0" w:color="000000"/>
              <w:bottom w:val="single" w:sz="4" w:space="0" w:color="000000"/>
              <w:right w:val="single" w:sz="4" w:space="0" w:color="000000"/>
            </w:tcBorders>
            <w:shd w:val="clear" w:color="auto" w:fill="F7CAAC"/>
          </w:tcPr>
          <w:p w14:paraId="339E8C20" w14:textId="77777777" w:rsidR="00397CED" w:rsidRDefault="007C733A">
            <w:pPr>
              <w:widowControl w:val="0"/>
              <w:jc w:val="both"/>
              <w:rPr>
                <w:b/>
              </w:rPr>
            </w:pPr>
            <w:r>
              <w:rPr>
                <w:b/>
              </w:rPr>
              <w:t>Tituly</w:t>
            </w:r>
          </w:p>
        </w:tc>
        <w:tc>
          <w:tcPr>
            <w:tcW w:w="2096" w:type="dxa"/>
            <w:gridSpan w:val="5"/>
            <w:tcBorders>
              <w:top w:val="single" w:sz="4" w:space="0" w:color="000000"/>
              <w:left w:val="single" w:sz="4" w:space="0" w:color="000000"/>
              <w:bottom w:val="single" w:sz="4" w:space="0" w:color="000000"/>
              <w:right w:val="single" w:sz="4" w:space="0" w:color="000000"/>
            </w:tcBorders>
          </w:tcPr>
          <w:p w14:paraId="64728595" w14:textId="77777777" w:rsidR="00397CED" w:rsidRDefault="007C733A">
            <w:pPr>
              <w:widowControl w:val="0"/>
              <w:jc w:val="both"/>
            </w:pPr>
            <w:r>
              <w:t>Ing. Ph.D.</w:t>
            </w:r>
          </w:p>
        </w:tc>
      </w:tr>
      <w:tr w:rsidR="00397CED" w14:paraId="1C2E78FC" w14:textId="77777777">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593ACE4B" w14:textId="77777777" w:rsidR="00397CED" w:rsidRDefault="007C733A">
            <w:pPr>
              <w:widowControl w:val="0"/>
              <w:jc w:val="both"/>
              <w:rPr>
                <w:b/>
              </w:rPr>
            </w:pPr>
            <w:r>
              <w:rPr>
                <w:b/>
              </w:rPr>
              <w:t>Rok narození</w:t>
            </w:r>
          </w:p>
        </w:tc>
        <w:tc>
          <w:tcPr>
            <w:tcW w:w="832" w:type="dxa"/>
            <w:gridSpan w:val="2"/>
            <w:tcBorders>
              <w:top w:val="single" w:sz="4" w:space="0" w:color="000000"/>
              <w:left w:val="single" w:sz="4" w:space="0" w:color="000000"/>
              <w:bottom w:val="single" w:sz="4" w:space="0" w:color="000000"/>
              <w:right w:val="single" w:sz="4" w:space="0" w:color="000000"/>
            </w:tcBorders>
          </w:tcPr>
          <w:p w14:paraId="4008F614" w14:textId="77777777" w:rsidR="00397CED" w:rsidRDefault="007C733A">
            <w:pPr>
              <w:widowControl w:val="0"/>
              <w:jc w:val="both"/>
            </w:pPr>
            <w:r>
              <w:t>1988</w:t>
            </w:r>
          </w:p>
        </w:tc>
        <w:tc>
          <w:tcPr>
            <w:tcW w:w="1717" w:type="dxa"/>
            <w:tcBorders>
              <w:top w:val="single" w:sz="4" w:space="0" w:color="000000"/>
              <w:left w:val="single" w:sz="4" w:space="0" w:color="000000"/>
              <w:bottom w:val="single" w:sz="4" w:space="0" w:color="000000"/>
              <w:right w:val="single" w:sz="4" w:space="0" w:color="000000"/>
            </w:tcBorders>
            <w:shd w:val="clear" w:color="auto" w:fill="F7CAAC"/>
          </w:tcPr>
          <w:p w14:paraId="32D52725" w14:textId="77777777" w:rsidR="00397CED" w:rsidRDefault="007C733A">
            <w:pPr>
              <w:widowControl w:val="0"/>
              <w:jc w:val="both"/>
              <w:rPr>
                <w:b/>
              </w:rPr>
            </w:pPr>
            <w:r>
              <w:rPr>
                <w:b/>
              </w:rPr>
              <w:t>typ vztahu k VŠ</w:t>
            </w:r>
          </w:p>
        </w:tc>
        <w:tc>
          <w:tcPr>
            <w:tcW w:w="996" w:type="dxa"/>
            <w:gridSpan w:val="4"/>
            <w:tcBorders>
              <w:top w:val="single" w:sz="4" w:space="0" w:color="000000"/>
              <w:left w:val="single" w:sz="4" w:space="0" w:color="000000"/>
              <w:bottom w:val="single" w:sz="4" w:space="0" w:color="000000"/>
              <w:right w:val="single" w:sz="4" w:space="0" w:color="000000"/>
            </w:tcBorders>
          </w:tcPr>
          <w:p w14:paraId="364B940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C7AA55E"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5826ABF0"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5E9EF725"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137C21EF" w14:textId="77777777" w:rsidR="00397CED" w:rsidRDefault="007C733A">
            <w:pPr>
              <w:widowControl w:val="0"/>
              <w:jc w:val="both"/>
            </w:pPr>
            <w:r>
              <w:t>09/24</w:t>
            </w:r>
          </w:p>
        </w:tc>
      </w:tr>
      <w:tr w:rsidR="00397CED" w14:paraId="64EE56DA" w14:textId="77777777">
        <w:tc>
          <w:tcPr>
            <w:tcW w:w="5067" w:type="dxa"/>
            <w:gridSpan w:val="4"/>
            <w:tcBorders>
              <w:top w:val="single" w:sz="4" w:space="0" w:color="000000"/>
              <w:left w:val="single" w:sz="4" w:space="0" w:color="000000"/>
              <w:bottom w:val="single" w:sz="4" w:space="0" w:color="000000"/>
              <w:right w:val="single" w:sz="4" w:space="0" w:color="000000"/>
            </w:tcBorders>
            <w:shd w:val="clear" w:color="auto" w:fill="F7CAAC"/>
          </w:tcPr>
          <w:p w14:paraId="3DE42700" w14:textId="77777777" w:rsidR="00397CED" w:rsidRDefault="007C733A">
            <w:pPr>
              <w:widowControl w:val="0"/>
              <w:jc w:val="both"/>
              <w:rPr>
                <w:b/>
              </w:rPr>
            </w:pPr>
            <w:r>
              <w:rPr>
                <w:b/>
              </w:rPr>
              <w:t>Typ vztahu na součásti VŠ, která uskutečňuje st. program</w:t>
            </w:r>
          </w:p>
        </w:tc>
        <w:tc>
          <w:tcPr>
            <w:tcW w:w="996" w:type="dxa"/>
            <w:gridSpan w:val="4"/>
            <w:tcBorders>
              <w:top w:val="single" w:sz="4" w:space="0" w:color="000000"/>
              <w:left w:val="single" w:sz="4" w:space="0" w:color="000000"/>
              <w:bottom w:val="single" w:sz="4" w:space="0" w:color="000000"/>
              <w:right w:val="single" w:sz="4" w:space="0" w:color="000000"/>
            </w:tcBorders>
          </w:tcPr>
          <w:p w14:paraId="74B90177" w14:textId="77777777" w:rsidR="00397CED" w:rsidRDefault="007C733A">
            <w:pPr>
              <w:widowControl w:val="0"/>
              <w:jc w:val="both"/>
            </w:pPr>
            <w: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787A2398" w14:textId="77777777" w:rsidR="00397CED" w:rsidRDefault="007C733A">
            <w:pPr>
              <w:widowControl w:val="0"/>
              <w:jc w:val="both"/>
              <w:rPr>
                <w:b/>
              </w:rPr>
            </w:pPr>
            <w:r>
              <w:rPr>
                <w:b/>
              </w:rPr>
              <w:t>rozsah</w:t>
            </w:r>
          </w:p>
        </w:tc>
        <w:tc>
          <w:tcPr>
            <w:tcW w:w="706" w:type="dxa"/>
            <w:tcBorders>
              <w:top w:val="single" w:sz="4" w:space="0" w:color="000000"/>
              <w:left w:val="single" w:sz="4" w:space="0" w:color="000000"/>
              <w:bottom w:val="single" w:sz="4" w:space="0" w:color="000000"/>
              <w:right w:val="single" w:sz="4" w:space="0" w:color="000000"/>
            </w:tcBorders>
          </w:tcPr>
          <w:p w14:paraId="00B477AF" w14:textId="77777777" w:rsidR="00397CED" w:rsidRDefault="007C733A">
            <w:pPr>
              <w:widowControl w:val="0"/>
              <w:jc w:val="both"/>
            </w:pPr>
            <w:r>
              <w:t>40</w:t>
            </w:r>
          </w:p>
        </w:tc>
        <w:tc>
          <w:tcPr>
            <w:tcW w:w="709" w:type="dxa"/>
            <w:gridSpan w:val="3"/>
            <w:tcBorders>
              <w:top w:val="single" w:sz="4" w:space="0" w:color="000000"/>
              <w:left w:val="single" w:sz="4" w:space="0" w:color="000000"/>
              <w:bottom w:val="single" w:sz="4" w:space="0" w:color="000000"/>
              <w:right w:val="single" w:sz="4" w:space="0" w:color="000000"/>
            </w:tcBorders>
            <w:shd w:val="clear" w:color="auto" w:fill="F7CAAC"/>
          </w:tcPr>
          <w:p w14:paraId="2660129F" w14:textId="77777777" w:rsidR="00397CED" w:rsidRDefault="007C733A">
            <w:pPr>
              <w:widowControl w:val="0"/>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tcPr>
          <w:p w14:paraId="4EB73162" w14:textId="77777777" w:rsidR="00397CED" w:rsidRDefault="007C733A">
            <w:pPr>
              <w:widowControl w:val="0"/>
              <w:jc w:val="both"/>
            </w:pPr>
            <w:r>
              <w:t>09/24</w:t>
            </w:r>
          </w:p>
        </w:tc>
      </w:tr>
      <w:tr w:rsidR="00397CED" w14:paraId="706B2094" w14:textId="77777777">
        <w:tc>
          <w:tcPr>
            <w:tcW w:w="6063" w:type="dxa"/>
            <w:gridSpan w:val="8"/>
            <w:tcBorders>
              <w:top w:val="single" w:sz="4" w:space="0" w:color="000000"/>
              <w:left w:val="single" w:sz="4" w:space="0" w:color="000000"/>
              <w:bottom w:val="single" w:sz="4" w:space="0" w:color="000000"/>
              <w:right w:val="single" w:sz="4" w:space="0" w:color="000000"/>
            </w:tcBorders>
            <w:shd w:val="clear" w:color="auto" w:fill="F7CAAC"/>
          </w:tcPr>
          <w:p w14:paraId="2686CE0D" w14:textId="77777777" w:rsidR="00397CED" w:rsidRDefault="007C733A">
            <w:pPr>
              <w:widowControl w:val="0"/>
              <w:jc w:val="both"/>
              <w:rPr>
                <w:b/>
              </w:rPr>
            </w:pPr>
            <w:r>
              <w:rPr>
                <w:b/>
              </w:rPr>
              <w:t>Další současná působení jako akademický pracovník na jiných VŠ</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F7CAAC"/>
          </w:tcPr>
          <w:p w14:paraId="1C9B8EEF" w14:textId="77777777" w:rsidR="00397CED" w:rsidRDefault="007C733A">
            <w:pPr>
              <w:widowControl w:val="0"/>
              <w:jc w:val="both"/>
              <w:rPr>
                <w:b/>
              </w:rPr>
            </w:pPr>
            <w:r>
              <w:rPr>
                <w:b/>
              </w:rPr>
              <w:t xml:space="preserve">typ prac. </w:t>
            </w:r>
            <w:proofErr w:type="gramStart"/>
            <w:r>
              <w:rPr>
                <w:b/>
              </w:rPr>
              <w:t>vztahu</w:t>
            </w:r>
            <w:proofErr w:type="gramEnd"/>
          </w:p>
        </w:tc>
        <w:tc>
          <w:tcPr>
            <w:tcW w:w="2096" w:type="dxa"/>
            <w:gridSpan w:val="5"/>
            <w:tcBorders>
              <w:top w:val="single" w:sz="4" w:space="0" w:color="000000"/>
              <w:left w:val="single" w:sz="4" w:space="0" w:color="000000"/>
              <w:bottom w:val="single" w:sz="4" w:space="0" w:color="000000"/>
              <w:right w:val="single" w:sz="4" w:space="0" w:color="000000"/>
            </w:tcBorders>
            <w:shd w:val="clear" w:color="auto" w:fill="F7CAAC"/>
          </w:tcPr>
          <w:p w14:paraId="16C721DF" w14:textId="77777777" w:rsidR="00397CED" w:rsidRDefault="007C733A">
            <w:pPr>
              <w:widowControl w:val="0"/>
              <w:jc w:val="both"/>
              <w:rPr>
                <w:b/>
              </w:rPr>
            </w:pPr>
            <w:r>
              <w:rPr>
                <w:b/>
              </w:rPr>
              <w:t>rozsah</w:t>
            </w:r>
          </w:p>
        </w:tc>
      </w:tr>
      <w:tr w:rsidR="00397CED" w14:paraId="053B13C7" w14:textId="77777777">
        <w:tc>
          <w:tcPr>
            <w:tcW w:w="6063" w:type="dxa"/>
            <w:gridSpan w:val="8"/>
            <w:tcBorders>
              <w:top w:val="single" w:sz="4" w:space="0" w:color="000000"/>
              <w:left w:val="single" w:sz="4" w:space="0" w:color="000000"/>
              <w:bottom w:val="single" w:sz="4" w:space="0" w:color="000000"/>
              <w:right w:val="single" w:sz="4" w:space="0" w:color="000000"/>
            </w:tcBorders>
          </w:tcPr>
          <w:p w14:paraId="58CDD349" w14:textId="77777777" w:rsidR="00397CED" w:rsidRDefault="00397CED">
            <w:pPr>
              <w:widowControl w:val="0"/>
              <w:jc w:val="both"/>
            </w:pPr>
          </w:p>
        </w:tc>
        <w:tc>
          <w:tcPr>
            <w:tcW w:w="1700" w:type="dxa"/>
            <w:gridSpan w:val="2"/>
            <w:tcBorders>
              <w:top w:val="single" w:sz="4" w:space="0" w:color="000000"/>
              <w:left w:val="single" w:sz="4" w:space="0" w:color="000000"/>
              <w:bottom w:val="single" w:sz="4" w:space="0" w:color="000000"/>
              <w:right w:val="single" w:sz="4" w:space="0" w:color="000000"/>
            </w:tcBorders>
          </w:tcPr>
          <w:p w14:paraId="6B2F8BBB" w14:textId="77777777" w:rsidR="00397CED" w:rsidRDefault="00397CED">
            <w:pPr>
              <w:widowControl w:val="0"/>
              <w:jc w:val="both"/>
            </w:pPr>
          </w:p>
        </w:tc>
        <w:tc>
          <w:tcPr>
            <w:tcW w:w="2096" w:type="dxa"/>
            <w:gridSpan w:val="5"/>
            <w:tcBorders>
              <w:top w:val="single" w:sz="4" w:space="0" w:color="000000"/>
              <w:left w:val="single" w:sz="4" w:space="0" w:color="000000"/>
              <w:bottom w:val="single" w:sz="4" w:space="0" w:color="000000"/>
              <w:right w:val="single" w:sz="4" w:space="0" w:color="000000"/>
            </w:tcBorders>
          </w:tcPr>
          <w:p w14:paraId="1A107A93" w14:textId="77777777" w:rsidR="00397CED" w:rsidRDefault="00397CED">
            <w:pPr>
              <w:widowControl w:val="0"/>
              <w:jc w:val="both"/>
            </w:pPr>
          </w:p>
        </w:tc>
      </w:tr>
      <w:tr w:rsidR="00397CED" w14:paraId="2BE0D47A"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46725983" w14:textId="77777777" w:rsidR="00397CED" w:rsidRDefault="007C733A">
            <w:pPr>
              <w:widowControl w:val="0"/>
              <w:jc w:val="both"/>
              <w:rPr>
                <w:b/>
              </w:rPr>
            </w:pPr>
            <w:r>
              <w:rPr>
                <w:b/>
              </w:rPr>
              <w:t>Předměty příslušného studijního programu a způsob zapojení do jejich výuky, příp. další zapojení do uskutečňování studijního programu</w:t>
            </w:r>
          </w:p>
        </w:tc>
      </w:tr>
      <w:tr w:rsidR="00397CED" w14:paraId="2E25BF57" w14:textId="77777777">
        <w:trPr>
          <w:trHeight w:val="364"/>
        </w:trPr>
        <w:tc>
          <w:tcPr>
            <w:tcW w:w="9859" w:type="dxa"/>
            <w:gridSpan w:val="15"/>
            <w:tcBorders>
              <w:left w:val="single" w:sz="4" w:space="0" w:color="000000"/>
              <w:bottom w:val="single" w:sz="4" w:space="0" w:color="000000"/>
              <w:right w:val="single" w:sz="4" w:space="0" w:color="000000"/>
            </w:tcBorders>
          </w:tcPr>
          <w:p w14:paraId="6B4416A6" w14:textId="77777777" w:rsidR="00397CED" w:rsidRDefault="007C733A">
            <w:pPr>
              <w:widowControl w:val="0"/>
              <w:jc w:val="both"/>
            </w:pPr>
            <w:r>
              <w:t>Webové technologie pro učitele informatiky – přednášející, cvičící (100 %)</w:t>
            </w:r>
          </w:p>
        </w:tc>
      </w:tr>
      <w:tr w:rsidR="00397CED" w14:paraId="616B084C" w14:textId="77777777">
        <w:trPr>
          <w:trHeight w:val="340"/>
        </w:trPr>
        <w:tc>
          <w:tcPr>
            <w:tcW w:w="9859" w:type="dxa"/>
            <w:gridSpan w:val="15"/>
            <w:tcBorders>
              <w:left w:val="single" w:sz="4" w:space="0" w:color="000000"/>
              <w:bottom w:val="single" w:sz="4" w:space="0" w:color="000000"/>
              <w:right w:val="single" w:sz="4" w:space="0" w:color="000000"/>
            </w:tcBorders>
            <w:shd w:val="clear" w:color="auto" w:fill="FBD4B4"/>
          </w:tcPr>
          <w:p w14:paraId="792A28C5" w14:textId="77777777" w:rsidR="00397CED" w:rsidRDefault="007C733A">
            <w:pPr>
              <w:widowControl w:val="0"/>
              <w:jc w:val="both"/>
              <w:rPr>
                <w:b/>
              </w:rPr>
            </w:pPr>
            <w:r>
              <w:rPr>
                <w:b/>
              </w:rPr>
              <w:t>Zapojení do výuky v dalších studijních programech na téže vysoké škole (pouze u garantů ZT a PZ předmětů)</w:t>
            </w:r>
          </w:p>
        </w:tc>
      </w:tr>
      <w:tr w:rsidR="00397CED" w14:paraId="45B22B19" w14:textId="77777777">
        <w:trPr>
          <w:trHeight w:val="340"/>
        </w:trPr>
        <w:tc>
          <w:tcPr>
            <w:tcW w:w="2801" w:type="dxa"/>
            <w:gridSpan w:val="2"/>
            <w:tcBorders>
              <w:left w:val="single" w:sz="4" w:space="0" w:color="000000"/>
              <w:bottom w:val="single" w:sz="4" w:space="0" w:color="000000"/>
              <w:right w:val="single" w:sz="4" w:space="0" w:color="000000"/>
            </w:tcBorders>
          </w:tcPr>
          <w:p w14:paraId="622A39D4" w14:textId="77777777" w:rsidR="00397CED" w:rsidRDefault="007C733A">
            <w:pPr>
              <w:widowControl w:val="0"/>
              <w:jc w:val="both"/>
              <w:rPr>
                <w:b/>
              </w:rPr>
            </w:pPr>
            <w:r>
              <w:rPr>
                <w:b/>
              </w:rPr>
              <w:t>Název studijního předmětu</w:t>
            </w:r>
          </w:p>
        </w:tc>
        <w:tc>
          <w:tcPr>
            <w:tcW w:w="2413" w:type="dxa"/>
            <w:gridSpan w:val="3"/>
            <w:tcBorders>
              <w:left w:val="single" w:sz="4" w:space="0" w:color="000000"/>
              <w:bottom w:val="single" w:sz="4" w:space="0" w:color="000000"/>
              <w:right w:val="single" w:sz="4" w:space="0" w:color="000000"/>
            </w:tcBorders>
          </w:tcPr>
          <w:p w14:paraId="08F95B47" w14:textId="77777777" w:rsidR="00397CED" w:rsidRDefault="007C733A">
            <w:pPr>
              <w:widowControl w:val="0"/>
              <w:jc w:val="both"/>
              <w:rPr>
                <w:b/>
              </w:rPr>
            </w:pPr>
            <w:r>
              <w:rPr>
                <w:b/>
              </w:rPr>
              <w:t>Název studijního programu</w:t>
            </w:r>
          </w:p>
        </w:tc>
        <w:tc>
          <w:tcPr>
            <w:tcW w:w="567" w:type="dxa"/>
            <w:gridSpan w:val="2"/>
            <w:tcBorders>
              <w:left w:val="single" w:sz="4" w:space="0" w:color="000000"/>
              <w:bottom w:val="single" w:sz="4" w:space="0" w:color="000000"/>
              <w:right w:val="single" w:sz="4" w:space="0" w:color="000000"/>
            </w:tcBorders>
          </w:tcPr>
          <w:p w14:paraId="612F5D6D" w14:textId="77777777" w:rsidR="00397CED" w:rsidRDefault="007C733A">
            <w:pPr>
              <w:widowControl w:val="0"/>
              <w:jc w:val="both"/>
              <w:rPr>
                <w:b/>
              </w:rPr>
            </w:pPr>
            <w:r>
              <w:rPr>
                <w:b/>
              </w:rPr>
              <w:t>Sem.</w:t>
            </w:r>
          </w:p>
        </w:tc>
        <w:tc>
          <w:tcPr>
            <w:tcW w:w="2109" w:type="dxa"/>
            <w:gridSpan w:val="5"/>
            <w:tcBorders>
              <w:left w:val="single" w:sz="4" w:space="0" w:color="000000"/>
              <w:bottom w:val="single" w:sz="4" w:space="0" w:color="000000"/>
              <w:right w:val="single" w:sz="4" w:space="0" w:color="000000"/>
            </w:tcBorders>
          </w:tcPr>
          <w:p w14:paraId="712005FF" w14:textId="77777777" w:rsidR="00397CED" w:rsidRDefault="007C733A">
            <w:pPr>
              <w:widowControl w:val="0"/>
              <w:jc w:val="both"/>
              <w:rPr>
                <w:b/>
              </w:rPr>
            </w:pPr>
            <w:r>
              <w:rPr>
                <w:b/>
              </w:rPr>
              <w:t>Role ve výuce daného předmětu</w:t>
            </w:r>
          </w:p>
        </w:tc>
        <w:tc>
          <w:tcPr>
            <w:tcW w:w="1969" w:type="dxa"/>
            <w:gridSpan w:val="3"/>
            <w:tcBorders>
              <w:left w:val="single" w:sz="4" w:space="0" w:color="000000"/>
              <w:bottom w:val="single" w:sz="4" w:space="0" w:color="000000"/>
              <w:right w:val="single" w:sz="4" w:space="0" w:color="000000"/>
            </w:tcBorders>
          </w:tcPr>
          <w:p w14:paraId="7492FAF3" w14:textId="77777777" w:rsidR="00397CED" w:rsidRDefault="007C733A">
            <w:pPr>
              <w:widowControl w:val="0"/>
              <w:jc w:val="both"/>
            </w:pPr>
            <w:r>
              <w:rPr>
                <w:b/>
              </w:rPr>
              <w:t>(</w:t>
            </w:r>
            <w:r>
              <w:rPr>
                <w:b/>
                <w:i/>
                <w:iCs/>
              </w:rPr>
              <w:t>nepovinný údaj</w:t>
            </w:r>
            <w:r>
              <w:rPr>
                <w:b/>
              </w:rPr>
              <w:t>) Počet hodin za semestr</w:t>
            </w:r>
          </w:p>
        </w:tc>
      </w:tr>
      <w:tr w:rsidR="00397CED" w14:paraId="78DE0DB2" w14:textId="77777777">
        <w:trPr>
          <w:trHeight w:val="285"/>
        </w:trPr>
        <w:tc>
          <w:tcPr>
            <w:tcW w:w="2801" w:type="dxa"/>
            <w:gridSpan w:val="2"/>
            <w:tcBorders>
              <w:left w:val="single" w:sz="4" w:space="0" w:color="000000"/>
              <w:bottom w:val="single" w:sz="4" w:space="0" w:color="000000"/>
              <w:right w:val="single" w:sz="4" w:space="0" w:color="000000"/>
            </w:tcBorders>
          </w:tcPr>
          <w:p w14:paraId="5F2C2A6F" w14:textId="77777777" w:rsidR="00397CED" w:rsidRDefault="007C733A">
            <w:pPr>
              <w:widowControl w:val="0"/>
              <w:jc w:val="both"/>
            </w:pPr>
            <w:r>
              <w:t>Testování software</w:t>
            </w:r>
          </w:p>
        </w:tc>
        <w:tc>
          <w:tcPr>
            <w:tcW w:w="2413" w:type="dxa"/>
            <w:gridSpan w:val="3"/>
            <w:tcBorders>
              <w:left w:val="single" w:sz="4" w:space="0" w:color="000000"/>
              <w:bottom w:val="single" w:sz="4" w:space="0" w:color="000000"/>
              <w:right w:val="single" w:sz="4" w:space="0" w:color="000000"/>
            </w:tcBorders>
          </w:tcPr>
          <w:p w14:paraId="3C64C1AF" w14:textId="77777777" w:rsidR="00397CED" w:rsidRDefault="007C733A">
            <w:pPr>
              <w:widowControl w:val="0"/>
              <w:jc w:val="both"/>
            </w:pPr>
            <w:r>
              <w:t>Softwarové inženýrství</w:t>
            </w:r>
          </w:p>
        </w:tc>
        <w:tc>
          <w:tcPr>
            <w:tcW w:w="567" w:type="dxa"/>
            <w:gridSpan w:val="2"/>
            <w:tcBorders>
              <w:left w:val="single" w:sz="4" w:space="0" w:color="000000"/>
              <w:bottom w:val="single" w:sz="4" w:space="0" w:color="000000"/>
              <w:right w:val="single" w:sz="4" w:space="0" w:color="000000"/>
            </w:tcBorders>
          </w:tcPr>
          <w:p w14:paraId="00673CDB"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13964EB7" w14:textId="77777777" w:rsidR="00397CED" w:rsidRDefault="007C733A">
            <w:pPr>
              <w:widowControl w:val="0"/>
              <w:jc w:val="both"/>
            </w:pPr>
            <w:r>
              <w:t>Garant, přednášející (100 %)</w:t>
            </w:r>
          </w:p>
        </w:tc>
        <w:tc>
          <w:tcPr>
            <w:tcW w:w="1969" w:type="dxa"/>
            <w:gridSpan w:val="3"/>
            <w:tcBorders>
              <w:left w:val="single" w:sz="4" w:space="0" w:color="000000"/>
              <w:bottom w:val="single" w:sz="4" w:space="0" w:color="000000"/>
              <w:right w:val="single" w:sz="4" w:space="0" w:color="000000"/>
            </w:tcBorders>
          </w:tcPr>
          <w:p w14:paraId="08567BF5" w14:textId="77777777" w:rsidR="00397CED" w:rsidRDefault="007C733A">
            <w:pPr>
              <w:widowControl w:val="0"/>
              <w:jc w:val="both"/>
            </w:pPr>
            <w:r>
              <w:t>42 hod./sem.</w:t>
            </w:r>
          </w:p>
        </w:tc>
      </w:tr>
      <w:tr w:rsidR="00397CED" w14:paraId="6034CA62" w14:textId="77777777">
        <w:trPr>
          <w:trHeight w:val="284"/>
        </w:trPr>
        <w:tc>
          <w:tcPr>
            <w:tcW w:w="2801" w:type="dxa"/>
            <w:gridSpan w:val="2"/>
            <w:tcBorders>
              <w:left w:val="single" w:sz="4" w:space="0" w:color="000000"/>
              <w:bottom w:val="single" w:sz="4" w:space="0" w:color="000000"/>
              <w:right w:val="single" w:sz="4" w:space="0" w:color="000000"/>
            </w:tcBorders>
          </w:tcPr>
          <w:p w14:paraId="79C051B0" w14:textId="77777777" w:rsidR="00397CED" w:rsidRDefault="007C733A">
            <w:pPr>
              <w:widowControl w:val="0"/>
              <w:jc w:val="both"/>
            </w:pPr>
            <w:r>
              <w:t>Kryptologie</w:t>
            </w:r>
          </w:p>
        </w:tc>
        <w:tc>
          <w:tcPr>
            <w:tcW w:w="2413" w:type="dxa"/>
            <w:gridSpan w:val="3"/>
            <w:tcBorders>
              <w:left w:val="single" w:sz="4" w:space="0" w:color="000000"/>
              <w:bottom w:val="single" w:sz="4" w:space="0" w:color="000000"/>
              <w:right w:val="single" w:sz="4" w:space="0" w:color="000000"/>
            </w:tcBorders>
          </w:tcPr>
          <w:p w14:paraId="620AD23C" w14:textId="77777777" w:rsidR="00397CED" w:rsidRDefault="007C733A">
            <w:pPr>
              <w:widowControl w:val="0"/>
              <w:jc w:val="both"/>
            </w:pPr>
            <w:r>
              <w:t>Softwarové ínženýrství</w:t>
            </w:r>
          </w:p>
        </w:tc>
        <w:tc>
          <w:tcPr>
            <w:tcW w:w="567" w:type="dxa"/>
            <w:gridSpan w:val="2"/>
            <w:tcBorders>
              <w:left w:val="single" w:sz="4" w:space="0" w:color="000000"/>
              <w:bottom w:val="single" w:sz="4" w:space="0" w:color="000000"/>
              <w:right w:val="single" w:sz="4" w:space="0" w:color="000000"/>
            </w:tcBorders>
          </w:tcPr>
          <w:p w14:paraId="54302708" w14:textId="77777777" w:rsidR="00397CED" w:rsidRDefault="007C733A">
            <w:pPr>
              <w:widowControl w:val="0"/>
              <w:jc w:val="both"/>
            </w:pPr>
            <w:r>
              <w:t>1.</w:t>
            </w:r>
          </w:p>
        </w:tc>
        <w:tc>
          <w:tcPr>
            <w:tcW w:w="2109" w:type="dxa"/>
            <w:gridSpan w:val="5"/>
            <w:tcBorders>
              <w:left w:val="single" w:sz="4" w:space="0" w:color="000000"/>
              <w:bottom w:val="single" w:sz="4" w:space="0" w:color="000000"/>
              <w:right w:val="single" w:sz="4" w:space="0" w:color="000000"/>
            </w:tcBorders>
          </w:tcPr>
          <w:p w14:paraId="56563293" w14:textId="77777777" w:rsidR="00397CED" w:rsidRDefault="007C733A">
            <w:pPr>
              <w:widowControl w:val="0"/>
              <w:jc w:val="both"/>
            </w:pPr>
            <w:r>
              <w:t>Cvičící (40 %)</w:t>
            </w:r>
          </w:p>
        </w:tc>
        <w:tc>
          <w:tcPr>
            <w:tcW w:w="1969" w:type="dxa"/>
            <w:gridSpan w:val="3"/>
            <w:tcBorders>
              <w:left w:val="single" w:sz="4" w:space="0" w:color="000000"/>
              <w:bottom w:val="single" w:sz="4" w:space="0" w:color="000000"/>
              <w:right w:val="single" w:sz="4" w:space="0" w:color="000000"/>
            </w:tcBorders>
          </w:tcPr>
          <w:p w14:paraId="43DF14FB" w14:textId="77777777" w:rsidR="00397CED" w:rsidRDefault="007C733A">
            <w:pPr>
              <w:widowControl w:val="0"/>
              <w:jc w:val="both"/>
            </w:pPr>
            <w:r>
              <w:t>56 hod./sem.</w:t>
            </w:r>
          </w:p>
        </w:tc>
      </w:tr>
      <w:tr w:rsidR="00397CED" w14:paraId="6AAA0B7E" w14:textId="77777777">
        <w:trPr>
          <w:trHeight w:val="284"/>
        </w:trPr>
        <w:tc>
          <w:tcPr>
            <w:tcW w:w="2801" w:type="dxa"/>
            <w:gridSpan w:val="2"/>
            <w:tcBorders>
              <w:left w:val="single" w:sz="4" w:space="0" w:color="000000"/>
              <w:bottom w:val="single" w:sz="4" w:space="0" w:color="000000"/>
              <w:right w:val="single" w:sz="4" w:space="0" w:color="000000"/>
            </w:tcBorders>
          </w:tcPr>
          <w:p w14:paraId="6444EC56" w14:textId="77777777" w:rsidR="00397CED" w:rsidRDefault="007C733A">
            <w:pPr>
              <w:widowControl w:val="0"/>
              <w:jc w:val="both"/>
            </w:pPr>
            <w:r>
              <w:t>Vybrané techniky vývoje software</w:t>
            </w:r>
          </w:p>
        </w:tc>
        <w:tc>
          <w:tcPr>
            <w:tcW w:w="2413" w:type="dxa"/>
            <w:gridSpan w:val="3"/>
            <w:tcBorders>
              <w:left w:val="single" w:sz="4" w:space="0" w:color="000000"/>
              <w:bottom w:val="single" w:sz="4" w:space="0" w:color="000000"/>
              <w:right w:val="single" w:sz="4" w:space="0" w:color="000000"/>
            </w:tcBorders>
          </w:tcPr>
          <w:p w14:paraId="432B9E2C" w14:textId="77777777" w:rsidR="00397CED" w:rsidRDefault="007C733A">
            <w:pPr>
              <w:widowControl w:val="0"/>
              <w:jc w:val="both"/>
            </w:pPr>
            <w:r>
              <w:t>Informační technologie</w:t>
            </w:r>
          </w:p>
        </w:tc>
        <w:tc>
          <w:tcPr>
            <w:tcW w:w="567" w:type="dxa"/>
            <w:gridSpan w:val="2"/>
            <w:tcBorders>
              <w:left w:val="single" w:sz="4" w:space="0" w:color="000000"/>
              <w:bottom w:val="single" w:sz="4" w:space="0" w:color="000000"/>
              <w:right w:val="single" w:sz="4" w:space="0" w:color="000000"/>
            </w:tcBorders>
          </w:tcPr>
          <w:p w14:paraId="7B5FCC48" w14:textId="77777777" w:rsidR="00397CED" w:rsidRDefault="007C733A">
            <w:pPr>
              <w:widowControl w:val="0"/>
              <w:jc w:val="both"/>
            </w:pPr>
            <w:r>
              <w:t>2.</w:t>
            </w:r>
          </w:p>
        </w:tc>
        <w:tc>
          <w:tcPr>
            <w:tcW w:w="2109" w:type="dxa"/>
            <w:gridSpan w:val="5"/>
            <w:tcBorders>
              <w:left w:val="single" w:sz="4" w:space="0" w:color="000000"/>
              <w:bottom w:val="single" w:sz="4" w:space="0" w:color="000000"/>
              <w:right w:val="single" w:sz="4" w:space="0" w:color="000000"/>
            </w:tcBorders>
          </w:tcPr>
          <w:p w14:paraId="252CDF3E" w14:textId="77777777" w:rsidR="00397CED" w:rsidRDefault="007C733A">
            <w:pPr>
              <w:widowControl w:val="0"/>
              <w:jc w:val="both"/>
            </w:pPr>
            <w:r>
              <w:t>Přednášející, cvičící (100 %)</w:t>
            </w:r>
          </w:p>
        </w:tc>
        <w:tc>
          <w:tcPr>
            <w:tcW w:w="1969" w:type="dxa"/>
            <w:gridSpan w:val="3"/>
            <w:tcBorders>
              <w:left w:val="single" w:sz="4" w:space="0" w:color="000000"/>
              <w:bottom w:val="single" w:sz="4" w:space="0" w:color="000000"/>
              <w:right w:val="single" w:sz="4" w:space="0" w:color="000000"/>
            </w:tcBorders>
          </w:tcPr>
          <w:p w14:paraId="457D1561" w14:textId="77777777" w:rsidR="00397CED" w:rsidRDefault="007C733A">
            <w:pPr>
              <w:widowControl w:val="0"/>
              <w:jc w:val="both"/>
            </w:pPr>
            <w:r>
              <w:t>56 hod./sem.</w:t>
            </w:r>
          </w:p>
        </w:tc>
      </w:tr>
      <w:tr w:rsidR="00397CED" w14:paraId="2E7B77C1"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887D823" w14:textId="77777777" w:rsidR="00397CED" w:rsidRDefault="007C733A">
            <w:pPr>
              <w:widowControl w:val="0"/>
              <w:jc w:val="both"/>
              <w:rPr>
                <w:b/>
              </w:rPr>
            </w:pPr>
            <w:r>
              <w:rPr>
                <w:b/>
              </w:rPr>
              <w:t>Údaje o vzdělání na VŠ</w:t>
            </w:r>
          </w:p>
        </w:tc>
      </w:tr>
      <w:tr w:rsidR="00397CED" w14:paraId="50E44B42" w14:textId="77777777">
        <w:trPr>
          <w:trHeight w:val="865"/>
        </w:trPr>
        <w:tc>
          <w:tcPr>
            <w:tcW w:w="9859" w:type="dxa"/>
            <w:gridSpan w:val="15"/>
            <w:tcBorders>
              <w:top w:val="single" w:sz="4" w:space="0" w:color="000000"/>
              <w:left w:val="single" w:sz="4" w:space="0" w:color="000000"/>
              <w:bottom w:val="single" w:sz="4" w:space="0" w:color="000000"/>
              <w:right w:val="single" w:sz="4" w:space="0" w:color="000000"/>
            </w:tcBorders>
          </w:tcPr>
          <w:p w14:paraId="51ADF410" w14:textId="77777777" w:rsidR="00397CED" w:rsidRDefault="007C733A">
            <w:pPr>
              <w:widowControl w:val="0"/>
            </w:pPr>
            <w:r>
              <w:t>2012 – 2014</w:t>
            </w:r>
            <w:del w:id="1984" w:author="Jiri Vojtesek" w:date="2023-01-09T23:08:00Z">
              <w:r>
                <w:delText xml:space="preserve">: </w:delText>
              </w:r>
            </w:del>
            <w:ins w:id="1985" w:author="Jiri Vojtesek" w:date="2023-01-09T23:08:00Z">
              <w:r>
                <w:tab/>
                <w:t xml:space="preserve">Fakulta aplikované informatiky, </w:t>
              </w:r>
            </w:ins>
            <w:del w:id="1986" w:author="Jiri Vojtesek" w:date="2023-01-09T23:08:00Z">
              <w:r>
                <w:delText xml:space="preserve">UTB </w:delText>
              </w:r>
            </w:del>
            <w:ins w:id="1987" w:author="Jiri Vojtesek" w:date="2023-01-09T23:08:00Z">
              <w:r>
                <w:t xml:space="preserve">Univerzita Tomáše Bati </w:t>
              </w:r>
            </w:ins>
            <w:r>
              <w:t>ve Zlíně</w:t>
            </w:r>
            <w:del w:id="1988" w:author="Jiri Vojtesek" w:date="2023-01-09T23:08:00Z">
              <w:r>
                <w:delText>, Fakulta aplikované informatiky</w:delText>
              </w:r>
            </w:del>
            <w:r>
              <w:t>, obor „Bezpečnostní technologie, systémy a management – technické zaměření“, (Ing.)</w:t>
            </w:r>
          </w:p>
          <w:p w14:paraId="1978F88F" w14:textId="77777777" w:rsidR="00397CED" w:rsidRDefault="007C733A">
            <w:pPr>
              <w:widowControl w:val="0"/>
              <w:jc w:val="both"/>
            </w:pPr>
            <w:r>
              <w:t>2014 – 2021</w:t>
            </w:r>
            <w:del w:id="1989" w:author="Jiri Vojtesek" w:date="2023-01-09T23:08:00Z">
              <w:r>
                <w:delText xml:space="preserve">: </w:delText>
              </w:r>
            </w:del>
            <w:ins w:id="1990" w:author="Jiri Vojtesek" w:date="2023-01-09T23:08:00Z">
              <w:r>
                <w:tab/>
                <w:t xml:space="preserve">Fakulta aplikované informatiky, </w:t>
              </w:r>
            </w:ins>
            <w:del w:id="1991" w:author="Jiri Vojtesek" w:date="2023-01-09T23:08:00Z">
              <w:r>
                <w:delText xml:space="preserve">UTB </w:delText>
              </w:r>
            </w:del>
            <w:ins w:id="1992" w:author="Jiri Vojtesek" w:date="2023-01-09T23:08:00Z">
              <w:r>
                <w:t xml:space="preserve">Univerzita Tomáše Bati </w:t>
              </w:r>
            </w:ins>
            <w:r>
              <w:t>ve Zlíně</w:t>
            </w:r>
            <w:del w:id="1993" w:author="Jiri Vojtesek" w:date="2023-01-09T23:08:00Z">
              <w:r>
                <w:delText>, Fakulta aplikované informatiky</w:delText>
              </w:r>
            </w:del>
            <w:r>
              <w:t>, obor „Inženýrská informatika“, (Ph.D.)</w:t>
            </w:r>
          </w:p>
        </w:tc>
      </w:tr>
      <w:tr w:rsidR="00397CED" w14:paraId="56348E6F"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6127FD7D" w14:textId="77777777" w:rsidR="00397CED" w:rsidRDefault="007C733A">
            <w:pPr>
              <w:widowControl w:val="0"/>
              <w:jc w:val="both"/>
              <w:rPr>
                <w:b/>
              </w:rPr>
            </w:pPr>
            <w:r>
              <w:rPr>
                <w:b/>
              </w:rPr>
              <w:t>Údaje o odborném působení od absolvování VŠ</w:t>
            </w:r>
          </w:p>
        </w:tc>
      </w:tr>
      <w:tr w:rsidR="00397CED" w14:paraId="436A4582" w14:textId="77777777">
        <w:trPr>
          <w:trHeight w:val="416"/>
        </w:trPr>
        <w:tc>
          <w:tcPr>
            <w:tcW w:w="9859" w:type="dxa"/>
            <w:gridSpan w:val="15"/>
            <w:tcBorders>
              <w:top w:val="single" w:sz="4" w:space="0" w:color="000000"/>
              <w:left w:val="single" w:sz="4" w:space="0" w:color="000000"/>
              <w:bottom w:val="single" w:sz="4" w:space="0" w:color="000000"/>
              <w:right w:val="single" w:sz="4" w:space="0" w:color="000000"/>
            </w:tcBorders>
          </w:tcPr>
          <w:p w14:paraId="394912FD" w14:textId="77777777" w:rsidR="00397CED" w:rsidRDefault="007C733A">
            <w:pPr>
              <w:widowControl w:val="0"/>
              <w:jc w:val="both"/>
            </w:pPr>
            <w:r>
              <w:t>2017 – dosud: UTB ve Zlíně, Fakulta aplikované informatiky, Ústav informatiky a umělé inteligence, asistent</w:t>
            </w:r>
          </w:p>
        </w:tc>
      </w:tr>
      <w:tr w:rsidR="00397CED" w14:paraId="1FB0D8A7" w14:textId="77777777">
        <w:trPr>
          <w:trHeight w:val="250"/>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5EF95EA5" w14:textId="77777777" w:rsidR="00397CED" w:rsidRDefault="007C733A">
            <w:pPr>
              <w:widowControl w:val="0"/>
              <w:jc w:val="both"/>
              <w:rPr>
                <w:b/>
              </w:rPr>
            </w:pPr>
            <w:r>
              <w:rPr>
                <w:b/>
              </w:rPr>
              <w:t>Zkušenosti s vedením kvalifikačních a rigorózních prací</w:t>
            </w:r>
          </w:p>
        </w:tc>
      </w:tr>
      <w:tr w:rsidR="00397CED" w14:paraId="546E300C" w14:textId="77777777">
        <w:trPr>
          <w:trHeight w:val="621"/>
        </w:trPr>
        <w:tc>
          <w:tcPr>
            <w:tcW w:w="9859" w:type="dxa"/>
            <w:gridSpan w:val="15"/>
            <w:tcBorders>
              <w:top w:val="single" w:sz="4" w:space="0" w:color="000000"/>
              <w:left w:val="single" w:sz="4" w:space="0" w:color="000000"/>
              <w:bottom w:val="single" w:sz="4" w:space="0" w:color="000000"/>
              <w:right w:val="single" w:sz="4" w:space="0" w:color="000000"/>
            </w:tcBorders>
          </w:tcPr>
          <w:p w14:paraId="5E744A0B" w14:textId="77777777" w:rsidR="00397CED" w:rsidRDefault="007C733A">
            <w:pPr>
              <w:widowControl w:val="0"/>
              <w:jc w:val="both"/>
            </w:pPr>
            <w:r>
              <w:t>Počet vedených úspěšně obhájených bakalářských prací – 25</w:t>
            </w:r>
          </w:p>
          <w:p w14:paraId="2E497DDC" w14:textId="77777777" w:rsidR="00397CED" w:rsidRDefault="007C733A">
            <w:pPr>
              <w:widowControl w:val="0"/>
              <w:jc w:val="both"/>
            </w:pPr>
            <w:r>
              <w:t>Počet vedených úspěšně obhájených diplomových prací – 15</w:t>
            </w:r>
          </w:p>
        </w:tc>
      </w:tr>
      <w:tr w:rsidR="00397CED" w14:paraId="7CFA2FE8" w14:textId="77777777">
        <w:trPr>
          <w:cantSplit/>
        </w:trPr>
        <w:tc>
          <w:tcPr>
            <w:tcW w:w="3350" w:type="dxa"/>
            <w:gridSpan w:val="3"/>
            <w:tcBorders>
              <w:top w:val="single" w:sz="12" w:space="0" w:color="000000"/>
              <w:left w:val="single" w:sz="4" w:space="0" w:color="000000"/>
              <w:bottom w:val="single" w:sz="4" w:space="0" w:color="000000"/>
              <w:right w:val="single" w:sz="4" w:space="0" w:color="000000"/>
            </w:tcBorders>
            <w:shd w:val="clear" w:color="auto" w:fill="F7CAAC"/>
          </w:tcPr>
          <w:p w14:paraId="22360F02" w14:textId="77777777" w:rsidR="00397CED" w:rsidRDefault="007C733A">
            <w:pPr>
              <w:widowControl w:val="0"/>
              <w:jc w:val="both"/>
              <w:rPr>
                <w:b/>
              </w:rPr>
            </w:pPr>
            <w:r>
              <w:rPr>
                <w:b/>
              </w:rPr>
              <w:t>Obor habilitačního řízení</w:t>
            </w:r>
          </w:p>
        </w:tc>
        <w:tc>
          <w:tcPr>
            <w:tcW w:w="2244" w:type="dxa"/>
            <w:gridSpan w:val="3"/>
            <w:tcBorders>
              <w:top w:val="single" w:sz="12" w:space="0" w:color="000000"/>
              <w:left w:val="single" w:sz="4" w:space="0" w:color="000000"/>
              <w:bottom w:val="single" w:sz="4" w:space="0" w:color="000000"/>
              <w:right w:val="single" w:sz="4" w:space="0" w:color="000000"/>
            </w:tcBorders>
            <w:shd w:val="clear" w:color="auto" w:fill="F7CAAC"/>
          </w:tcPr>
          <w:p w14:paraId="0EEA809E" w14:textId="77777777" w:rsidR="00397CED" w:rsidRDefault="007C733A">
            <w:pPr>
              <w:widowControl w:val="0"/>
              <w:jc w:val="both"/>
              <w:rPr>
                <w:b/>
              </w:rPr>
            </w:pPr>
            <w:r>
              <w:rPr>
                <w:b/>
              </w:rPr>
              <w:t>Rok udělení hodnosti</w:t>
            </w:r>
          </w:p>
        </w:tc>
        <w:tc>
          <w:tcPr>
            <w:tcW w:w="2246" w:type="dxa"/>
            <w:gridSpan w:val="5"/>
            <w:tcBorders>
              <w:top w:val="single" w:sz="12" w:space="0" w:color="000000"/>
              <w:left w:val="single" w:sz="4" w:space="0" w:color="000000"/>
              <w:bottom w:val="single" w:sz="4" w:space="0" w:color="000000"/>
              <w:right w:val="single" w:sz="12" w:space="0" w:color="000000"/>
            </w:tcBorders>
            <w:shd w:val="clear" w:color="auto" w:fill="F7CAAC"/>
          </w:tcPr>
          <w:p w14:paraId="5554EC6A" w14:textId="77777777" w:rsidR="00397CED" w:rsidRDefault="007C733A">
            <w:pPr>
              <w:widowControl w:val="0"/>
              <w:jc w:val="both"/>
              <w:rPr>
                <w:b/>
              </w:rPr>
            </w:pPr>
            <w:r>
              <w:rPr>
                <w:b/>
              </w:rPr>
              <w:t>Řízení konáno na VŠ</w:t>
            </w:r>
          </w:p>
        </w:tc>
        <w:tc>
          <w:tcPr>
            <w:tcW w:w="2019" w:type="dxa"/>
            <w:gridSpan w:val="4"/>
            <w:tcBorders>
              <w:top w:val="single" w:sz="12" w:space="0" w:color="000000"/>
              <w:left w:val="single" w:sz="12" w:space="0" w:color="000000"/>
              <w:bottom w:val="single" w:sz="4" w:space="0" w:color="000000"/>
              <w:right w:val="single" w:sz="4" w:space="0" w:color="000000"/>
            </w:tcBorders>
            <w:shd w:val="clear" w:color="auto" w:fill="F7CAAC"/>
          </w:tcPr>
          <w:p w14:paraId="35FE6F22" w14:textId="77777777" w:rsidR="00397CED" w:rsidRDefault="007C733A">
            <w:pPr>
              <w:widowControl w:val="0"/>
              <w:jc w:val="both"/>
              <w:rPr>
                <w:b/>
              </w:rPr>
            </w:pPr>
            <w:r>
              <w:rPr>
                <w:b/>
              </w:rPr>
              <w:t>Ohlasy publikací</w:t>
            </w:r>
          </w:p>
        </w:tc>
      </w:tr>
      <w:tr w:rsidR="00397CED" w14:paraId="0799B360" w14:textId="77777777">
        <w:trPr>
          <w:cantSplit/>
        </w:trPr>
        <w:tc>
          <w:tcPr>
            <w:tcW w:w="3350" w:type="dxa"/>
            <w:gridSpan w:val="3"/>
            <w:tcBorders>
              <w:top w:val="single" w:sz="4" w:space="0" w:color="000000"/>
              <w:left w:val="single" w:sz="4" w:space="0" w:color="000000"/>
              <w:bottom w:val="single" w:sz="4" w:space="0" w:color="000000"/>
              <w:right w:val="single" w:sz="4" w:space="0" w:color="000000"/>
            </w:tcBorders>
          </w:tcPr>
          <w:p w14:paraId="250CDF34"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79DB948B"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77DEA3B6" w14:textId="77777777" w:rsidR="00397CED" w:rsidRDefault="00397CED">
            <w:pPr>
              <w:widowControl w:val="0"/>
              <w:jc w:val="both"/>
            </w:pPr>
          </w:p>
        </w:tc>
        <w:tc>
          <w:tcPr>
            <w:tcW w:w="632" w:type="dxa"/>
            <w:gridSpan w:val="2"/>
            <w:tcBorders>
              <w:top w:val="single" w:sz="4" w:space="0" w:color="000000"/>
              <w:left w:val="single" w:sz="12" w:space="0" w:color="000000"/>
              <w:bottom w:val="single" w:sz="4" w:space="0" w:color="000000"/>
              <w:right w:val="single" w:sz="4" w:space="0" w:color="000000"/>
            </w:tcBorders>
            <w:shd w:val="clear" w:color="auto" w:fill="F7CAAC"/>
          </w:tcPr>
          <w:p w14:paraId="333B69D7" w14:textId="77777777" w:rsidR="00397CED" w:rsidRDefault="007C733A">
            <w:pPr>
              <w:widowControl w:val="0"/>
              <w:jc w:val="both"/>
              <w:rPr>
                <w:b/>
              </w:rPr>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0958262A" w14:textId="77777777" w:rsidR="00397CED" w:rsidRDefault="007C733A">
            <w:pPr>
              <w:widowControl w:val="0"/>
              <w:jc w:val="both"/>
              <w:rPr>
                <w:b/>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15BCD08F" w14:textId="77777777" w:rsidR="00397CED" w:rsidRDefault="007C733A">
            <w:pPr>
              <w:widowControl w:val="0"/>
              <w:jc w:val="both"/>
              <w:rPr>
                <w:b/>
                <w:sz w:val="18"/>
              </w:rPr>
            </w:pPr>
            <w:r>
              <w:rPr>
                <w:b/>
                <w:sz w:val="18"/>
              </w:rPr>
              <w:t>ostatní</w:t>
            </w:r>
          </w:p>
        </w:tc>
      </w:tr>
      <w:tr w:rsidR="00397CED" w14:paraId="39024E7F" w14:textId="77777777">
        <w:trPr>
          <w:cantSplit/>
          <w:trHeight w:val="70"/>
        </w:trPr>
        <w:tc>
          <w:tcPr>
            <w:tcW w:w="3350" w:type="dxa"/>
            <w:gridSpan w:val="3"/>
            <w:tcBorders>
              <w:top w:val="single" w:sz="4" w:space="0" w:color="000000"/>
              <w:left w:val="single" w:sz="4" w:space="0" w:color="000000"/>
              <w:bottom w:val="single" w:sz="4" w:space="0" w:color="000000"/>
              <w:right w:val="single" w:sz="4" w:space="0" w:color="000000"/>
            </w:tcBorders>
            <w:shd w:val="clear" w:color="auto" w:fill="F7CAAC"/>
          </w:tcPr>
          <w:p w14:paraId="2E8330E9" w14:textId="77777777" w:rsidR="00397CED" w:rsidRDefault="007C733A">
            <w:pPr>
              <w:widowControl w:val="0"/>
              <w:jc w:val="both"/>
              <w:rPr>
                <w:b/>
              </w:rPr>
            </w:pPr>
            <w:r>
              <w:rPr>
                <w:b/>
              </w:rPr>
              <w:t>Obor jmenovacího řízení</w:t>
            </w:r>
          </w:p>
        </w:tc>
        <w:tc>
          <w:tcPr>
            <w:tcW w:w="2244" w:type="dxa"/>
            <w:gridSpan w:val="3"/>
            <w:tcBorders>
              <w:top w:val="single" w:sz="4" w:space="0" w:color="000000"/>
              <w:left w:val="single" w:sz="4" w:space="0" w:color="000000"/>
              <w:bottom w:val="single" w:sz="4" w:space="0" w:color="000000"/>
              <w:right w:val="single" w:sz="4" w:space="0" w:color="000000"/>
            </w:tcBorders>
            <w:shd w:val="clear" w:color="auto" w:fill="F7CAAC"/>
          </w:tcPr>
          <w:p w14:paraId="79F8159C" w14:textId="77777777" w:rsidR="00397CED" w:rsidRDefault="007C733A">
            <w:pPr>
              <w:widowControl w:val="0"/>
              <w:jc w:val="both"/>
              <w:rPr>
                <w:b/>
              </w:rPr>
            </w:pPr>
            <w:r>
              <w:rPr>
                <w:b/>
              </w:rPr>
              <w:t>Rok udělení hodnosti</w:t>
            </w:r>
          </w:p>
        </w:tc>
        <w:tc>
          <w:tcPr>
            <w:tcW w:w="2246" w:type="dxa"/>
            <w:gridSpan w:val="5"/>
            <w:tcBorders>
              <w:top w:val="single" w:sz="4" w:space="0" w:color="000000"/>
              <w:left w:val="single" w:sz="4" w:space="0" w:color="000000"/>
              <w:bottom w:val="single" w:sz="4" w:space="0" w:color="000000"/>
              <w:right w:val="single" w:sz="12" w:space="0" w:color="000000"/>
            </w:tcBorders>
            <w:shd w:val="clear" w:color="auto" w:fill="F7CAAC"/>
          </w:tcPr>
          <w:p w14:paraId="3D620000" w14:textId="77777777" w:rsidR="00397CED" w:rsidRDefault="007C733A">
            <w:pPr>
              <w:widowControl w:val="0"/>
              <w:jc w:val="both"/>
              <w:rPr>
                <w:b/>
              </w:rPr>
            </w:pPr>
            <w:r>
              <w:rPr>
                <w:b/>
              </w:rPr>
              <w:t>Řízení konáno na VŠ</w:t>
            </w:r>
          </w:p>
        </w:tc>
        <w:tc>
          <w:tcPr>
            <w:tcW w:w="632" w:type="dxa"/>
            <w:gridSpan w:val="2"/>
            <w:tcBorders>
              <w:top w:val="single" w:sz="4" w:space="0" w:color="000000"/>
              <w:left w:val="single" w:sz="12" w:space="0" w:color="000000"/>
              <w:bottom w:val="single" w:sz="4" w:space="0" w:color="000000"/>
              <w:right w:val="single" w:sz="4" w:space="0" w:color="000000"/>
            </w:tcBorders>
          </w:tcPr>
          <w:p w14:paraId="73A6E36D" w14:textId="77777777" w:rsidR="00397CED" w:rsidRDefault="007C733A">
            <w:pPr>
              <w:widowControl w:val="0"/>
              <w:jc w:val="both"/>
              <w:rPr>
                <w:b/>
              </w:rPr>
            </w:pPr>
            <w:r>
              <w:rPr>
                <w:b/>
              </w:rPr>
              <w:t>4</w:t>
            </w:r>
          </w:p>
        </w:tc>
        <w:tc>
          <w:tcPr>
            <w:tcW w:w="693" w:type="dxa"/>
            <w:tcBorders>
              <w:top w:val="single" w:sz="4" w:space="0" w:color="000000"/>
              <w:left w:val="single" w:sz="4" w:space="0" w:color="000000"/>
              <w:bottom w:val="single" w:sz="4" w:space="0" w:color="000000"/>
              <w:right w:val="single" w:sz="4" w:space="0" w:color="000000"/>
            </w:tcBorders>
          </w:tcPr>
          <w:p w14:paraId="646FCE39" w14:textId="77777777" w:rsidR="00397CED" w:rsidRDefault="007C733A">
            <w:pPr>
              <w:widowControl w:val="0"/>
              <w:jc w:val="both"/>
              <w:rPr>
                <w:b/>
              </w:rPr>
            </w:pPr>
            <w:r>
              <w:rPr>
                <w:b/>
              </w:rPr>
              <w:t>20</w:t>
            </w:r>
          </w:p>
        </w:tc>
        <w:tc>
          <w:tcPr>
            <w:tcW w:w="694" w:type="dxa"/>
            <w:tcBorders>
              <w:top w:val="single" w:sz="4" w:space="0" w:color="000000"/>
              <w:left w:val="single" w:sz="4" w:space="0" w:color="000000"/>
              <w:bottom w:val="single" w:sz="4" w:space="0" w:color="000000"/>
              <w:right w:val="single" w:sz="4" w:space="0" w:color="000000"/>
            </w:tcBorders>
          </w:tcPr>
          <w:p w14:paraId="304743D7" w14:textId="77777777" w:rsidR="00397CED" w:rsidRDefault="007C733A">
            <w:pPr>
              <w:widowControl w:val="0"/>
              <w:jc w:val="both"/>
              <w:rPr>
                <w:b/>
              </w:rPr>
            </w:pPr>
            <w:r>
              <w:rPr>
                <w:b/>
              </w:rPr>
              <w:t>15</w:t>
            </w:r>
          </w:p>
        </w:tc>
      </w:tr>
      <w:tr w:rsidR="00397CED" w14:paraId="5870F15B" w14:textId="77777777">
        <w:trPr>
          <w:trHeight w:val="205"/>
        </w:trPr>
        <w:tc>
          <w:tcPr>
            <w:tcW w:w="3350" w:type="dxa"/>
            <w:gridSpan w:val="3"/>
            <w:tcBorders>
              <w:top w:val="single" w:sz="4" w:space="0" w:color="000000"/>
              <w:left w:val="single" w:sz="4" w:space="0" w:color="000000"/>
              <w:bottom w:val="single" w:sz="4" w:space="0" w:color="000000"/>
              <w:right w:val="single" w:sz="4" w:space="0" w:color="000000"/>
            </w:tcBorders>
          </w:tcPr>
          <w:p w14:paraId="288A2B3D" w14:textId="77777777" w:rsidR="00397CED" w:rsidRDefault="00397CED">
            <w:pPr>
              <w:widowControl w:val="0"/>
              <w:jc w:val="both"/>
            </w:pPr>
          </w:p>
        </w:tc>
        <w:tc>
          <w:tcPr>
            <w:tcW w:w="2244" w:type="dxa"/>
            <w:gridSpan w:val="3"/>
            <w:tcBorders>
              <w:top w:val="single" w:sz="4" w:space="0" w:color="000000"/>
              <w:left w:val="single" w:sz="4" w:space="0" w:color="000000"/>
              <w:bottom w:val="single" w:sz="4" w:space="0" w:color="000000"/>
              <w:right w:val="single" w:sz="4" w:space="0" w:color="000000"/>
            </w:tcBorders>
          </w:tcPr>
          <w:p w14:paraId="57A9997A" w14:textId="77777777" w:rsidR="00397CED" w:rsidRDefault="00397CED">
            <w:pPr>
              <w:widowControl w:val="0"/>
              <w:jc w:val="both"/>
            </w:pPr>
          </w:p>
        </w:tc>
        <w:tc>
          <w:tcPr>
            <w:tcW w:w="2246" w:type="dxa"/>
            <w:gridSpan w:val="5"/>
            <w:tcBorders>
              <w:top w:val="single" w:sz="4" w:space="0" w:color="000000"/>
              <w:left w:val="single" w:sz="4" w:space="0" w:color="000000"/>
              <w:bottom w:val="single" w:sz="4" w:space="0" w:color="000000"/>
              <w:right w:val="single" w:sz="12" w:space="0" w:color="000000"/>
            </w:tcBorders>
          </w:tcPr>
          <w:p w14:paraId="2071C0C1" w14:textId="77777777" w:rsidR="00397CED" w:rsidRDefault="00397CED">
            <w:pPr>
              <w:widowControl w:val="0"/>
              <w:jc w:val="both"/>
            </w:pPr>
          </w:p>
        </w:tc>
        <w:tc>
          <w:tcPr>
            <w:tcW w:w="1325" w:type="dxa"/>
            <w:gridSpan w:val="3"/>
            <w:tcBorders>
              <w:top w:val="single" w:sz="4" w:space="0" w:color="000000"/>
              <w:left w:val="single" w:sz="12" w:space="0" w:color="000000"/>
              <w:bottom w:val="single" w:sz="4" w:space="0" w:color="000000"/>
              <w:right w:val="single" w:sz="4" w:space="0" w:color="000000"/>
            </w:tcBorders>
            <w:shd w:val="clear" w:color="auto" w:fill="FBD4B4"/>
            <w:vAlign w:val="center"/>
          </w:tcPr>
          <w:p w14:paraId="46FC6103" w14:textId="77777777" w:rsidR="00397CED" w:rsidRDefault="007C733A">
            <w:pPr>
              <w:widowControl w:val="0"/>
              <w:jc w:val="both"/>
              <w:rPr>
                <w:b/>
                <w:sz w:val="18"/>
              </w:rPr>
            </w:pPr>
            <w:r>
              <w:rPr>
                <w:b/>
                <w:sz w:val="18"/>
              </w:rPr>
              <w:t>H-index WoS/Scopus</w:t>
            </w:r>
          </w:p>
        </w:tc>
        <w:tc>
          <w:tcPr>
            <w:tcW w:w="694" w:type="dxa"/>
            <w:tcBorders>
              <w:top w:val="single" w:sz="4" w:space="0" w:color="000000"/>
              <w:left w:val="single" w:sz="4" w:space="0" w:color="000000"/>
              <w:bottom w:val="single" w:sz="4" w:space="0" w:color="000000"/>
              <w:right w:val="single" w:sz="4" w:space="0" w:color="000000"/>
            </w:tcBorders>
            <w:vAlign w:val="center"/>
          </w:tcPr>
          <w:p w14:paraId="5B229312" w14:textId="77777777" w:rsidR="00397CED" w:rsidRDefault="007C733A">
            <w:pPr>
              <w:widowControl w:val="0"/>
              <w:jc w:val="center"/>
              <w:rPr>
                <w:b/>
              </w:rPr>
            </w:pPr>
            <w:r>
              <w:rPr>
                <w:b/>
              </w:rPr>
              <w:t>2 / 3</w:t>
            </w:r>
          </w:p>
        </w:tc>
      </w:tr>
      <w:tr w:rsidR="00397CED" w14:paraId="032415FD" w14:textId="77777777">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7FE80566" w14:textId="77777777" w:rsidR="00397CED" w:rsidRDefault="007C733A">
            <w:pPr>
              <w:widowControl w:val="0"/>
              <w:jc w:val="both"/>
              <w:rPr>
                <w:b/>
              </w:rPr>
            </w:pPr>
            <w:r>
              <w:rPr>
                <w:b/>
              </w:rPr>
              <w:t>Přehled o nejvýznamnější publikační a další tvůrčí činnosti nebo další profesní činnosti u odborníků z praxe vztahující se k zabezpečovaným předmětům</w:t>
            </w:r>
          </w:p>
        </w:tc>
      </w:tr>
      <w:tr w:rsidR="00397CED" w14:paraId="29AE03D2" w14:textId="77777777">
        <w:trPr>
          <w:trHeight w:val="2347"/>
        </w:trPr>
        <w:tc>
          <w:tcPr>
            <w:tcW w:w="9859" w:type="dxa"/>
            <w:gridSpan w:val="15"/>
            <w:tcBorders>
              <w:top w:val="single" w:sz="4" w:space="0" w:color="000000"/>
              <w:left w:val="single" w:sz="4" w:space="0" w:color="000000"/>
              <w:bottom w:val="single" w:sz="4" w:space="0" w:color="000000"/>
              <w:right w:val="single" w:sz="4" w:space="0" w:color="000000"/>
            </w:tcBorders>
          </w:tcPr>
          <w:p w14:paraId="1A6C4F2C" w14:textId="77777777" w:rsidR="00397CED" w:rsidRDefault="007C733A">
            <w:pPr>
              <w:widowControl w:val="0"/>
            </w:pPr>
            <w:r>
              <w:rPr>
                <w:b/>
                <w:bCs/>
              </w:rPr>
              <w:t>ŽÁČEK, P. (69)</w:t>
            </w:r>
            <w:r>
              <w:t xml:space="preserve">; JAŠEK, R.; MALANÍK, D.; KRÁLÍK, L.; HOLBÍKOVÁ, P. (2019) Using the SHA-3 to Derive Encryption Keys Based on Key-file. </w:t>
            </w:r>
            <w:r>
              <w:rPr>
                <w:i/>
              </w:rPr>
              <w:t>Proceedings - 2018 2nd European Conference on Electrical Engineering and Computer Science, EECS 2018</w:t>
            </w:r>
            <w:r>
              <w:t xml:space="preserve">. Piscataway, New </w:t>
            </w:r>
            <w:proofErr w:type="gramStart"/>
            <w:r>
              <w:t>Jersey : Institute</w:t>
            </w:r>
            <w:proofErr w:type="gramEnd"/>
            <w:r>
              <w:t xml:space="preserve"> of Electrical and Electronics Engineers Inc., s. 348-351. ISBN 978-1-72811-929-8. D</w:t>
            </w:r>
          </w:p>
          <w:p w14:paraId="482610AB" w14:textId="77777777" w:rsidR="00397CED" w:rsidRDefault="007C733A">
            <w:pPr>
              <w:widowControl w:val="0"/>
            </w:pPr>
            <w:r>
              <w:t xml:space="preserve">NASSAN, Alhaj. A. A.; JAŠEK, R.; KRAYEM, S.; CHRAMCOV, B.; </w:t>
            </w:r>
            <w:r>
              <w:rPr>
                <w:b/>
              </w:rPr>
              <w:t>ŽÁČEK, P. (30)</w:t>
            </w:r>
            <w:r>
              <w:t xml:space="preserve">. (2018) Improved Adaptive Fault Tolerance Model for Increasing Reliability in Cloud Computing Using Event-B. In </w:t>
            </w:r>
            <w:r>
              <w:rPr>
                <w:i/>
              </w:rPr>
              <w:t>Advances in Intelligent Systems and Computing</w:t>
            </w:r>
            <w:r>
              <w:t>, Volume 765. Berlín: Springer Verlag, s. 246-258. ISSN 2194-5357. ISBN 978-331991191-5. JSC</w:t>
            </w:r>
          </w:p>
          <w:p w14:paraId="775A5E1D" w14:textId="77777777" w:rsidR="00397CED" w:rsidRDefault="007C733A">
            <w:pPr>
              <w:widowControl w:val="0"/>
            </w:pPr>
            <w:r>
              <w:t xml:space="preserve">KRÁLÍK, L.; JAŠEK, R.; </w:t>
            </w:r>
            <w:r>
              <w:rPr>
                <w:b/>
                <w:bCs/>
              </w:rPr>
              <w:t>ŽÁČEK, P. (10)</w:t>
            </w:r>
            <w:r>
              <w:t>; HOLBÍKOVÁ, P. (2018) Software Support for Training and Examination of IT Admins</w:t>
            </w:r>
            <w:r>
              <w:rPr>
                <w:i/>
              </w:rPr>
              <w:t>. Iberian Conference on Information Systems and Technologies</w:t>
            </w:r>
            <w:r>
              <w:t>, CISTI. Los Alamitors : IEEE Computer Society, s. 394-395. ISBN 978-989984347-9. D</w:t>
            </w:r>
          </w:p>
          <w:p w14:paraId="60D97140" w14:textId="77777777" w:rsidR="00397CED" w:rsidRDefault="007C733A">
            <w:pPr>
              <w:widowControl w:val="0"/>
            </w:pPr>
            <w:r>
              <w:rPr>
                <w:b/>
              </w:rPr>
              <w:t>ŽÁČEK, P. (40)</w:t>
            </w:r>
            <w:r>
              <w:t xml:space="preserve">; JAŠEK, R.; KRÁLÍK, L.; MALANÍK, D.; HOLBÍKOVÁ, P. (2017) Analysis of the chaotic pseudo-random generator of the PM-DC-LM mode based on the position of the returned numbers. In </w:t>
            </w:r>
            <w:r>
              <w:rPr>
                <w:i/>
              </w:rPr>
              <w:t>2017 International Conference on Logistics, Informatics and Service Sciences (LISS)</w:t>
            </w:r>
            <w:r>
              <w:t>. New Jersey, Piscataway: IEEE. ISBN 978-1-5386-1047-3. JSC</w:t>
            </w:r>
          </w:p>
          <w:p w14:paraId="10DA81B0" w14:textId="77777777" w:rsidR="00397CED" w:rsidRDefault="007C733A">
            <w:pPr>
              <w:widowControl w:val="0"/>
            </w:pPr>
            <w:r>
              <w:t xml:space="preserve">JAŠEK, R.; KRAYEM, S.; </w:t>
            </w:r>
            <w:r>
              <w:rPr>
                <w:b/>
              </w:rPr>
              <w:t>ŽÁČEK, P. (25).</w:t>
            </w:r>
            <w:r>
              <w:t xml:space="preserve"> (2017) Big Data Process Advancement. In </w:t>
            </w:r>
            <w:r>
              <w:rPr>
                <w:i/>
              </w:rPr>
              <w:t>CYBERNETICS AND MATHEMATICS APPLICATIONS IN INTELLIGENT SYSTEMS, CSOC2017</w:t>
            </w:r>
            <w:r>
              <w:t>, VOL 2 Book Series: Advances in Intelligent Systems and Computing. Cham: Springer International Publishing AG, s. 379-396. ISSN 2194-5357. ISBN 978-3-319-57264-2. JSC</w:t>
            </w:r>
          </w:p>
        </w:tc>
      </w:tr>
      <w:tr w:rsidR="00397CED" w14:paraId="7C37B3C7" w14:textId="77777777">
        <w:trPr>
          <w:trHeight w:val="218"/>
        </w:trPr>
        <w:tc>
          <w:tcPr>
            <w:tcW w:w="9859" w:type="dxa"/>
            <w:gridSpan w:val="15"/>
            <w:tcBorders>
              <w:top w:val="single" w:sz="4" w:space="0" w:color="000000"/>
              <w:left w:val="single" w:sz="4" w:space="0" w:color="000000"/>
              <w:bottom w:val="single" w:sz="4" w:space="0" w:color="000000"/>
              <w:right w:val="single" w:sz="4" w:space="0" w:color="000000"/>
            </w:tcBorders>
            <w:shd w:val="clear" w:color="auto" w:fill="F7CAAC"/>
          </w:tcPr>
          <w:p w14:paraId="13D562B0" w14:textId="77777777" w:rsidR="00397CED" w:rsidRDefault="007C733A">
            <w:pPr>
              <w:widowControl w:val="0"/>
              <w:rPr>
                <w:b/>
              </w:rPr>
            </w:pPr>
            <w:r>
              <w:rPr>
                <w:b/>
              </w:rPr>
              <w:t>Působení v zahraničí</w:t>
            </w:r>
          </w:p>
        </w:tc>
      </w:tr>
      <w:tr w:rsidR="00397CED" w14:paraId="0A0A1FE3" w14:textId="77777777">
        <w:trPr>
          <w:trHeight w:val="328"/>
        </w:trPr>
        <w:tc>
          <w:tcPr>
            <w:tcW w:w="9859" w:type="dxa"/>
            <w:gridSpan w:val="15"/>
            <w:tcBorders>
              <w:top w:val="single" w:sz="4" w:space="0" w:color="000000"/>
              <w:left w:val="single" w:sz="4" w:space="0" w:color="000000"/>
              <w:bottom w:val="single" w:sz="4" w:space="0" w:color="000000"/>
              <w:right w:val="single" w:sz="4" w:space="0" w:color="000000"/>
            </w:tcBorders>
          </w:tcPr>
          <w:p w14:paraId="7FF8E22F" w14:textId="77777777" w:rsidR="00397CED" w:rsidRDefault="00397CED">
            <w:pPr>
              <w:widowControl w:val="0"/>
              <w:rPr>
                <w:b/>
              </w:rPr>
            </w:pPr>
          </w:p>
        </w:tc>
      </w:tr>
      <w:tr w:rsidR="00397CED" w14:paraId="2340A1D8" w14:textId="77777777">
        <w:trPr>
          <w:cantSplit/>
          <w:trHeight w:val="470"/>
        </w:trPr>
        <w:tc>
          <w:tcPr>
            <w:tcW w:w="2518" w:type="dxa"/>
            <w:tcBorders>
              <w:top w:val="single" w:sz="4" w:space="0" w:color="000000"/>
              <w:left w:val="single" w:sz="4" w:space="0" w:color="000000"/>
              <w:bottom w:val="single" w:sz="4" w:space="0" w:color="000000"/>
              <w:right w:val="single" w:sz="4" w:space="0" w:color="000000"/>
            </w:tcBorders>
            <w:shd w:val="clear" w:color="auto" w:fill="F7CAAC"/>
          </w:tcPr>
          <w:p w14:paraId="4175EFDA" w14:textId="77777777" w:rsidR="00397CED" w:rsidRDefault="007C733A">
            <w:pPr>
              <w:widowControl w:val="0"/>
              <w:jc w:val="both"/>
              <w:rPr>
                <w:b/>
              </w:rPr>
            </w:pPr>
            <w:r>
              <w:rPr>
                <w:b/>
              </w:rPr>
              <w:t>Podpis</w:t>
            </w:r>
          </w:p>
        </w:tc>
        <w:tc>
          <w:tcPr>
            <w:tcW w:w="4539" w:type="dxa"/>
            <w:gridSpan w:val="8"/>
            <w:tcBorders>
              <w:top w:val="single" w:sz="4" w:space="0" w:color="000000"/>
              <w:left w:val="single" w:sz="4" w:space="0" w:color="000000"/>
              <w:bottom w:val="single" w:sz="4" w:space="0" w:color="000000"/>
              <w:right w:val="single" w:sz="4" w:space="0" w:color="000000"/>
            </w:tcBorders>
          </w:tcPr>
          <w:p w14:paraId="647F545C" w14:textId="77777777" w:rsidR="00397CED" w:rsidRDefault="00397CED">
            <w:pPr>
              <w:widowControl w:val="0"/>
              <w:jc w:val="both"/>
            </w:pPr>
          </w:p>
        </w:tc>
        <w:tc>
          <w:tcPr>
            <w:tcW w:w="783" w:type="dxa"/>
            <w:gridSpan w:val="2"/>
            <w:tcBorders>
              <w:top w:val="single" w:sz="4" w:space="0" w:color="000000"/>
              <w:left w:val="single" w:sz="4" w:space="0" w:color="000000"/>
              <w:bottom w:val="single" w:sz="4" w:space="0" w:color="000000"/>
              <w:right w:val="single" w:sz="4" w:space="0" w:color="000000"/>
            </w:tcBorders>
            <w:shd w:val="clear" w:color="auto" w:fill="F7CAAC"/>
          </w:tcPr>
          <w:p w14:paraId="03D44948" w14:textId="77777777" w:rsidR="00397CED" w:rsidRDefault="007C733A">
            <w:pPr>
              <w:widowControl w:val="0"/>
              <w:jc w:val="both"/>
              <w:rPr>
                <w:b/>
              </w:rPr>
            </w:pPr>
            <w:r>
              <w:rPr>
                <w:b/>
              </w:rPr>
              <w:t>datum</w:t>
            </w:r>
          </w:p>
        </w:tc>
        <w:tc>
          <w:tcPr>
            <w:tcW w:w="2019" w:type="dxa"/>
            <w:gridSpan w:val="4"/>
            <w:tcBorders>
              <w:top w:val="single" w:sz="4" w:space="0" w:color="000000"/>
              <w:left w:val="single" w:sz="4" w:space="0" w:color="000000"/>
              <w:bottom w:val="single" w:sz="4" w:space="0" w:color="000000"/>
              <w:right w:val="single" w:sz="4" w:space="0" w:color="000000"/>
            </w:tcBorders>
          </w:tcPr>
          <w:p w14:paraId="020C0C4D" w14:textId="77777777" w:rsidR="00397CED" w:rsidRDefault="007C733A">
            <w:pPr>
              <w:widowControl w:val="0"/>
              <w:jc w:val="both"/>
            </w:pPr>
            <w:r>
              <w:t>31. 10. 2022</w:t>
            </w:r>
          </w:p>
        </w:tc>
      </w:tr>
    </w:tbl>
    <w:p w14:paraId="018D93F9" w14:textId="77777777" w:rsidR="00397CED" w:rsidRDefault="00397CED"/>
    <w:p w14:paraId="2F7259ED" w14:textId="77777777" w:rsidR="00397CED" w:rsidRDefault="00397CED"/>
    <w:p w14:paraId="50F0A1DA" w14:textId="77777777" w:rsidR="00397CED" w:rsidRDefault="007C733A">
      <w:r>
        <w:br w:type="page"/>
      </w:r>
    </w:p>
    <w:tbl>
      <w:tblPr>
        <w:tblW w:w="9900" w:type="dxa"/>
        <w:tblInd w:w="-113" w:type="dxa"/>
        <w:tblLayout w:type="fixed"/>
        <w:tblCellMar>
          <w:left w:w="70" w:type="dxa"/>
          <w:right w:w="70" w:type="dxa"/>
        </w:tblCellMar>
        <w:tblLook w:val="0000" w:firstRow="0" w:lastRow="0" w:firstColumn="0" w:lastColumn="0" w:noHBand="0" w:noVBand="0"/>
      </w:tblPr>
      <w:tblGrid>
        <w:gridCol w:w="2197"/>
        <w:gridCol w:w="5430"/>
        <w:gridCol w:w="847"/>
        <w:gridCol w:w="1266"/>
        <w:gridCol w:w="160"/>
      </w:tblGrid>
      <w:tr w:rsidR="00397CED" w14:paraId="61BBDA56" w14:textId="77777777">
        <w:tc>
          <w:tcPr>
            <w:tcW w:w="9862" w:type="dxa"/>
            <w:gridSpan w:val="4"/>
            <w:tcBorders>
              <w:top w:val="single" w:sz="4" w:space="0" w:color="000000"/>
              <w:left w:val="single" w:sz="4" w:space="0" w:color="000000"/>
              <w:bottom w:val="double" w:sz="4" w:space="0" w:color="000000"/>
              <w:right w:val="single" w:sz="4" w:space="0" w:color="000000"/>
            </w:tcBorders>
            <w:shd w:val="clear" w:color="auto" w:fill="BDD6EE"/>
          </w:tcPr>
          <w:p w14:paraId="3A7E1BD9" w14:textId="2576D190" w:rsidR="00397CED" w:rsidRDefault="007C733A">
            <w:pPr>
              <w:pageBreakBefore/>
              <w:widowControl w:val="0"/>
              <w:tabs>
                <w:tab w:val="right" w:pos="9605"/>
              </w:tabs>
              <w:jc w:val="both"/>
            </w:pPr>
            <w:bookmarkStart w:id="1994" w:name="CII"/>
            <w:r>
              <w:rPr>
                <w:b/>
                <w:sz w:val="28"/>
              </w:rPr>
              <w:lastRenderedPageBreak/>
              <w:t>C-II – Související tvůrčí, resp. vědecká a umělecká činnost</w:t>
            </w:r>
            <w:bookmarkEnd w:id="1994"/>
            <w:r>
              <w:rPr>
                <w:b/>
                <w:sz w:val="28"/>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1995" w:author="Jiří Vojtěšek" w:date="2023-01-24T20:39:00Z">
              <w:r w:rsidR="008A5423">
                <w:rPr>
                  <w:b/>
                  <w:sz w:val="28"/>
                </w:rPr>
                <w:t>OBSAH ŽÁDOSTI</w:t>
              </w:r>
            </w:ins>
            <w:del w:id="1996" w:author="Jiří Vojtěšek" w:date="2023-01-24T20:39:00Z">
              <w:r w:rsidDel="008A5423">
                <w:rPr>
                  <w:rStyle w:val="Odkazintenzivn"/>
                </w:rPr>
                <w:delText>OBSAH ŽÁDOSTI</w:delText>
              </w:r>
            </w:del>
            <w:r>
              <w:rPr>
                <w:rStyle w:val="Odkazintenzivn"/>
              </w:rPr>
              <w:fldChar w:fldCharType="end"/>
            </w:r>
          </w:p>
        </w:tc>
        <w:tc>
          <w:tcPr>
            <w:tcW w:w="38" w:type="dxa"/>
          </w:tcPr>
          <w:p w14:paraId="12FF285B" w14:textId="77777777" w:rsidR="00397CED" w:rsidRDefault="00397CED">
            <w:pPr>
              <w:widowControl w:val="0"/>
            </w:pPr>
          </w:p>
        </w:tc>
      </w:tr>
      <w:tr w:rsidR="00397CED" w14:paraId="22ED10FF" w14:textId="77777777">
        <w:trPr>
          <w:trHeight w:val="318"/>
        </w:trPr>
        <w:tc>
          <w:tcPr>
            <w:tcW w:w="9862" w:type="dxa"/>
            <w:gridSpan w:val="4"/>
            <w:tcBorders>
              <w:top w:val="single" w:sz="4" w:space="0" w:color="000000"/>
              <w:left w:val="single" w:sz="4" w:space="0" w:color="000000"/>
              <w:bottom w:val="single" w:sz="4" w:space="0" w:color="000000"/>
              <w:right w:val="single" w:sz="4" w:space="0" w:color="000000"/>
            </w:tcBorders>
            <w:shd w:val="clear" w:color="auto" w:fill="F7CAAC"/>
          </w:tcPr>
          <w:p w14:paraId="7EB406AE" w14:textId="77777777" w:rsidR="00397CED" w:rsidRDefault="007C733A">
            <w:pPr>
              <w:widowControl w:val="0"/>
              <w:rPr>
                <w:b/>
              </w:rPr>
            </w:pPr>
            <w:r>
              <w:rPr>
                <w:b/>
              </w:rPr>
              <w:t>Přehled řešených grantů a projektů u akademicky zaměřeného bakalářského studijního programu a u magisterského a doktorského studijního programu</w:t>
            </w:r>
          </w:p>
        </w:tc>
        <w:tc>
          <w:tcPr>
            <w:tcW w:w="38" w:type="dxa"/>
          </w:tcPr>
          <w:p w14:paraId="5B714190" w14:textId="77777777" w:rsidR="00397CED" w:rsidRDefault="00397CED">
            <w:pPr>
              <w:widowControl w:val="0"/>
            </w:pPr>
          </w:p>
        </w:tc>
      </w:tr>
      <w:tr w:rsidR="00397CED" w14:paraId="1906F82E" w14:textId="77777777">
        <w:trPr>
          <w:cantSplit/>
        </w:trPr>
        <w:tc>
          <w:tcPr>
            <w:tcW w:w="2224" w:type="dxa"/>
            <w:tcBorders>
              <w:top w:val="single" w:sz="4" w:space="0" w:color="000000"/>
              <w:left w:val="single" w:sz="4" w:space="0" w:color="000000"/>
              <w:bottom w:val="single" w:sz="4" w:space="0" w:color="000000"/>
              <w:right w:val="single" w:sz="4" w:space="0" w:color="000000"/>
            </w:tcBorders>
            <w:shd w:val="clear" w:color="auto" w:fill="F7CAAC"/>
          </w:tcPr>
          <w:p w14:paraId="7BB1DEC0" w14:textId="77777777" w:rsidR="00397CED" w:rsidRDefault="007C733A">
            <w:pPr>
              <w:widowControl w:val="0"/>
              <w:jc w:val="both"/>
              <w:rPr>
                <w:b/>
              </w:rPr>
            </w:pPr>
            <w:r>
              <w:rPr>
                <w:b/>
              </w:rPr>
              <w:t>Řešitel/spoluřešitel</w:t>
            </w:r>
          </w:p>
        </w:tc>
        <w:tc>
          <w:tcPr>
            <w:tcW w:w="5501" w:type="dxa"/>
            <w:tcBorders>
              <w:top w:val="single" w:sz="4" w:space="0" w:color="000000"/>
              <w:left w:val="single" w:sz="4" w:space="0" w:color="000000"/>
              <w:bottom w:val="single" w:sz="4" w:space="0" w:color="000000"/>
              <w:right w:val="single" w:sz="4" w:space="0" w:color="000000"/>
            </w:tcBorders>
            <w:shd w:val="clear" w:color="auto" w:fill="F7CAAC"/>
          </w:tcPr>
          <w:p w14:paraId="71BB5CF7" w14:textId="77777777" w:rsidR="00397CED" w:rsidRDefault="007C733A">
            <w:pPr>
              <w:widowControl w:val="0"/>
              <w:jc w:val="both"/>
              <w:rPr>
                <w:b/>
              </w:rPr>
            </w:pPr>
            <w:r>
              <w:rPr>
                <w:b/>
              </w:rPr>
              <w:t>Názvy grantů a projektů získaných pro vědeckou, výzkumnou, uměleckou a další tvůrčí činnost v příslušné oblasti vzdělávání</w:t>
            </w:r>
          </w:p>
        </w:tc>
        <w:tc>
          <w:tcPr>
            <w:tcW w:w="856" w:type="dxa"/>
            <w:tcBorders>
              <w:top w:val="single" w:sz="4" w:space="0" w:color="000000"/>
              <w:left w:val="single" w:sz="4" w:space="0" w:color="000000"/>
              <w:bottom w:val="single" w:sz="4" w:space="0" w:color="000000"/>
              <w:right w:val="single" w:sz="4" w:space="0" w:color="000000"/>
            </w:tcBorders>
            <w:shd w:val="clear" w:color="auto" w:fill="F7CAAC"/>
          </w:tcPr>
          <w:p w14:paraId="3BEA5B41" w14:textId="77777777" w:rsidR="00397CED" w:rsidRDefault="007C733A">
            <w:pPr>
              <w:widowControl w:val="0"/>
              <w:jc w:val="center"/>
              <w:rPr>
                <w:b/>
              </w:rPr>
            </w:pPr>
            <w:r>
              <w:rPr>
                <w:b/>
              </w:rPr>
              <w:t>Zdroj</w:t>
            </w:r>
          </w:p>
        </w:tc>
        <w:tc>
          <w:tcPr>
            <w:tcW w:w="1281" w:type="dxa"/>
            <w:tcBorders>
              <w:top w:val="single" w:sz="4" w:space="0" w:color="000000"/>
              <w:left w:val="single" w:sz="4" w:space="0" w:color="000000"/>
              <w:bottom w:val="single" w:sz="4" w:space="0" w:color="000000"/>
              <w:right w:val="single" w:sz="4" w:space="0" w:color="000000"/>
            </w:tcBorders>
            <w:shd w:val="clear" w:color="auto" w:fill="F7CAAC"/>
          </w:tcPr>
          <w:p w14:paraId="28BB9944" w14:textId="77777777" w:rsidR="00397CED" w:rsidRDefault="007C733A">
            <w:pPr>
              <w:widowControl w:val="0"/>
              <w:jc w:val="center"/>
              <w:rPr>
                <w:b/>
              </w:rPr>
            </w:pPr>
            <w:r>
              <w:rPr>
                <w:b/>
              </w:rPr>
              <w:t>Období</w:t>
            </w:r>
          </w:p>
          <w:p w14:paraId="3FF39893" w14:textId="77777777" w:rsidR="00397CED" w:rsidRDefault="00397CED">
            <w:pPr>
              <w:widowControl w:val="0"/>
              <w:jc w:val="center"/>
              <w:rPr>
                <w:b/>
                <w:sz w:val="24"/>
              </w:rPr>
            </w:pPr>
          </w:p>
        </w:tc>
        <w:tc>
          <w:tcPr>
            <w:tcW w:w="38" w:type="dxa"/>
          </w:tcPr>
          <w:p w14:paraId="7F311531" w14:textId="77777777" w:rsidR="00397CED" w:rsidRDefault="00397CED">
            <w:pPr>
              <w:widowControl w:val="0"/>
            </w:pPr>
          </w:p>
        </w:tc>
      </w:tr>
      <w:tr w:rsidR="00397CED" w14:paraId="7E2D7B55" w14:textId="77777777">
        <w:trPr>
          <w:del w:id="1997" w:author="Jiří Vojtěšek" w:date="2023-01-10T13:48:00Z"/>
        </w:trPr>
        <w:tc>
          <w:tcPr>
            <w:tcW w:w="2224" w:type="dxa"/>
            <w:tcBorders>
              <w:top w:val="single" w:sz="4" w:space="0" w:color="000000"/>
              <w:left w:val="single" w:sz="4" w:space="0" w:color="000000"/>
              <w:bottom w:val="single" w:sz="4" w:space="0" w:color="000000"/>
              <w:right w:val="single" w:sz="4" w:space="0" w:color="000000"/>
            </w:tcBorders>
          </w:tcPr>
          <w:p w14:paraId="3B6BCE75" w14:textId="77777777" w:rsidR="00397CED" w:rsidRDefault="007C733A">
            <w:pPr>
              <w:widowControl w:val="0"/>
            </w:pPr>
            <w:del w:id="1998" w:author="Jiří Vojtěšek" w:date="2023-01-10T13:48:00Z">
              <w:r>
                <w:delText>doc. Ing. Petr Novák, Ph.D.</w:delText>
              </w:r>
            </w:del>
          </w:p>
        </w:tc>
        <w:tc>
          <w:tcPr>
            <w:tcW w:w="5501" w:type="dxa"/>
            <w:tcBorders>
              <w:top w:val="single" w:sz="4" w:space="0" w:color="000000"/>
              <w:left w:val="single" w:sz="4" w:space="0" w:color="000000"/>
              <w:bottom w:val="single" w:sz="4" w:space="0" w:color="000000"/>
              <w:right w:val="single" w:sz="4" w:space="0" w:color="000000"/>
            </w:tcBorders>
          </w:tcPr>
          <w:p w14:paraId="31DC3EDD" w14:textId="77777777" w:rsidR="00397CED" w:rsidRDefault="007C733A">
            <w:pPr>
              <w:widowControl w:val="0"/>
              <w:jc w:val="center"/>
            </w:pPr>
            <w:del w:id="1999" w:author="Jiří Vojtěšek" w:date="2023-01-10T13:48:00Z">
              <w:r>
                <w:delText>VISEGRAD V4-no. 22110036, Possibilities and barriers for Industry 4.0 implementation in SMEs in V4 countries and Serbia</w:delText>
              </w:r>
            </w:del>
          </w:p>
        </w:tc>
        <w:tc>
          <w:tcPr>
            <w:tcW w:w="856" w:type="dxa"/>
            <w:tcBorders>
              <w:top w:val="single" w:sz="4" w:space="0" w:color="000000"/>
              <w:left w:val="single" w:sz="4" w:space="0" w:color="000000"/>
              <w:bottom w:val="single" w:sz="4" w:space="0" w:color="000000"/>
              <w:right w:val="single" w:sz="4" w:space="0" w:color="000000"/>
            </w:tcBorders>
          </w:tcPr>
          <w:p w14:paraId="69646E63" w14:textId="77777777" w:rsidR="00397CED" w:rsidRDefault="007C733A">
            <w:pPr>
              <w:widowControl w:val="0"/>
              <w:jc w:val="center"/>
              <w:rPr>
                <w:del w:id="2000" w:author="Jiří Vojtěšek" w:date="2023-01-10T13:48:00Z"/>
              </w:rPr>
            </w:pPr>
            <w:del w:id="2001" w:author="Jiří Vojtěšek" w:date="2023-01-10T13:48:00Z">
              <w:r>
                <w:delText>Visegrad fund</w:delText>
              </w:r>
            </w:del>
          </w:p>
          <w:p w14:paraId="4CEBBE74" w14:textId="77777777" w:rsidR="00397CED" w:rsidRDefault="007C733A">
            <w:pPr>
              <w:widowControl w:val="0"/>
              <w:jc w:val="center"/>
            </w:pPr>
            <w:del w:id="2002" w:author="Jiří Vojtěšek" w:date="2023-01-10T13:48:00Z">
              <w:r>
                <w:delText>A</w:delText>
              </w:r>
            </w:del>
          </w:p>
        </w:tc>
        <w:tc>
          <w:tcPr>
            <w:tcW w:w="1281" w:type="dxa"/>
            <w:tcBorders>
              <w:top w:val="single" w:sz="4" w:space="0" w:color="000000"/>
              <w:left w:val="single" w:sz="4" w:space="0" w:color="000000"/>
              <w:bottom w:val="single" w:sz="4" w:space="0" w:color="000000"/>
              <w:right w:val="single" w:sz="4" w:space="0" w:color="000000"/>
            </w:tcBorders>
          </w:tcPr>
          <w:p w14:paraId="0AF656F7" w14:textId="77777777" w:rsidR="00397CED" w:rsidRDefault="007C733A">
            <w:pPr>
              <w:widowControl w:val="0"/>
              <w:jc w:val="center"/>
            </w:pPr>
            <w:del w:id="2003" w:author="Jiří Vojtěšek" w:date="2023-01-10T13:48:00Z">
              <w:r>
                <w:delText>2021-2022</w:delText>
              </w:r>
            </w:del>
          </w:p>
        </w:tc>
        <w:tc>
          <w:tcPr>
            <w:tcW w:w="38" w:type="dxa"/>
          </w:tcPr>
          <w:p w14:paraId="2772E7A5" w14:textId="77777777" w:rsidR="00397CED" w:rsidRDefault="00397CED">
            <w:pPr>
              <w:widowControl w:val="0"/>
            </w:pPr>
          </w:p>
        </w:tc>
      </w:tr>
      <w:tr w:rsidR="00397CED" w14:paraId="2CFA395A" w14:textId="77777777">
        <w:trPr>
          <w:del w:id="2004" w:author="Jiří Vojtěšek" w:date="2023-01-10T13:48:00Z"/>
        </w:trPr>
        <w:tc>
          <w:tcPr>
            <w:tcW w:w="2224" w:type="dxa"/>
            <w:tcBorders>
              <w:top w:val="single" w:sz="4" w:space="0" w:color="000000"/>
              <w:left w:val="single" w:sz="4" w:space="0" w:color="000000"/>
              <w:bottom w:val="single" w:sz="4" w:space="0" w:color="000000"/>
              <w:right w:val="single" w:sz="4" w:space="0" w:color="000000"/>
            </w:tcBorders>
          </w:tcPr>
          <w:p w14:paraId="31E15647" w14:textId="77777777" w:rsidR="00397CED" w:rsidRDefault="007C733A">
            <w:pPr>
              <w:widowControl w:val="0"/>
            </w:pPr>
            <w:del w:id="2005" w:author="Jiří Vojtěšek" w:date="2023-01-10T13:48:00Z">
              <w:r>
                <w:delText>doc. Ing. Petr Novák, Ph.D.</w:delText>
              </w:r>
            </w:del>
          </w:p>
        </w:tc>
        <w:tc>
          <w:tcPr>
            <w:tcW w:w="5501" w:type="dxa"/>
            <w:tcBorders>
              <w:top w:val="single" w:sz="4" w:space="0" w:color="000000"/>
              <w:left w:val="single" w:sz="4" w:space="0" w:color="000000"/>
              <w:bottom w:val="single" w:sz="4" w:space="0" w:color="000000"/>
              <w:right w:val="single" w:sz="4" w:space="0" w:color="000000"/>
            </w:tcBorders>
          </w:tcPr>
          <w:p w14:paraId="2CB7B8F0" w14:textId="77777777" w:rsidR="00397CED" w:rsidRDefault="007C733A">
            <w:pPr>
              <w:widowControl w:val="0"/>
              <w:jc w:val="center"/>
            </w:pPr>
            <w:del w:id="2006" w:author="Jiří Vojtěšek" w:date="2023-01-10T13:48:00Z">
              <w:r>
                <w:delText>Determinanty struktury systémů rozpočetnictví a měření výkonnosti a jejich vliv na chování a výkonnost organizace</w:delText>
              </w:r>
            </w:del>
          </w:p>
        </w:tc>
        <w:tc>
          <w:tcPr>
            <w:tcW w:w="856" w:type="dxa"/>
            <w:tcBorders>
              <w:top w:val="single" w:sz="4" w:space="0" w:color="000000"/>
              <w:left w:val="single" w:sz="4" w:space="0" w:color="000000"/>
              <w:bottom w:val="single" w:sz="4" w:space="0" w:color="000000"/>
              <w:right w:val="single" w:sz="4" w:space="0" w:color="000000"/>
            </w:tcBorders>
          </w:tcPr>
          <w:p w14:paraId="1F3E8C2E" w14:textId="77777777" w:rsidR="00397CED" w:rsidRDefault="007C733A">
            <w:pPr>
              <w:widowControl w:val="0"/>
              <w:jc w:val="center"/>
              <w:rPr>
                <w:del w:id="2007" w:author="Jiří Vojtěšek" w:date="2023-01-10T13:48:00Z"/>
              </w:rPr>
            </w:pPr>
            <w:del w:id="2008" w:author="Jiří Vojtěšek" w:date="2023-01-10T13:48:00Z">
              <w:r>
                <w:delText>GAČR</w:delText>
              </w:r>
            </w:del>
          </w:p>
          <w:p w14:paraId="3D949501" w14:textId="77777777" w:rsidR="00397CED" w:rsidRDefault="007C733A">
            <w:pPr>
              <w:widowControl w:val="0"/>
              <w:jc w:val="center"/>
            </w:pPr>
            <w:del w:id="2009" w:author="Jiří Vojtěšek" w:date="2023-01-10T13:48:00Z">
              <w:r>
                <w:delText>B</w:delText>
              </w:r>
            </w:del>
          </w:p>
        </w:tc>
        <w:tc>
          <w:tcPr>
            <w:tcW w:w="1281" w:type="dxa"/>
            <w:tcBorders>
              <w:top w:val="single" w:sz="4" w:space="0" w:color="000000"/>
              <w:left w:val="single" w:sz="4" w:space="0" w:color="000000"/>
              <w:bottom w:val="single" w:sz="4" w:space="0" w:color="000000"/>
              <w:right w:val="single" w:sz="4" w:space="0" w:color="000000"/>
            </w:tcBorders>
          </w:tcPr>
          <w:p w14:paraId="08252E78" w14:textId="77777777" w:rsidR="00397CED" w:rsidRDefault="007C733A">
            <w:pPr>
              <w:widowControl w:val="0"/>
              <w:jc w:val="center"/>
            </w:pPr>
            <w:del w:id="2010" w:author="Jiří Vojtěšek" w:date="2023-01-10T13:48:00Z">
              <w:r>
                <w:delText>2017-2019</w:delText>
              </w:r>
            </w:del>
          </w:p>
        </w:tc>
        <w:tc>
          <w:tcPr>
            <w:tcW w:w="38" w:type="dxa"/>
          </w:tcPr>
          <w:p w14:paraId="157462AD" w14:textId="77777777" w:rsidR="00397CED" w:rsidRDefault="00397CED">
            <w:pPr>
              <w:widowControl w:val="0"/>
            </w:pPr>
          </w:p>
        </w:tc>
      </w:tr>
      <w:tr w:rsidR="00397CED" w14:paraId="6C9F0295" w14:textId="77777777">
        <w:tc>
          <w:tcPr>
            <w:tcW w:w="2224" w:type="dxa"/>
            <w:tcBorders>
              <w:top w:val="single" w:sz="4" w:space="0" w:color="000000"/>
              <w:left w:val="single" w:sz="4" w:space="0" w:color="000000"/>
              <w:bottom w:val="single" w:sz="4" w:space="0" w:color="000000"/>
              <w:right w:val="single" w:sz="4" w:space="0" w:color="000000"/>
            </w:tcBorders>
          </w:tcPr>
          <w:p w14:paraId="4BCCCE92" w14:textId="77777777" w:rsidR="00397CED" w:rsidRDefault="007C733A">
            <w:pPr>
              <w:widowControl w:val="0"/>
              <w:rPr>
                <w:ins w:id="2011" w:author="Jiří Vojtěšek" w:date="2023-01-25T10:34:00Z"/>
              </w:rPr>
            </w:pPr>
            <w:r>
              <w:t>prof. Mgr. Roman Jašek, Ph.D., DBA</w:t>
            </w:r>
          </w:p>
          <w:p w14:paraId="1676F582" w14:textId="0C4FCEE3" w:rsidR="007A33A2" w:rsidRDefault="007A33A2">
            <w:pPr>
              <w:widowControl w:val="0"/>
            </w:pPr>
            <w:ins w:id="2012" w:author="Jiří Vojtěšek" w:date="2023-01-25T10:34:00Z">
              <w:r>
                <w:t>spoluřešitel</w:t>
              </w:r>
            </w:ins>
          </w:p>
        </w:tc>
        <w:tc>
          <w:tcPr>
            <w:tcW w:w="5501" w:type="dxa"/>
            <w:tcBorders>
              <w:top w:val="single" w:sz="4" w:space="0" w:color="000000"/>
              <w:left w:val="single" w:sz="4" w:space="0" w:color="000000"/>
              <w:bottom w:val="single" w:sz="4" w:space="0" w:color="000000"/>
              <w:right w:val="single" w:sz="4" w:space="0" w:color="000000"/>
            </w:tcBorders>
          </w:tcPr>
          <w:p w14:paraId="6CB53E76" w14:textId="38EC0AE5" w:rsidR="00397CED" w:rsidRDefault="007C733A">
            <w:pPr>
              <w:widowControl w:val="0"/>
              <w:jc w:val="center"/>
            </w:pPr>
            <w:ins w:id="2013" w:author="Jiří Vojtěšek" w:date="2023-01-10T14:28:00Z">
              <w:r>
                <w:t xml:space="preserve">FW01010381 - </w:t>
              </w:r>
            </w:ins>
            <w:r>
              <w:t>Inteligentní robotická ochrana zdraví ekosystému hydroponického skleníku</w:t>
            </w:r>
          </w:p>
        </w:tc>
        <w:tc>
          <w:tcPr>
            <w:tcW w:w="856" w:type="dxa"/>
            <w:tcBorders>
              <w:top w:val="single" w:sz="4" w:space="0" w:color="000000"/>
              <w:left w:val="single" w:sz="4" w:space="0" w:color="000000"/>
              <w:bottom w:val="single" w:sz="4" w:space="0" w:color="000000"/>
              <w:right w:val="single" w:sz="4" w:space="0" w:color="000000"/>
            </w:tcBorders>
          </w:tcPr>
          <w:p w14:paraId="002A2497" w14:textId="77777777" w:rsidR="00397CED" w:rsidRDefault="007C733A">
            <w:pPr>
              <w:widowControl w:val="0"/>
              <w:jc w:val="center"/>
            </w:pPr>
            <w:r>
              <w:t>TAČR</w:t>
            </w:r>
          </w:p>
          <w:p w14:paraId="6BCA61BC" w14:textId="77777777" w:rsidR="00397CED" w:rsidRDefault="007C733A">
            <w:pPr>
              <w:widowControl w:val="0"/>
              <w:jc w:val="center"/>
            </w:pPr>
            <w:r>
              <w:t>B</w:t>
            </w:r>
          </w:p>
        </w:tc>
        <w:tc>
          <w:tcPr>
            <w:tcW w:w="1281" w:type="dxa"/>
            <w:tcBorders>
              <w:top w:val="single" w:sz="4" w:space="0" w:color="000000"/>
              <w:left w:val="single" w:sz="4" w:space="0" w:color="000000"/>
              <w:bottom w:val="single" w:sz="4" w:space="0" w:color="000000"/>
              <w:right w:val="single" w:sz="4" w:space="0" w:color="000000"/>
            </w:tcBorders>
          </w:tcPr>
          <w:p w14:paraId="4E1461EF" w14:textId="77777777" w:rsidR="00397CED" w:rsidRDefault="007C733A">
            <w:pPr>
              <w:widowControl w:val="0"/>
              <w:jc w:val="center"/>
            </w:pPr>
            <w:r>
              <w:t>2020-2023</w:t>
            </w:r>
          </w:p>
        </w:tc>
        <w:tc>
          <w:tcPr>
            <w:tcW w:w="38" w:type="dxa"/>
          </w:tcPr>
          <w:p w14:paraId="7EFDE09E" w14:textId="77777777" w:rsidR="00397CED" w:rsidRDefault="00397CED">
            <w:pPr>
              <w:widowControl w:val="0"/>
            </w:pPr>
          </w:p>
        </w:tc>
      </w:tr>
      <w:tr w:rsidR="00397CED" w14:paraId="7D94C83F" w14:textId="77777777">
        <w:trPr>
          <w:del w:id="2014" w:author="Jiří Vojtěšek" w:date="2023-01-10T13:48:00Z"/>
        </w:trPr>
        <w:tc>
          <w:tcPr>
            <w:tcW w:w="2224" w:type="dxa"/>
            <w:tcBorders>
              <w:top w:val="single" w:sz="4" w:space="0" w:color="000000"/>
              <w:left w:val="single" w:sz="4" w:space="0" w:color="000000"/>
              <w:bottom w:val="single" w:sz="4" w:space="0" w:color="000000"/>
              <w:right w:val="single" w:sz="4" w:space="0" w:color="000000"/>
            </w:tcBorders>
          </w:tcPr>
          <w:p w14:paraId="2B3311A1" w14:textId="77777777" w:rsidR="00397CED" w:rsidRDefault="007C733A">
            <w:pPr>
              <w:widowControl w:val="0"/>
            </w:pPr>
            <w:del w:id="2015" w:author="Jiří Vojtěšek" w:date="2023-01-10T13:48:00Z">
              <w:r>
                <w:delText>Mgr. Eva Klimecká, Ph.D.</w:delText>
              </w:r>
            </w:del>
          </w:p>
        </w:tc>
        <w:tc>
          <w:tcPr>
            <w:tcW w:w="5501" w:type="dxa"/>
            <w:tcBorders>
              <w:top w:val="single" w:sz="4" w:space="0" w:color="000000"/>
              <w:left w:val="single" w:sz="4" w:space="0" w:color="000000"/>
              <w:bottom w:val="single" w:sz="4" w:space="0" w:color="000000"/>
              <w:right w:val="single" w:sz="4" w:space="0" w:color="000000"/>
            </w:tcBorders>
          </w:tcPr>
          <w:p w14:paraId="61381EEF" w14:textId="77777777" w:rsidR="00397CED" w:rsidRDefault="007C733A">
            <w:pPr>
              <w:widowControl w:val="0"/>
              <w:jc w:val="center"/>
            </w:pPr>
            <w:del w:id="2016" w:author="Jiří Vojtěšek" w:date="2023-01-10T13:48:00Z">
              <w:r>
                <w:delText>Nálepkování intelektově nadaných dětí ve školním prostředí</w:delText>
              </w:r>
            </w:del>
          </w:p>
        </w:tc>
        <w:tc>
          <w:tcPr>
            <w:tcW w:w="856" w:type="dxa"/>
            <w:tcBorders>
              <w:top w:val="single" w:sz="4" w:space="0" w:color="000000"/>
              <w:left w:val="single" w:sz="4" w:space="0" w:color="000000"/>
              <w:bottom w:val="single" w:sz="4" w:space="0" w:color="000000"/>
              <w:right w:val="single" w:sz="4" w:space="0" w:color="000000"/>
            </w:tcBorders>
          </w:tcPr>
          <w:p w14:paraId="4107A1AC" w14:textId="77777777" w:rsidR="00397CED" w:rsidRDefault="007C733A">
            <w:pPr>
              <w:widowControl w:val="0"/>
              <w:jc w:val="center"/>
              <w:rPr>
                <w:del w:id="2017" w:author="Jiří Vojtěšek" w:date="2023-01-10T13:48:00Z"/>
              </w:rPr>
            </w:pPr>
            <w:del w:id="2018" w:author="Jiří Vojtěšek" w:date="2023-01-10T13:48:00Z">
              <w:r>
                <w:delText>TAČR</w:delText>
              </w:r>
            </w:del>
          </w:p>
          <w:p w14:paraId="5CD21E12" w14:textId="77777777" w:rsidR="00397CED" w:rsidRDefault="007C733A">
            <w:pPr>
              <w:widowControl w:val="0"/>
              <w:jc w:val="center"/>
            </w:pPr>
            <w:del w:id="2019" w:author="Jiří Vojtěšek" w:date="2023-01-10T13:48:00Z">
              <w:r>
                <w:delText>B</w:delText>
              </w:r>
            </w:del>
          </w:p>
        </w:tc>
        <w:tc>
          <w:tcPr>
            <w:tcW w:w="1281" w:type="dxa"/>
            <w:tcBorders>
              <w:top w:val="single" w:sz="4" w:space="0" w:color="000000"/>
              <w:left w:val="single" w:sz="4" w:space="0" w:color="000000"/>
              <w:bottom w:val="single" w:sz="4" w:space="0" w:color="000000"/>
              <w:right w:val="single" w:sz="4" w:space="0" w:color="000000"/>
            </w:tcBorders>
          </w:tcPr>
          <w:p w14:paraId="03D88989" w14:textId="77777777" w:rsidR="00397CED" w:rsidRDefault="007C733A">
            <w:pPr>
              <w:widowControl w:val="0"/>
              <w:jc w:val="center"/>
            </w:pPr>
            <w:del w:id="2020" w:author="Jiří Vojtěšek" w:date="2023-01-10T13:48:00Z">
              <w:r>
                <w:delText>2020-2022</w:delText>
              </w:r>
            </w:del>
          </w:p>
        </w:tc>
        <w:tc>
          <w:tcPr>
            <w:tcW w:w="38" w:type="dxa"/>
          </w:tcPr>
          <w:p w14:paraId="2520FCF3" w14:textId="77777777" w:rsidR="00397CED" w:rsidRDefault="00397CED">
            <w:pPr>
              <w:widowControl w:val="0"/>
            </w:pPr>
          </w:p>
        </w:tc>
      </w:tr>
      <w:tr w:rsidR="00397CED" w14:paraId="6B27C253" w14:textId="77777777">
        <w:tc>
          <w:tcPr>
            <w:tcW w:w="2224" w:type="dxa"/>
            <w:tcBorders>
              <w:top w:val="single" w:sz="4" w:space="0" w:color="000000"/>
              <w:left w:val="single" w:sz="4" w:space="0" w:color="000000"/>
              <w:bottom w:val="single" w:sz="4" w:space="0" w:color="000000"/>
              <w:right w:val="single" w:sz="4" w:space="0" w:color="000000"/>
            </w:tcBorders>
          </w:tcPr>
          <w:p w14:paraId="64850E73" w14:textId="77777777" w:rsidR="00397CED" w:rsidRDefault="007C733A" w:rsidP="007A33A2">
            <w:pPr>
              <w:widowControl w:val="0"/>
              <w:rPr>
                <w:ins w:id="2021" w:author="Jiří Vojtěšek" w:date="2023-01-25T10:35:00Z"/>
              </w:rPr>
            </w:pPr>
            <w:r>
              <w:t xml:space="preserve">Ing. </w:t>
            </w:r>
            <w:del w:id="2022" w:author="Jiří Vojtěšek" w:date="2023-01-25T10:35:00Z">
              <w:r w:rsidDel="007A33A2">
                <w:delText>Adam Viktorin</w:delText>
              </w:r>
            </w:del>
            <w:ins w:id="2023" w:author="Jiří Vojtěšek" w:date="2023-01-25T10:35:00Z">
              <w:r w:rsidR="007A33A2">
                <w:t>Dušan Hrabec</w:t>
              </w:r>
            </w:ins>
            <w:r>
              <w:t>, Ph.D.</w:t>
            </w:r>
          </w:p>
          <w:p w14:paraId="4FD30E26" w14:textId="4C7746EE" w:rsidR="007A33A2" w:rsidRDefault="007A33A2" w:rsidP="007A33A2">
            <w:pPr>
              <w:widowControl w:val="0"/>
            </w:pPr>
            <w:ins w:id="2024" w:author="Jiří Vojtěšek" w:date="2023-01-25T10:35:00Z">
              <w:r>
                <w:t>řešitel</w:t>
              </w:r>
            </w:ins>
          </w:p>
        </w:tc>
        <w:tc>
          <w:tcPr>
            <w:tcW w:w="5501" w:type="dxa"/>
            <w:tcBorders>
              <w:top w:val="single" w:sz="4" w:space="0" w:color="000000"/>
              <w:left w:val="single" w:sz="4" w:space="0" w:color="000000"/>
              <w:bottom w:val="single" w:sz="4" w:space="0" w:color="000000"/>
              <w:right w:val="single" w:sz="4" w:space="0" w:color="000000"/>
            </w:tcBorders>
          </w:tcPr>
          <w:p w14:paraId="6ED2ABFB" w14:textId="361D9BBD" w:rsidR="00397CED" w:rsidRDefault="007C733A">
            <w:pPr>
              <w:widowControl w:val="0"/>
              <w:jc w:val="center"/>
            </w:pPr>
            <w:ins w:id="2025" w:author="Jiří Vojtěšek" w:date="2023-01-10T14:29:00Z">
              <w:r>
                <w:t xml:space="preserve">GJ20-00091Y - </w:t>
              </w:r>
            </w:ins>
            <w:r>
              <w:t>Nové přístupy operačního výzkumu pro udržitelnost v odpadovém hospodářství</w:t>
            </w:r>
          </w:p>
        </w:tc>
        <w:tc>
          <w:tcPr>
            <w:tcW w:w="856" w:type="dxa"/>
            <w:tcBorders>
              <w:top w:val="single" w:sz="4" w:space="0" w:color="000000"/>
              <w:left w:val="single" w:sz="4" w:space="0" w:color="000000"/>
              <w:bottom w:val="single" w:sz="4" w:space="0" w:color="000000"/>
              <w:right w:val="single" w:sz="4" w:space="0" w:color="000000"/>
            </w:tcBorders>
          </w:tcPr>
          <w:p w14:paraId="231CB6C5" w14:textId="77777777" w:rsidR="00397CED" w:rsidRDefault="007C733A">
            <w:pPr>
              <w:widowControl w:val="0"/>
              <w:jc w:val="center"/>
            </w:pPr>
            <w:r>
              <w:t xml:space="preserve">GAČR </w:t>
            </w:r>
            <w:r>
              <w:br/>
              <w:t>B</w:t>
            </w:r>
          </w:p>
        </w:tc>
        <w:tc>
          <w:tcPr>
            <w:tcW w:w="1281" w:type="dxa"/>
            <w:tcBorders>
              <w:top w:val="single" w:sz="4" w:space="0" w:color="000000"/>
              <w:left w:val="single" w:sz="4" w:space="0" w:color="000000"/>
              <w:bottom w:val="single" w:sz="4" w:space="0" w:color="000000"/>
              <w:right w:val="single" w:sz="4" w:space="0" w:color="000000"/>
            </w:tcBorders>
          </w:tcPr>
          <w:p w14:paraId="1F9C5D57" w14:textId="77777777" w:rsidR="00397CED" w:rsidRDefault="007C733A">
            <w:pPr>
              <w:widowControl w:val="0"/>
              <w:jc w:val="center"/>
            </w:pPr>
            <w:r>
              <w:t>2020-2022</w:t>
            </w:r>
          </w:p>
        </w:tc>
        <w:tc>
          <w:tcPr>
            <w:tcW w:w="38" w:type="dxa"/>
          </w:tcPr>
          <w:p w14:paraId="4CB587CE" w14:textId="77777777" w:rsidR="00397CED" w:rsidRDefault="00397CED">
            <w:pPr>
              <w:widowControl w:val="0"/>
            </w:pPr>
          </w:p>
        </w:tc>
      </w:tr>
      <w:tr w:rsidR="00397CED" w14:paraId="37E89C8E" w14:textId="77777777">
        <w:trPr>
          <w:del w:id="2026" w:author="Jiří Vojtěšek" w:date="2023-01-10T13:50:00Z"/>
        </w:trPr>
        <w:tc>
          <w:tcPr>
            <w:tcW w:w="2224" w:type="dxa"/>
            <w:tcBorders>
              <w:top w:val="single" w:sz="4" w:space="0" w:color="000000"/>
              <w:left w:val="single" w:sz="4" w:space="0" w:color="000000"/>
              <w:bottom w:val="single" w:sz="4" w:space="0" w:color="000000"/>
              <w:right w:val="single" w:sz="4" w:space="0" w:color="000000"/>
            </w:tcBorders>
          </w:tcPr>
          <w:p w14:paraId="6F56D7D8" w14:textId="77777777" w:rsidR="00397CED" w:rsidRDefault="007C733A">
            <w:pPr>
              <w:widowControl w:val="0"/>
            </w:pPr>
            <w:del w:id="2027" w:author="Jiří Vojtěšek" w:date="2023-01-10T13:50:00Z">
              <w:r>
                <w:delText>Ing. Petr Žáček, Ph.D.</w:delText>
              </w:r>
            </w:del>
          </w:p>
        </w:tc>
        <w:tc>
          <w:tcPr>
            <w:tcW w:w="5501" w:type="dxa"/>
            <w:tcBorders>
              <w:top w:val="single" w:sz="4" w:space="0" w:color="000000"/>
              <w:left w:val="single" w:sz="4" w:space="0" w:color="000000"/>
              <w:bottom w:val="single" w:sz="4" w:space="0" w:color="000000"/>
              <w:right w:val="single" w:sz="4" w:space="0" w:color="000000"/>
            </w:tcBorders>
          </w:tcPr>
          <w:p w14:paraId="71A376AC" w14:textId="77777777" w:rsidR="00397CED" w:rsidRDefault="007C733A">
            <w:pPr>
              <w:widowControl w:val="0"/>
              <w:jc w:val="center"/>
            </w:pPr>
            <w:del w:id="2028" w:author="Jiří Vojtěšek" w:date="2023-01-10T13:50:00Z">
              <w:r>
                <w:delText>Vývoj metod identifikace a ochrany měkkých cílů dopravní infrastruktury pro zvýšení jejich bezpečnosti a odolnosti před teroristickým útokem</w:delText>
              </w:r>
            </w:del>
          </w:p>
        </w:tc>
        <w:tc>
          <w:tcPr>
            <w:tcW w:w="856" w:type="dxa"/>
            <w:tcBorders>
              <w:top w:val="single" w:sz="4" w:space="0" w:color="000000"/>
              <w:left w:val="single" w:sz="4" w:space="0" w:color="000000"/>
              <w:bottom w:val="single" w:sz="4" w:space="0" w:color="000000"/>
              <w:right w:val="single" w:sz="4" w:space="0" w:color="000000"/>
            </w:tcBorders>
          </w:tcPr>
          <w:p w14:paraId="270C9268" w14:textId="77777777" w:rsidR="00397CED" w:rsidRDefault="007C733A">
            <w:pPr>
              <w:widowControl w:val="0"/>
              <w:jc w:val="center"/>
              <w:rPr>
                <w:del w:id="2029" w:author="Jiří Vojtěšek" w:date="2023-01-10T13:50:00Z"/>
              </w:rPr>
            </w:pPr>
            <w:del w:id="2030" w:author="Jiří Vojtěšek" w:date="2023-01-10T13:50:00Z">
              <w:r>
                <w:delText>TAČR</w:delText>
              </w:r>
            </w:del>
          </w:p>
          <w:p w14:paraId="2859653E" w14:textId="77777777" w:rsidR="00397CED" w:rsidRDefault="007C733A">
            <w:pPr>
              <w:widowControl w:val="0"/>
              <w:jc w:val="center"/>
            </w:pPr>
            <w:del w:id="2031" w:author="Jiří Vojtěšek" w:date="2023-01-10T13:50:00Z">
              <w:r>
                <w:delText>B</w:delText>
              </w:r>
            </w:del>
          </w:p>
        </w:tc>
        <w:tc>
          <w:tcPr>
            <w:tcW w:w="1281" w:type="dxa"/>
            <w:tcBorders>
              <w:top w:val="single" w:sz="4" w:space="0" w:color="000000"/>
              <w:left w:val="single" w:sz="4" w:space="0" w:color="000000"/>
              <w:bottom w:val="single" w:sz="4" w:space="0" w:color="000000"/>
              <w:right w:val="single" w:sz="4" w:space="0" w:color="000000"/>
            </w:tcBorders>
          </w:tcPr>
          <w:p w14:paraId="088DBD9D" w14:textId="77777777" w:rsidR="00397CED" w:rsidRDefault="007C733A">
            <w:pPr>
              <w:widowControl w:val="0"/>
              <w:jc w:val="center"/>
            </w:pPr>
            <w:del w:id="2032" w:author="Jiří Vojtěšek" w:date="2023-01-10T13:50:00Z">
              <w:r>
                <w:delText>2019-2022</w:delText>
              </w:r>
            </w:del>
          </w:p>
        </w:tc>
        <w:tc>
          <w:tcPr>
            <w:tcW w:w="38" w:type="dxa"/>
          </w:tcPr>
          <w:p w14:paraId="40AFEB74" w14:textId="77777777" w:rsidR="00397CED" w:rsidRDefault="00397CED">
            <w:pPr>
              <w:widowControl w:val="0"/>
            </w:pPr>
          </w:p>
        </w:tc>
      </w:tr>
      <w:tr w:rsidR="00397CED" w14:paraId="7A700AE6" w14:textId="77777777">
        <w:tc>
          <w:tcPr>
            <w:tcW w:w="2224" w:type="dxa"/>
            <w:tcBorders>
              <w:top w:val="single" w:sz="4" w:space="0" w:color="000000"/>
              <w:left w:val="single" w:sz="4" w:space="0" w:color="000000"/>
              <w:bottom w:val="single" w:sz="4" w:space="0" w:color="000000"/>
              <w:right w:val="single" w:sz="4" w:space="0" w:color="000000"/>
            </w:tcBorders>
          </w:tcPr>
          <w:p w14:paraId="09D33E6A" w14:textId="77777777" w:rsidR="00397CED" w:rsidRDefault="007C733A">
            <w:pPr>
              <w:widowControl w:val="0"/>
              <w:rPr>
                <w:ins w:id="2033" w:author="Jiří Vojtěšek" w:date="2023-01-25T10:35:00Z"/>
              </w:rPr>
            </w:pPr>
            <w:del w:id="2034" w:author="Jiří Vojtěšek" w:date="2023-01-25T10:35:00Z">
              <w:r w:rsidDel="007A33A2">
                <w:delText>doc. Ing. Jiří Vojtěšek, Ph.D.</w:delText>
              </w:r>
            </w:del>
            <w:ins w:id="2035" w:author="Jiří Vojtěšek" w:date="2023-01-25T10:35:00Z">
              <w:r w:rsidR="007A33A2">
                <w:t>prof. Ing. Vladimír Vašek, CSc.</w:t>
              </w:r>
            </w:ins>
          </w:p>
          <w:p w14:paraId="71CABE23" w14:textId="5722EB94" w:rsidR="007A33A2" w:rsidRDefault="007A33A2">
            <w:pPr>
              <w:widowControl w:val="0"/>
            </w:pPr>
            <w:ins w:id="2036" w:author="Jiří Vojtěšek" w:date="2023-01-25T10:35:00Z">
              <w:r>
                <w:t>spoluřešitel</w:t>
              </w:r>
            </w:ins>
          </w:p>
        </w:tc>
        <w:tc>
          <w:tcPr>
            <w:tcW w:w="5501" w:type="dxa"/>
            <w:tcBorders>
              <w:top w:val="single" w:sz="4" w:space="0" w:color="000000"/>
              <w:left w:val="single" w:sz="4" w:space="0" w:color="000000"/>
              <w:bottom w:val="single" w:sz="4" w:space="0" w:color="000000"/>
              <w:right w:val="single" w:sz="4" w:space="0" w:color="000000"/>
            </w:tcBorders>
          </w:tcPr>
          <w:p w14:paraId="09ED3AA8" w14:textId="0B22D4E8" w:rsidR="00397CED" w:rsidRDefault="007C733A">
            <w:pPr>
              <w:widowControl w:val="0"/>
              <w:jc w:val="center"/>
            </w:pPr>
            <w:ins w:id="2037" w:author="Jiří Vojtěšek" w:date="2023-01-10T14:31:00Z">
              <w:r>
                <w:t xml:space="preserve">EG20_321/0023675 - </w:t>
              </w:r>
            </w:ins>
            <w:r>
              <w:t>Výzkum a vývoj automatické emulgační linky polotovarů radiálních i diagonálních pneumatik velkých rozměrů</w:t>
            </w:r>
          </w:p>
        </w:tc>
        <w:tc>
          <w:tcPr>
            <w:tcW w:w="856" w:type="dxa"/>
            <w:tcBorders>
              <w:top w:val="single" w:sz="4" w:space="0" w:color="000000"/>
              <w:left w:val="single" w:sz="4" w:space="0" w:color="000000"/>
              <w:bottom w:val="single" w:sz="4" w:space="0" w:color="000000"/>
              <w:right w:val="single" w:sz="4" w:space="0" w:color="000000"/>
            </w:tcBorders>
          </w:tcPr>
          <w:p w14:paraId="6CEFEEE8" w14:textId="77777777" w:rsidR="00397CED" w:rsidRDefault="007C733A">
            <w:pPr>
              <w:widowControl w:val="0"/>
              <w:jc w:val="center"/>
            </w:pPr>
            <w:r>
              <w:t>MPO</w:t>
            </w:r>
          </w:p>
          <w:p w14:paraId="4BAD3D1B" w14:textId="77777777" w:rsidR="00397CED" w:rsidRDefault="007C733A">
            <w:pPr>
              <w:widowControl w:val="0"/>
              <w:jc w:val="center"/>
            </w:pPr>
            <w:r>
              <w:t>C</w:t>
            </w:r>
          </w:p>
        </w:tc>
        <w:tc>
          <w:tcPr>
            <w:tcW w:w="1281" w:type="dxa"/>
            <w:tcBorders>
              <w:top w:val="single" w:sz="4" w:space="0" w:color="000000"/>
              <w:left w:val="single" w:sz="4" w:space="0" w:color="000000"/>
              <w:bottom w:val="single" w:sz="4" w:space="0" w:color="000000"/>
              <w:right w:val="single" w:sz="4" w:space="0" w:color="000000"/>
            </w:tcBorders>
          </w:tcPr>
          <w:p w14:paraId="500E1457" w14:textId="77777777" w:rsidR="00397CED" w:rsidRDefault="007C733A">
            <w:pPr>
              <w:widowControl w:val="0"/>
              <w:jc w:val="center"/>
            </w:pPr>
            <w:r>
              <w:t>2020-2022</w:t>
            </w:r>
          </w:p>
        </w:tc>
        <w:tc>
          <w:tcPr>
            <w:tcW w:w="38" w:type="dxa"/>
          </w:tcPr>
          <w:p w14:paraId="472F3E26" w14:textId="77777777" w:rsidR="00397CED" w:rsidRDefault="00397CED">
            <w:pPr>
              <w:widowControl w:val="0"/>
            </w:pPr>
          </w:p>
        </w:tc>
      </w:tr>
      <w:tr w:rsidR="00397CED" w14:paraId="5690BFF0" w14:textId="77777777">
        <w:trPr>
          <w:del w:id="2038" w:author="Jiří Vojtěšek" w:date="2023-01-10T13:49:00Z"/>
        </w:trPr>
        <w:tc>
          <w:tcPr>
            <w:tcW w:w="2224" w:type="dxa"/>
            <w:tcBorders>
              <w:top w:val="single" w:sz="4" w:space="0" w:color="000000"/>
              <w:left w:val="single" w:sz="4" w:space="0" w:color="000000"/>
              <w:bottom w:val="single" w:sz="4" w:space="0" w:color="000000"/>
              <w:right w:val="single" w:sz="4" w:space="0" w:color="000000"/>
            </w:tcBorders>
          </w:tcPr>
          <w:p w14:paraId="375F0441" w14:textId="77777777" w:rsidR="00397CED" w:rsidRDefault="007C733A">
            <w:pPr>
              <w:widowControl w:val="0"/>
            </w:pPr>
            <w:del w:id="2039" w:author="Jiří Vojtěšek" w:date="2023-01-10T13:49:00Z">
              <w:r>
                <w:delText>doc. Ing. Jiří Vojtěšek, Ph.D.</w:delText>
              </w:r>
            </w:del>
          </w:p>
        </w:tc>
        <w:tc>
          <w:tcPr>
            <w:tcW w:w="5501" w:type="dxa"/>
            <w:tcBorders>
              <w:top w:val="single" w:sz="4" w:space="0" w:color="000000"/>
              <w:left w:val="single" w:sz="4" w:space="0" w:color="000000"/>
              <w:bottom w:val="single" w:sz="4" w:space="0" w:color="000000"/>
              <w:right w:val="single" w:sz="4" w:space="0" w:color="000000"/>
            </w:tcBorders>
          </w:tcPr>
          <w:p w14:paraId="5332FE44" w14:textId="77777777" w:rsidR="00397CED" w:rsidRDefault="007C733A">
            <w:pPr>
              <w:widowControl w:val="0"/>
              <w:jc w:val="center"/>
            </w:pPr>
            <w:del w:id="2040" w:author="Jiří Vojtěšek" w:date="2023-01-10T13:49:00Z">
              <w:r>
                <w:delText>Aplikace výsledků výzkumu se zaměřením na zavedení nových technologií a postupů do výroby velkých obrobků</w:delText>
              </w:r>
            </w:del>
          </w:p>
        </w:tc>
        <w:tc>
          <w:tcPr>
            <w:tcW w:w="856" w:type="dxa"/>
            <w:tcBorders>
              <w:top w:val="single" w:sz="4" w:space="0" w:color="000000"/>
              <w:left w:val="single" w:sz="4" w:space="0" w:color="000000"/>
              <w:bottom w:val="single" w:sz="4" w:space="0" w:color="000000"/>
              <w:right w:val="single" w:sz="4" w:space="0" w:color="000000"/>
            </w:tcBorders>
          </w:tcPr>
          <w:p w14:paraId="66514992" w14:textId="77777777" w:rsidR="00397CED" w:rsidRDefault="007C733A">
            <w:pPr>
              <w:widowControl w:val="0"/>
              <w:jc w:val="center"/>
              <w:rPr>
                <w:del w:id="2041" w:author="Jiří Vojtěšek" w:date="2023-01-10T13:49:00Z"/>
              </w:rPr>
            </w:pPr>
            <w:del w:id="2042" w:author="Jiří Vojtěšek" w:date="2023-01-10T13:49:00Z">
              <w:r>
                <w:delText>MPO</w:delText>
              </w:r>
            </w:del>
          </w:p>
          <w:p w14:paraId="57806232" w14:textId="77777777" w:rsidR="00397CED" w:rsidRDefault="007C733A">
            <w:pPr>
              <w:widowControl w:val="0"/>
              <w:jc w:val="center"/>
            </w:pPr>
            <w:del w:id="2043" w:author="Jiří Vojtěšek" w:date="2023-01-10T13:49:00Z">
              <w:r>
                <w:delText>C</w:delText>
              </w:r>
            </w:del>
          </w:p>
        </w:tc>
        <w:tc>
          <w:tcPr>
            <w:tcW w:w="1281" w:type="dxa"/>
            <w:tcBorders>
              <w:top w:val="single" w:sz="4" w:space="0" w:color="000000"/>
              <w:left w:val="single" w:sz="4" w:space="0" w:color="000000"/>
              <w:bottom w:val="single" w:sz="4" w:space="0" w:color="000000"/>
              <w:right w:val="single" w:sz="4" w:space="0" w:color="000000"/>
            </w:tcBorders>
          </w:tcPr>
          <w:p w14:paraId="7343F12D" w14:textId="77777777" w:rsidR="00397CED" w:rsidRDefault="007C733A">
            <w:pPr>
              <w:widowControl w:val="0"/>
              <w:jc w:val="center"/>
            </w:pPr>
            <w:del w:id="2044" w:author="Jiří Vojtěšek" w:date="2023-01-10T13:49:00Z">
              <w:r>
                <w:delText>2017-2019</w:delText>
              </w:r>
            </w:del>
          </w:p>
        </w:tc>
        <w:tc>
          <w:tcPr>
            <w:tcW w:w="38" w:type="dxa"/>
          </w:tcPr>
          <w:p w14:paraId="10884376" w14:textId="77777777" w:rsidR="00397CED" w:rsidRDefault="00397CED">
            <w:pPr>
              <w:widowControl w:val="0"/>
            </w:pPr>
          </w:p>
        </w:tc>
      </w:tr>
      <w:tr w:rsidR="00397CED" w14:paraId="2E64FAEF" w14:textId="77777777">
        <w:tc>
          <w:tcPr>
            <w:tcW w:w="2224" w:type="dxa"/>
            <w:tcBorders>
              <w:top w:val="single" w:sz="4" w:space="0" w:color="000000"/>
              <w:left w:val="single" w:sz="4" w:space="0" w:color="000000"/>
              <w:bottom w:val="single" w:sz="4" w:space="0" w:color="000000"/>
              <w:right w:val="single" w:sz="4" w:space="0" w:color="000000"/>
            </w:tcBorders>
          </w:tcPr>
          <w:p w14:paraId="2665F0D8" w14:textId="77777777" w:rsidR="00397CED" w:rsidRDefault="007C733A">
            <w:pPr>
              <w:widowControl w:val="0"/>
              <w:rPr>
                <w:ins w:id="2045" w:author="Jiří Vojtěšek" w:date="2023-01-25T10:35:00Z"/>
              </w:rPr>
            </w:pPr>
            <w:r>
              <w:t>doc. Ing. Zuzana Komínková Oplatková, Ph.D.</w:t>
            </w:r>
          </w:p>
          <w:p w14:paraId="0A202B43" w14:textId="358EAED0" w:rsidR="007A33A2" w:rsidRDefault="007A33A2">
            <w:pPr>
              <w:widowControl w:val="0"/>
            </w:pPr>
            <w:ins w:id="2046" w:author="Jiří Vojtěšek" w:date="2023-01-25T10:35:00Z">
              <w:r>
                <w:t>spoluřešitelka</w:t>
              </w:r>
            </w:ins>
          </w:p>
        </w:tc>
        <w:tc>
          <w:tcPr>
            <w:tcW w:w="5501" w:type="dxa"/>
            <w:tcBorders>
              <w:top w:val="single" w:sz="4" w:space="0" w:color="000000"/>
              <w:left w:val="single" w:sz="4" w:space="0" w:color="000000"/>
              <w:bottom w:val="single" w:sz="4" w:space="0" w:color="000000"/>
              <w:right w:val="single" w:sz="4" w:space="0" w:color="000000"/>
            </w:tcBorders>
          </w:tcPr>
          <w:p w14:paraId="0F287159" w14:textId="4DFF9D94" w:rsidR="00397CED" w:rsidRDefault="007C733A">
            <w:pPr>
              <w:widowControl w:val="0"/>
              <w:jc w:val="center"/>
            </w:pPr>
            <w:ins w:id="2047" w:author="Jiří Vojtěšek" w:date="2023-01-10T14:33:00Z">
              <w:r>
                <w:t xml:space="preserve">EG20_321/0023870 - </w:t>
              </w:r>
            </w:ins>
            <w:r>
              <w:t>Vývoj nového bezpilotního systému pro monitorování a řízení ekologického hospodářství (Airmobis R5D)</w:t>
            </w:r>
          </w:p>
        </w:tc>
        <w:tc>
          <w:tcPr>
            <w:tcW w:w="856" w:type="dxa"/>
            <w:tcBorders>
              <w:top w:val="single" w:sz="4" w:space="0" w:color="000000"/>
              <w:left w:val="single" w:sz="4" w:space="0" w:color="000000"/>
              <w:bottom w:val="single" w:sz="4" w:space="0" w:color="000000"/>
              <w:right w:val="single" w:sz="4" w:space="0" w:color="000000"/>
            </w:tcBorders>
          </w:tcPr>
          <w:p w14:paraId="1D912C2A" w14:textId="77777777" w:rsidR="00397CED" w:rsidRDefault="007C733A">
            <w:pPr>
              <w:widowControl w:val="0"/>
              <w:jc w:val="center"/>
            </w:pPr>
            <w:r>
              <w:t>MPO</w:t>
            </w:r>
          </w:p>
          <w:p w14:paraId="65581003" w14:textId="77777777" w:rsidR="00397CED" w:rsidRDefault="007C733A">
            <w:pPr>
              <w:widowControl w:val="0"/>
              <w:jc w:val="center"/>
            </w:pPr>
            <w:r>
              <w:t>C</w:t>
            </w:r>
          </w:p>
        </w:tc>
        <w:tc>
          <w:tcPr>
            <w:tcW w:w="1281" w:type="dxa"/>
            <w:tcBorders>
              <w:top w:val="single" w:sz="4" w:space="0" w:color="000000"/>
              <w:left w:val="single" w:sz="4" w:space="0" w:color="000000"/>
              <w:bottom w:val="single" w:sz="4" w:space="0" w:color="000000"/>
              <w:right w:val="single" w:sz="4" w:space="0" w:color="000000"/>
            </w:tcBorders>
          </w:tcPr>
          <w:p w14:paraId="7E6B2B3D" w14:textId="77777777" w:rsidR="00397CED" w:rsidRDefault="007C733A">
            <w:pPr>
              <w:widowControl w:val="0"/>
              <w:jc w:val="center"/>
            </w:pPr>
            <w:r>
              <w:t>2021-2023</w:t>
            </w:r>
          </w:p>
        </w:tc>
        <w:tc>
          <w:tcPr>
            <w:tcW w:w="38" w:type="dxa"/>
          </w:tcPr>
          <w:p w14:paraId="7066AF6E" w14:textId="77777777" w:rsidR="00397CED" w:rsidRDefault="00397CED">
            <w:pPr>
              <w:widowControl w:val="0"/>
            </w:pPr>
          </w:p>
        </w:tc>
      </w:tr>
      <w:tr w:rsidR="00397CED" w14:paraId="7774C0C4" w14:textId="77777777">
        <w:trPr>
          <w:del w:id="2048" w:author="Jiří Vojtěšek" w:date="2023-01-10T13:49:00Z"/>
        </w:trPr>
        <w:tc>
          <w:tcPr>
            <w:tcW w:w="2224" w:type="dxa"/>
            <w:tcBorders>
              <w:top w:val="single" w:sz="4" w:space="0" w:color="000000"/>
              <w:left w:val="single" w:sz="4" w:space="0" w:color="000000"/>
              <w:bottom w:val="single" w:sz="4" w:space="0" w:color="000000"/>
              <w:right w:val="single" w:sz="4" w:space="0" w:color="000000"/>
            </w:tcBorders>
          </w:tcPr>
          <w:p w14:paraId="72FB72EB" w14:textId="77777777" w:rsidR="00397CED" w:rsidRDefault="007C733A">
            <w:pPr>
              <w:widowControl w:val="0"/>
            </w:pPr>
            <w:del w:id="2049" w:author="Jiří Vojtěšek" w:date="2023-01-10T13:49:00Z">
              <w:r>
                <w:delText>Ing. Petr Žáček, Ph.D.</w:delText>
              </w:r>
            </w:del>
          </w:p>
        </w:tc>
        <w:tc>
          <w:tcPr>
            <w:tcW w:w="5501" w:type="dxa"/>
            <w:tcBorders>
              <w:top w:val="single" w:sz="4" w:space="0" w:color="000000"/>
              <w:left w:val="single" w:sz="4" w:space="0" w:color="000000"/>
              <w:bottom w:val="single" w:sz="4" w:space="0" w:color="000000"/>
              <w:right w:val="single" w:sz="4" w:space="0" w:color="000000"/>
            </w:tcBorders>
          </w:tcPr>
          <w:p w14:paraId="3374A83E" w14:textId="77777777" w:rsidR="00397CED" w:rsidRDefault="007C733A">
            <w:pPr>
              <w:widowControl w:val="0"/>
              <w:jc w:val="center"/>
            </w:pPr>
            <w:del w:id="2050" w:author="Jiří Vojtěšek" w:date="2023-01-10T13:49:00Z">
              <w:r>
                <w:delText>NETDIRECT s. r. o. – Blockchain technologie v Business Inteligence (BI) aplikaci</w:delText>
              </w:r>
            </w:del>
          </w:p>
        </w:tc>
        <w:tc>
          <w:tcPr>
            <w:tcW w:w="856" w:type="dxa"/>
            <w:tcBorders>
              <w:top w:val="single" w:sz="4" w:space="0" w:color="000000"/>
              <w:left w:val="single" w:sz="4" w:space="0" w:color="000000"/>
              <w:bottom w:val="single" w:sz="4" w:space="0" w:color="000000"/>
              <w:right w:val="single" w:sz="4" w:space="0" w:color="000000"/>
            </w:tcBorders>
          </w:tcPr>
          <w:p w14:paraId="1D672A91" w14:textId="77777777" w:rsidR="00397CED" w:rsidRDefault="007C733A">
            <w:pPr>
              <w:widowControl w:val="0"/>
              <w:jc w:val="center"/>
              <w:rPr>
                <w:del w:id="2051" w:author="Jiří Vojtěšek" w:date="2023-01-10T13:49:00Z"/>
              </w:rPr>
            </w:pPr>
            <w:del w:id="2052" w:author="Jiří Vojtěšek" w:date="2023-01-10T13:49:00Z">
              <w:r>
                <w:delText>MPO</w:delText>
              </w:r>
            </w:del>
          </w:p>
          <w:p w14:paraId="19D8C090" w14:textId="77777777" w:rsidR="00397CED" w:rsidRDefault="007C733A">
            <w:pPr>
              <w:widowControl w:val="0"/>
              <w:jc w:val="center"/>
            </w:pPr>
            <w:del w:id="2053" w:author="Jiří Vojtěšek" w:date="2023-01-10T13:49:00Z">
              <w:r>
                <w:delText>C</w:delText>
              </w:r>
            </w:del>
          </w:p>
        </w:tc>
        <w:tc>
          <w:tcPr>
            <w:tcW w:w="1281" w:type="dxa"/>
            <w:tcBorders>
              <w:top w:val="single" w:sz="4" w:space="0" w:color="000000"/>
              <w:left w:val="single" w:sz="4" w:space="0" w:color="000000"/>
              <w:bottom w:val="single" w:sz="4" w:space="0" w:color="000000"/>
              <w:right w:val="single" w:sz="4" w:space="0" w:color="000000"/>
            </w:tcBorders>
          </w:tcPr>
          <w:p w14:paraId="2B601D85" w14:textId="77777777" w:rsidR="00397CED" w:rsidRDefault="007C733A">
            <w:pPr>
              <w:widowControl w:val="0"/>
              <w:jc w:val="center"/>
            </w:pPr>
            <w:del w:id="2054" w:author="Jiří Vojtěšek" w:date="2023-01-10T13:49:00Z">
              <w:r>
                <w:delText>2022-2023</w:delText>
              </w:r>
            </w:del>
          </w:p>
        </w:tc>
        <w:tc>
          <w:tcPr>
            <w:tcW w:w="38" w:type="dxa"/>
          </w:tcPr>
          <w:p w14:paraId="21593C8D" w14:textId="77777777" w:rsidR="00397CED" w:rsidRDefault="00397CED">
            <w:pPr>
              <w:widowControl w:val="0"/>
            </w:pPr>
          </w:p>
        </w:tc>
      </w:tr>
      <w:tr w:rsidR="00397CED" w14:paraId="6A46EE5A" w14:textId="77777777">
        <w:tc>
          <w:tcPr>
            <w:tcW w:w="2224" w:type="dxa"/>
            <w:tcBorders>
              <w:top w:val="single" w:sz="4" w:space="0" w:color="000000"/>
              <w:left w:val="single" w:sz="4" w:space="0" w:color="000000"/>
              <w:bottom w:val="single" w:sz="4" w:space="0" w:color="000000"/>
              <w:right w:val="single" w:sz="4" w:space="0" w:color="000000"/>
            </w:tcBorders>
          </w:tcPr>
          <w:p w14:paraId="6FAC7CB2" w14:textId="77777777" w:rsidR="00397CED" w:rsidRDefault="007C733A" w:rsidP="007A33A2">
            <w:pPr>
              <w:widowControl w:val="0"/>
              <w:rPr>
                <w:ins w:id="2055" w:author="Jiří Vojtěšek" w:date="2023-01-25T10:36:00Z"/>
              </w:rPr>
            </w:pPr>
            <w:del w:id="2056" w:author="Jiří Vojtěšek" w:date="2023-01-25T10:35:00Z">
              <w:r w:rsidDel="007A33A2">
                <w:delText>Ing. Petr Žáček, Ph.D.</w:delText>
              </w:r>
            </w:del>
            <w:ins w:id="2057" w:author="Jiří Vojtěšek" w:date="2023-01-25T10:36:00Z">
              <w:r w:rsidR="007A33A2">
                <w:t>doc</w:t>
              </w:r>
            </w:ins>
            <w:ins w:id="2058" w:author="Jiří Vojtěšek" w:date="2023-01-25T10:35:00Z">
              <w:r w:rsidR="007A33A2">
                <w:t>. Mgr. Milan Adámek, Ph.D.</w:t>
              </w:r>
            </w:ins>
          </w:p>
          <w:p w14:paraId="55140D59" w14:textId="4B873201" w:rsidR="007A33A2" w:rsidRDefault="007A33A2" w:rsidP="007A33A2">
            <w:pPr>
              <w:widowControl w:val="0"/>
            </w:pPr>
            <w:ins w:id="2059" w:author="Jiří Vojtěšek" w:date="2023-01-25T10:36:00Z">
              <w:r>
                <w:t>řešitel</w:t>
              </w:r>
            </w:ins>
          </w:p>
        </w:tc>
        <w:tc>
          <w:tcPr>
            <w:tcW w:w="5501" w:type="dxa"/>
            <w:tcBorders>
              <w:top w:val="single" w:sz="4" w:space="0" w:color="000000"/>
              <w:left w:val="single" w:sz="4" w:space="0" w:color="000000"/>
              <w:bottom w:val="single" w:sz="4" w:space="0" w:color="000000"/>
              <w:right w:val="single" w:sz="4" w:space="0" w:color="000000"/>
            </w:tcBorders>
          </w:tcPr>
          <w:p w14:paraId="7D50E9C4" w14:textId="1618FE4D" w:rsidR="00397CED" w:rsidRDefault="007C733A">
            <w:pPr>
              <w:widowControl w:val="0"/>
              <w:jc w:val="center"/>
            </w:pPr>
            <w:ins w:id="2060" w:author="Jiri Vojtesek" w:date="2023-01-12T10:55:00Z">
              <w:r>
                <w:t xml:space="preserve">VJ02010043 - </w:t>
              </w:r>
            </w:ins>
            <w:r>
              <w:t>Rekonstrukce scénáře bezpečnostního incidentu v prostředí virtuální reality</w:t>
            </w:r>
          </w:p>
        </w:tc>
        <w:tc>
          <w:tcPr>
            <w:tcW w:w="856" w:type="dxa"/>
            <w:tcBorders>
              <w:top w:val="single" w:sz="4" w:space="0" w:color="000000"/>
              <w:left w:val="single" w:sz="4" w:space="0" w:color="000000"/>
              <w:bottom w:val="single" w:sz="4" w:space="0" w:color="000000"/>
              <w:right w:val="single" w:sz="4" w:space="0" w:color="000000"/>
            </w:tcBorders>
          </w:tcPr>
          <w:p w14:paraId="24250DA0" w14:textId="77777777" w:rsidR="00397CED" w:rsidRDefault="007C733A">
            <w:pPr>
              <w:widowControl w:val="0"/>
              <w:jc w:val="center"/>
            </w:pPr>
            <w:r>
              <w:t>MV</w:t>
            </w:r>
          </w:p>
          <w:p w14:paraId="3C886BB2" w14:textId="77777777" w:rsidR="00397CED" w:rsidRDefault="007C733A">
            <w:pPr>
              <w:widowControl w:val="0"/>
              <w:jc w:val="center"/>
            </w:pPr>
            <w:r>
              <w:t>C</w:t>
            </w:r>
          </w:p>
        </w:tc>
        <w:tc>
          <w:tcPr>
            <w:tcW w:w="1319" w:type="dxa"/>
            <w:gridSpan w:val="2"/>
            <w:tcBorders>
              <w:top w:val="single" w:sz="4" w:space="0" w:color="000000"/>
              <w:left w:val="single" w:sz="4" w:space="0" w:color="000000"/>
              <w:bottom w:val="single" w:sz="4" w:space="0" w:color="000000"/>
              <w:right w:val="single" w:sz="4" w:space="0" w:color="000000"/>
            </w:tcBorders>
          </w:tcPr>
          <w:p w14:paraId="58986AD2" w14:textId="77777777" w:rsidR="00397CED" w:rsidRDefault="007C733A">
            <w:pPr>
              <w:widowControl w:val="0"/>
              <w:jc w:val="center"/>
            </w:pPr>
            <w:r>
              <w:t>2022-2025</w:t>
            </w:r>
          </w:p>
        </w:tc>
      </w:tr>
      <w:tr w:rsidR="00397CED" w14:paraId="66242E32" w14:textId="77777777">
        <w:trPr>
          <w:del w:id="2061" w:author="Jiří Vojtěšek" w:date="2023-01-10T13:50:00Z"/>
        </w:trPr>
        <w:tc>
          <w:tcPr>
            <w:tcW w:w="2224" w:type="dxa"/>
            <w:tcBorders>
              <w:top w:val="single" w:sz="4" w:space="0" w:color="000000"/>
              <w:left w:val="single" w:sz="4" w:space="0" w:color="000000"/>
              <w:bottom w:val="single" w:sz="4" w:space="0" w:color="000000"/>
              <w:right w:val="single" w:sz="4" w:space="0" w:color="000000"/>
            </w:tcBorders>
          </w:tcPr>
          <w:p w14:paraId="3E32DA66" w14:textId="77777777" w:rsidR="00397CED" w:rsidRDefault="007C733A">
            <w:pPr>
              <w:widowControl w:val="0"/>
            </w:pPr>
            <w:del w:id="2062" w:author="Jiří Vojtěšek" w:date="2023-01-10T13:50:00Z">
              <w:r>
                <w:delText>doc. Ing. Bronislav Chramcov, Ph.D.</w:delText>
              </w:r>
            </w:del>
          </w:p>
        </w:tc>
        <w:tc>
          <w:tcPr>
            <w:tcW w:w="5501" w:type="dxa"/>
            <w:tcBorders>
              <w:top w:val="single" w:sz="4" w:space="0" w:color="000000"/>
              <w:left w:val="single" w:sz="4" w:space="0" w:color="000000"/>
              <w:bottom w:val="single" w:sz="4" w:space="0" w:color="000000"/>
              <w:right w:val="single" w:sz="4" w:space="0" w:color="000000"/>
            </w:tcBorders>
          </w:tcPr>
          <w:p w14:paraId="3FF13D84" w14:textId="77777777" w:rsidR="00397CED" w:rsidRDefault="007C733A">
            <w:pPr>
              <w:widowControl w:val="0"/>
              <w:jc w:val="center"/>
            </w:pPr>
            <w:del w:id="2063" w:author="Jiří Vojtěšek" w:date="2023-01-10T13:50:00Z">
              <w:r>
                <w:delText>Rozvoj kapacit pro výzkum a vývoj UTB ve Zlíně</w:delText>
              </w:r>
            </w:del>
          </w:p>
        </w:tc>
        <w:tc>
          <w:tcPr>
            <w:tcW w:w="856" w:type="dxa"/>
            <w:tcBorders>
              <w:top w:val="single" w:sz="4" w:space="0" w:color="000000"/>
              <w:left w:val="single" w:sz="4" w:space="0" w:color="000000"/>
              <w:bottom w:val="single" w:sz="4" w:space="0" w:color="000000"/>
              <w:right w:val="single" w:sz="4" w:space="0" w:color="000000"/>
            </w:tcBorders>
          </w:tcPr>
          <w:p w14:paraId="24D1CF37" w14:textId="77777777" w:rsidR="00397CED" w:rsidRDefault="007C733A">
            <w:pPr>
              <w:widowControl w:val="0"/>
              <w:jc w:val="center"/>
              <w:rPr>
                <w:del w:id="2064" w:author="Jiří Vojtěšek" w:date="2023-01-10T13:50:00Z"/>
              </w:rPr>
            </w:pPr>
            <w:del w:id="2065" w:author="Jiří Vojtěšek" w:date="2023-01-10T13:50:00Z">
              <w:r>
                <w:delText>MŠMT</w:delText>
              </w:r>
            </w:del>
          </w:p>
          <w:p w14:paraId="200737CA" w14:textId="77777777" w:rsidR="00397CED" w:rsidRDefault="007C733A">
            <w:pPr>
              <w:widowControl w:val="0"/>
              <w:jc w:val="center"/>
            </w:pPr>
            <w:del w:id="2066" w:author="Jiří Vojtěšek" w:date="2023-01-10T13:50:00Z">
              <w:r>
                <w:delText>C</w:delText>
              </w:r>
            </w:del>
          </w:p>
        </w:tc>
        <w:tc>
          <w:tcPr>
            <w:tcW w:w="1281" w:type="dxa"/>
            <w:tcBorders>
              <w:top w:val="single" w:sz="4" w:space="0" w:color="000000"/>
              <w:left w:val="single" w:sz="4" w:space="0" w:color="000000"/>
              <w:bottom w:val="single" w:sz="4" w:space="0" w:color="000000"/>
              <w:right w:val="single" w:sz="4" w:space="0" w:color="000000"/>
            </w:tcBorders>
          </w:tcPr>
          <w:p w14:paraId="4FF40CCF" w14:textId="77777777" w:rsidR="00397CED" w:rsidRDefault="007C733A">
            <w:pPr>
              <w:widowControl w:val="0"/>
              <w:jc w:val="center"/>
            </w:pPr>
            <w:del w:id="2067" w:author="Jiří Vojtěšek" w:date="2023-01-10T13:50:00Z">
              <w:r>
                <w:delText>2018-2022</w:delText>
              </w:r>
            </w:del>
          </w:p>
        </w:tc>
        <w:tc>
          <w:tcPr>
            <w:tcW w:w="38" w:type="dxa"/>
          </w:tcPr>
          <w:p w14:paraId="609C4587" w14:textId="77777777" w:rsidR="00397CED" w:rsidRDefault="00397CED">
            <w:pPr>
              <w:widowControl w:val="0"/>
            </w:pPr>
          </w:p>
        </w:tc>
      </w:tr>
      <w:tr w:rsidR="00397CED" w14:paraId="1164016A" w14:textId="77777777">
        <w:trPr>
          <w:del w:id="2068" w:author="Jiří Vojtěšek" w:date="2023-01-10T13:48:00Z"/>
        </w:trPr>
        <w:tc>
          <w:tcPr>
            <w:tcW w:w="2224" w:type="dxa"/>
            <w:tcBorders>
              <w:top w:val="single" w:sz="4" w:space="0" w:color="000000"/>
              <w:left w:val="single" w:sz="4" w:space="0" w:color="000000"/>
              <w:bottom w:val="single" w:sz="4" w:space="0" w:color="000000"/>
              <w:right w:val="single" w:sz="4" w:space="0" w:color="000000"/>
            </w:tcBorders>
          </w:tcPr>
          <w:p w14:paraId="150D326C" w14:textId="77777777" w:rsidR="00397CED" w:rsidRDefault="007C733A">
            <w:pPr>
              <w:widowControl w:val="0"/>
              <w:jc w:val="both"/>
            </w:pPr>
            <w:del w:id="2069" w:author="Jiří Vojtěšek" w:date="2023-01-10T13:48:00Z">
              <w:r>
                <w:delText>doc. Ing. Bronislav Chramcov, Ph.D.</w:delText>
              </w:r>
            </w:del>
          </w:p>
        </w:tc>
        <w:tc>
          <w:tcPr>
            <w:tcW w:w="5501" w:type="dxa"/>
            <w:tcBorders>
              <w:top w:val="single" w:sz="4" w:space="0" w:color="000000"/>
              <w:left w:val="single" w:sz="4" w:space="0" w:color="000000"/>
              <w:bottom w:val="single" w:sz="4" w:space="0" w:color="000000"/>
              <w:right w:val="single" w:sz="4" w:space="0" w:color="000000"/>
            </w:tcBorders>
          </w:tcPr>
          <w:p w14:paraId="36540F2F" w14:textId="77777777" w:rsidR="00397CED" w:rsidRDefault="007C733A">
            <w:pPr>
              <w:widowControl w:val="0"/>
              <w:jc w:val="center"/>
            </w:pPr>
            <w:del w:id="2070" w:author="Jiří Vojtěšek" w:date="2023-01-10T13:48:00Z">
              <w:r>
                <w:delText>Rozvoj výzkumně zaměřených studijních programů na FAI</w:delText>
              </w:r>
            </w:del>
          </w:p>
        </w:tc>
        <w:tc>
          <w:tcPr>
            <w:tcW w:w="856" w:type="dxa"/>
            <w:tcBorders>
              <w:top w:val="single" w:sz="4" w:space="0" w:color="000000"/>
              <w:left w:val="single" w:sz="4" w:space="0" w:color="000000"/>
              <w:bottom w:val="single" w:sz="4" w:space="0" w:color="000000"/>
              <w:right w:val="single" w:sz="4" w:space="0" w:color="000000"/>
            </w:tcBorders>
          </w:tcPr>
          <w:p w14:paraId="51D74F85" w14:textId="77777777" w:rsidR="00397CED" w:rsidRDefault="007C733A">
            <w:pPr>
              <w:widowControl w:val="0"/>
              <w:jc w:val="center"/>
              <w:rPr>
                <w:del w:id="2071" w:author="Jiří Vojtěšek" w:date="2023-01-10T13:48:00Z"/>
              </w:rPr>
            </w:pPr>
            <w:del w:id="2072" w:author="Jiří Vojtěšek" w:date="2023-01-10T13:48:00Z">
              <w:r>
                <w:delText>MŠMT</w:delText>
              </w:r>
            </w:del>
          </w:p>
          <w:p w14:paraId="4C128C2A" w14:textId="77777777" w:rsidR="00397CED" w:rsidRDefault="007C733A">
            <w:pPr>
              <w:widowControl w:val="0"/>
              <w:jc w:val="center"/>
            </w:pPr>
            <w:del w:id="2073" w:author="Jiří Vojtěšek" w:date="2023-01-10T13:48:00Z">
              <w:r>
                <w:delText>C</w:delText>
              </w:r>
            </w:del>
          </w:p>
        </w:tc>
        <w:tc>
          <w:tcPr>
            <w:tcW w:w="1281" w:type="dxa"/>
            <w:tcBorders>
              <w:top w:val="single" w:sz="4" w:space="0" w:color="000000"/>
              <w:left w:val="single" w:sz="4" w:space="0" w:color="000000"/>
              <w:bottom w:val="single" w:sz="4" w:space="0" w:color="000000"/>
              <w:right w:val="single" w:sz="4" w:space="0" w:color="000000"/>
            </w:tcBorders>
          </w:tcPr>
          <w:p w14:paraId="7E9801D8" w14:textId="77777777" w:rsidR="00397CED" w:rsidRDefault="007C733A">
            <w:pPr>
              <w:widowControl w:val="0"/>
              <w:jc w:val="center"/>
            </w:pPr>
            <w:del w:id="2074" w:author="Jiří Vojtěšek" w:date="2023-01-10T13:48:00Z">
              <w:r>
                <w:delText>2017-2022</w:delText>
              </w:r>
            </w:del>
          </w:p>
        </w:tc>
        <w:tc>
          <w:tcPr>
            <w:tcW w:w="38" w:type="dxa"/>
          </w:tcPr>
          <w:p w14:paraId="288BAC76" w14:textId="77777777" w:rsidR="00397CED" w:rsidRDefault="00397CED">
            <w:pPr>
              <w:widowControl w:val="0"/>
            </w:pPr>
          </w:p>
        </w:tc>
      </w:tr>
      <w:tr w:rsidR="00397CED" w14:paraId="1566B2A4" w14:textId="77777777">
        <w:tc>
          <w:tcPr>
            <w:tcW w:w="2224" w:type="dxa"/>
            <w:tcBorders>
              <w:top w:val="single" w:sz="4" w:space="0" w:color="000000"/>
              <w:left w:val="single" w:sz="4" w:space="0" w:color="000000"/>
              <w:bottom w:val="single" w:sz="4" w:space="0" w:color="000000"/>
              <w:right w:val="single" w:sz="4" w:space="0" w:color="000000"/>
            </w:tcBorders>
          </w:tcPr>
          <w:p w14:paraId="4496EB1E" w14:textId="77777777" w:rsidR="00397CED" w:rsidRDefault="007C733A">
            <w:pPr>
              <w:widowControl w:val="0"/>
              <w:jc w:val="both"/>
            </w:pPr>
            <w:del w:id="2075" w:author="Jiri Vojtesek" w:date="2023-01-12T10:54:00Z">
              <w:r>
                <w:delText>doc. Ing. Jiří Vojtěšek, Ph.D.</w:delText>
              </w:r>
            </w:del>
          </w:p>
        </w:tc>
        <w:tc>
          <w:tcPr>
            <w:tcW w:w="5501" w:type="dxa"/>
            <w:tcBorders>
              <w:top w:val="single" w:sz="4" w:space="0" w:color="000000"/>
              <w:left w:val="single" w:sz="4" w:space="0" w:color="000000"/>
              <w:bottom w:val="single" w:sz="4" w:space="0" w:color="000000"/>
              <w:right w:val="single" w:sz="4" w:space="0" w:color="000000"/>
            </w:tcBorders>
          </w:tcPr>
          <w:p w14:paraId="6CC6ACCC" w14:textId="77777777" w:rsidR="00397CED" w:rsidRDefault="007C733A">
            <w:pPr>
              <w:widowControl w:val="0"/>
              <w:jc w:val="center"/>
            </w:pPr>
            <w:del w:id="2076" w:author="Jiri Vojtesek" w:date="2023-01-12T10:54:00Z">
              <w:r>
                <w:delText>Adaptabilní, Digitální, Agilní, Progresivní, Transformace UTB ve Zlíně</w:delText>
              </w:r>
            </w:del>
          </w:p>
        </w:tc>
        <w:tc>
          <w:tcPr>
            <w:tcW w:w="856" w:type="dxa"/>
            <w:tcBorders>
              <w:top w:val="single" w:sz="4" w:space="0" w:color="000000"/>
              <w:left w:val="single" w:sz="4" w:space="0" w:color="000000"/>
              <w:bottom w:val="single" w:sz="4" w:space="0" w:color="000000"/>
              <w:right w:val="single" w:sz="4" w:space="0" w:color="000000"/>
            </w:tcBorders>
          </w:tcPr>
          <w:p w14:paraId="1CDFF237" w14:textId="77777777" w:rsidR="00397CED" w:rsidRDefault="007C733A">
            <w:pPr>
              <w:widowControl w:val="0"/>
              <w:jc w:val="center"/>
              <w:rPr>
                <w:del w:id="2077" w:author="Jiri Vojtesek" w:date="2023-01-12T10:54:00Z"/>
              </w:rPr>
            </w:pPr>
            <w:del w:id="2078" w:author="Jiri Vojtesek" w:date="2023-01-12T10:54:00Z">
              <w:r>
                <w:delText>MŠMT</w:delText>
              </w:r>
            </w:del>
          </w:p>
          <w:p w14:paraId="565BF53B" w14:textId="77777777" w:rsidR="00397CED" w:rsidRDefault="007C733A">
            <w:pPr>
              <w:widowControl w:val="0"/>
              <w:jc w:val="center"/>
            </w:pPr>
            <w:del w:id="2079" w:author="Jiri Vojtesek" w:date="2023-01-12T10:54:00Z">
              <w:r>
                <w:delText>C</w:delText>
              </w:r>
            </w:del>
          </w:p>
        </w:tc>
        <w:tc>
          <w:tcPr>
            <w:tcW w:w="1281" w:type="dxa"/>
            <w:tcBorders>
              <w:top w:val="single" w:sz="4" w:space="0" w:color="000000"/>
              <w:left w:val="single" w:sz="4" w:space="0" w:color="000000"/>
              <w:bottom w:val="single" w:sz="4" w:space="0" w:color="000000"/>
              <w:right w:val="single" w:sz="4" w:space="0" w:color="000000"/>
            </w:tcBorders>
          </w:tcPr>
          <w:p w14:paraId="20DBBCB1" w14:textId="77777777" w:rsidR="00397CED" w:rsidRDefault="007C733A">
            <w:pPr>
              <w:widowControl w:val="0"/>
              <w:jc w:val="center"/>
            </w:pPr>
            <w:del w:id="2080" w:author="Jiri Vojtesek" w:date="2023-01-12T10:54:00Z">
              <w:r>
                <w:delText>2022-2024</w:delText>
              </w:r>
            </w:del>
          </w:p>
        </w:tc>
        <w:tc>
          <w:tcPr>
            <w:tcW w:w="38" w:type="dxa"/>
          </w:tcPr>
          <w:p w14:paraId="28E28721" w14:textId="77777777" w:rsidR="00397CED" w:rsidRDefault="00397CED">
            <w:pPr>
              <w:widowControl w:val="0"/>
            </w:pPr>
          </w:p>
        </w:tc>
      </w:tr>
      <w:tr w:rsidR="00397CED" w14:paraId="13AE223D" w14:textId="77777777">
        <w:tc>
          <w:tcPr>
            <w:tcW w:w="2224" w:type="dxa"/>
            <w:tcBorders>
              <w:top w:val="single" w:sz="4" w:space="0" w:color="000000"/>
              <w:left w:val="single" w:sz="4" w:space="0" w:color="000000"/>
              <w:bottom w:val="single" w:sz="4" w:space="0" w:color="000000"/>
              <w:right w:val="single" w:sz="4" w:space="0" w:color="000000"/>
            </w:tcBorders>
          </w:tcPr>
          <w:p w14:paraId="1FDFF327" w14:textId="77777777" w:rsidR="00397CED" w:rsidRDefault="00397CED">
            <w:pPr>
              <w:widowControl w:val="0"/>
              <w:jc w:val="both"/>
              <w:rPr>
                <w:sz w:val="24"/>
              </w:rPr>
            </w:pPr>
          </w:p>
        </w:tc>
        <w:tc>
          <w:tcPr>
            <w:tcW w:w="5501" w:type="dxa"/>
            <w:tcBorders>
              <w:top w:val="single" w:sz="4" w:space="0" w:color="000000"/>
              <w:left w:val="single" w:sz="4" w:space="0" w:color="000000"/>
              <w:bottom w:val="single" w:sz="4" w:space="0" w:color="000000"/>
              <w:right w:val="single" w:sz="4" w:space="0" w:color="000000"/>
            </w:tcBorders>
          </w:tcPr>
          <w:p w14:paraId="6D7FF422" w14:textId="77777777" w:rsidR="00397CED" w:rsidRDefault="00397CED">
            <w:pPr>
              <w:widowControl w:val="0"/>
              <w:jc w:val="center"/>
              <w:rPr>
                <w:sz w:val="24"/>
              </w:rPr>
            </w:pPr>
          </w:p>
        </w:tc>
        <w:tc>
          <w:tcPr>
            <w:tcW w:w="856" w:type="dxa"/>
            <w:tcBorders>
              <w:top w:val="single" w:sz="4" w:space="0" w:color="000000"/>
              <w:left w:val="single" w:sz="4" w:space="0" w:color="000000"/>
              <w:bottom w:val="single" w:sz="4" w:space="0" w:color="000000"/>
              <w:right w:val="single" w:sz="4" w:space="0" w:color="000000"/>
            </w:tcBorders>
          </w:tcPr>
          <w:p w14:paraId="60C5BBCE" w14:textId="77777777" w:rsidR="00397CED" w:rsidRDefault="00397CED">
            <w:pPr>
              <w:widowControl w:val="0"/>
              <w:jc w:val="center"/>
              <w:rPr>
                <w:sz w:val="24"/>
              </w:rPr>
            </w:pPr>
          </w:p>
        </w:tc>
        <w:tc>
          <w:tcPr>
            <w:tcW w:w="1281" w:type="dxa"/>
            <w:tcBorders>
              <w:top w:val="single" w:sz="4" w:space="0" w:color="000000"/>
              <w:left w:val="single" w:sz="4" w:space="0" w:color="000000"/>
              <w:bottom w:val="single" w:sz="4" w:space="0" w:color="000000"/>
              <w:right w:val="single" w:sz="4" w:space="0" w:color="000000"/>
            </w:tcBorders>
          </w:tcPr>
          <w:p w14:paraId="1CC2A6A1" w14:textId="77777777" w:rsidR="00397CED" w:rsidRDefault="00397CED">
            <w:pPr>
              <w:widowControl w:val="0"/>
              <w:jc w:val="center"/>
              <w:rPr>
                <w:sz w:val="24"/>
              </w:rPr>
            </w:pPr>
          </w:p>
        </w:tc>
        <w:tc>
          <w:tcPr>
            <w:tcW w:w="38" w:type="dxa"/>
          </w:tcPr>
          <w:p w14:paraId="727F2B54" w14:textId="77777777" w:rsidR="00397CED" w:rsidRDefault="00397CED">
            <w:pPr>
              <w:widowControl w:val="0"/>
            </w:pPr>
          </w:p>
        </w:tc>
      </w:tr>
      <w:tr w:rsidR="00397CED" w14:paraId="4DF8FD5D" w14:textId="77777777">
        <w:trPr>
          <w:trHeight w:val="318"/>
        </w:trPr>
        <w:tc>
          <w:tcPr>
            <w:tcW w:w="9862" w:type="dxa"/>
            <w:gridSpan w:val="4"/>
            <w:tcBorders>
              <w:top w:val="single" w:sz="4" w:space="0" w:color="000000"/>
              <w:left w:val="single" w:sz="4" w:space="0" w:color="000000"/>
              <w:bottom w:val="single" w:sz="4" w:space="0" w:color="000000"/>
              <w:right w:val="single" w:sz="4" w:space="0" w:color="000000"/>
            </w:tcBorders>
            <w:shd w:val="clear" w:color="auto" w:fill="F7CAAC"/>
          </w:tcPr>
          <w:p w14:paraId="1A644738" w14:textId="77777777" w:rsidR="00397CED" w:rsidRDefault="007C733A">
            <w:pPr>
              <w:widowControl w:val="0"/>
              <w:rPr>
                <w:b/>
              </w:rPr>
            </w:pPr>
            <w:r>
              <w:rPr>
                <w:b/>
              </w:rPr>
              <w:t>Přehled řešených projektů a dalších aktivit v rámci spolupráce s praxí u profesně zaměřeného bakalářského a magisterského studijního programu</w:t>
            </w:r>
          </w:p>
        </w:tc>
        <w:tc>
          <w:tcPr>
            <w:tcW w:w="38" w:type="dxa"/>
          </w:tcPr>
          <w:p w14:paraId="140CE6A5" w14:textId="77777777" w:rsidR="00397CED" w:rsidRDefault="00397CED">
            <w:pPr>
              <w:widowControl w:val="0"/>
            </w:pPr>
          </w:p>
        </w:tc>
      </w:tr>
      <w:tr w:rsidR="00397CED" w14:paraId="4D9C16B5" w14:textId="77777777">
        <w:trPr>
          <w:cantSplit/>
          <w:trHeight w:val="283"/>
        </w:trPr>
        <w:tc>
          <w:tcPr>
            <w:tcW w:w="2224" w:type="dxa"/>
            <w:tcBorders>
              <w:top w:val="single" w:sz="4" w:space="0" w:color="000000"/>
              <w:left w:val="single" w:sz="4" w:space="0" w:color="000000"/>
              <w:bottom w:val="single" w:sz="4" w:space="0" w:color="000000"/>
              <w:right w:val="single" w:sz="4" w:space="0" w:color="000000"/>
            </w:tcBorders>
            <w:shd w:val="clear" w:color="auto" w:fill="F7CAAC"/>
          </w:tcPr>
          <w:p w14:paraId="641CC62E" w14:textId="77777777" w:rsidR="00397CED" w:rsidRDefault="007C733A">
            <w:pPr>
              <w:widowControl w:val="0"/>
              <w:jc w:val="both"/>
              <w:rPr>
                <w:b/>
              </w:rPr>
            </w:pPr>
            <w:r>
              <w:rPr>
                <w:b/>
              </w:rPr>
              <w:t>Pracoviště praxe</w:t>
            </w:r>
          </w:p>
        </w:tc>
        <w:tc>
          <w:tcPr>
            <w:tcW w:w="5501" w:type="dxa"/>
            <w:tcBorders>
              <w:top w:val="single" w:sz="4" w:space="0" w:color="000000"/>
              <w:left w:val="single" w:sz="4" w:space="0" w:color="000000"/>
              <w:bottom w:val="single" w:sz="4" w:space="0" w:color="000000"/>
              <w:right w:val="single" w:sz="4" w:space="0" w:color="000000"/>
            </w:tcBorders>
            <w:shd w:val="clear" w:color="auto" w:fill="F7CAAC"/>
          </w:tcPr>
          <w:p w14:paraId="3EEBB40B" w14:textId="77777777" w:rsidR="00397CED" w:rsidRDefault="007C733A">
            <w:pPr>
              <w:widowControl w:val="0"/>
              <w:jc w:val="both"/>
              <w:rPr>
                <w:b/>
              </w:rPr>
            </w:pPr>
            <w:r>
              <w:rPr>
                <w:b/>
              </w:rPr>
              <w:t>Název či popis projektu uskutečňovaného ve spolupráci s praxí</w:t>
            </w:r>
          </w:p>
        </w:tc>
        <w:tc>
          <w:tcPr>
            <w:tcW w:w="2137" w:type="dxa"/>
            <w:gridSpan w:val="2"/>
            <w:tcBorders>
              <w:top w:val="single" w:sz="4" w:space="0" w:color="000000"/>
              <w:left w:val="single" w:sz="4" w:space="0" w:color="000000"/>
              <w:bottom w:val="single" w:sz="4" w:space="0" w:color="000000"/>
              <w:right w:val="single" w:sz="4" w:space="0" w:color="000000"/>
            </w:tcBorders>
            <w:shd w:val="clear" w:color="auto" w:fill="F7CAAC"/>
          </w:tcPr>
          <w:p w14:paraId="7366E1F6" w14:textId="77777777" w:rsidR="00397CED" w:rsidRDefault="007C733A">
            <w:pPr>
              <w:widowControl w:val="0"/>
              <w:jc w:val="center"/>
              <w:rPr>
                <w:b/>
              </w:rPr>
            </w:pPr>
            <w:r>
              <w:rPr>
                <w:b/>
              </w:rPr>
              <w:t>Období</w:t>
            </w:r>
          </w:p>
        </w:tc>
        <w:tc>
          <w:tcPr>
            <w:tcW w:w="38" w:type="dxa"/>
          </w:tcPr>
          <w:p w14:paraId="4CF77DA6" w14:textId="77777777" w:rsidR="00397CED" w:rsidRDefault="00397CED">
            <w:pPr>
              <w:widowControl w:val="0"/>
            </w:pPr>
          </w:p>
        </w:tc>
      </w:tr>
      <w:tr w:rsidR="00397CED" w14:paraId="24D7918D" w14:textId="77777777">
        <w:tc>
          <w:tcPr>
            <w:tcW w:w="2224" w:type="dxa"/>
            <w:tcBorders>
              <w:top w:val="single" w:sz="4" w:space="0" w:color="000000"/>
              <w:left w:val="single" w:sz="4" w:space="0" w:color="000000"/>
              <w:bottom w:val="single" w:sz="4" w:space="0" w:color="000000"/>
              <w:right w:val="single" w:sz="4" w:space="0" w:color="000000"/>
            </w:tcBorders>
          </w:tcPr>
          <w:p w14:paraId="781FE994" w14:textId="77777777" w:rsidR="00397CED" w:rsidRDefault="00397CED">
            <w:pPr>
              <w:widowControl w:val="0"/>
              <w:jc w:val="both"/>
              <w:rPr>
                <w:sz w:val="24"/>
              </w:rPr>
            </w:pPr>
          </w:p>
        </w:tc>
        <w:tc>
          <w:tcPr>
            <w:tcW w:w="5501" w:type="dxa"/>
            <w:tcBorders>
              <w:top w:val="single" w:sz="4" w:space="0" w:color="000000"/>
              <w:left w:val="single" w:sz="4" w:space="0" w:color="000000"/>
              <w:bottom w:val="single" w:sz="4" w:space="0" w:color="000000"/>
              <w:right w:val="single" w:sz="4" w:space="0" w:color="000000"/>
            </w:tcBorders>
          </w:tcPr>
          <w:p w14:paraId="7B50CC12" w14:textId="77777777" w:rsidR="00397CED" w:rsidRDefault="00397CED">
            <w:pPr>
              <w:widowControl w:val="0"/>
              <w:jc w:val="center"/>
              <w:rPr>
                <w:sz w:val="24"/>
              </w:rPr>
            </w:pPr>
          </w:p>
        </w:tc>
        <w:tc>
          <w:tcPr>
            <w:tcW w:w="2137" w:type="dxa"/>
            <w:gridSpan w:val="2"/>
            <w:tcBorders>
              <w:top w:val="single" w:sz="4" w:space="0" w:color="000000"/>
              <w:left w:val="single" w:sz="4" w:space="0" w:color="000000"/>
              <w:bottom w:val="single" w:sz="4" w:space="0" w:color="000000"/>
              <w:right w:val="single" w:sz="4" w:space="0" w:color="000000"/>
            </w:tcBorders>
          </w:tcPr>
          <w:p w14:paraId="65B1D1BD" w14:textId="77777777" w:rsidR="00397CED" w:rsidRDefault="00397CED">
            <w:pPr>
              <w:widowControl w:val="0"/>
              <w:jc w:val="center"/>
              <w:rPr>
                <w:sz w:val="24"/>
              </w:rPr>
            </w:pPr>
          </w:p>
        </w:tc>
        <w:tc>
          <w:tcPr>
            <w:tcW w:w="38" w:type="dxa"/>
          </w:tcPr>
          <w:p w14:paraId="71C81B98" w14:textId="77777777" w:rsidR="00397CED" w:rsidRDefault="00397CED">
            <w:pPr>
              <w:widowControl w:val="0"/>
            </w:pPr>
          </w:p>
        </w:tc>
      </w:tr>
      <w:tr w:rsidR="00397CED" w14:paraId="0D180277" w14:textId="77777777">
        <w:tc>
          <w:tcPr>
            <w:tcW w:w="9862" w:type="dxa"/>
            <w:gridSpan w:val="4"/>
            <w:tcBorders>
              <w:top w:val="single" w:sz="4" w:space="0" w:color="000000"/>
              <w:left w:val="single" w:sz="4" w:space="0" w:color="000000"/>
              <w:bottom w:val="single" w:sz="4" w:space="0" w:color="000000"/>
              <w:right w:val="single" w:sz="4" w:space="0" w:color="000000"/>
            </w:tcBorders>
            <w:shd w:val="clear" w:color="auto" w:fill="F7CAAC"/>
          </w:tcPr>
          <w:p w14:paraId="7CF7A775" w14:textId="77777777" w:rsidR="00397CED" w:rsidRDefault="007C733A">
            <w:pPr>
              <w:widowControl w:val="0"/>
              <w:rPr>
                <w:b/>
              </w:rPr>
            </w:pPr>
            <w:r>
              <w:rPr>
                <w:b/>
              </w:rPr>
              <w:t>Odborné aktivity vztahující se k tvůrčí, resp. vědecké a umělecké činnosti vysoké školy, která souvisí se studijním programem</w:t>
            </w:r>
          </w:p>
        </w:tc>
        <w:tc>
          <w:tcPr>
            <w:tcW w:w="38" w:type="dxa"/>
          </w:tcPr>
          <w:p w14:paraId="43E04085" w14:textId="77777777" w:rsidR="00397CED" w:rsidRDefault="00397CED">
            <w:pPr>
              <w:widowControl w:val="0"/>
            </w:pPr>
          </w:p>
        </w:tc>
      </w:tr>
      <w:tr w:rsidR="00397CED" w14:paraId="45B64EFC" w14:textId="77777777">
        <w:trPr>
          <w:trHeight w:val="2422"/>
        </w:trPr>
        <w:tc>
          <w:tcPr>
            <w:tcW w:w="98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6D234208" w14:textId="77777777" w:rsidR="00397CED" w:rsidRDefault="007C733A">
            <w:pPr>
              <w:widowControl w:val="0"/>
            </w:pPr>
            <w:r>
              <w:t xml:space="preserve">Orientace tvůrčí činnosti akademických pracovníků Fakulty aplikované informatiky (FAI), Fakulty humanitních studií (FHS) a Fakulty managementu a ekonomiky (FaME) je plně v souladu s oblastmi vzdělávání, v rámci kterých je studijní program uskutečňován. Zapojení jednotlivých pracovníků do publikační činnosti je zřejmé z formuláře </w:t>
            </w:r>
            <w:r>
              <w:rPr>
                <w:i/>
              </w:rPr>
              <w:t>C-I –</w:t>
            </w:r>
            <w:r>
              <w:t xml:space="preserve"> </w:t>
            </w:r>
            <w:r>
              <w:rPr>
                <w:i/>
              </w:rPr>
              <w:t>Personální zabezpečení</w:t>
            </w:r>
            <w:r>
              <w:t>.</w:t>
            </w:r>
          </w:p>
          <w:p w14:paraId="7CA90C96" w14:textId="77777777" w:rsidR="00397CED" w:rsidRDefault="007C733A">
            <w:pPr>
              <w:widowControl w:val="0"/>
            </w:pPr>
            <w:r>
              <w:t xml:space="preserve">Projekty, které jsou řešeny akademickými pracovníky FAI, FHS i FaME, pokrývají svým odborným obsahem náplň většiny předmětů studijního programu Informační technologie v administrativě. V tabulce </w:t>
            </w:r>
            <w:r>
              <w:rPr>
                <w:i/>
              </w:rPr>
              <w:t>C-II</w:t>
            </w:r>
            <w:r>
              <w:t xml:space="preserve"> je uveden přehled řešených projektů za dobu realizace studijního programu. Na FAI je aktuálně řešeno 6 projektů financovaných Ministerstvem průmyslu a obchodu, 3 projekty financované Technolo-gickou agenturou ČR, 2 projekty financované Grantovou agenturou ČR a 3 projekty financované Ministerstvem vnitra. FAI byla úspěšná i přípravě projektových žádostí v rámci operačního programu Věda, výzkum a vzdělá-vání (OP VVV). A, aktuálně pracovníci FAI řeší 3 projekty OP VVV. Vedle těchto velkých projektů se pracovníci fakulty aktivně zapojují do řešení Inovačních voucherů, drobných i rozsáhlejších projektů aplikovaného a smluvního výzkumu. U většiny uvedených projektů akademičtí pracovníci jsou v pozici řešitelů nebo spoluřešitelů.</w:t>
            </w:r>
          </w:p>
          <w:p w14:paraId="7C54D50B" w14:textId="77777777" w:rsidR="00397CED" w:rsidRDefault="00397CED">
            <w:pPr>
              <w:widowControl w:val="0"/>
              <w:rPr>
                <w:b/>
              </w:rPr>
            </w:pPr>
          </w:p>
        </w:tc>
        <w:tc>
          <w:tcPr>
            <w:tcW w:w="38" w:type="dxa"/>
          </w:tcPr>
          <w:p w14:paraId="5D7DFF41" w14:textId="77777777" w:rsidR="00397CED" w:rsidRDefault="00397CED">
            <w:pPr>
              <w:widowControl w:val="0"/>
            </w:pPr>
          </w:p>
        </w:tc>
      </w:tr>
      <w:tr w:rsidR="00397CED" w14:paraId="35B0D780" w14:textId="77777777">
        <w:trPr>
          <w:trHeight w:val="306"/>
        </w:trPr>
        <w:tc>
          <w:tcPr>
            <w:tcW w:w="9862" w:type="dxa"/>
            <w:gridSpan w:val="4"/>
            <w:tcBorders>
              <w:top w:val="single" w:sz="4" w:space="0" w:color="000000"/>
              <w:left w:val="single" w:sz="4" w:space="0" w:color="000000"/>
              <w:bottom w:val="single" w:sz="4" w:space="0" w:color="000000"/>
              <w:right w:val="single" w:sz="4" w:space="0" w:color="000000"/>
            </w:tcBorders>
            <w:shd w:val="clear" w:color="auto" w:fill="F7CAAC"/>
            <w:vAlign w:val="center"/>
          </w:tcPr>
          <w:p w14:paraId="7E00E260" w14:textId="77777777" w:rsidR="00397CED" w:rsidRDefault="007C733A">
            <w:pPr>
              <w:widowControl w:val="0"/>
              <w:rPr>
                <w:b/>
              </w:rPr>
            </w:pPr>
            <w:r>
              <w:rPr>
                <w:b/>
              </w:rPr>
              <w:t>Informace o spolupráci s praxí vztahující se ke studijnímu programu</w:t>
            </w:r>
          </w:p>
        </w:tc>
        <w:tc>
          <w:tcPr>
            <w:tcW w:w="38" w:type="dxa"/>
          </w:tcPr>
          <w:p w14:paraId="02F96BFF" w14:textId="77777777" w:rsidR="00397CED" w:rsidRDefault="00397CED">
            <w:pPr>
              <w:widowControl w:val="0"/>
            </w:pPr>
          </w:p>
        </w:tc>
      </w:tr>
      <w:tr w:rsidR="00397CED" w14:paraId="6801A003" w14:textId="77777777">
        <w:trPr>
          <w:trHeight w:val="1700"/>
        </w:trPr>
        <w:tc>
          <w:tcPr>
            <w:tcW w:w="9862" w:type="dxa"/>
            <w:gridSpan w:val="4"/>
            <w:tcBorders>
              <w:top w:val="single" w:sz="4" w:space="0" w:color="000000"/>
              <w:left w:val="single" w:sz="4" w:space="0" w:color="000000"/>
              <w:bottom w:val="single" w:sz="4" w:space="0" w:color="000000"/>
              <w:right w:val="single" w:sz="4" w:space="0" w:color="000000"/>
            </w:tcBorders>
            <w:shd w:val="clear" w:color="auto" w:fill="FFFFFF"/>
          </w:tcPr>
          <w:p w14:paraId="5C481661" w14:textId="77777777" w:rsidR="00397CED" w:rsidRDefault="007C733A">
            <w:pPr>
              <w:widowControl w:val="0"/>
            </w:pPr>
            <w:r>
              <w:lastRenderedPageBreak/>
              <w:t>Spolupráce s  praxí je na UTB ve Zlíně systematicky dlouhodobě rozvíjena. Je orientována do všech odborných oblastí vzdělávání, v rámci kterých je studijní program uskutečňován. FAI má ustavenou tzv. Průmyslovou radu, která má více než 30 externích členů. Radu tvoří zástupci firem z oblasti bezpečnostního průmyslu, informačních technologií, automatizace, strojírenství atd. Tato rada zasedá zpravidla jednou ročně. Na zasedáních Průmyslové Rady FAI jsou projednávány aktuální možnosti spolupráce firem s akademickým prostředím, Rada se vyjadřuje k aktualizaci studijních plánů jednotlivých studijních programů s ohledem na potřeby trhu.</w:t>
            </w:r>
          </w:p>
          <w:p w14:paraId="548F5FA7" w14:textId="77777777" w:rsidR="00397CED" w:rsidRDefault="007C733A">
            <w:pPr>
              <w:widowControl w:val="0"/>
            </w:pPr>
            <w:r>
              <w:t>Spolupráce FAI s praxí je v průběhu studia realizována prostřednictvím odborných exkurzí studentů ve firmách a institucích, které se zabývají Informačními technologiemi. Odborníci z praxe jsou také zváni na přednášky do jednotlivých hodin. Akademičtí pracovníci, kteří zajišťují výuku u studijního programu, se podílí na řešení projektů a grantů, které často řeší ve spolupráci s firmami a institucemi. V posledních letech, zejména díky vzniku Regionálního výzkumného centra Cebia – Tech, dochází k nárůstu objemu smluvního výzkumu, který je poptáván zejména regionálními firmami. Některá méně náročná zadání, která vznikají ze strany firem, jsou řešena v rámci závěrečných kvalifikačních prací studentů.</w:t>
            </w:r>
          </w:p>
          <w:p w14:paraId="1B557066" w14:textId="77777777" w:rsidR="00397CED" w:rsidRDefault="007C733A">
            <w:pPr>
              <w:widowControl w:val="0"/>
            </w:pPr>
            <w:r>
              <w:t>Širokou spolupráci FAI s průmyslovou a odbornou praxí umožňuje také Vědeckotechnický park Informační a komunikační technologie, který je přímo spojen s budovou FAI. Tento park umožňuje rozšíření spolupráce univerzitního prostředí s průmyslovou sférou a vytváří synergické centrum pro firmy, které mohou využívat zkušenosti akademických pracovníků v bezpečnostních, informačních a komunikačních technologiích. Cílem parku je mimo jiné rozvoj spolupráce univerzity s regionálními firmami na bázi smluvního a kolaborativního výzkumu s přímou účastí akademických pracovníků a studentů FAI.</w:t>
            </w:r>
          </w:p>
          <w:p w14:paraId="37C5ADA8" w14:textId="77777777" w:rsidR="00397CED" w:rsidRDefault="007C733A">
            <w:pPr>
              <w:widowControl w:val="0"/>
            </w:pPr>
            <w:r>
              <w:t>Akademičtí pracovníci FaME se intenzivně věnují i aplikačnímu a smluvnímu výzkumu a realizaci doplňkové činnosti na základě hospodářských smluv s partnery z podnikové sféry.</w:t>
            </w:r>
          </w:p>
        </w:tc>
        <w:tc>
          <w:tcPr>
            <w:tcW w:w="38" w:type="dxa"/>
          </w:tcPr>
          <w:p w14:paraId="35A3CD24" w14:textId="77777777" w:rsidR="00397CED" w:rsidRDefault="00397CED">
            <w:pPr>
              <w:widowControl w:val="0"/>
            </w:pPr>
          </w:p>
        </w:tc>
      </w:tr>
    </w:tbl>
    <w:p w14:paraId="21648D4D" w14:textId="77777777" w:rsidR="00397CED" w:rsidRDefault="007C733A">
      <w:r>
        <w:br w:type="page"/>
      </w:r>
    </w:p>
    <w:tbl>
      <w:tblPr>
        <w:tblW w:w="9859" w:type="dxa"/>
        <w:tblInd w:w="-38" w:type="dxa"/>
        <w:tblLayout w:type="fixed"/>
        <w:tblCellMar>
          <w:left w:w="70" w:type="dxa"/>
          <w:right w:w="70" w:type="dxa"/>
        </w:tblCellMar>
        <w:tblLook w:val="0000" w:firstRow="0" w:lastRow="0" w:firstColumn="0" w:lastColumn="0" w:noHBand="0" w:noVBand="0"/>
      </w:tblPr>
      <w:tblGrid>
        <w:gridCol w:w="9859"/>
      </w:tblGrid>
      <w:tr w:rsidR="00397CED" w14:paraId="347E7A82" w14:textId="77777777">
        <w:tc>
          <w:tcPr>
            <w:tcW w:w="9859" w:type="dxa"/>
            <w:tcBorders>
              <w:top w:val="single" w:sz="4" w:space="0" w:color="000000"/>
              <w:left w:val="single" w:sz="4" w:space="0" w:color="000000"/>
              <w:bottom w:val="double" w:sz="4" w:space="0" w:color="000000"/>
              <w:right w:val="single" w:sz="4" w:space="0" w:color="000000"/>
            </w:tcBorders>
            <w:shd w:val="clear" w:color="auto" w:fill="BDD6EE"/>
          </w:tcPr>
          <w:p w14:paraId="298D8044" w14:textId="0C59E862" w:rsidR="00397CED" w:rsidRDefault="007C733A">
            <w:pPr>
              <w:pageBreakBefore/>
              <w:widowControl w:val="0"/>
              <w:tabs>
                <w:tab w:val="right" w:pos="9524"/>
              </w:tabs>
              <w:jc w:val="both"/>
            </w:pPr>
            <w:bookmarkStart w:id="2081" w:name="CIII"/>
            <w:r>
              <w:rPr>
                <w:b/>
                <w:sz w:val="28"/>
              </w:rPr>
              <w:lastRenderedPageBreak/>
              <w:t>C-III – Informační zabezpečení studijního programu</w:t>
            </w:r>
            <w:bookmarkEnd w:id="2081"/>
            <w:r>
              <w:rPr>
                <w:b/>
                <w:sz w:val="28"/>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2082" w:author="Jiří Vojtěšek" w:date="2023-01-24T20:39:00Z">
              <w:r w:rsidR="008A5423">
                <w:rPr>
                  <w:b/>
                  <w:sz w:val="28"/>
                </w:rPr>
                <w:t>OBSAH</w:t>
              </w:r>
              <w:r w:rsidR="008A5423">
                <w:rPr>
                  <w:b/>
                  <w:sz w:val="28"/>
                </w:rPr>
                <w:t xml:space="preserve"> </w:t>
              </w:r>
              <w:r w:rsidR="008A5423">
                <w:rPr>
                  <w:b/>
                  <w:sz w:val="28"/>
                </w:rPr>
                <w:t>ŽÁDOSTI</w:t>
              </w:r>
            </w:ins>
            <w:del w:id="2083" w:author="Jiří Vojtěšek" w:date="2023-01-24T20:39:00Z">
              <w:r w:rsidDel="008A5423">
                <w:rPr>
                  <w:rStyle w:val="Odkazintenzivn"/>
                </w:rPr>
                <w:delText>OBSAH ŽÁDOSTI</w:delText>
              </w:r>
            </w:del>
            <w:r>
              <w:rPr>
                <w:rStyle w:val="Odkazintenzivn"/>
              </w:rPr>
              <w:fldChar w:fldCharType="end"/>
            </w:r>
          </w:p>
        </w:tc>
      </w:tr>
      <w:tr w:rsidR="00397CED" w14:paraId="5F506E68" w14:textId="77777777">
        <w:trPr>
          <w:trHeight w:val="283"/>
        </w:trPr>
        <w:tc>
          <w:tcPr>
            <w:tcW w:w="9859" w:type="dxa"/>
            <w:tcBorders>
              <w:top w:val="single" w:sz="2" w:space="0" w:color="000000"/>
              <w:left w:val="single" w:sz="2" w:space="0" w:color="000000"/>
              <w:bottom w:val="single" w:sz="2" w:space="0" w:color="000000"/>
              <w:right w:val="single" w:sz="2" w:space="0" w:color="000000"/>
            </w:tcBorders>
            <w:shd w:val="clear" w:color="auto" w:fill="F7CAAC"/>
            <w:vAlign w:val="center"/>
          </w:tcPr>
          <w:p w14:paraId="732EA3D7" w14:textId="77777777" w:rsidR="00397CED" w:rsidRDefault="007C733A">
            <w:pPr>
              <w:widowControl w:val="0"/>
              <w:rPr>
                <w:b/>
              </w:rPr>
            </w:pPr>
            <w:r>
              <w:rPr>
                <w:b/>
              </w:rPr>
              <w:t>Název a stručný popis studijního informačního systému</w:t>
            </w:r>
          </w:p>
        </w:tc>
      </w:tr>
      <w:tr w:rsidR="00397CED" w14:paraId="79D02E15" w14:textId="77777777">
        <w:trPr>
          <w:trHeight w:val="2268"/>
        </w:trPr>
        <w:tc>
          <w:tcPr>
            <w:tcW w:w="9859" w:type="dxa"/>
            <w:tcBorders>
              <w:top w:val="single" w:sz="2" w:space="0" w:color="000000"/>
              <w:left w:val="single" w:sz="2" w:space="0" w:color="000000"/>
              <w:bottom w:val="single" w:sz="2" w:space="0" w:color="000000"/>
              <w:right w:val="single" w:sz="2" w:space="0" w:color="000000"/>
            </w:tcBorders>
          </w:tcPr>
          <w:p w14:paraId="2BA87D00" w14:textId="77777777" w:rsidR="00397CED" w:rsidRDefault="007C733A">
            <w:pPr>
              <w:widowControl w:val="0"/>
            </w:pPr>
            <w:r>
              <w:t>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ve Zlíně (tedy i pro učitele). Nativní klient IS/STAG využívá technologii Oracle Forms. Proto se s ním setkáte zejména na stanicích OrionXP udržovaných CIVem. Obsahuje řadu specializovaných formulářů a tiskových sestav, pro část úkonů je jeho použití nevyhnutelné.</w:t>
            </w:r>
          </w:p>
        </w:tc>
      </w:tr>
      <w:tr w:rsidR="00397CED" w14:paraId="7AEA2F0A" w14:textId="77777777">
        <w:trPr>
          <w:trHeight w:val="283"/>
        </w:trPr>
        <w:tc>
          <w:tcPr>
            <w:tcW w:w="9859"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284C79A" w14:textId="77777777" w:rsidR="00397CED" w:rsidRDefault="007C733A">
            <w:pPr>
              <w:widowControl w:val="0"/>
              <w:rPr>
                <w:b/>
              </w:rPr>
            </w:pPr>
            <w:r>
              <w:rPr>
                <w:b/>
              </w:rPr>
              <w:t>Přístup ke studijní literatuře</w:t>
            </w:r>
          </w:p>
        </w:tc>
      </w:tr>
      <w:tr w:rsidR="00397CED" w14:paraId="4607A52B" w14:textId="77777777">
        <w:trPr>
          <w:trHeight w:val="2268"/>
        </w:trPr>
        <w:tc>
          <w:tcPr>
            <w:tcW w:w="9859" w:type="dxa"/>
            <w:tcBorders>
              <w:top w:val="single" w:sz="4" w:space="0" w:color="000000"/>
              <w:left w:val="single" w:sz="4" w:space="0" w:color="000000"/>
              <w:bottom w:val="single" w:sz="4" w:space="0" w:color="000000"/>
              <w:right w:val="single" w:sz="4" w:space="0" w:color="000000"/>
            </w:tcBorders>
          </w:tcPr>
          <w:p w14:paraId="051B9982" w14:textId="77777777" w:rsidR="00397CED" w:rsidRDefault="007C733A">
            <w:pPr>
              <w:widowControl w:val="0"/>
              <w:jc w:val="both"/>
            </w:pPr>
            <w: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také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w:t>
            </w:r>
            <w:hyperlink r:id="rId25">
              <w:r>
                <w:rPr>
                  <w:rStyle w:val="Hypertextovodkaz"/>
                </w:rPr>
                <w:t>http://publikace.k.utb.cz</w:t>
              </w:r>
            </w:hyperlink>
            <w:r>
              <w:t>.</w:t>
            </w:r>
          </w:p>
          <w:p w14:paraId="0EDCC1E8" w14:textId="77777777" w:rsidR="00397CED" w:rsidRDefault="00397CED">
            <w:pPr>
              <w:widowControl w:val="0"/>
              <w:rPr>
                <w:b/>
              </w:rPr>
            </w:pPr>
          </w:p>
        </w:tc>
      </w:tr>
      <w:tr w:rsidR="00397CED" w14:paraId="07962941" w14:textId="77777777">
        <w:trPr>
          <w:trHeight w:val="283"/>
        </w:trPr>
        <w:tc>
          <w:tcPr>
            <w:tcW w:w="9859"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2E582BD4" w14:textId="77777777" w:rsidR="00397CED" w:rsidRDefault="007C733A">
            <w:pPr>
              <w:widowControl w:val="0"/>
              <w:rPr>
                <w:b/>
              </w:rPr>
            </w:pPr>
            <w:r>
              <w:rPr>
                <w:b/>
              </w:rPr>
              <w:t>Přehled zpřístupněných databází</w:t>
            </w:r>
          </w:p>
        </w:tc>
      </w:tr>
      <w:tr w:rsidR="00397CED" w14:paraId="521098D3" w14:textId="77777777">
        <w:trPr>
          <w:trHeight w:val="2268"/>
        </w:trPr>
        <w:tc>
          <w:tcPr>
            <w:tcW w:w="9859" w:type="dxa"/>
            <w:tcBorders>
              <w:top w:val="single" w:sz="4" w:space="0" w:color="000000"/>
              <w:left w:val="single" w:sz="4" w:space="0" w:color="000000"/>
              <w:bottom w:val="single" w:sz="4" w:space="0" w:color="000000"/>
              <w:right w:val="single" w:sz="4" w:space="0" w:color="000000"/>
            </w:tcBorders>
          </w:tcPr>
          <w:p w14:paraId="26B94FCC" w14:textId="77777777" w:rsidR="00397CED" w:rsidRDefault="007C733A">
            <w:pPr>
              <w:widowControl w:val="0"/>
              <w:jc w:val="both"/>
            </w:pPr>
            <w:r>
              <w:t>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http://portal.k.utb.cz, který je postaven na bázi známého discovery systému EDS. Jednotlivé databáze tedy není potřeba prohledávat separátně. K dispozici je také technologie FullTextFinder, která značně ulehčuje uživatelům práci zejména při dohledávání plných textů dokumentů. Veškeré elektronické zdroje jsou přístupné 24 hodin denně, a to i z počítačů mimo univerzitní síť UTB formou tzv. vzdáleného přístupu.</w:t>
            </w:r>
          </w:p>
          <w:p w14:paraId="2E370CE4" w14:textId="77777777" w:rsidR="00397CED" w:rsidRDefault="007C733A">
            <w:pPr>
              <w:widowControl w:val="0"/>
              <w:jc w:val="both"/>
            </w:pPr>
            <w:r>
              <w:t>Konkrétní dostupné databáze:</w:t>
            </w:r>
          </w:p>
          <w:p w14:paraId="10F6611F" w14:textId="77777777" w:rsidR="00397CED" w:rsidRDefault="007C733A">
            <w:pPr>
              <w:pStyle w:val="Odstavecseseznamem"/>
              <w:widowControl w:val="0"/>
              <w:numPr>
                <w:ilvl w:val="0"/>
                <w:numId w:val="41"/>
              </w:numPr>
              <w:jc w:val="both"/>
              <w:pPrChange w:id="2084" w:author="Jiri Vojtesek" w:date="2023-01-19T13:14:00Z">
                <w:pPr>
                  <w:pStyle w:val="Odstavecseseznamem"/>
                  <w:widowControl w:val="0"/>
                  <w:numPr>
                    <w:numId w:val="42"/>
                  </w:numPr>
                  <w:tabs>
                    <w:tab w:val="num" w:pos="0"/>
                  </w:tabs>
                  <w:ind w:left="360" w:hanging="360"/>
                  <w:jc w:val="both"/>
                </w:pPr>
              </w:pPrChange>
            </w:pPr>
            <w:r>
              <w:t>Citační databáze Web of Science a Scopus;</w:t>
            </w:r>
          </w:p>
          <w:p w14:paraId="56F89104" w14:textId="77777777" w:rsidR="00397CED" w:rsidRDefault="007C733A">
            <w:pPr>
              <w:pStyle w:val="Odstavecseseznamem"/>
              <w:widowControl w:val="0"/>
              <w:numPr>
                <w:ilvl w:val="0"/>
                <w:numId w:val="41"/>
              </w:numPr>
              <w:jc w:val="both"/>
              <w:pPrChange w:id="2085" w:author="Jiri Vojtesek" w:date="2023-01-19T13:14:00Z">
                <w:pPr>
                  <w:pStyle w:val="Odstavecseseznamem"/>
                  <w:widowControl w:val="0"/>
                  <w:numPr>
                    <w:numId w:val="42"/>
                  </w:numPr>
                  <w:tabs>
                    <w:tab w:val="num" w:pos="0"/>
                  </w:tabs>
                  <w:ind w:left="360" w:hanging="360"/>
                  <w:jc w:val="both"/>
                </w:pPr>
              </w:pPrChange>
            </w:pPr>
            <w:r>
              <w:t>Multioborové kolekce elektronických časopisů Elsevier ScienceDirect, Wiley Online Library, SpringerLink a další;</w:t>
            </w:r>
          </w:p>
          <w:p w14:paraId="18E02D7B" w14:textId="77777777" w:rsidR="00397CED" w:rsidRDefault="007C733A">
            <w:pPr>
              <w:pStyle w:val="Odstavecseseznamem"/>
              <w:widowControl w:val="0"/>
              <w:numPr>
                <w:ilvl w:val="0"/>
                <w:numId w:val="41"/>
              </w:numPr>
              <w:jc w:val="both"/>
              <w:pPrChange w:id="2086" w:author="Jiri Vojtesek" w:date="2023-01-19T13:14:00Z">
                <w:pPr>
                  <w:pStyle w:val="Odstavecseseznamem"/>
                  <w:widowControl w:val="0"/>
                  <w:numPr>
                    <w:numId w:val="42"/>
                  </w:numPr>
                  <w:tabs>
                    <w:tab w:val="num" w:pos="0"/>
                  </w:tabs>
                  <w:ind w:left="360" w:hanging="360"/>
                  <w:jc w:val="both"/>
                </w:pPr>
              </w:pPrChange>
            </w:pPr>
            <w:r>
              <w:t>Multioborové plnotextové databáze Ebsco a ProQuest;</w:t>
            </w:r>
          </w:p>
          <w:p w14:paraId="6B3D9827" w14:textId="77777777" w:rsidR="00397CED" w:rsidRDefault="007C733A">
            <w:pPr>
              <w:pStyle w:val="Odstavecseseznamem"/>
              <w:widowControl w:val="0"/>
              <w:numPr>
                <w:ilvl w:val="0"/>
                <w:numId w:val="41"/>
              </w:numPr>
              <w:jc w:val="both"/>
              <w:pPrChange w:id="2087" w:author="Jiri Vojtesek" w:date="2023-01-19T13:14:00Z">
                <w:pPr>
                  <w:pStyle w:val="Odstavecseseznamem"/>
                  <w:widowControl w:val="0"/>
                  <w:numPr>
                    <w:numId w:val="42"/>
                  </w:numPr>
                  <w:tabs>
                    <w:tab w:val="num" w:pos="0"/>
                  </w:tabs>
                  <w:ind w:left="360" w:hanging="360"/>
                  <w:jc w:val="both"/>
                </w:pPr>
              </w:pPrChange>
            </w:pPr>
            <w:r>
              <w:t>Významné oborové databáze např. IEEExplore</w:t>
            </w:r>
          </w:p>
          <w:p w14:paraId="35031385" w14:textId="77777777" w:rsidR="00397CED" w:rsidRDefault="007C733A">
            <w:pPr>
              <w:widowControl w:val="0"/>
              <w:jc w:val="both"/>
            </w:pPr>
            <w:r>
              <w:t xml:space="preserve">Seznam všech databází je dostupný </w:t>
            </w:r>
            <w:proofErr w:type="gramStart"/>
            <w:r>
              <w:t>na</w:t>
            </w:r>
            <w:proofErr w:type="gramEnd"/>
            <w:r>
              <w:t xml:space="preserve">: </w:t>
            </w:r>
            <w:hyperlink r:id="rId26">
              <w:r>
                <w:rPr>
                  <w:u w:val="single"/>
                </w:rPr>
                <w:t>http://portal.k.utb.cz/databases/alphabetical/</w:t>
              </w:r>
            </w:hyperlink>
          </w:p>
        </w:tc>
      </w:tr>
      <w:tr w:rsidR="00397CED" w14:paraId="2F1F57DD" w14:textId="77777777">
        <w:trPr>
          <w:trHeight w:val="284"/>
        </w:trPr>
        <w:tc>
          <w:tcPr>
            <w:tcW w:w="9859"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61C3C9BE" w14:textId="77777777" w:rsidR="00397CED" w:rsidRDefault="007C733A">
            <w:pPr>
              <w:widowControl w:val="0"/>
              <w:rPr>
                <w:b/>
              </w:rPr>
            </w:pPr>
            <w:r>
              <w:rPr>
                <w:b/>
              </w:rPr>
              <w:t>Název a stručný popis používaného antiplagiátorského systému</w:t>
            </w:r>
          </w:p>
        </w:tc>
      </w:tr>
      <w:tr w:rsidR="00397CED" w14:paraId="5831B264" w14:textId="77777777">
        <w:trPr>
          <w:trHeight w:val="2268"/>
        </w:trPr>
        <w:tc>
          <w:tcPr>
            <w:tcW w:w="9859" w:type="dxa"/>
            <w:tcBorders>
              <w:top w:val="single" w:sz="4" w:space="0" w:color="000000"/>
              <w:left w:val="single" w:sz="4" w:space="0" w:color="000000"/>
              <w:bottom w:val="single" w:sz="4" w:space="0" w:color="000000"/>
              <w:right w:val="single" w:sz="4" w:space="0" w:color="000000"/>
            </w:tcBorders>
            <w:shd w:val="clear" w:color="auto" w:fill="FFFFFF"/>
          </w:tcPr>
          <w:p w14:paraId="607A8AF5" w14:textId="77777777" w:rsidR="00397CED" w:rsidRDefault="007C733A">
            <w:pPr>
              <w:widowControl w:val="0"/>
              <w:jc w:val="both"/>
            </w:pPr>
            <w:r>
              <w:t xml:space="preserve">V rámci předcházení a zamezování plagiátorství UTB ve Zlíně efektivně využívá po několik let antiplagiátorský systém </w:t>
            </w:r>
            <w:r>
              <w:rPr>
                <w:i/>
              </w:rPr>
              <w:t>Theses.cz</w:t>
            </w:r>
            <w:r>
              <w:t xml:space="preserve"> (vyvíjen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Nově je k dispozici také uznávaný systém Turnitin, který dokáže provádět antiplagiátorskou kontrolu zejména (ale nikoliv výlučně)</w:t>
            </w:r>
            <w:bookmarkStart w:id="2088" w:name="_GoBack1"/>
            <w:bookmarkEnd w:id="2088"/>
            <w:r>
              <w:t xml:space="preserve"> u anglicky psaných textů. Jedná se přitom jak o kontrolu závěrečných prací, tak o možnost prověření původnosti u seminárních prací a dalších textů. Turnitin je možné využívat samostatně, ale i prostřednictvím jeho integrace do systému Moodle.</w:t>
            </w:r>
          </w:p>
        </w:tc>
      </w:tr>
    </w:tbl>
    <w:p w14:paraId="05959AEC" w14:textId="77777777" w:rsidR="00397CED" w:rsidRDefault="007C733A">
      <w:r>
        <w:br w:type="page"/>
      </w:r>
    </w:p>
    <w:p w14:paraId="5764F51F" w14:textId="77777777" w:rsidR="00397CED" w:rsidRDefault="00397CED">
      <w:pPr>
        <w:spacing w:after="160" w:line="259" w:lineRule="auto"/>
      </w:pPr>
    </w:p>
    <w:tbl>
      <w:tblPr>
        <w:tblW w:w="9389" w:type="dxa"/>
        <w:tblInd w:w="-113" w:type="dxa"/>
        <w:tblLayout w:type="fixed"/>
        <w:tblCellMar>
          <w:left w:w="70" w:type="dxa"/>
          <w:right w:w="70" w:type="dxa"/>
        </w:tblCellMar>
        <w:tblLook w:val="0000" w:firstRow="0" w:lastRow="0" w:firstColumn="0" w:lastColumn="0" w:noHBand="0" w:noVBand="0"/>
      </w:tblPr>
      <w:tblGrid>
        <w:gridCol w:w="3165"/>
        <w:gridCol w:w="127"/>
        <w:gridCol w:w="73"/>
        <w:gridCol w:w="1275"/>
        <w:gridCol w:w="56"/>
        <w:gridCol w:w="2265"/>
        <w:gridCol w:w="80"/>
        <w:gridCol w:w="2348"/>
      </w:tblGrid>
      <w:tr w:rsidR="00397CED" w14:paraId="7F172CD3" w14:textId="77777777">
        <w:tc>
          <w:tcPr>
            <w:tcW w:w="9389" w:type="dxa"/>
            <w:gridSpan w:val="8"/>
            <w:tcBorders>
              <w:top w:val="single" w:sz="4" w:space="0" w:color="000000"/>
              <w:left w:val="single" w:sz="4" w:space="0" w:color="000000"/>
              <w:bottom w:val="double" w:sz="4" w:space="0" w:color="000000"/>
              <w:right w:val="single" w:sz="4" w:space="0" w:color="000000"/>
            </w:tcBorders>
            <w:shd w:val="clear" w:color="auto" w:fill="BDD6EE"/>
          </w:tcPr>
          <w:p w14:paraId="571C989A" w14:textId="4DC110FB" w:rsidR="00397CED" w:rsidRDefault="007C733A">
            <w:pPr>
              <w:widowControl w:val="0"/>
              <w:tabs>
                <w:tab w:val="right" w:pos="9180"/>
              </w:tabs>
              <w:jc w:val="both"/>
            </w:pPr>
            <w:bookmarkStart w:id="2089" w:name="CIV"/>
            <w:r>
              <w:rPr>
                <w:b/>
                <w:sz w:val="28"/>
              </w:rPr>
              <w:t xml:space="preserve">C-IV – </w:t>
            </w:r>
            <w:r>
              <w:rPr>
                <w:b/>
                <w:sz w:val="26"/>
                <w:szCs w:val="26"/>
              </w:rPr>
              <w:t>Materiální zabezpečení studijního programu</w:t>
            </w:r>
            <w:bookmarkEnd w:id="2089"/>
            <w:r>
              <w:rPr>
                <w:b/>
                <w:sz w:val="26"/>
                <w:szCs w:val="26"/>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2090" w:author="Jiří Vojtěšek" w:date="2023-01-24T20:39:00Z">
              <w:r w:rsidR="008A5423">
                <w:rPr>
                  <w:b/>
                  <w:sz w:val="28"/>
                </w:rPr>
                <w:t>OBSAH ŽÁDOSTI</w:t>
              </w:r>
            </w:ins>
            <w:del w:id="2091" w:author="Jiří Vojtěšek" w:date="2023-01-24T20:39:00Z">
              <w:r w:rsidDel="008A5423">
                <w:rPr>
                  <w:rStyle w:val="Odkazintenzivn"/>
                </w:rPr>
                <w:delText>OBSAH ŽÁDOSTI</w:delText>
              </w:r>
            </w:del>
            <w:r>
              <w:rPr>
                <w:rStyle w:val="Odkazintenzivn"/>
              </w:rPr>
              <w:fldChar w:fldCharType="end"/>
            </w:r>
          </w:p>
        </w:tc>
      </w:tr>
      <w:tr w:rsidR="00397CED" w14:paraId="62D49764" w14:textId="77777777">
        <w:tc>
          <w:tcPr>
            <w:tcW w:w="3165" w:type="dxa"/>
            <w:tcBorders>
              <w:top w:val="single" w:sz="2" w:space="0" w:color="000000"/>
              <w:left w:val="single" w:sz="2" w:space="0" w:color="000000"/>
              <w:bottom w:val="single" w:sz="2" w:space="0" w:color="000000"/>
              <w:right w:val="single" w:sz="2" w:space="0" w:color="000000"/>
            </w:tcBorders>
            <w:shd w:val="clear" w:color="auto" w:fill="F7CAAC"/>
          </w:tcPr>
          <w:p w14:paraId="371F9589" w14:textId="77777777" w:rsidR="00397CED" w:rsidRDefault="007C733A">
            <w:pPr>
              <w:widowControl w:val="0"/>
              <w:jc w:val="both"/>
              <w:rPr>
                <w:b/>
              </w:rPr>
            </w:pPr>
            <w:r>
              <w:rPr>
                <w:b/>
              </w:rPr>
              <w:t>Místo uskutečňování studijního programu</w:t>
            </w:r>
          </w:p>
        </w:tc>
        <w:tc>
          <w:tcPr>
            <w:tcW w:w="6224" w:type="dxa"/>
            <w:gridSpan w:val="7"/>
            <w:tcBorders>
              <w:top w:val="single" w:sz="2" w:space="0" w:color="000000"/>
              <w:left w:val="single" w:sz="2" w:space="0" w:color="000000"/>
              <w:bottom w:val="single" w:sz="2" w:space="0" w:color="000000"/>
              <w:right w:val="single" w:sz="2" w:space="0" w:color="000000"/>
            </w:tcBorders>
          </w:tcPr>
          <w:p w14:paraId="51B87E69" w14:textId="77777777" w:rsidR="00397CED" w:rsidRDefault="007C733A">
            <w:pPr>
              <w:widowControl w:val="0"/>
            </w:pPr>
            <w:r>
              <w:t>Univerzita Tomáše Bati ve Zlíně</w:t>
            </w:r>
          </w:p>
          <w:p w14:paraId="2DD67396" w14:textId="77777777" w:rsidR="00397CED" w:rsidRDefault="007C733A">
            <w:pPr>
              <w:widowControl w:val="0"/>
            </w:pPr>
            <w:r>
              <w:t>Fakulta aplikované informatiky</w:t>
            </w:r>
          </w:p>
          <w:p w14:paraId="171D1B7C" w14:textId="77777777" w:rsidR="00397CED" w:rsidRDefault="007C733A">
            <w:pPr>
              <w:widowControl w:val="0"/>
            </w:pPr>
            <w:r>
              <w:t>Nad Stráněmi 4511</w:t>
            </w:r>
          </w:p>
          <w:p w14:paraId="52B41D4B" w14:textId="77777777" w:rsidR="00397CED" w:rsidRDefault="007C733A">
            <w:pPr>
              <w:widowControl w:val="0"/>
            </w:pPr>
            <w:r>
              <w:t>760 05 Zlín</w:t>
            </w:r>
          </w:p>
        </w:tc>
      </w:tr>
      <w:tr w:rsidR="00397CED" w14:paraId="4F7880D4" w14:textId="77777777">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C0CCAB" w14:textId="77777777" w:rsidR="00397CED" w:rsidRDefault="007C733A">
            <w:pPr>
              <w:widowControl w:val="0"/>
              <w:jc w:val="both"/>
              <w:rPr>
                <w:b/>
              </w:rPr>
            </w:pPr>
            <w:r>
              <w:rPr>
                <w:b/>
              </w:rPr>
              <w:t>Kapacita výukových místností pro teoretickou výuku</w:t>
            </w:r>
          </w:p>
        </w:tc>
      </w:tr>
      <w:tr w:rsidR="00397CED" w14:paraId="02AF78A2" w14:textId="77777777">
        <w:trPr>
          <w:trHeight w:val="2268"/>
        </w:trPr>
        <w:tc>
          <w:tcPr>
            <w:tcW w:w="9389" w:type="dxa"/>
            <w:gridSpan w:val="8"/>
            <w:tcBorders>
              <w:top w:val="single" w:sz="4" w:space="0" w:color="000000"/>
              <w:left w:val="single" w:sz="4" w:space="0" w:color="000000"/>
              <w:bottom w:val="single" w:sz="4" w:space="0" w:color="000000"/>
              <w:right w:val="single" w:sz="4" w:space="0" w:color="000000"/>
            </w:tcBorders>
          </w:tcPr>
          <w:p w14:paraId="5CF33482" w14:textId="77777777" w:rsidR="00397CED" w:rsidRDefault="007C733A">
            <w:pPr>
              <w:widowControl w:val="0"/>
              <w:jc w:val="both"/>
            </w:pPr>
            <w:r>
              <w:t>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kapacitu kolem 200 posluchárenských sezení. Fakulta aplikované informatiky má k dispozici 8 seminárních místností, 11 PC učeben s celkovou kapacitou 156 míst a 21 laboratoří.</w:t>
            </w:r>
          </w:p>
          <w:p w14:paraId="793243DA" w14:textId="77777777" w:rsidR="00397CED" w:rsidRDefault="007C733A">
            <w:pPr>
              <w:widowControl w:val="0"/>
              <w:jc w:val="both"/>
            </w:pPr>
            <w:r>
              <w:t>Výuka předmětů z oblasti pedagogiky a psychologie může probíhat také ve Vzdělávacím komplexu Univerzity Tomáše Bati ve Zlíně, ve kterém sídlí Fakulta humanitních studií. Vzdělávací komplex je nový, moderně vybavený objekt dokončený v roce 2017. Výuka zde probíhá od letního semestru 2017/2018. Prostory jsou určeny pro 2080 studentů (okamžitá obsazenost). Výukové prostory obsahují posluchárny pro 240, 98, 72 a 70 osob, 13 seminárních učeben a 2 počítačové učebny.</w:t>
            </w:r>
          </w:p>
          <w:p w14:paraId="1862003A" w14:textId="77777777" w:rsidR="00397CED" w:rsidRDefault="00397CED">
            <w:pPr>
              <w:widowControl w:val="0"/>
            </w:pPr>
          </w:p>
        </w:tc>
      </w:tr>
      <w:tr w:rsidR="00397CED" w14:paraId="1439E1FA" w14:textId="77777777">
        <w:trPr>
          <w:trHeight w:val="202"/>
        </w:trPr>
        <w:tc>
          <w:tcPr>
            <w:tcW w:w="3365" w:type="dxa"/>
            <w:gridSpan w:val="3"/>
            <w:tcBorders>
              <w:top w:val="single" w:sz="4" w:space="0" w:color="000000"/>
              <w:left w:val="single" w:sz="4" w:space="0" w:color="000000"/>
              <w:bottom w:val="single" w:sz="4" w:space="0" w:color="000000"/>
              <w:right w:val="single" w:sz="4" w:space="0" w:color="000000"/>
            </w:tcBorders>
            <w:shd w:val="clear" w:color="auto" w:fill="F7CAAC"/>
          </w:tcPr>
          <w:p w14:paraId="20B37DE0" w14:textId="77777777" w:rsidR="00397CED" w:rsidRDefault="007C733A">
            <w:pPr>
              <w:widowControl w:val="0"/>
              <w:rPr>
                <w:b/>
              </w:rPr>
            </w:pPr>
            <w:r>
              <w:rPr>
                <w:b/>
              </w:rPr>
              <w:t>Z toho kapacita v prostorách v nájmu</w:t>
            </w:r>
          </w:p>
        </w:tc>
        <w:tc>
          <w:tcPr>
            <w:tcW w:w="1275" w:type="dxa"/>
            <w:tcBorders>
              <w:top w:val="single" w:sz="4" w:space="0" w:color="000000"/>
              <w:left w:val="single" w:sz="4" w:space="0" w:color="000000"/>
              <w:bottom w:val="single" w:sz="4" w:space="0" w:color="000000"/>
              <w:right w:val="single" w:sz="4" w:space="0" w:color="000000"/>
            </w:tcBorders>
          </w:tcPr>
          <w:p w14:paraId="20F0B57F" w14:textId="77777777" w:rsidR="00397CED" w:rsidRDefault="00397CED">
            <w:pPr>
              <w:widowControl w:val="0"/>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4D6F9FAE" w14:textId="77777777" w:rsidR="00397CED" w:rsidRDefault="007C733A">
            <w:pPr>
              <w:widowControl w:val="0"/>
              <w:rPr>
                <w:b/>
                <w:shd w:val="clear" w:color="auto" w:fill="F7CAAC"/>
              </w:rPr>
            </w:pPr>
            <w:r>
              <w:rPr>
                <w:b/>
                <w:shd w:val="clear" w:color="auto" w:fill="F7CAAC"/>
              </w:rPr>
              <w:t>Doba platnosti nájmu</w:t>
            </w:r>
          </w:p>
        </w:tc>
        <w:tc>
          <w:tcPr>
            <w:tcW w:w="2428" w:type="dxa"/>
            <w:gridSpan w:val="2"/>
            <w:tcBorders>
              <w:top w:val="single" w:sz="4" w:space="0" w:color="000000"/>
              <w:left w:val="single" w:sz="4" w:space="0" w:color="000000"/>
              <w:bottom w:val="single" w:sz="4" w:space="0" w:color="000000"/>
              <w:right w:val="single" w:sz="4" w:space="0" w:color="000000"/>
            </w:tcBorders>
          </w:tcPr>
          <w:p w14:paraId="4E4DA82F" w14:textId="77777777" w:rsidR="00397CED" w:rsidRDefault="00397CED">
            <w:pPr>
              <w:widowControl w:val="0"/>
            </w:pPr>
          </w:p>
        </w:tc>
      </w:tr>
      <w:tr w:rsidR="00397CED" w14:paraId="6BA5EE90" w14:textId="77777777">
        <w:trPr>
          <w:trHeight w:val="139"/>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0B9EF191" w14:textId="77777777" w:rsidR="00397CED" w:rsidRDefault="007C733A">
            <w:pPr>
              <w:widowControl w:val="0"/>
              <w:rPr>
                <w:b/>
              </w:rPr>
            </w:pPr>
            <w:r>
              <w:rPr>
                <w:b/>
              </w:rPr>
              <w:t>Kapacita a popis odborné učebny</w:t>
            </w:r>
          </w:p>
        </w:tc>
      </w:tr>
      <w:tr w:rsidR="00397CED" w14:paraId="2C760C04" w14:textId="77777777">
        <w:trPr>
          <w:trHeight w:val="729"/>
        </w:trPr>
        <w:tc>
          <w:tcPr>
            <w:tcW w:w="9389" w:type="dxa"/>
            <w:gridSpan w:val="8"/>
            <w:tcBorders>
              <w:top w:val="single" w:sz="4" w:space="0" w:color="000000"/>
              <w:left w:val="single" w:sz="4" w:space="0" w:color="000000"/>
              <w:bottom w:val="single" w:sz="4" w:space="0" w:color="000000"/>
              <w:right w:val="single" w:sz="4" w:space="0" w:color="000000"/>
            </w:tcBorders>
          </w:tcPr>
          <w:p w14:paraId="57BDEE91" w14:textId="77777777" w:rsidR="00397CED" w:rsidRDefault="007C733A">
            <w:pPr>
              <w:widowControl w:val="0"/>
            </w:pPr>
            <w:r>
              <w:rPr>
                <w:b/>
              </w:rPr>
              <w:t>Laboratoř počítačových sítí</w:t>
            </w:r>
            <w:r>
              <w:t xml:space="preserve"> – celková kapacita 24 míst, odpovídající výukové laboratorní vybavení pro výuku předmětu Provoz počítačových sítí a pro absolvování CISCO Network Academy</w:t>
            </w:r>
          </w:p>
        </w:tc>
      </w:tr>
      <w:tr w:rsidR="00397CED" w14:paraId="0811DB57" w14:textId="77777777">
        <w:trPr>
          <w:trHeight w:val="166"/>
        </w:trPr>
        <w:tc>
          <w:tcPr>
            <w:tcW w:w="3365" w:type="dxa"/>
            <w:gridSpan w:val="3"/>
            <w:tcBorders>
              <w:top w:val="single" w:sz="4" w:space="0" w:color="000000"/>
              <w:left w:val="single" w:sz="4" w:space="0" w:color="000000"/>
              <w:bottom w:val="single" w:sz="4" w:space="0" w:color="000000"/>
              <w:right w:val="single" w:sz="4" w:space="0" w:color="000000"/>
            </w:tcBorders>
            <w:shd w:val="clear" w:color="auto" w:fill="F7CAAC"/>
          </w:tcPr>
          <w:p w14:paraId="47B7B90A" w14:textId="77777777" w:rsidR="00397CED" w:rsidRDefault="007C733A">
            <w:pPr>
              <w:widowControl w:val="0"/>
              <w:rPr>
                <w:b/>
              </w:rPr>
            </w:pPr>
            <w:r>
              <w:rPr>
                <w:b/>
              </w:rPr>
              <w:t>Z toho kapacita v prostorách v nájmu</w:t>
            </w:r>
          </w:p>
        </w:tc>
        <w:tc>
          <w:tcPr>
            <w:tcW w:w="1275" w:type="dxa"/>
            <w:tcBorders>
              <w:top w:val="single" w:sz="4" w:space="0" w:color="000000"/>
              <w:left w:val="single" w:sz="4" w:space="0" w:color="000000"/>
              <w:bottom w:val="single" w:sz="4" w:space="0" w:color="000000"/>
              <w:right w:val="single" w:sz="4" w:space="0" w:color="000000"/>
            </w:tcBorders>
          </w:tcPr>
          <w:p w14:paraId="6E428853" w14:textId="77777777" w:rsidR="00397CED" w:rsidRDefault="00397CED">
            <w:pPr>
              <w:widowControl w:val="0"/>
            </w:pP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14:paraId="0974D43D" w14:textId="77777777" w:rsidR="00397CED" w:rsidRDefault="007C733A">
            <w:pPr>
              <w:widowControl w:val="0"/>
              <w:rPr>
                <w:b/>
                <w:shd w:val="clear" w:color="auto" w:fill="F7CAAC"/>
              </w:rPr>
            </w:pPr>
            <w:r>
              <w:rPr>
                <w:b/>
                <w:shd w:val="clear" w:color="auto" w:fill="F7CAAC"/>
              </w:rPr>
              <w:t>Doba platnosti nájmu</w:t>
            </w:r>
          </w:p>
        </w:tc>
        <w:tc>
          <w:tcPr>
            <w:tcW w:w="2428" w:type="dxa"/>
            <w:gridSpan w:val="2"/>
            <w:tcBorders>
              <w:top w:val="single" w:sz="4" w:space="0" w:color="000000"/>
              <w:left w:val="single" w:sz="4" w:space="0" w:color="000000"/>
              <w:bottom w:val="single" w:sz="4" w:space="0" w:color="000000"/>
              <w:right w:val="single" w:sz="4" w:space="0" w:color="000000"/>
            </w:tcBorders>
          </w:tcPr>
          <w:p w14:paraId="61FED3D7" w14:textId="77777777" w:rsidR="00397CED" w:rsidRDefault="00397CED">
            <w:pPr>
              <w:widowControl w:val="0"/>
            </w:pPr>
          </w:p>
        </w:tc>
      </w:tr>
      <w:tr w:rsidR="00397CED" w14:paraId="301748B3" w14:textId="77777777">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3018523A" w14:textId="77777777" w:rsidR="00397CED" w:rsidRDefault="007C733A">
            <w:pPr>
              <w:widowControl w:val="0"/>
              <w:rPr>
                <w:b/>
              </w:rPr>
            </w:pPr>
            <w:r>
              <w:rPr>
                <w:b/>
              </w:rPr>
              <w:t>Kapacita a popis odborné učebny</w:t>
            </w:r>
          </w:p>
        </w:tc>
      </w:tr>
      <w:tr w:rsidR="00397CED" w14:paraId="4F6BDB19" w14:textId="77777777">
        <w:trPr>
          <w:trHeight w:val="646"/>
        </w:trPr>
        <w:tc>
          <w:tcPr>
            <w:tcW w:w="9389" w:type="dxa"/>
            <w:gridSpan w:val="8"/>
            <w:tcBorders>
              <w:top w:val="single" w:sz="4" w:space="0" w:color="000000"/>
              <w:left w:val="single" w:sz="4" w:space="0" w:color="000000"/>
              <w:bottom w:val="single" w:sz="4" w:space="0" w:color="000000"/>
              <w:right w:val="single" w:sz="4" w:space="0" w:color="000000"/>
            </w:tcBorders>
          </w:tcPr>
          <w:p w14:paraId="084CB566" w14:textId="77777777" w:rsidR="00397CED" w:rsidRDefault="007C733A">
            <w:pPr>
              <w:widowControl w:val="0"/>
              <w:jc w:val="both"/>
            </w:pPr>
            <w:r>
              <w:rPr>
                <w:b/>
              </w:rPr>
              <w:t xml:space="preserve">Laboratoř pro vývoj iOS a Android aplikací </w:t>
            </w:r>
            <w:r>
              <w:t>– celková kapacita 12 míst, laboratoř vybavena odpovídajícím výkonným hardwarem pro výuku předmětů Mobilní technologie, Pokročilé mobilní technologie a Počítačové viry  a bezpečnost.</w:t>
            </w:r>
          </w:p>
          <w:p w14:paraId="01D7D0A4" w14:textId="77777777" w:rsidR="00397CED" w:rsidRDefault="00397CED">
            <w:pPr>
              <w:widowControl w:val="0"/>
              <w:rPr>
                <w:b/>
              </w:rPr>
            </w:pPr>
          </w:p>
        </w:tc>
      </w:tr>
      <w:tr w:rsidR="00397CED" w14:paraId="664773F1" w14:textId="77777777">
        <w:trPr>
          <w:trHeight w:val="135"/>
        </w:trPr>
        <w:tc>
          <w:tcPr>
            <w:tcW w:w="32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77C13EC6"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4B9229F7"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160C245"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3809AD3B" w14:textId="77777777" w:rsidR="00397CED" w:rsidRDefault="00397CED">
            <w:pPr>
              <w:widowControl w:val="0"/>
              <w:rPr>
                <w:b/>
              </w:rPr>
            </w:pPr>
          </w:p>
        </w:tc>
      </w:tr>
      <w:tr w:rsidR="00397CED" w14:paraId="1F58886B" w14:textId="77777777">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5E37D7A4" w14:textId="77777777" w:rsidR="00397CED" w:rsidRDefault="007C733A">
            <w:pPr>
              <w:widowControl w:val="0"/>
              <w:rPr>
                <w:b/>
              </w:rPr>
            </w:pPr>
            <w:r>
              <w:rPr>
                <w:b/>
              </w:rPr>
              <w:t>Kapacita a popis odborné učebny</w:t>
            </w:r>
          </w:p>
        </w:tc>
      </w:tr>
      <w:tr w:rsidR="00397CED" w14:paraId="2DE3A7E3" w14:textId="77777777">
        <w:trPr>
          <w:trHeight w:val="748"/>
        </w:trPr>
        <w:tc>
          <w:tcPr>
            <w:tcW w:w="9389" w:type="dxa"/>
            <w:gridSpan w:val="8"/>
            <w:tcBorders>
              <w:top w:val="single" w:sz="4" w:space="0" w:color="000000"/>
              <w:left w:val="single" w:sz="4" w:space="0" w:color="000000"/>
              <w:bottom w:val="single" w:sz="4" w:space="0" w:color="000000"/>
              <w:right w:val="single" w:sz="4" w:space="0" w:color="000000"/>
            </w:tcBorders>
          </w:tcPr>
          <w:p w14:paraId="2276428C" w14:textId="77777777" w:rsidR="00397CED" w:rsidRDefault="007C733A">
            <w:pPr>
              <w:widowControl w:val="0"/>
              <w:jc w:val="both"/>
            </w:pPr>
            <w:r>
              <w:rPr>
                <w:b/>
              </w:rPr>
              <w:t xml:space="preserve">PC učebny </w:t>
            </w:r>
            <w:r>
              <w:t>– s kapacitou 12 / 24 míst a</w:t>
            </w:r>
            <w:r>
              <w:rPr>
                <w:b/>
              </w:rPr>
              <w:t> </w:t>
            </w:r>
            <w:r>
              <w:t>odpovídajícím specializovaným softwarovým</w:t>
            </w:r>
            <w:r>
              <w:rPr>
                <w:b/>
              </w:rPr>
              <w:t xml:space="preserve"> </w:t>
            </w:r>
            <w:r>
              <w:t>vybavením pro výuku odborných předmětů orientovaných na programování: Technologie www pro učitele informatiky, Aplikační software pro učitele informatiky.</w:t>
            </w:r>
          </w:p>
        </w:tc>
      </w:tr>
      <w:tr w:rsidR="00397CED" w14:paraId="16CC6330" w14:textId="77777777">
        <w:trPr>
          <w:trHeight w:val="135"/>
        </w:trPr>
        <w:tc>
          <w:tcPr>
            <w:tcW w:w="32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11AC7DB1"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215EBB0E"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3AD410"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4DE64AB2" w14:textId="77777777" w:rsidR="00397CED" w:rsidRDefault="00397CED">
            <w:pPr>
              <w:widowControl w:val="0"/>
              <w:rPr>
                <w:b/>
              </w:rPr>
            </w:pPr>
          </w:p>
        </w:tc>
      </w:tr>
      <w:tr w:rsidR="00397CED" w14:paraId="0D3178ED" w14:textId="77777777">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3A05D7B8" w14:textId="77777777" w:rsidR="00397CED" w:rsidRDefault="007C733A">
            <w:pPr>
              <w:widowControl w:val="0"/>
              <w:rPr>
                <w:b/>
              </w:rPr>
            </w:pPr>
            <w:r>
              <w:rPr>
                <w:b/>
              </w:rPr>
              <w:t>Kapacita a popis odborné učebny</w:t>
            </w:r>
          </w:p>
        </w:tc>
      </w:tr>
      <w:tr w:rsidR="00397CED" w14:paraId="0D45CBD2" w14:textId="77777777">
        <w:trPr>
          <w:trHeight w:val="780"/>
        </w:trPr>
        <w:tc>
          <w:tcPr>
            <w:tcW w:w="9389" w:type="dxa"/>
            <w:gridSpan w:val="8"/>
            <w:tcBorders>
              <w:top w:val="single" w:sz="4" w:space="0" w:color="000000"/>
              <w:left w:val="single" w:sz="4" w:space="0" w:color="000000"/>
              <w:bottom w:val="single" w:sz="4" w:space="0" w:color="000000"/>
              <w:right w:val="single" w:sz="4" w:space="0" w:color="000000"/>
            </w:tcBorders>
          </w:tcPr>
          <w:p w14:paraId="3DF8CFB9" w14:textId="3F649F86" w:rsidR="00397CED" w:rsidRDefault="007C733A">
            <w:pPr>
              <w:widowControl w:val="0"/>
              <w:jc w:val="both"/>
            </w:pPr>
            <w:r>
              <w:rPr>
                <w:b/>
              </w:rPr>
              <w:t xml:space="preserve">PC učebny </w:t>
            </w:r>
            <w:r>
              <w:t>– s kapacitou 12 / 24 míst a</w:t>
            </w:r>
            <w:r>
              <w:rPr>
                <w:b/>
              </w:rPr>
              <w:t> </w:t>
            </w:r>
            <w:r>
              <w:t>odpovídajícím specializovaným softwarovým</w:t>
            </w:r>
            <w:r>
              <w:rPr>
                <w:b/>
              </w:rPr>
              <w:t xml:space="preserve"> </w:t>
            </w:r>
            <w:r>
              <w:t>vybavením pro výuku odborných předmětů: Multimedia, Online výukové nástroje a</w:t>
            </w:r>
            <w:ins w:id="2092" w:author="Jiří Vojtěšek" w:date="2023-01-23T22:17:00Z">
              <w:r w:rsidR="00833C21">
                <w:t>td.</w:t>
              </w:r>
            </w:ins>
            <w:r>
              <w:t xml:space="preserve"> </w:t>
            </w:r>
            <w:del w:id="2093" w:author="Jiří Vojtěšek" w:date="2023-01-23T22:18:00Z">
              <w:r w:rsidDel="00833C21">
                <w:delText>Bezpečnost informačních systémů.</w:delText>
              </w:r>
            </w:del>
          </w:p>
        </w:tc>
      </w:tr>
      <w:tr w:rsidR="00397CED" w14:paraId="53521DC8" w14:textId="77777777">
        <w:trPr>
          <w:trHeight w:val="135"/>
        </w:trPr>
        <w:tc>
          <w:tcPr>
            <w:tcW w:w="32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49A8E213"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6EF5C1E0"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51B9972"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6EDA99FB" w14:textId="77777777" w:rsidR="00397CED" w:rsidRDefault="00397CED">
            <w:pPr>
              <w:widowControl w:val="0"/>
              <w:rPr>
                <w:b/>
              </w:rPr>
            </w:pPr>
          </w:p>
        </w:tc>
      </w:tr>
      <w:tr w:rsidR="00397CED" w14:paraId="01CA73AD" w14:textId="77777777">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4D5534" w14:textId="77777777" w:rsidR="00397CED" w:rsidRDefault="007C733A">
            <w:pPr>
              <w:widowControl w:val="0"/>
              <w:rPr>
                <w:b/>
              </w:rPr>
            </w:pPr>
            <w:r>
              <w:rPr>
                <w:b/>
              </w:rPr>
              <w:t>Kapacita a popis odborné učebny</w:t>
            </w:r>
          </w:p>
        </w:tc>
      </w:tr>
      <w:tr w:rsidR="00397CED" w14:paraId="79E58663" w14:textId="77777777">
        <w:trPr>
          <w:trHeight w:val="784"/>
        </w:trPr>
        <w:tc>
          <w:tcPr>
            <w:tcW w:w="9389" w:type="dxa"/>
            <w:gridSpan w:val="8"/>
            <w:tcBorders>
              <w:top w:val="single" w:sz="4" w:space="0" w:color="000000"/>
              <w:left w:val="single" w:sz="4" w:space="0" w:color="000000"/>
              <w:bottom w:val="single" w:sz="4" w:space="0" w:color="000000"/>
              <w:right w:val="single" w:sz="4" w:space="0" w:color="000000"/>
            </w:tcBorders>
          </w:tcPr>
          <w:p w14:paraId="4EC467C6" w14:textId="77777777" w:rsidR="00397CED" w:rsidRDefault="007C733A">
            <w:pPr>
              <w:widowControl w:val="0"/>
              <w:jc w:val="both"/>
            </w:pPr>
            <w:r>
              <w:t>Předměty z oblasti pedagogiky a psychologie nevyžadují počítačové učebny a mohou být tedy realizovány buď v objektu FAI, kde je k dispozici 9 seminárních místností, další seminární místnosti jsou v objektu Vzdělávacího komplexu UTB, kde sídlí FHS.</w:t>
            </w:r>
          </w:p>
          <w:p w14:paraId="5FCDEC0D" w14:textId="77777777" w:rsidR="00397CED" w:rsidRDefault="00397CED">
            <w:pPr>
              <w:widowControl w:val="0"/>
              <w:rPr>
                <w:b/>
              </w:rPr>
            </w:pPr>
          </w:p>
        </w:tc>
      </w:tr>
      <w:tr w:rsidR="00397CED" w14:paraId="6702481F" w14:textId="77777777">
        <w:trPr>
          <w:trHeight w:val="135"/>
        </w:trPr>
        <w:tc>
          <w:tcPr>
            <w:tcW w:w="3292" w:type="dxa"/>
            <w:gridSpan w:val="2"/>
            <w:tcBorders>
              <w:top w:val="single" w:sz="4" w:space="0" w:color="000000"/>
              <w:left w:val="single" w:sz="4" w:space="0" w:color="000000"/>
              <w:bottom w:val="single" w:sz="4" w:space="0" w:color="000000"/>
              <w:right w:val="single" w:sz="4" w:space="0" w:color="000000"/>
            </w:tcBorders>
            <w:shd w:val="clear" w:color="auto" w:fill="F7CAAC"/>
          </w:tcPr>
          <w:p w14:paraId="756171BB" w14:textId="77777777" w:rsidR="00397CED" w:rsidRDefault="007C733A">
            <w:pPr>
              <w:widowControl w:val="0"/>
              <w:rPr>
                <w:b/>
              </w:rPr>
            </w:pPr>
            <w:r>
              <w:rPr>
                <w:b/>
              </w:rPr>
              <w:t>Z toho kapacita v prostorách v nájmu</w:t>
            </w:r>
          </w:p>
        </w:tc>
        <w:tc>
          <w:tcPr>
            <w:tcW w:w="1404" w:type="dxa"/>
            <w:gridSpan w:val="3"/>
            <w:tcBorders>
              <w:top w:val="single" w:sz="4" w:space="0" w:color="000000"/>
              <w:left w:val="single" w:sz="4" w:space="0" w:color="000000"/>
              <w:bottom w:val="single" w:sz="4" w:space="0" w:color="000000"/>
              <w:right w:val="single" w:sz="4" w:space="0" w:color="000000"/>
            </w:tcBorders>
          </w:tcPr>
          <w:p w14:paraId="3655172F" w14:textId="77777777" w:rsidR="00397CED" w:rsidRDefault="00397CED">
            <w:pPr>
              <w:widowControl w:val="0"/>
              <w:rPr>
                <w:b/>
              </w:rPr>
            </w:pPr>
          </w:p>
        </w:tc>
        <w:tc>
          <w:tcPr>
            <w:tcW w:w="23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967307A" w14:textId="77777777" w:rsidR="00397CED" w:rsidRDefault="007C733A">
            <w:pPr>
              <w:widowControl w:val="0"/>
              <w:rPr>
                <w:b/>
                <w:shd w:val="clear" w:color="auto" w:fill="F7CAAC"/>
              </w:rPr>
            </w:pPr>
            <w:r>
              <w:rPr>
                <w:b/>
                <w:shd w:val="clear" w:color="auto" w:fill="F7CAAC"/>
              </w:rPr>
              <w:t>Doba platnosti nájmu</w:t>
            </w:r>
          </w:p>
        </w:tc>
        <w:tc>
          <w:tcPr>
            <w:tcW w:w="2348" w:type="dxa"/>
            <w:tcBorders>
              <w:top w:val="single" w:sz="4" w:space="0" w:color="000000"/>
              <w:left w:val="single" w:sz="4" w:space="0" w:color="000000"/>
              <w:bottom w:val="single" w:sz="4" w:space="0" w:color="000000"/>
              <w:right w:val="single" w:sz="4" w:space="0" w:color="000000"/>
            </w:tcBorders>
          </w:tcPr>
          <w:p w14:paraId="06BBA053" w14:textId="77777777" w:rsidR="00397CED" w:rsidRDefault="00397CED">
            <w:pPr>
              <w:widowControl w:val="0"/>
              <w:rPr>
                <w:b/>
              </w:rPr>
            </w:pPr>
          </w:p>
        </w:tc>
      </w:tr>
      <w:tr w:rsidR="00397CED" w14:paraId="552954B9" w14:textId="77777777">
        <w:trPr>
          <w:trHeight w:val="13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5D95C166" w14:textId="77777777" w:rsidR="00397CED" w:rsidRDefault="007C733A">
            <w:pPr>
              <w:widowControl w:val="0"/>
            </w:pPr>
            <w:r>
              <w:rPr>
                <w:b/>
              </w:rPr>
              <w:t xml:space="preserve">Vyjádření orgánu </w:t>
            </w:r>
            <w:r>
              <w:rPr>
                <w:b/>
                <w:shd w:val="clear" w:color="auto" w:fill="F7CAAC"/>
              </w:rPr>
              <w:t>hygienické služby ze dne</w:t>
            </w:r>
          </w:p>
        </w:tc>
      </w:tr>
      <w:tr w:rsidR="00397CED" w14:paraId="0CB5C648" w14:textId="77777777">
        <w:trPr>
          <w:trHeight w:val="680"/>
        </w:trPr>
        <w:tc>
          <w:tcPr>
            <w:tcW w:w="9389" w:type="dxa"/>
            <w:gridSpan w:val="8"/>
            <w:tcBorders>
              <w:top w:val="single" w:sz="4" w:space="0" w:color="000000"/>
              <w:left w:val="single" w:sz="4" w:space="0" w:color="000000"/>
              <w:bottom w:val="single" w:sz="4" w:space="0" w:color="000000"/>
              <w:right w:val="single" w:sz="4" w:space="0" w:color="000000"/>
            </w:tcBorders>
          </w:tcPr>
          <w:p w14:paraId="2DA421E9" w14:textId="77777777" w:rsidR="00397CED" w:rsidRDefault="00397CED">
            <w:pPr>
              <w:widowControl w:val="0"/>
            </w:pPr>
          </w:p>
        </w:tc>
      </w:tr>
      <w:tr w:rsidR="00397CED" w14:paraId="59807C3C" w14:textId="77777777">
        <w:trPr>
          <w:trHeight w:val="205"/>
        </w:trPr>
        <w:tc>
          <w:tcPr>
            <w:tcW w:w="9389" w:type="dxa"/>
            <w:gridSpan w:val="8"/>
            <w:tcBorders>
              <w:top w:val="single" w:sz="4" w:space="0" w:color="000000"/>
              <w:left w:val="single" w:sz="4" w:space="0" w:color="000000"/>
              <w:bottom w:val="single" w:sz="4" w:space="0" w:color="000000"/>
              <w:right w:val="single" w:sz="4" w:space="0" w:color="000000"/>
            </w:tcBorders>
            <w:shd w:val="clear" w:color="auto" w:fill="F7CAAC"/>
          </w:tcPr>
          <w:p w14:paraId="34847B71" w14:textId="77777777" w:rsidR="00397CED" w:rsidRDefault="007C733A">
            <w:pPr>
              <w:widowControl w:val="0"/>
              <w:rPr>
                <w:b/>
              </w:rPr>
            </w:pPr>
            <w:r>
              <w:rPr>
                <w:b/>
              </w:rPr>
              <w:t>Opatření a podmínky k zajištění rovného přístupu</w:t>
            </w:r>
          </w:p>
        </w:tc>
      </w:tr>
      <w:tr w:rsidR="00397CED" w14:paraId="5746008C" w14:textId="77777777">
        <w:trPr>
          <w:trHeight w:val="2411"/>
        </w:trPr>
        <w:tc>
          <w:tcPr>
            <w:tcW w:w="9389" w:type="dxa"/>
            <w:gridSpan w:val="8"/>
            <w:tcBorders>
              <w:top w:val="single" w:sz="4" w:space="0" w:color="000000"/>
              <w:left w:val="single" w:sz="4" w:space="0" w:color="000000"/>
              <w:bottom w:val="single" w:sz="4" w:space="0" w:color="000000"/>
              <w:right w:val="single" w:sz="4" w:space="0" w:color="000000"/>
            </w:tcBorders>
          </w:tcPr>
          <w:p w14:paraId="312AF000" w14:textId="77777777" w:rsidR="00397CED" w:rsidRDefault="007C733A">
            <w:pPr>
              <w:widowControl w:val="0"/>
              <w:jc w:val="both"/>
            </w:pPr>
            <w:r>
              <w:t>Na FAI, FHS i FaME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kuchyňky, které jsou dostupné zaměstnancům i studentům. Areál všech fakult je moderně vybaven a je zajištěn bezbariérový přístup pro handicapované studenty a zaměstnance. V budovách FAI jsou umístěny klidové zóny pro studenty, kde mohou studenti trávit čas mezi výukou, jsou k dispozici PC včetně tiskáren pro tisk dokumentů.</w:t>
            </w:r>
          </w:p>
        </w:tc>
      </w:tr>
    </w:tbl>
    <w:p w14:paraId="338FDED1" w14:textId="77777777" w:rsidR="00397CED" w:rsidRDefault="007C733A">
      <w:r>
        <w:br w:type="page"/>
      </w:r>
    </w:p>
    <w:p w14:paraId="3163B73E" w14:textId="77777777" w:rsidR="00397CED" w:rsidRDefault="00397CED">
      <w:pPr>
        <w:spacing w:after="160" w:line="259" w:lineRule="auto"/>
      </w:pPr>
    </w:p>
    <w:tbl>
      <w:tblPr>
        <w:tblW w:w="9780" w:type="dxa"/>
        <w:tblInd w:w="-113" w:type="dxa"/>
        <w:tblLayout w:type="fixed"/>
        <w:tblCellMar>
          <w:left w:w="70" w:type="dxa"/>
          <w:right w:w="70" w:type="dxa"/>
        </w:tblCellMar>
        <w:tblLook w:val="0000" w:firstRow="0" w:lastRow="0" w:firstColumn="0" w:lastColumn="0" w:noHBand="0" w:noVBand="0"/>
      </w:tblPr>
      <w:tblGrid>
        <w:gridCol w:w="4220"/>
        <w:gridCol w:w="5560"/>
      </w:tblGrid>
      <w:tr w:rsidR="00397CED" w14:paraId="26EF8679" w14:textId="77777777">
        <w:tc>
          <w:tcPr>
            <w:tcW w:w="9780" w:type="dxa"/>
            <w:gridSpan w:val="2"/>
            <w:tcBorders>
              <w:top w:val="single" w:sz="4" w:space="0" w:color="000000"/>
              <w:left w:val="single" w:sz="4" w:space="0" w:color="000000"/>
              <w:bottom w:val="double" w:sz="4" w:space="0" w:color="000000"/>
              <w:right w:val="single" w:sz="4" w:space="0" w:color="000000"/>
            </w:tcBorders>
            <w:shd w:val="clear" w:color="auto" w:fill="BDD6EE"/>
          </w:tcPr>
          <w:p w14:paraId="59798BA8" w14:textId="74FE8C91" w:rsidR="00397CED" w:rsidRDefault="007C733A">
            <w:pPr>
              <w:widowControl w:val="0"/>
              <w:tabs>
                <w:tab w:val="right" w:pos="9464"/>
              </w:tabs>
              <w:jc w:val="both"/>
            </w:pPr>
            <w:bookmarkStart w:id="2094" w:name="CV"/>
            <w:r>
              <w:rPr>
                <w:b/>
                <w:sz w:val="28"/>
              </w:rPr>
              <w:t>C-V – Finanční zabezpečení studijního programu</w:t>
            </w:r>
            <w:bookmarkEnd w:id="2094"/>
            <w:r>
              <w:rPr>
                <w:b/>
                <w:sz w:val="28"/>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2095" w:author="Jiří Vojtěšek" w:date="2023-01-24T20:39:00Z">
              <w:r w:rsidR="008A5423">
                <w:rPr>
                  <w:b/>
                  <w:sz w:val="28"/>
                </w:rPr>
                <w:t>OBSAH ŽÁDOSTI</w:t>
              </w:r>
            </w:ins>
            <w:del w:id="2096" w:author="Jiří Vojtěšek" w:date="2023-01-24T20:39:00Z">
              <w:r w:rsidDel="008A5423">
                <w:rPr>
                  <w:rStyle w:val="Odkazintenzivn"/>
                </w:rPr>
                <w:delText>OBSAH ŽÁDOSTI</w:delText>
              </w:r>
            </w:del>
            <w:r>
              <w:rPr>
                <w:rStyle w:val="Odkazintenzivn"/>
              </w:rPr>
              <w:fldChar w:fldCharType="end"/>
            </w:r>
          </w:p>
        </w:tc>
      </w:tr>
      <w:tr w:rsidR="00397CED" w14:paraId="1EA09295" w14:textId="77777777">
        <w:tc>
          <w:tcPr>
            <w:tcW w:w="4220" w:type="dxa"/>
            <w:tcBorders>
              <w:top w:val="single" w:sz="12" w:space="0" w:color="000000"/>
              <w:left w:val="single" w:sz="4" w:space="0" w:color="000000"/>
              <w:bottom w:val="single" w:sz="4" w:space="0" w:color="000000"/>
              <w:right w:val="single" w:sz="4" w:space="0" w:color="000000"/>
            </w:tcBorders>
            <w:shd w:val="clear" w:color="auto" w:fill="F7CAAC"/>
          </w:tcPr>
          <w:p w14:paraId="4E068CA6" w14:textId="77777777" w:rsidR="00397CED" w:rsidRDefault="007C733A">
            <w:pPr>
              <w:widowControl w:val="0"/>
              <w:jc w:val="both"/>
              <w:rPr>
                <w:b/>
              </w:rPr>
            </w:pPr>
            <w:r>
              <w:rPr>
                <w:b/>
              </w:rPr>
              <w:t>Vzdělávací činnost vysoké školy financovaná ze státního rozpočtu</w:t>
            </w:r>
          </w:p>
        </w:tc>
        <w:tc>
          <w:tcPr>
            <w:tcW w:w="5560" w:type="dxa"/>
            <w:tcBorders>
              <w:top w:val="single" w:sz="12" w:space="0" w:color="000000"/>
              <w:left w:val="single" w:sz="4" w:space="0" w:color="000000"/>
              <w:bottom w:val="single" w:sz="4" w:space="0" w:color="000000"/>
              <w:right w:val="single" w:sz="4" w:space="0" w:color="000000"/>
            </w:tcBorders>
            <w:shd w:val="clear" w:color="auto" w:fill="FFFFFF"/>
          </w:tcPr>
          <w:p w14:paraId="6C4E9B16" w14:textId="77777777" w:rsidR="00397CED" w:rsidRDefault="007C733A">
            <w:pPr>
              <w:widowControl w:val="0"/>
              <w:jc w:val="both"/>
              <w:rPr>
                <w:bCs/>
              </w:rPr>
            </w:pPr>
            <w:r>
              <w:rPr>
                <w:bCs/>
              </w:rPr>
              <w:t>ano</w:t>
            </w:r>
          </w:p>
        </w:tc>
      </w:tr>
      <w:tr w:rsidR="00397CED" w14:paraId="2F2EBFB5" w14:textId="77777777">
        <w:tc>
          <w:tcPr>
            <w:tcW w:w="9780" w:type="dxa"/>
            <w:gridSpan w:val="2"/>
            <w:tcBorders>
              <w:top w:val="single" w:sz="4" w:space="0" w:color="000000"/>
              <w:left w:val="single" w:sz="4" w:space="0" w:color="000000"/>
              <w:bottom w:val="single" w:sz="4" w:space="0" w:color="000000"/>
              <w:right w:val="single" w:sz="4" w:space="0" w:color="000000"/>
            </w:tcBorders>
            <w:shd w:val="clear" w:color="auto" w:fill="F7CAAC"/>
          </w:tcPr>
          <w:p w14:paraId="11240DB6" w14:textId="77777777" w:rsidR="00397CED" w:rsidRDefault="007C733A">
            <w:pPr>
              <w:widowControl w:val="0"/>
              <w:jc w:val="both"/>
              <w:rPr>
                <w:b/>
              </w:rPr>
            </w:pPr>
            <w:r>
              <w:rPr>
                <w:b/>
              </w:rPr>
              <w:t>Zhodnocení předpokládaných nákladů a zdrojů na uskutečňování studijního programu</w:t>
            </w:r>
          </w:p>
        </w:tc>
      </w:tr>
      <w:tr w:rsidR="00397CED" w14:paraId="74E36115" w14:textId="77777777">
        <w:trPr>
          <w:trHeight w:val="5398"/>
        </w:trPr>
        <w:tc>
          <w:tcPr>
            <w:tcW w:w="9780" w:type="dxa"/>
            <w:gridSpan w:val="2"/>
            <w:tcBorders>
              <w:top w:val="single" w:sz="4" w:space="0" w:color="000000"/>
              <w:left w:val="single" w:sz="4" w:space="0" w:color="000000"/>
              <w:bottom w:val="single" w:sz="4" w:space="0" w:color="000000"/>
              <w:right w:val="single" w:sz="4" w:space="0" w:color="000000"/>
            </w:tcBorders>
          </w:tcPr>
          <w:p w14:paraId="2F7D4C43" w14:textId="77777777" w:rsidR="00397CED" w:rsidRDefault="00397CED">
            <w:pPr>
              <w:widowControl w:val="0"/>
              <w:jc w:val="both"/>
            </w:pPr>
          </w:p>
        </w:tc>
      </w:tr>
    </w:tbl>
    <w:p w14:paraId="52104C0D" w14:textId="77777777" w:rsidR="00397CED" w:rsidRDefault="00397CED"/>
    <w:p w14:paraId="56427E71" w14:textId="77777777" w:rsidR="00397CED" w:rsidRDefault="00397CED"/>
    <w:p w14:paraId="4FF98838" w14:textId="77777777" w:rsidR="00397CED" w:rsidRDefault="00397CED"/>
    <w:p w14:paraId="32EBBE03" w14:textId="77777777" w:rsidR="00397CED" w:rsidRDefault="00397CED"/>
    <w:p w14:paraId="18E541A0" w14:textId="77777777" w:rsidR="00397CED" w:rsidRDefault="007C733A">
      <w:r>
        <w:br w:type="page"/>
      </w:r>
    </w:p>
    <w:tbl>
      <w:tblPr>
        <w:tblW w:w="9285" w:type="dxa"/>
        <w:tblInd w:w="-113" w:type="dxa"/>
        <w:tblLayout w:type="fixed"/>
        <w:tblCellMar>
          <w:left w:w="70" w:type="dxa"/>
          <w:right w:w="70" w:type="dxa"/>
        </w:tblCellMar>
        <w:tblLook w:val="0000" w:firstRow="0" w:lastRow="0" w:firstColumn="0" w:lastColumn="0" w:noHBand="0" w:noVBand="0"/>
      </w:tblPr>
      <w:tblGrid>
        <w:gridCol w:w="9285"/>
      </w:tblGrid>
      <w:tr w:rsidR="00397CED" w14:paraId="3424D300" w14:textId="77777777">
        <w:tc>
          <w:tcPr>
            <w:tcW w:w="9285" w:type="dxa"/>
            <w:tcBorders>
              <w:top w:val="single" w:sz="4" w:space="0" w:color="000000"/>
              <w:left w:val="single" w:sz="4" w:space="0" w:color="000000"/>
              <w:bottom w:val="double" w:sz="4" w:space="0" w:color="000000"/>
              <w:right w:val="single" w:sz="4" w:space="0" w:color="000000"/>
            </w:tcBorders>
            <w:shd w:val="clear" w:color="auto" w:fill="BDD6EE"/>
          </w:tcPr>
          <w:p w14:paraId="2E134402" w14:textId="52FC4F95" w:rsidR="00397CED" w:rsidRDefault="007C733A">
            <w:pPr>
              <w:pageBreakBefore/>
              <w:widowControl w:val="0"/>
              <w:tabs>
                <w:tab w:val="right" w:pos="8990"/>
              </w:tabs>
            </w:pPr>
            <w:bookmarkStart w:id="2097" w:name="DI"/>
            <w:r>
              <w:rPr>
                <w:b/>
                <w:sz w:val="28"/>
              </w:rPr>
              <w:lastRenderedPageBreak/>
              <w:t xml:space="preserve">D-I – </w:t>
            </w:r>
            <w:r>
              <w:rPr>
                <w:b/>
                <w:sz w:val="26"/>
                <w:szCs w:val="26"/>
              </w:rPr>
              <w:t>Záměr rozvoje studijního programu a další údaje ke studijnímu programu</w:t>
            </w:r>
            <w:bookmarkEnd w:id="2097"/>
            <w:r>
              <w:rPr>
                <w:b/>
                <w:sz w:val="26"/>
                <w:szCs w:val="26"/>
              </w:rPr>
              <w:br/>
            </w:r>
            <w:r>
              <w:rPr>
                <w:b/>
                <w:sz w:val="26"/>
                <w:szCs w:val="26"/>
              </w:rPr>
              <w:tab/>
            </w:r>
            <w:r>
              <w:rPr>
                <w:rStyle w:val="Odkazintenzivn"/>
              </w:rPr>
              <w:fldChar w:fldCharType="begin"/>
            </w:r>
            <w:r>
              <w:rPr>
                <w:rStyle w:val="Odkazintenzivn"/>
              </w:rPr>
              <w:instrText xml:space="preserve"> REF OBSAH \h </w:instrText>
            </w:r>
            <w:r>
              <w:rPr>
                <w:rStyle w:val="Odkazintenzivn"/>
              </w:rPr>
            </w:r>
            <w:r>
              <w:rPr>
                <w:rStyle w:val="Odkazintenzivn"/>
              </w:rPr>
              <w:fldChar w:fldCharType="separate"/>
            </w:r>
            <w:ins w:id="2098" w:author="Jiří Vojtěšek" w:date="2023-01-24T20:39:00Z">
              <w:r w:rsidR="008A5423">
                <w:rPr>
                  <w:b/>
                  <w:sz w:val="28"/>
                </w:rPr>
                <w:t>OBSAH ŽÁDOSTI</w:t>
              </w:r>
            </w:ins>
            <w:del w:id="2099" w:author="Jiří Vojtěšek" w:date="2023-01-24T20:39:00Z">
              <w:r w:rsidDel="008A5423">
                <w:rPr>
                  <w:rStyle w:val="Odkazintenzivn"/>
                </w:rPr>
                <w:delText>OBSAH ŽÁDOSTI</w:delText>
              </w:r>
            </w:del>
            <w:r>
              <w:rPr>
                <w:rStyle w:val="Odkazintenzivn"/>
              </w:rPr>
              <w:fldChar w:fldCharType="end"/>
            </w:r>
          </w:p>
        </w:tc>
      </w:tr>
      <w:tr w:rsidR="00397CED" w14:paraId="61886EC3" w14:textId="77777777">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03BF6B6A" w14:textId="77777777" w:rsidR="00397CED" w:rsidRDefault="007C733A">
            <w:pPr>
              <w:widowControl w:val="0"/>
              <w:rPr>
                <w:b/>
              </w:rPr>
            </w:pPr>
            <w:r>
              <w:rPr>
                <w:b/>
              </w:rPr>
              <w:t>Záměr rozvoje studijního programu a jeho odůvodnění</w:t>
            </w:r>
          </w:p>
        </w:tc>
      </w:tr>
      <w:tr w:rsidR="00397CED" w14:paraId="3B85C4EA" w14:textId="77777777">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4A0E23F4" w14:textId="77777777" w:rsidR="00397CED" w:rsidRDefault="007C733A">
            <w:pPr>
              <w:widowControl w:val="0"/>
              <w:jc w:val="both"/>
            </w:pPr>
            <w:r>
              <w:t xml:space="preserve">Navrhovaný navazující magisterský studijní program </w:t>
            </w:r>
            <w:r>
              <w:rPr>
                <w:i/>
              </w:rPr>
              <w:t xml:space="preserve">Učitelství informatiky pro základní a střední školy </w:t>
            </w:r>
            <w:r>
              <w:t xml:space="preserve">je nástupcem studijního oboru </w:t>
            </w:r>
            <w:r>
              <w:rPr>
                <w:i/>
              </w:rPr>
              <w:t>Učitelství informatiky pro střední školy</w:t>
            </w:r>
            <w:r>
              <w:t xml:space="preserve"> v rámci studijního programu </w:t>
            </w:r>
            <w:r>
              <w:rPr>
                <w:i/>
              </w:rPr>
              <w:t>Inženýrská informatika</w:t>
            </w:r>
            <w:r>
              <w:t>, který byl na Fakultě aplikované informatiky otevřen v roce 2003, a poslední studenti do něj byli přijímáni v červnu 2022.</w:t>
            </w:r>
          </w:p>
          <w:p w14:paraId="1B861DD0" w14:textId="77777777" w:rsidR="00397CED" w:rsidRDefault="007C733A">
            <w:pPr>
              <w:widowControl w:val="0"/>
              <w:jc w:val="both"/>
            </w:pPr>
            <w:r>
              <w:t xml:space="preserve">Studijní program má tedy velmi solidní výchozí pozici a má na co navazovat. Předpokládá se, že bude sloužit jako navazující studium především pro studijní programy </w:t>
            </w:r>
            <w:r>
              <w:rPr>
                <w:i/>
              </w:rPr>
              <w:t>Softwarové inženýrství</w:t>
            </w:r>
            <w:r>
              <w:t xml:space="preserve"> a </w:t>
            </w:r>
            <w:r>
              <w:rPr>
                <w:i/>
              </w:rPr>
              <w:t>Informační technologie v administrativě</w:t>
            </w:r>
            <w:r>
              <w:t>, ale bude otevřen samozřejmě také pro absolventy ostatních bakalářských programů nejen na FAI.</w:t>
            </w:r>
          </w:p>
          <w:p w14:paraId="033263B2" w14:textId="77777777" w:rsidR="00397CED" w:rsidRDefault="007C733A">
            <w:pPr>
              <w:widowControl w:val="0"/>
              <w:jc w:val="both"/>
            </w:pPr>
            <w:r>
              <w:t>Absolventi tohoto navazujícího magisterského studijního programu směřují především do praxe, ale z předchozích zkušeností víme, že není vyloučeno také pokračování jejich studia v doktorském stupni studia především ve studijním programu Informační technologie, kde si mohou zvýšit své IT, ale také pedagogické kompetence a znalosti.</w:t>
            </w:r>
          </w:p>
          <w:p w14:paraId="3F2760CE" w14:textId="77777777" w:rsidR="00397CED" w:rsidRDefault="007C733A">
            <w:pPr>
              <w:widowControl w:val="0"/>
              <w:jc w:val="both"/>
            </w:pPr>
            <w:r>
              <w:t xml:space="preserve">Předkládaný studijní program, jak již bylo uvedeno výše, vychází ze studijního programu </w:t>
            </w:r>
            <w:r>
              <w:rPr>
                <w:i/>
              </w:rPr>
              <w:t>Učitelství informatiky pro střední školy</w:t>
            </w:r>
            <w:r>
              <w:t>, přičemž reflektuje aktuální požadavky praxe nejen v oblasti informatiky, ale také z pohledu pedagogiky, kde došlo k největším inovacím studijního plánu oproti původnímu studijnímu programu.</w:t>
            </w:r>
          </w:p>
          <w:p w14:paraId="64B9A111" w14:textId="77777777" w:rsidR="00397CED" w:rsidRDefault="007C733A">
            <w:pPr>
              <w:widowControl w:val="0"/>
              <w:jc w:val="both"/>
            </w:pPr>
            <w:r>
              <w:t>Věková struktura garantů předkládaného studijního programu je postavena tak, aby téměř všechny předměty profilujícího základu a teoretického základu byly pokryty po celou dobu udělení akreditace. Problém by mohl teoreticky nastat u jedné vyučující z FHS, které dosáhne důchodového věku během platnosti akreditace. V případě jejího odchodu je nicméně zajištěna nástupkyně z FHS popř. bude předmět zajištěn externistou.</w:t>
            </w:r>
          </w:p>
          <w:p w14:paraId="4064FF0A" w14:textId="77777777" w:rsidR="00397CED" w:rsidRDefault="007C733A">
            <w:pPr>
              <w:widowControl w:val="0"/>
              <w:jc w:val="both"/>
            </w:pPr>
            <w:r>
              <w:t>Personální rozvoj fakulty pro zabezpečení všech činností, souvisejících s realizací výuky v novém i dalších SP fakulty, probíhá kontinuálně jak z hlediska odchodu pracovníků, tak i nástupu nových akademických pracovníků.</w:t>
            </w:r>
          </w:p>
          <w:p w14:paraId="7D98F1C1" w14:textId="77777777" w:rsidR="00397CED" w:rsidRDefault="007C733A">
            <w:pPr>
              <w:widowControl w:val="0"/>
              <w:jc w:val="both"/>
            </w:pPr>
            <w:r>
              <w:t>Analýzou poptávek na trhu práce bylo zjištěno, že se jedná o studijní program velmi žádaný, kdy v listopadu 2022 bylo nalezeno v evidenci Úřadu práce ČR poptávek pro minimálně 26 učitelů informatiky pro základní školy a dalších 14 nabídek pro odborné učitele informatiky a podobných předmětů na středních školách.</w:t>
            </w:r>
          </w:p>
          <w:p w14:paraId="6F7F721F" w14:textId="77777777" w:rsidR="00397CED" w:rsidRDefault="007C733A">
            <w:pPr>
              <w:widowControl w:val="0"/>
              <w:jc w:val="both"/>
            </w:pPr>
            <w:r>
              <w:t>Uplatnitelnost absolventů je také velmi vysoká, což naznačují také data evidence nezaměstnaných Úřadu práce, kdy za posledních 5 let evidujeme pouze 1 nezaměstnaného absolventa studijního programu Učitelství informatiky a podobných předmětů v celé ČR.</w:t>
            </w:r>
          </w:p>
          <w:p w14:paraId="0749F697" w14:textId="77777777" w:rsidR="00397CED" w:rsidRDefault="007C733A">
            <w:pPr>
              <w:widowControl w:val="0"/>
              <w:jc w:val="both"/>
            </w:pPr>
            <w:r>
              <w:t>Fakulta aplikované informatiky bude dále rozvíjet propojení mezi vzdělávacími a tvůrčími činnostmi a praxí prostřednictvím projektů zaměřených na výzkum, vývoj a inovace. V případě většího počtu přijatých studentů v ročnících budou aktivně využívány jednorázové přednášky pracovníků českých i zahraničních technických univerzit, se kterými má FAI uzavřeny smlouvy o vzájemné spolupráci.</w:t>
            </w:r>
          </w:p>
        </w:tc>
      </w:tr>
      <w:tr w:rsidR="00397CED" w14:paraId="5117E77F" w14:textId="77777777">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14:paraId="15E0187B" w14:textId="77777777" w:rsidR="00397CED" w:rsidRDefault="007C733A">
            <w:pPr>
              <w:widowControl w:val="0"/>
              <w:jc w:val="both"/>
              <w:rPr>
                <w:b/>
                <w:bCs/>
              </w:rPr>
            </w:pPr>
            <w:r>
              <w:rPr>
                <w:b/>
                <w:bCs/>
              </w:rPr>
              <w:t>Systém výuky v distanční a kombinované formě studia</w:t>
            </w:r>
          </w:p>
        </w:tc>
      </w:tr>
      <w:tr w:rsidR="00397CED" w14:paraId="5C2BBC9A" w14:textId="77777777">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14:paraId="1D18D18C" w14:textId="77777777" w:rsidR="00397CED" w:rsidRDefault="007C733A">
            <w:pPr>
              <w:widowControl w:val="0"/>
              <w:jc w:val="both"/>
            </w:pPr>
            <w:r>
              <w:t>Předkládaný studijní program nebude realizován v distanční nebo kombinované formě studia.</w:t>
            </w:r>
          </w:p>
        </w:tc>
      </w:tr>
    </w:tbl>
    <w:p w14:paraId="14EF4A7F" w14:textId="77777777" w:rsidR="00397CED" w:rsidRDefault="00397CED"/>
    <w:p w14:paraId="3B09A8DA" w14:textId="77777777" w:rsidR="00397CED" w:rsidRDefault="00397CED"/>
    <w:p w14:paraId="7C9F8E4E" w14:textId="77777777" w:rsidR="00397CED" w:rsidRDefault="00397CED"/>
    <w:p w14:paraId="102341BF" w14:textId="77777777" w:rsidR="00397CED" w:rsidRDefault="00397CED"/>
    <w:p w14:paraId="339DF628" w14:textId="77777777" w:rsidR="00397CED" w:rsidRDefault="00397CED"/>
    <w:p w14:paraId="4DF93818" w14:textId="77777777" w:rsidR="00397CED" w:rsidRDefault="00397CED"/>
    <w:p w14:paraId="6CE9C935" w14:textId="77777777" w:rsidR="00397CED" w:rsidRDefault="00397CED"/>
    <w:p w14:paraId="5FD8E3F3" w14:textId="77777777" w:rsidR="00397CED" w:rsidRDefault="00397CED"/>
    <w:p w14:paraId="1EADB81F" w14:textId="77777777" w:rsidR="00397CED" w:rsidRDefault="00397CED"/>
    <w:p w14:paraId="097D44BF" w14:textId="77777777" w:rsidR="00397CED" w:rsidRDefault="00397CED"/>
    <w:p w14:paraId="25C311CE" w14:textId="77777777" w:rsidR="00397CED" w:rsidRDefault="00397CED"/>
    <w:p w14:paraId="478ECB13" w14:textId="77777777" w:rsidR="00397CED" w:rsidRDefault="00397CED"/>
    <w:p w14:paraId="4C117D6E" w14:textId="77777777" w:rsidR="00397CED" w:rsidRDefault="00397CED"/>
    <w:p w14:paraId="5605C385" w14:textId="77777777" w:rsidR="00397CED" w:rsidRDefault="00397CED"/>
    <w:p w14:paraId="362AA7FF" w14:textId="77777777" w:rsidR="00397CED" w:rsidRDefault="00397CED"/>
    <w:p w14:paraId="1D7BC3F2" w14:textId="77777777" w:rsidR="00397CED" w:rsidRDefault="00397CED"/>
    <w:p w14:paraId="3018DA61" w14:textId="77777777" w:rsidR="00397CED" w:rsidRDefault="00397CED"/>
    <w:p w14:paraId="447E8F4F" w14:textId="77777777" w:rsidR="00397CED" w:rsidRDefault="00397CED"/>
    <w:p w14:paraId="464C9BE5" w14:textId="77777777" w:rsidR="00397CED" w:rsidRDefault="00397CED"/>
    <w:p w14:paraId="04058400" w14:textId="77777777" w:rsidR="00397CED" w:rsidRDefault="007C733A">
      <w:pPr>
        <w:tabs>
          <w:tab w:val="left" w:pos="3720"/>
        </w:tabs>
        <w:sectPr w:rsidR="00397CED">
          <w:footerReference w:type="default" r:id="rId27"/>
          <w:pgSz w:w="11906" w:h="16838"/>
          <w:pgMar w:top="851" w:right="1134" w:bottom="851" w:left="1418" w:header="0" w:footer="709" w:gutter="0"/>
          <w:cols w:space="708"/>
          <w:formProt w:val="0"/>
          <w:docGrid w:linePitch="360" w:charSpace="40960"/>
        </w:sectPr>
      </w:pPr>
      <w:r>
        <w:tab/>
      </w:r>
    </w:p>
    <w:p w14:paraId="62A5A560" w14:textId="77777777" w:rsidR="00397CED" w:rsidRDefault="007C733A">
      <w:pPr>
        <w:pStyle w:val="NormSHZ"/>
        <w:jc w:val="center"/>
      </w:pPr>
      <w:bookmarkStart w:id="2100" w:name="E"/>
      <w:bookmarkStart w:id="2101" w:name="bookmark0"/>
      <w:r>
        <w:rPr>
          <w:b/>
          <w:sz w:val="32"/>
        </w:rPr>
        <w:lastRenderedPageBreak/>
        <w:t xml:space="preserve">E - Sebehodnotící zpráva </w:t>
      </w:r>
      <w:bookmarkEnd w:id="2100"/>
      <w:r>
        <w:rPr>
          <w:b/>
          <w:sz w:val="32"/>
        </w:rPr>
        <w:t>pro akreditaci studijních programů</w:t>
      </w:r>
      <w:bookmarkEnd w:id="2101"/>
    </w:p>
    <w:sdt>
      <w:sdtPr>
        <w:rPr>
          <w:rFonts w:eastAsia="Times New Roman" w:cs="Times New Roman"/>
          <w:sz w:val="20"/>
          <w:szCs w:val="20"/>
          <w:lang w:val="cs-CZ" w:eastAsia="cs-CZ"/>
        </w:rPr>
        <w:id w:val="2143922206"/>
        <w:docPartObj>
          <w:docPartGallery w:val="Table of Contents"/>
          <w:docPartUnique/>
        </w:docPartObj>
      </w:sdtPr>
      <w:sdtContent>
        <w:p w14:paraId="07C6489E" w14:textId="77777777" w:rsidR="00397CED" w:rsidRDefault="007C733A">
          <w:pPr>
            <w:pStyle w:val="Nadpisobsahu"/>
            <w:ind w:left="0" w:firstLine="0"/>
            <w:rPr>
              <w:lang w:val="cs-CZ"/>
            </w:rPr>
          </w:pPr>
          <w:r>
            <w:rPr>
              <w:lang w:val="cs-CZ"/>
            </w:rPr>
            <w:t>Obsah</w:t>
          </w:r>
        </w:p>
        <w:p w14:paraId="5CDC88B9" w14:textId="1210F95E" w:rsidR="00397CED" w:rsidRDefault="007C733A">
          <w:pPr>
            <w:pStyle w:val="Obsah1"/>
          </w:pPr>
          <w:r>
            <w:fldChar w:fldCharType="begin"/>
          </w:r>
          <w:r>
            <w:rPr>
              <w:rStyle w:val="Odkaznarejstk"/>
            </w:rPr>
            <w:instrText xml:space="preserve"> TOC \o "1-3" \h</w:instrText>
          </w:r>
          <w:r>
            <w:rPr>
              <w:rStyle w:val="Odkaznarejstk"/>
            </w:rPr>
            <w:fldChar w:fldCharType="separate"/>
          </w:r>
          <w:r w:rsidR="004C78D3">
            <w:fldChar w:fldCharType="begin"/>
          </w:r>
          <w:r w:rsidR="004C78D3">
            <w:instrText xml:space="preserve"> HYPERLINK \l "_Toc121083429" \h </w:instrText>
          </w:r>
          <w:r w:rsidR="004C78D3">
            <w:fldChar w:fldCharType="separate"/>
          </w:r>
          <w:r>
            <w:rPr>
              <w:rStyle w:val="Odkaznarejstk"/>
            </w:rPr>
            <w:t>I.</w:t>
          </w:r>
          <w:r>
            <w:rPr>
              <w:rStyle w:val="Odkaznarejstk"/>
              <w:rFonts w:ascii="Calibri" w:hAnsi="Calibri"/>
              <w:b w:val="0"/>
              <w:color w:val="auto"/>
              <w:lang w:val="en-US" w:eastAsia="en-US"/>
            </w:rPr>
            <w:tab/>
          </w:r>
          <w:r>
            <w:rPr>
              <w:webHidden/>
            </w:rPr>
            <w:fldChar w:fldCharType="begin"/>
          </w:r>
          <w:r>
            <w:rPr>
              <w:webHidden/>
            </w:rPr>
            <w:instrText>PAGEREF _Toc121083429 \h</w:instrText>
          </w:r>
          <w:r>
            <w:rPr>
              <w:webHidden/>
            </w:rPr>
          </w:r>
          <w:r>
            <w:rPr>
              <w:webHidden/>
            </w:rPr>
            <w:fldChar w:fldCharType="separate"/>
          </w:r>
          <w:ins w:id="2102" w:author="Jiří Vojtěšek" w:date="2023-01-24T20:39:00Z">
            <w:r w:rsidR="008A5423">
              <w:rPr>
                <w:noProof/>
                <w:webHidden/>
              </w:rPr>
              <w:t>98</w:t>
            </w:r>
          </w:ins>
          <w:del w:id="2103" w:author="Jiří Vojtěšek" w:date="2023-01-24T20:39:00Z">
            <w:r w:rsidDel="008A5423">
              <w:rPr>
                <w:rStyle w:val="Odkaznarejstk"/>
                <w:noProof/>
              </w:rPr>
              <w:delText>Instituce</w:delText>
            </w:r>
            <w:r w:rsidDel="008A5423">
              <w:rPr>
                <w:rStyle w:val="Odkaznarejstk"/>
                <w:noProof/>
              </w:rPr>
              <w:tab/>
              <w:delText>91</w:delText>
            </w:r>
          </w:del>
          <w:r>
            <w:rPr>
              <w:webHidden/>
            </w:rPr>
            <w:fldChar w:fldCharType="end"/>
          </w:r>
          <w:r w:rsidR="004C78D3">
            <w:fldChar w:fldCharType="end"/>
          </w:r>
        </w:p>
        <w:p w14:paraId="13760B4F" w14:textId="303B4E83" w:rsidR="00397CED" w:rsidRDefault="004C78D3">
          <w:pPr>
            <w:pStyle w:val="Obsah2"/>
            <w:tabs>
              <w:tab w:val="right" w:leader="dot" w:pos="9344"/>
            </w:tabs>
          </w:pPr>
          <w:r>
            <w:fldChar w:fldCharType="begin"/>
          </w:r>
          <w:r>
            <w:instrText xml:space="preserve"> HYPERLINK \l "_Toc121083430" \h </w:instrText>
          </w:r>
          <w:r>
            <w:fldChar w:fldCharType="separate"/>
          </w:r>
          <w:r w:rsidR="007C733A">
            <w:rPr>
              <w:webHidden/>
            </w:rPr>
            <w:fldChar w:fldCharType="begin"/>
          </w:r>
          <w:r w:rsidR="007C733A">
            <w:rPr>
              <w:webHidden/>
            </w:rPr>
            <w:instrText>PAGEREF _Toc121083430 \h</w:instrText>
          </w:r>
          <w:r w:rsidR="007C733A">
            <w:rPr>
              <w:webHidden/>
            </w:rPr>
          </w:r>
          <w:r w:rsidR="007C733A">
            <w:rPr>
              <w:webHidden/>
            </w:rPr>
            <w:fldChar w:fldCharType="separate"/>
          </w:r>
          <w:ins w:id="2104" w:author="Jiří Vojtěšek" w:date="2023-01-24T20:39:00Z">
            <w:r w:rsidR="008A5423">
              <w:rPr>
                <w:noProof/>
                <w:webHidden/>
              </w:rPr>
              <w:t>98</w:t>
            </w:r>
          </w:ins>
          <w:del w:id="2105" w:author="Jiří Vojtěšek" w:date="2023-01-24T20:39:00Z">
            <w:r w:rsidR="007C733A" w:rsidDel="008A5423">
              <w:rPr>
                <w:rStyle w:val="Odkaznarejstk"/>
                <w:noProof/>
              </w:rPr>
              <w:delText>Působnost orgánů vysoké školy</w:delText>
            </w:r>
            <w:r w:rsidR="007C733A" w:rsidDel="008A5423">
              <w:rPr>
                <w:rStyle w:val="Odkaznarejstk"/>
                <w:noProof/>
              </w:rPr>
              <w:tab/>
              <w:delText>91</w:delText>
            </w:r>
          </w:del>
          <w:r w:rsidR="007C733A">
            <w:rPr>
              <w:webHidden/>
            </w:rPr>
            <w:fldChar w:fldCharType="end"/>
          </w:r>
          <w:r>
            <w:fldChar w:fldCharType="end"/>
          </w:r>
        </w:p>
        <w:p w14:paraId="329C90F8" w14:textId="6E3FB661" w:rsidR="00397CED" w:rsidRDefault="004C78D3">
          <w:pPr>
            <w:pStyle w:val="Obsah3"/>
            <w:tabs>
              <w:tab w:val="right" w:leader="dot" w:pos="9344"/>
            </w:tabs>
          </w:pPr>
          <w:r>
            <w:fldChar w:fldCharType="begin"/>
          </w:r>
          <w:r>
            <w:instrText xml:space="preserve"> HYPERLINK \l "_Toc121083431" \h </w:instrText>
          </w:r>
          <w:r>
            <w:fldChar w:fldCharType="separate"/>
          </w:r>
          <w:r w:rsidR="007C733A">
            <w:rPr>
              <w:webHidden/>
            </w:rPr>
            <w:fldChar w:fldCharType="begin"/>
          </w:r>
          <w:r w:rsidR="007C733A">
            <w:rPr>
              <w:webHidden/>
            </w:rPr>
            <w:instrText>PAGEREF _Toc121083431 \h</w:instrText>
          </w:r>
          <w:r w:rsidR="007C733A">
            <w:rPr>
              <w:webHidden/>
            </w:rPr>
          </w:r>
          <w:r w:rsidR="007C733A">
            <w:rPr>
              <w:webHidden/>
            </w:rPr>
            <w:fldChar w:fldCharType="separate"/>
          </w:r>
          <w:ins w:id="2106" w:author="Jiří Vojtěšek" w:date="2023-01-24T20:39:00Z">
            <w:r w:rsidR="008A5423">
              <w:rPr>
                <w:noProof/>
                <w:webHidden/>
              </w:rPr>
              <w:t>98</w:t>
            </w:r>
          </w:ins>
          <w:del w:id="2107" w:author="Jiří Vojtěšek" w:date="2023-01-24T20:39:00Z">
            <w:r w:rsidR="007C733A" w:rsidDel="008A5423">
              <w:rPr>
                <w:rStyle w:val="Odkaznarejstk"/>
                <w:noProof/>
              </w:rPr>
              <w:delText>Standardy 1.1-1.2</w:delText>
            </w:r>
            <w:r w:rsidR="007C733A" w:rsidDel="008A5423">
              <w:rPr>
                <w:rStyle w:val="Odkaznarejstk"/>
                <w:noProof/>
              </w:rPr>
              <w:tab/>
              <w:delText>91</w:delText>
            </w:r>
          </w:del>
          <w:r w:rsidR="007C733A">
            <w:rPr>
              <w:webHidden/>
            </w:rPr>
            <w:fldChar w:fldCharType="end"/>
          </w:r>
          <w:r>
            <w:fldChar w:fldCharType="end"/>
          </w:r>
        </w:p>
        <w:p w14:paraId="3B724792" w14:textId="1D448952" w:rsidR="00397CED" w:rsidRDefault="004C78D3">
          <w:pPr>
            <w:pStyle w:val="Obsah2"/>
            <w:tabs>
              <w:tab w:val="right" w:leader="dot" w:pos="9344"/>
            </w:tabs>
          </w:pPr>
          <w:r>
            <w:fldChar w:fldCharType="begin"/>
          </w:r>
          <w:r>
            <w:instrText xml:space="preserve"> HYPERLINK \l "_Toc121083432" \h </w:instrText>
          </w:r>
          <w:r>
            <w:fldChar w:fldCharType="separate"/>
          </w:r>
          <w:r w:rsidR="007C733A">
            <w:rPr>
              <w:webHidden/>
            </w:rPr>
            <w:fldChar w:fldCharType="begin"/>
          </w:r>
          <w:r w:rsidR="007C733A">
            <w:rPr>
              <w:webHidden/>
            </w:rPr>
            <w:instrText>PAGEREF _Toc121083432 \h</w:instrText>
          </w:r>
          <w:r w:rsidR="007C733A">
            <w:rPr>
              <w:webHidden/>
            </w:rPr>
          </w:r>
          <w:r w:rsidR="007C733A">
            <w:rPr>
              <w:webHidden/>
            </w:rPr>
            <w:fldChar w:fldCharType="separate"/>
          </w:r>
          <w:ins w:id="2108" w:author="Jiří Vojtěšek" w:date="2023-01-24T20:39:00Z">
            <w:r w:rsidR="008A5423">
              <w:rPr>
                <w:noProof/>
                <w:webHidden/>
              </w:rPr>
              <w:t>98</w:t>
            </w:r>
          </w:ins>
          <w:del w:id="2109" w:author="Jiří Vojtěšek" w:date="2023-01-24T20:39:00Z">
            <w:r w:rsidR="007C733A" w:rsidDel="008A5423">
              <w:rPr>
                <w:rStyle w:val="Odkaznarejstk"/>
                <w:noProof/>
              </w:rPr>
              <w:delText>Vnitřní systém zajišťování kvality</w:delText>
            </w:r>
            <w:r w:rsidR="007C733A" w:rsidDel="008A5423">
              <w:rPr>
                <w:rStyle w:val="Odkaznarejstk"/>
                <w:noProof/>
              </w:rPr>
              <w:tab/>
              <w:delText>91</w:delText>
            </w:r>
          </w:del>
          <w:r w:rsidR="007C733A">
            <w:rPr>
              <w:webHidden/>
            </w:rPr>
            <w:fldChar w:fldCharType="end"/>
          </w:r>
          <w:r>
            <w:fldChar w:fldCharType="end"/>
          </w:r>
        </w:p>
        <w:p w14:paraId="2A307ED6" w14:textId="6954DFC9" w:rsidR="00397CED" w:rsidRDefault="004C78D3">
          <w:pPr>
            <w:pStyle w:val="Obsah3"/>
            <w:tabs>
              <w:tab w:val="right" w:leader="dot" w:pos="9344"/>
            </w:tabs>
          </w:pPr>
          <w:r>
            <w:fldChar w:fldCharType="begin"/>
          </w:r>
          <w:r>
            <w:instrText xml:space="preserve"> HYPERLINK \l "_Toc121083433" \h </w:instrText>
          </w:r>
          <w:r>
            <w:fldChar w:fldCharType="separate"/>
          </w:r>
          <w:r w:rsidR="007C733A">
            <w:rPr>
              <w:webHidden/>
            </w:rPr>
            <w:fldChar w:fldCharType="begin"/>
          </w:r>
          <w:r w:rsidR="007C733A">
            <w:rPr>
              <w:webHidden/>
            </w:rPr>
            <w:instrText>PAGEREF _Toc121083433 \h</w:instrText>
          </w:r>
          <w:r w:rsidR="007C733A">
            <w:rPr>
              <w:webHidden/>
            </w:rPr>
          </w:r>
          <w:r w:rsidR="007C733A">
            <w:rPr>
              <w:webHidden/>
            </w:rPr>
            <w:fldChar w:fldCharType="separate"/>
          </w:r>
          <w:ins w:id="2110" w:author="Jiří Vojtěšek" w:date="2023-01-24T20:39:00Z">
            <w:r w:rsidR="008A5423">
              <w:rPr>
                <w:noProof/>
                <w:webHidden/>
              </w:rPr>
              <w:t>98</w:t>
            </w:r>
          </w:ins>
          <w:del w:id="2111" w:author="Jiří Vojtěšek" w:date="2023-01-24T20:39:00Z">
            <w:r w:rsidR="007C733A" w:rsidDel="008A5423">
              <w:rPr>
                <w:rStyle w:val="Odkaznarejstk"/>
                <w:noProof/>
              </w:rPr>
              <w:delText>Standard 1.3 Vymezení pravomoci a odpovědnost za kvalitu</w:delText>
            </w:r>
            <w:r w:rsidR="007C733A" w:rsidDel="008A5423">
              <w:rPr>
                <w:rStyle w:val="Odkaznarejstk"/>
                <w:noProof/>
              </w:rPr>
              <w:tab/>
              <w:delText>91</w:delText>
            </w:r>
          </w:del>
          <w:r w:rsidR="007C733A">
            <w:rPr>
              <w:webHidden/>
            </w:rPr>
            <w:fldChar w:fldCharType="end"/>
          </w:r>
          <w:r>
            <w:fldChar w:fldCharType="end"/>
          </w:r>
        </w:p>
        <w:p w14:paraId="217EA692" w14:textId="781A096B" w:rsidR="00397CED" w:rsidRDefault="004C78D3">
          <w:pPr>
            <w:pStyle w:val="Obsah3"/>
            <w:tabs>
              <w:tab w:val="right" w:leader="dot" w:pos="9344"/>
            </w:tabs>
          </w:pPr>
          <w:r>
            <w:fldChar w:fldCharType="begin"/>
          </w:r>
          <w:r>
            <w:instrText xml:space="preserve"> HYPERLINK \l "_Toc121083434" \h </w:instrText>
          </w:r>
          <w:r>
            <w:fldChar w:fldCharType="separate"/>
          </w:r>
          <w:r w:rsidR="007C733A">
            <w:rPr>
              <w:webHidden/>
            </w:rPr>
            <w:fldChar w:fldCharType="begin"/>
          </w:r>
          <w:r w:rsidR="007C733A">
            <w:rPr>
              <w:webHidden/>
            </w:rPr>
            <w:instrText>PAGEREF _Toc121083434 \h</w:instrText>
          </w:r>
          <w:r w:rsidR="007C733A">
            <w:rPr>
              <w:webHidden/>
            </w:rPr>
          </w:r>
          <w:r w:rsidR="007C733A">
            <w:rPr>
              <w:webHidden/>
            </w:rPr>
            <w:fldChar w:fldCharType="separate"/>
          </w:r>
          <w:ins w:id="2112" w:author="Jiří Vojtěšek" w:date="2023-01-24T20:39:00Z">
            <w:r w:rsidR="008A5423">
              <w:rPr>
                <w:noProof/>
                <w:webHidden/>
              </w:rPr>
              <w:t>98</w:t>
            </w:r>
          </w:ins>
          <w:del w:id="2113" w:author="Jiří Vojtěšek" w:date="2023-01-24T20:39:00Z">
            <w:r w:rsidR="007C733A" w:rsidDel="008A5423">
              <w:rPr>
                <w:rStyle w:val="Odkaznarejstk"/>
                <w:noProof/>
              </w:rPr>
              <w:delText>Standard 1.4 Procesy vzniku a úprav studijních programů</w:delText>
            </w:r>
            <w:r w:rsidR="007C733A" w:rsidDel="008A5423">
              <w:rPr>
                <w:rStyle w:val="Odkaznarejstk"/>
                <w:noProof/>
              </w:rPr>
              <w:tab/>
              <w:delText>91</w:delText>
            </w:r>
          </w:del>
          <w:r w:rsidR="007C733A">
            <w:rPr>
              <w:webHidden/>
            </w:rPr>
            <w:fldChar w:fldCharType="end"/>
          </w:r>
          <w:r>
            <w:fldChar w:fldCharType="end"/>
          </w:r>
        </w:p>
        <w:p w14:paraId="12C8E5D1" w14:textId="19E84130" w:rsidR="00397CED" w:rsidRDefault="004C78D3">
          <w:pPr>
            <w:pStyle w:val="Obsah3"/>
            <w:tabs>
              <w:tab w:val="right" w:leader="dot" w:pos="9344"/>
            </w:tabs>
          </w:pPr>
          <w:r>
            <w:fldChar w:fldCharType="begin"/>
          </w:r>
          <w:r>
            <w:instrText xml:space="preserve"> HYPERLINK \l "_Toc121083435" \h </w:instrText>
          </w:r>
          <w:r>
            <w:fldChar w:fldCharType="separate"/>
          </w:r>
          <w:r w:rsidR="007C733A">
            <w:rPr>
              <w:webHidden/>
            </w:rPr>
            <w:fldChar w:fldCharType="begin"/>
          </w:r>
          <w:r w:rsidR="007C733A">
            <w:rPr>
              <w:webHidden/>
            </w:rPr>
            <w:instrText>PAGEREF _Toc121083435 \h</w:instrText>
          </w:r>
          <w:r w:rsidR="007C733A">
            <w:rPr>
              <w:webHidden/>
            </w:rPr>
          </w:r>
          <w:r w:rsidR="007C733A">
            <w:rPr>
              <w:webHidden/>
            </w:rPr>
            <w:fldChar w:fldCharType="separate"/>
          </w:r>
          <w:ins w:id="2114" w:author="Jiří Vojtěšek" w:date="2023-01-24T20:39:00Z">
            <w:r w:rsidR="008A5423">
              <w:rPr>
                <w:noProof/>
                <w:webHidden/>
              </w:rPr>
              <w:t>98</w:t>
            </w:r>
          </w:ins>
          <w:del w:id="2115" w:author="Jiří Vojtěšek" w:date="2023-01-24T20:39:00Z">
            <w:r w:rsidR="007C733A" w:rsidDel="008A5423">
              <w:rPr>
                <w:rStyle w:val="Odkaznarejstk"/>
                <w:noProof/>
              </w:rPr>
              <w:delText>Standard 1.5 Principy a systém uznávání zahraničního vzdělávání pro přijetí ke studiu</w:delText>
            </w:r>
            <w:r w:rsidR="007C733A" w:rsidDel="008A5423">
              <w:rPr>
                <w:rStyle w:val="Odkaznarejstk"/>
                <w:noProof/>
              </w:rPr>
              <w:tab/>
              <w:delText>91</w:delText>
            </w:r>
          </w:del>
          <w:r w:rsidR="007C733A">
            <w:rPr>
              <w:webHidden/>
            </w:rPr>
            <w:fldChar w:fldCharType="end"/>
          </w:r>
          <w:r>
            <w:fldChar w:fldCharType="end"/>
          </w:r>
        </w:p>
        <w:p w14:paraId="40252DEF" w14:textId="7E1996E4" w:rsidR="00397CED" w:rsidRDefault="004C78D3">
          <w:pPr>
            <w:pStyle w:val="Obsah3"/>
            <w:tabs>
              <w:tab w:val="right" w:leader="dot" w:pos="9344"/>
            </w:tabs>
          </w:pPr>
          <w:r>
            <w:fldChar w:fldCharType="begin"/>
          </w:r>
          <w:r>
            <w:instrText xml:space="preserve"> HYPERLINK \l "_Toc121083436" \h </w:instrText>
          </w:r>
          <w:r>
            <w:fldChar w:fldCharType="separate"/>
          </w:r>
          <w:r w:rsidR="007C733A">
            <w:rPr>
              <w:webHidden/>
            </w:rPr>
            <w:fldChar w:fldCharType="begin"/>
          </w:r>
          <w:r w:rsidR="007C733A">
            <w:rPr>
              <w:webHidden/>
            </w:rPr>
            <w:instrText>PAGEREF _Toc121083436 \h</w:instrText>
          </w:r>
          <w:r w:rsidR="007C733A">
            <w:rPr>
              <w:webHidden/>
            </w:rPr>
          </w:r>
          <w:r w:rsidR="007C733A">
            <w:rPr>
              <w:webHidden/>
            </w:rPr>
            <w:fldChar w:fldCharType="separate"/>
          </w:r>
          <w:ins w:id="2116" w:author="Jiří Vojtěšek" w:date="2023-01-24T20:39:00Z">
            <w:r w:rsidR="008A5423">
              <w:rPr>
                <w:noProof/>
                <w:webHidden/>
              </w:rPr>
              <w:t>99</w:t>
            </w:r>
          </w:ins>
          <w:del w:id="2117" w:author="Jiří Vojtěšek" w:date="2023-01-24T20:39:00Z">
            <w:r w:rsidR="007C733A" w:rsidDel="008A5423">
              <w:rPr>
                <w:rStyle w:val="Odkaznarejstk"/>
                <w:noProof/>
              </w:rPr>
              <w:delText>Standard 1.6 Vedení kvalifikačních a rigorózních prací</w:delText>
            </w:r>
            <w:r w:rsidR="007C733A" w:rsidDel="008A5423">
              <w:rPr>
                <w:rStyle w:val="Odkaznarejstk"/>
                <w:noProof/>
              </w:rPr>
              <w:tab/>
              <w:delText>92</w:delText>
            </w:r>
          </w:del>
          <w:r w:rsidR="007C733A">
            <w:rPr>
              <w:webHidden/>
            </w:rPr>
            <w:fldChar w:fldCharType="end"/>
          </w:r>
          <w:r>
            <w:fldChar w:fldCharType="end"/>
          </w:r>
        </w:p>
        <w:p w14:paraId="6D600DB4" w14:textId="36BE9B78" w:rsidR="00397CED" w:rsidRDefault="004C78D3">
          <w:pPr>
            <w:pStyle w:val="Obsah3"/>
            <w:tabs>
              <w:tab w:val="right" w:leader="dot" w:pos="9344"/>
            </w:tabs>
          </w:pPr>
          <w:r>
            <w:fldChar w:fldCharType="begin"/>
          </w:r>
          <w:r>
            <w:instrText xml:space="preserve"> HYPERLINK \l "_Toc121083437" \h </w:instrText>
          </w:r>
          <w:r>
            <w:fldChar w:fldCharType="separate"/>
          </w:r>
          <w:r w:rsidR="007C733A">
            <w:rPr>
              <w:webHidden/>
            </w:rPr>
            <w:fldChar w:fldCharType="begin"/>
          </w:r>
          <w:r w:rsidR="007C733A">
            <w:rPr>
              <w:webHidden/>
            </w:rPr>
            <w:instrText>PAGEREF _Toc121083437 \h</w:instrText>
          </w:r>
          <w:r w:rsidR="007C733A">
            <w:rPr>
              <w:webHidden/>
            </w:rPr>
          </w:r>
          <w:r w:rsidR="007C733A">
            <w:rPr>
              <w:webHidden/>
            </w:rPr>
            <w:fldChar w:fldCharType="separate"/>
          </w:r>
          <w:ins w:id="2118" w:author="Jiří Vojtěšek" w:date="2023-01-24T20:39:00Z">
            <w:r w:rsidR="008A5423">
              <w:rPr>
                <w:noProof/>
                <w:webHidden/>
              </w:rPr>
              <w:t>99</w:t>
            </w:r>
          </w:ins>
          <w:del w:id="2119" w:author="Jiří Vojtěšek" w:date="2023-01-24T20:39:00Z">
            <w:r w:rsidR="007C733A" w:rsidDel="008A5423">
              <w:rPr>
                <w:rStyle w:val="Odkaznarejstk"/>
                <w:noProof/>
              </w:rPr>
              <w:delText>Standard 1.7 Procesy zpětné vazby při hodnocení kvality</w:delText>
            </w:r>
            <w:r w:rsidR="007C733A" w:rsidDel="008A5423">
              <w:rPr>
                <w:rStyle w:val="Odkaznarejstk"/>
                <w:noProof/>
              </w:rPr>
              <w:tab/>
              <w:delText>92</w:delText>
            </w:r>
          </w:del>
          <w:r w:rsidR="007C733A">
            <w:rPr>
              <w:webHidden/>
            </w:rPr>
            <w:fldChar w:fldCharType="end"/>
          </w:r>
          <w:r>
            <w:fldChar w:fldCharType="end"/>
          </w:r>
        </w:p>
        <w:p w14:paraId="18FA911A" w14:textId="495F2123" w:rsidR="00397CED" w:rsidRDefault="004C78D3">
          <w:pPr>
            <w:pStyle w:val="Obsah3"/>
            <w:tabs>
              <w:tab w:val="right" w:leader="dot" w:pos="9344"/>
            </w:tabs>
          </w:pPr>
          <w:r>
            <w:fldChar w:fldCharType="begin"/>
          </w:r>
          <w:r>
            <w:instrText xml:space="preserve"> HYPERLINK \l "_Toc121083438" \h </w:instrText>
          </w:r>
          <w:r>
            <w:fldChar w:fldCharType="separate"/>
          </w:r>
          <w:r w:rsidR="007C733A">
            <w:rPr>
              <w:webHidden/>
            </w:rPr>
            <w:fldChar w:fldCharType="begin"/>
          </w:r>
          <w:r w:rsidR="007C733A">
            <w:rPr>
              <w:webHidden/>
            </w:rPr>
            <w:instrText>PAGEREF _Toc121083438 \h</w:instrText>
          </w:r>
          <w:r w:rsidR="007C733A">
            <w:rPr>
              <w:webHidden/>
            </w:rPr>
          </w:r>
          <w:r w:rsidR="007C733A">
            <w:rPr>
              <w:webHidden/>
            </w:rPr>
            <w:fldChar w:fldCharType="separate"/>
          </w:r>
          <w:ins w:id="2120" w:author="Jiří Vojtěšek" w:date="2023-01-24T20:39:00Z">
            <w:r w:rsidR="008A5423">
              <w:rPr>
                <w:noProof/>
                <w:webHidden/>
              </w:rPr>
              <w:t>99</w:t>
            </w:r>
          </w:ins>
          <w:del w:id="2121" w:author="Jiří Vojtěšek" w:date="2023-01-24T20:39:00Z">
            <w:r w:rsidR="007C733A" w:rsidDel="008A5423">
              <w:rPr>
                <w:rStyle w:val="Odkaznarejstk"/>
                <w:noProof/>
              </w:rPr>
              <w:delText>Standard 1.8 Sledování úspěšnosti uchazečů o studium, studentů a uplatnitelnosti absolventů</w:delText>
            </w:r>
            <w:r w:rsidR="007C733A" w:rsidDel="008A5423">
              <w:rPr>
                <w:rStyle w:val="Odkaznarejstk"/>
                <w:noProof/>
              </w:rPr>
              <w:tab/>
              <w:delText>92</w:delText>
            </w:r>
          </w:del>
          <w:r w:rsidR="007C733A">
            <w:rPr>
              <w:webHidden/>
            </w:rPr>
            <w:fldChar w:fldCharType="end"/>
          </w:r>
          <w:r>
            <w:fldChar w:fldCharType="end"/>
          </w:r>
        </w:p>
        <w:p w14:paraId="5F9D5CB3" w14:textId="61870DAF" w:rsidR="00397CED" w:rsidRDefault="004C78D3">
          <w:pPr>
            <w:pStyle w:val="Obsah2"/>
            <w:tabs>
              <w:tab w:val="right" w:leader="dot" w:pos="9344"/>
            </w:tabs>
          </w:pPr>
          <w:r>
            <w:fldChar w:fldCharType="begin"/>
          </w:r>
          <w:r>
            <w:instrText xml:space="preserve"> HYPERLINK \l "_Toc121083439" \h </w:instrText>
          </w:r>
          <w:r>
            <w:fldChar w:fldCharType="separate"/>
          </w:r>
          <w:r w:rsidR="007C733A">
            <w:rPr>
              <w:webHidden/>
            </w:rPr>
            <w:fldChar w:fldCharType="begin"/>
          </w:r>
          <w:r w:rsidR="007C733A">
            <w:rPr>
              <w:webHidden/>
            </w:rPr>
            <w:instrText>PAGEREF _Toc121083439 \h</w:instrText>
          </w:r>
          <w:r w:rsidR="007C733A">
            <w:rPr>
              <w:webHidden/>
            </w:rPr>
          </w:r>
          <w:r w:rsidR="007C733A">
            <w:rPr>
              <w:webHidden/>
            </w:rPr>
            <w:fldChar w:fldCharType="separate"/>
          </w:r>
          <w:ins w:id="2122" w:author="Jiří Vojtěšek" w:date="2023-01-24T20:39:00Z">
            <w:r w:rsidR="008A5423">
              <w:rPr>
                <w:noProof/>
                <w:webHidden/>
              </w:rPr>
              <w:t>100</w:t>
            </w:r>
          </w:ins>
          <w:del w:id="2123" w:author="Jiří Vojtěšek" w:date="2023-01-24T20:39:00Z">
            <w:r w:rsidR="007C733A" w:rsidDel="008A5423">
              <w:rPr>
                <w:rStyle w:val="Odkaznarejstk"/>
                <w:noProof/>
              </w:rPr>
              <w:delText>Vzdělávací a tvůrčí činnost</w:delText>
            </w:r>
            <w:r w:rsidR="007C733A" w:rsidDel="008A5423">
              <w:rPr>
                <w:rStyle w:val="Odkaznarejstk"/>
                <w:noProof/>
              </w:rPr>
              <w:tab/>
              <w:delText>93</w:delText>
            </w:r>
          </w:del>
          <w:r w:rsidR="007C733A">
            <w:rPr>
              <w:webHidden/>
            </w:rPr>
            <w:fldChar w:fldCharType="end"/>
          </w:r>
          <w:r>
            <w:fldChar w:fldCharType="end"/>
          </w:r>
        </w:p>
        <w:p w14:paraId="32FA1918" w14:textId="1524E7D7" w:rsidR="00397CED" w:rsidRDefault="004C78D3">
          <w:pPr>
            <w:pStyle w:val="Obsah3"/>
            <w:tabs>
              <w:tab w:val="right" w:leader="dot" w:pos="9344"/>
            </w:tabs>
          </w:pPr>
          <w:r>
            <w:fldChar w:fldCharType="begin"/>
          </w:r>
          <w:r>
            <w:instrText xml:space="preserve"> HYPERLINK \l "_Toc121083440" \h </w:instrText>
          </w:r>
          <w:r>
            <w:fldChar w:fldCharType="separate"/>
          </w:r>
          <w:r w:rsidR="007C733A">
            <w:rPr>
              <w:webHidden/>
            </w:rPr>
            <w:fldChar w:fldCharType="begin"/>
          </w:r>
          <w:r w:rsidR="007C733A">
            <w:rPr>
              <w:webHidden/>
            </w:rPr>
            <w:instrText>PAGEREF _Toc121083440 \h</w:instrText>
          </w:r>
          <w:r w:rsidR="007C733A">
            <w:rPr>
              <w:webHidden/>
            </w:rPr>
          </w:r>
          <w:r w:rsidR="007C733A">
            <w:rPr>
              <w:webHidden/>
            </w:rPr>
            <w:fldChar w:fldCharType="separate"/>
          </w:r>
          <w:ins w:id="2124" w:author="Jiří Vojtěšek" w:date="2023-01-24T20:39:00Z">
            <w:r w:rsidR="008A5423">
              <w:rPr>
                <w:noProof/>
                <w:webHidden/>
              </w:rPr>
              <w:t>100</w:t>
            </w:r>
          </w:ins>
          <w:del w:id="2125" w:author="Jiří Vojtěšek" w:date="2023-01-24T20:39:00Z">
            <w:r w:rsidR="007C733A" w:rsidDel="008A5423">
              <w:rPr>
                <w:rStyle w:val="Odkaznarejstk"/>
                <w:noProof/>
              </w:rPr>
              <w:delText>Standard 1.9 Mezinárodní rozměr a aplikace soudobého stavu poznání</w:delText>
            </w:r>
            <w:r w:rsidR="007C733A" w:rsidDel="008A5423">
              <w:rPr>
                <w:rStyle w:val="Odkaznarejstk"/>
                <w:noProof/>
              </w:rPr>
              <w:tab/>
              <w:delText>93</w:delText>
            </w:r>
          </w:del>
          <w:r w:rsidR="007C733A">
            <w:rPr>
              <w:webHidden/>
            </w:rPr>
            <w:fldChar w:fldCharType="end"/>
          </w:r>
          <w:r>
            <w:fldChar w:fldCharType="end"/>
          </w:r>
        </w:p>
        <w:p w14:paraId="3FA16DEF" w14:textId="43DEE0D9" w:rsidR="00397CED" w:rsidRDefault="004C78D3">
          <w:pPr>
            <w:pStyle w:val="Obsah3"/>
            <w:tabs>
              <w:tab w:val="right" w:leader="dot" w:pos="9344"/>
            </w:tabs>
          </w:pPr>
          <w:r>
            <w:fldChar w:fldCharType="begin"/>
          </w:r>
          <w:r>
            <w:instrText xml:space="preserve"> HYPERLINK \l "_Toc121083441" \h </w:instrText>
          </w:r>
          <w:r>
            <w:fldChar w:fldCharType="separate"/>
          </w:r>
          <w:r w:rsidR="007C733A">
            <w:rPr>
              <w:webHidden/>
            </w:rPr>
            <w:fldChar w:fldCharType="begin"/>
          </w:r>
          <w:r w:rsidR="007C733A">
            <w:rPr>
              <w:webHidden/>
            </w:rPr>
            <w:instrText>PAGEREF _Toc121083441 \h</w:instrText>
          </w:r>
          <w:r w:rsidR="007C733A">
            <w:rPr>
              <w:webHidden/>
            </w:rPr>
          </w:r>
          <w:r w:rsidR="007C733A">
            <w:rPr>
              <w:webHidden/>
            </w:rPr>
            <w:fldChar w:fldCharType="separate"/>
          </w:r>
          <w:ins w:id="2126" w:author="Jiří Vojtěšek" w:date="2023-01-24T20:39:00Z">
            <w:r w:rsidR="008A5423">
              <w:rPr>
                <w:noProof/>
                <w:webHidden/>
              </w:rPr>
              <w:t>100</w:t>
            </w:r>
          </w:ins>
          <w:del w:id="2127" w:author="Jiří Vojtěšek" w:date="2023-01-24T20:39:00Z">
            <w:r w:rsidR="007C733A" w:rsidDel="008A5423">
              <w:rPr>
                <w:rStyle w:val="Odkaznarejstk"/>
                <w:noProof/>
              </w:rPr>
              <w:delText>Standard 1.10 Spolupráce s praxí při uskutečňování studijních programů</w:delText>
            </w:r>
            <w:r w:rsidR="007C733A" w:rsidDel="008A5423">
              <w:rPr>
                <w:rStyle w:val="Odkaznarejstk"/>
                <w:noProof/>
              </w:rPr>
              <w:tab/>
              <w:delText>93</w:delText>
            </w:r>
          </w:del>
          <w:r w:rsidR="007C733A">
            <w:rPr>
              <w:webHidden/>
            </w:rPr>
            <w:fldChar w:fldCharType="end"/>
          </w:r>
          <w:r>
            <w:fldChar w:fldCharType="end"/>
          </w:r>
        </w:p>
        <w:p w14:paraId="2F0336DA" w14:textId="5864B215" w:rsidR="00397CED" w:rsidRDefault="004C78D3">
          <w:pPr>
            <w:pStyle w:val="Obsah3"/>
            <w:tabs>
              <w:tab w:val="right" w:leader="dot" w:pos="9344"/>
            </w:tabs>
          </w:pPr>
          <w:r>
            <w:fldChar w:fldCharType="begin"/>
          </w:r>
          <w:r>
            <w:instrText xml:space="preserve"> HYPERLINK \l "_Toc121083442" \h </w:instrText>
          </w:r>
          <w:r>
            <w:fldChar w:fldCharType="separate"/>
          </w:r>
          <w:r w:rsidR="007C733A">
            <w:rPr>
              <w:webHidden/>
            </w:rPr>
            <w:fldChar w:fldCharType="begin"/>
          </w:r>
          <w:r w:rsidR="007C733A">
            <w:rPr>
              <w:webHidden/>
            </w:rPr>
            <w:instrText>PAGEREF _Toc121083442 \h</w:instrText>
          </w:r>
          <w:r w:rsidR="007C733A">
            <w:rPr>
              <w:webHidden/>
            </w:rPr>
          </w:r>
          <w:r w:rsidR="007C733A">
            <w:rPr>
              <w:webHidden/>
            </w:rPr>
            <w:fldChar w:fldCharType="separate"/>
          </w:r>
          <w:ins w:id="2128" w:author="Jiří Vojtěšek" w:date="2023-01-24T20:39:00Z">
            <w:r w:rsidR="008A5423">
              <w:rPr>
                <w:noProof/>
                <w:webHidden/>
              </w:rPr>
              <w:t>101</w:t>
            </w:r>
          </w:ins>
          <w:del w:id="2129" w:author="Jiří Vojtěšek" w:date="2023-01-24T20:39:00Z">
            <w:r w:rsidR="007C733A" w:rsidDel="008A5423">
              <w:rPr>
                <w:rStyle w:val="Odkaznarejstk"/>
                <w:noProof/>
              </w:rPr>
              <w:delText>Standard 1.11 Spolupráce s praxí při tvorbě studijních programů</w:delText>
            </w:r>
            <w:r w:rsidR="007C733A" w:rsidDel="008A5423">
              <w:rPr>
                <w:rStyle w:val="Odkaznarejstk"/>
                <w:noProof/>
              </w:rPr>
              <w:tab/>
              <w:delText>94</w:delText>
            </w:r>
          </w:del>
          <w:r w:rsidR="007C733A">
            <w:rPr>
              <w:webHidden/>
            </w:rPr>
            <w:fldChar w:fldCharType="end"/>
          </w:r>
          <w:r>
            <w:fldChar w:fldCharType="end"/>
          </w:r>
        </w:p>
        <w:p w14:paraId="295C188C" w14:textId="2A10B3E2" w:rsidR="00397CED" w:rsidRDefault="004C78D3">
          <w:pPr>
            <w:pStyle w:val="Obsah2"/>
            <w:tabs>
              <w:tab w:val="right" w:leader="dot" w:pos="9344"/>
            </w:tabs>
          </w:pPr>
          <w:r>
            <w:fldChar w:fldCharType="begin"/>
          </w:r>
          <w:r>
            <w:instrText xml:space="preserve"> HYPERLINK \l "_Toc121083443" \h </w:instrText>
          </w:r>
          <w:r>
            <w:fldChar w:fldCharType="separate"/>
          </w:r>
          <w:r w:rsidR="007C733A">
            <w:rPr>
              <w:webHidden/>
            </w:rPr>
            <w:fldChar w:fldCharType="begin"/>
          </w:r>
          <w:r w:rsidR="007C733A">
            <w:rPr>
              <w:webHidden/>
            </w:rPr>
            <w:instrText>PAGEREF _Toc121083443 \h</w:instrText>
          </w:r>
          <w:r w:rsidR="007C733A">
            <w:rPr>
              <w:webHidden/>
            </w:rPr>
          </w:r>
          <w:r w:rsidR="007C733A">
            <w:rPr>
              <w:webHidden/>
            </w:rPr>
            <w:fldChar w:fldCharType="separate"/>
          </w:r>
          <w:ins w:id="2130" w:author="Jiří Vojtěšek" w:date="2023-01-24T20:39:00Z">
            <w:r w:rsidR="008A5423">
              <w:rPr>
                <w:noProof/>
                <w:webHidden/>
              </w:rPr>
              <w:t>102</w:t>
            </w:r>
          </w:ins>
          <w:del w:id="2131" w:author="Jiří Vojtěšek" w:date="2023-01-24T20:39:00Z">
            <w:r w:rsidR="007C733A" w:rsidDel="008A5423">
              <w:rPr>
                <w:rStyle w:val="Odkaznarejstk"/>
                <w:noProof/>
              </w:rPr>
              <w:delText>Podpůrné zdroje a administrativa</w:delText>
            </w:r>
            <w:r w:rsidR="007C733A" w:rsidDel="008A5423">
              <w:rPr>
                <w:rStyle w:val="Odkaznarejstk"/>
                <w:noProof/>
              </w:rPr>
              <w:tab/>
              <w:delText>94</w:delText>
            </w:r>
          </w:del>
          <w:r w:rsidR="007C733A">
            <w:rPr>
              <w:webHidden/>
            </w:rPr>
            <w:fldChar w:fldCharType="end"/>
          </w:r>
          <w:r>
            <w:fldChar w:fldCharType="end"/>
          </w:r>
        </w:p>
        <w:p w14:paraId="4D26740C" w14:textId="5DD1C04A" w:rsidR="00397CED" w:rsidRDefault="004C78D3">
          <w:pPr>
            <w:pStyle w:val="Obsah3"/>
            <w:tabs>
              <w:tab w:val="right" w:leader="dot" w:pos="9344"/>
            </w:tabs>
          </w:pPr>
          <w:r>
            <w:fldChar w:fldCharType="begin"/>
          </w:r>
          <w:r>
            <w:instrText xml:space="preserve"> HYPERLINK \l "_Toc121083444" \h </w:instrText>
          </w:r>
          <w:r>
            <w:fldChar w:fldCharType="separate"/>
          </w:r>
          <w:r w:rsidR="007C733A">
            <w:rPr>
              <w:webHidden/>
            </w:rPr>
            <w:fldChar w:fldCharType="begin"/>
          </w:r>
          <w:r w:rsidR="007C733A">
            <w:rPr>
              <w:webHidden/>
            </w:rPr>
            <w:instrText>PAGEREF _Toc121083444 \h</w:instrText>
          </w:r>
          <w:r w:rsidR="007C733A">
            <w:rPr>
              <w:webHidden/>
            </w:rPr>
          </w:r>
          <w:r w:rsidR="007C733A">
            <w:rPr>
              <w:webHidden/>
            </w:rPr>
            <w:fldChar w:fldCharType="separate"/>
          </w:r>
          <w:ins w:id="2132" w:author="Jiří Vojtěšek" w:date="2023-01-24T20:39:00Z">
            <w:r w:rsidR="008A5423">
              <w:rPr>
                <w:noProof/>
                <w:webHidden/>
              </w:rPr>
              <w:t>102</w:t>
            </w:r>
          </w:ins>
          <w:del w:id="2133" w:author="Jiří Vojtěšek" w:date="2023-01-24T20:39:00Z">
            <w:r w:rsidR="007C733A" w:rsidDel="008A5423">
              <w:rPr>
                <w:rStyle w:val="Odkaznarejstk"/>
                <w:noProof/>
              </w:rPr>
              <w:delText>Standard 1.12 Informační systém</w:delText>
            </w:r>
            <w:r w:rsidR="007C733A" w:rsidDel="008A5423">
              <w:rPr>
                <w:rStyle w:val="Odkaznarejstk"/>
                <w:noProof/>
              </w:rPr>
              <w:tab/>
              <w:delText>94</w:delText>
            </w:r>
          </w:del>
          <w:r w:rsidR="007C733A">
            <w:rPr>
              <w:webHidden/>
            </w:rPr>
            <w:fldChar w:fldCharType="end"/>
          </w:r>
          <w:r>
            <w:fldChar w:fldCharType="end"/>
          </w:r>
        </w:p>
        <w:p w14:paraId="573ECB3F" w14:textId="52CAB2E5" w:rsidR="00397CED" w:rsidRDefault="004C78D3">
          <w:pPr>
            <w:pStyle w:val="Obsah3"/>
            <w:tabs>
              <w:tab w:val="right" w:leader="dot" w:pos="9344"/>
            </w:tabs>
          </w:pPr>
          <w:r>
            <w:fldChar w:fldCharType="begin"/>
          </w:r>
          <w:r>
            <w:instrText xml:space="preserve"> HYPERLINK \l "_Toc121083445" \h </w:instrText>
          </w:r>
          <w:r>
            <w:fldChar w:fldCharType="separate"/>
          </w:r>
          <w:r w:rsidR="007C733A">
            <w:rPr>
              <w:webHidden/>
            </w:rPr>
            <w:fldChar w:fldCharType="begin"/>
          </w:r>
          <w:r w:rsidR="007C733A">
            <w:rPr>
              <w:webHidden/>
            </w:rPr>
            <w:instrText>PAGEREF _Toc121083445 \h</w:instrText>
          </w:r>
          <w:r w:rsidR="007C733A">
            <w:rPr>
              <w:webHidden/>
            </w:rPr>
          </w:r>
          <w:r w:rsidR="007C733A">
            <w:rPr>
              <w:webHidden/>
            </w:rPr>
            <w:fldChar w:fldCharType="separate"/>
          </w:r>
          <w:ins w:id="2134" w:author="Jiří Vojtěšek" w:date="2023-01-24T20:39:00Z">
            <w:r w:rsidR="008A5423">
              <w:rPr>
                <w:noProof/>
                <w:webHidden/>
              </w:rPr>
              <w:t>102</w:t>
            </w:r>
          </w:ins>
          <w:del w:id="2135" w:author="Jiří Vojtěšek" w:date="2023-01-24T20:39:00Z">
            <w:r w:rsidR="007C733A" w:rsidDel="008A5423">
              <w:rPr>
                <w:rStyle w:val="Odkaznarejstk"/>
                <w:noProof/>
              </w:rPr>
              <w:delText>Standard 1.13 Knihovny a elektronické zdroje</w:delText>
            </w:r>
            <w:r w:rsidR="007C733A" w:rsidDel="008A5423">
              <w:rPr>
                <w:rStyle w:val="Odkaznarejstk"/>
                <w:noProof/>
              </w:rPr>
              <w:tab/>
              <w:delText>95</w:delText>
            </w:r>
          </w:del>
          <w:r w:rsidR="007C733A">
            <w:rPr>
              <w:webHidden/>
            </w:rPr>
            <w:fldChar w:fldCharType="end"/>
          </w:r>
          <w:r>
            <w:fldChar w:fldCharType="end"/>
          </w:r>
        </w:p>
        <w:p w14:paraId="1F081664" w14:textId="453DD721" w:rsidR="00397CED" w:rsidRDefault="004C78D3">
          <w:pPr>
            <w:pStyle w:val="Obsah3"/>
            <w:tabs>
              <w:tab w:val="right" w:leader="dot" w:pos="9344"/>
            </w:tabs>
          </w:pPr>
          <w:r>
            <w:fldChar w:fldCharType="begin"/>
          </w:r>
          <w:r>
            <w:instrText xml:space="preserve"> HYPERLINK \l "_Toc121083446" \h </w:instrText>
          </w:r>
          <w:r>
            <w:fldChar w:fldCharType="separate"/>
          </w:r>
          <w:r w:rsidR="007C733A">
            <w:rPr>
              <w:webHidden/>
            </w:rPr>
            <w:fldChar w:fldCharType="begin"/>
          </w:r>
          <w:r w:rsidR="007C733A">
            <w:rPr>
              <w:webHidden/>
            </w:rPr>
            <w:instrText>PAGEREF _Toc121083446 \h</w:instrText>
          </w:r>
          <w:r w:rsidR="007C733A">
            <w:rPr>
              <w:webHidden/>
            </w:rPr>
          </w:r>
          <w:r w:rsidR="007C733A">
            <w:rPr>
              <w:webHidden/>
            </w:rPr>
            <w:fldChar w:fldCharType="separate"/>
          </w:r>
          <w:ins w:id="2136" w:author="Jiří Vojtěšek" w:date="2023-01-24T20:39:00Z">
            <w:r w:rsidR="008A5423">
              <w:rPr>
                <w:noProof/>
                <w:webHidden/>
              </w:rPr>
              <w:t>103</w:t>
            </w:r>
          </w:ins>
          <w:del w:id="2137" w:author="Jiří Vojtěšek" w:date="2023-01-24T20:39:00Z">
            <w:r w:rsidR="007C733A" w:rsidDel="008A5423">
              <w:rPr>
                <w:rStyle w:val="Odkaznarejstk"/>
                <w:noProof/>
              </w:rPr>
              <w:delText>Standard 1.14 Studium studentů se specifickými potřebami</w:delText>
            </w:r>
            <w:r w:rsidR="007C733A" w:rsidDel="008A5423">
              <w:rPr>
                <w:rStyle w:val="Odkaznarejstk"/>
                <w:noProof/>
              </w:rPr>
              <w:tab/>
              <w:delText>96</w:delText>
            </w:r>
          </w:del>
          <w:r w:rsidR="007C733A">
            <w:rPr>
              <w:webHidden/>
            </w:rPr>
            <w:fldChar w:fldCharType="end"/>
          </w:r>
          <w:r>
            <w:fldChar w:fldCharType="end"/>
          </w:r>
        </w:p>
        <w:p w14:paraId="144FC064" w14:textId="7072E1F4" w:rsidR="00397CED" w:rsidRDefault="004C78D3">
          <w:pPr>
            <w:pStyle w:val="Obsah3"/>
            <w:tabs>
              <w:tab w:val="right" w:leader="dot" w:pos="9344"/>
            </w:tabs>
          </w:pPr>
          <w:r>
            <w:fldChar w:fldCharType="begin"/>
          </w:r>
          <w:r>
            <w:instrText xml:space="preserve"> HYPERLINK \l "_Toc121083447" \h </w:instrText>
          </w:r>
          <w:r>
            <w:fldChar w:fldCharType="separate"/>
          </w:r>
          <w:r w:rsidR="007C733A">
            <w:rPr>
              <w:webHidden/>
            </w:rPr>
            <w:fldChar w:fldCharType="begin"/>
          </w:r>
          <w:r w:rsidR="007C733A">
            <w:rPr>
              <w:webHidden/>
            </w:rPr>
            <w:instrText>PAGEREF _Toc121083447 \h</w:instrText>
          </w:r>
          <w:r w:rsidR="007C733A">
            <w:rPr>
              <w:webHidden/>
            </w:rPr>
          </w:r>
          <w:r w:rsidR="007C733A">
            <w:rPr>
              <w:webHidden/>
            </w:rPr>
            <w:fldChar w:fldCharType="separate"/>
          </w:r>
          <w:ins w:id="2138" w:author="Jiří Vojtěšek" w:date="2023-01-24T20:39:00Z">
            <w:r w:rsidR="008A5423">
              <w:rPr>
                <w:noProof/>
                <w:webHidden/>
              </w:rPr>
              <w:t>104</w:t>
            </w:r>
          </w:ins>
          <w:del w:id="2139" w:author="Jiří Vojtěšek" w:date="2023-01-24T20:39:00Z">
            <w:r w:rsidR="007C733A" w:rsidDel="008A5423">
              <w:rPr>
                <w:rStyle w:val="Odkaznarejstk"/>
                <w:noProof/>
              </w:rPr>
              <w:delText>Standard 1.15 Opatření proti neetickému jednání a k ochraně duševního vlastnictví</w:delText>
            </w:r>
            <w:r w:rsidR="007C733A" w:rsidDel="008A5423">
              <w:rPr>
                <w:rStyle w:val="Odkaznarejstk"/>
                <w:noProof/>
              </w:rPr>
              <w:tab/>
              <w:delText>97</w:delText>
            </w:r>
          </w:del>
          <w:r w:rsidR="007C733A">
            <w:rPr>
              <w:webHidden/>
            </w:rPr>
            <w:fldChar w:fldCharType="end"/>
          </w:r>
          <w:r>
            <w:fldChar w:fldCharType="end"/>
          </w:r>
        </w:p>
        <w:p w14:paraId="5294696F" w14:textId="02534D19" w:rsidR="00397CED" w:rsidRDefault="004C78D3">
          <w:pPr>
            <w:pStyle w:val="Obsah1"/>
          </w:pPr>
          <w:r>
            <w:fldChar w:fldCharType="begin"/>
          </w:r>
          <w:r>
            <w:instrText xml:space="preserve"> HYPERLINK \l "_Toc121083448" \h </w:instrText>
          </w:r>
          <w:r>
            <w:fldChar w:fldCharType="separate"/>
          </w:r>
          <w:r w:rsidR="007C733A">
            <w:rPr>
              <w:rStyle w:val="Odkaznarejstk"/>
            </w:rPr>
            <w:t>II.</w:t>
          </w:r>
          <w:r w:rsidR="007C733A">
            <w:rPr>
              <w:rStyle w:val="Odkaznarejstk"/>
              <w:rFonts w:ascii="Calibri" w:hAnsi="Calibri"/>
              <w:b w:val="0"/>
              <w:color w:val="auto"/>
              <w:lang w:val="en-US" w:eastAsia="en-US"/>
            </w:rPr>
            <w:tab/>
          </w:r>
          <w:r w:rsidR="007C733A">
            <w:rPr>
              <w:webHidden/>
            </w:rPr>
            <w:fldChar w:fldCharType="begin"/>
          </w:r>
          <w:r w:rsidR="007C733A">
            <w:rPr>
              <w:webHidden/>
            </w:rPr>
            <w:instrText>PAGEREF _Toc121083448 \h</w:instrText>
          </w:r>
          <w:r w:rsidR="007C733A">
            <w:rPr>
              <w:webHidden/>
            </w:rPr>
          </w:r>
          <w:r w:rsidR="007C733A">
            <w:rPr>
              <w:webHidden/>
            </w:rPr>
            <w:fldChar w:fldCharType="separate"/>
          </w:r>
          <w:ins w:id="2140" w:author="Jiří Vojtěšek" w:date="2023-01-24T20:39:00Z">
            <w:r w:rsidR="008A5423">
              <w:rPr>
                <w:noProof/>
                <w:webHidden/>
              </w:rPr>
              <w:t>106</w:t>
            </w:r>
          </w:ins>
          <w:del w:id="2141" w:author="Jiří Vojtěšek" w:date="2023-01-24T20:39:00Z">
            <w:r w:rsidR="007C733A" w:rsidDel="008A5423">
              <w:rPr>
                <w:rStyle w:val="Odkaznarejstk"/>
                <w:noProof/>
              </w:rPr>
              <w:delText>Studijní program</w:delText>
            </w:r>
            <w:r w:rsidR="007C733A" w:rsidDel="008A5423">
              <w:rPr>
                <w:rStyle w:val="Odkaznarejstk"/>
                <w:noProof/>
              </w:rPr>
              <w:tab/>
              <w:delText>98</w:delText>
            </w:r>
          </w:del>
          <w:r w:rsidR="007C733A">
            <w:rPr>
              <w:webHidden/>
            </w:rPr>
            <w:fldChar w:fldCharType="end"/>
          </w:r>
          <w:r>
            <w:fldChar w:fldCharType="end"/>
          </w:r>
        </w:p>
        <w:p w14:paraId="229DAE81" w14:textId="50C16A82" w:rsidR="00397CED" w:rsidRDefault="004C78D3">
          <w:pPr>
            <w:pStyle w:val="Obsah2"/>
            <w:tabs>
              <w:tab w:val="right" w:leader="dot" w:pos="9344"/>
            </w:tabs>
          </w:pPr>
          <w:r>
            <w:fldChar w:fldCharType="begin"/>
          </w:r>
          <w:r>
            <w:instrText xml:space="preserve"> HYPERLINK \l "_Toc121083449" \h </w:instrText>
          </w:r>
          <w:r>
            <w:fldChar w:fldCharType="separate"/>
          </w:r>
          <w:r w:rsidR="007C733A">
            <w:rPr>
              <w:webHidden/>
            </w:rPr>
            <w:fldChar w:fldCharType="begin"/>
          </w:r>
          <w:r w:rsidR="007C733A">
            <w:rPr>
              <w:webHidden/>
            </w:rPr>
            <w:instrText>PAGEREF _Toc121083449 \h</w:instrText>
          </w:r>
          <w:r w:rsidR="007C733A">
            <w:rPr>
              <w:webHidden/>
            </w:rPr>
          </w:r>
          <w:r w:rsidR="007C733A">
            <w:rPr>
              <w:webHidden/>
            </w:rPr>
            <w:fldChar w:fldCharType="separate"/>
          </w:r>
          <w:ins w:id="2142" w:author="Jiří Vojtěšek" w:date="2023-01-24T20:39:00Z">
            <w:r w:rsidR="008A5423">
              <w:rPr>
                <w:noProof/>
                <w:webHidden/>
              </w:rPr>
              <w:t>106</w:t>
            </w:r>
          </w:ins>
          <w:del w:id="2143" w:author="Jiří Vojtěšek" w:date="2023-01-24T20:39:00Z">
            <w:r w:rsidR="007C733A" w:rsidDel="008A5423">
              <w:rPr>
                <w:rStyle w:val="Odkaznarejstk"/>
                <w:noProof/>
              </w:rPr>
              <w:delText>Soulad studijního programu s posláním vysoké školy a mezinárodní rozměr studijního programu</w:delText>
            </w:r>
            <w:r w:rsidR="007C733A" w:rsidDel="008A5423">
              <w:rPr>
                <w:rStyle w:val="Odkaznarejstk"/>
                <w:noProof/>
              </w:rPr>
              <w:tab/>
              <w:delText>98</w:delText>
            </w:r>
          </w:del>
          <w:r w:rsidR="007C733A">
            <w:rPr>
              <w:webHidden/>
            </w:rPr>
            <w:fldChar w:fldCharType="end"/>
          </w:r>
          <w:r>
            <w:fldChar w:fldCharType="end"/>
          </w:r>
        </w:p>
        <w:p w14:paraId="163C42EA" w14:textId="271FE070" w:rsidR="00397CED" w:rsidRDefault="004C78D3">
          <w:pPr>
            <w:pStyle w:val="Obsah3"/>
            <w:tabs>
              <w:tab w:val="right" w:leader="dot" w:pos="9344"/>
            </w:tabs>
          </w:pPr>
          <w:r>
            <w:fldChar w:fldCharType="begin"/>
          </w:r>
          <w:r>
            <w:instrText xml:space="preserve"> HYPERLINK \l "_Toc121083450" \h </w:instrText>
          </w:r>
          <w:r>
            <w:fldChar w:fldCharType="separate"/>
          </w:r>
          <w:r w:rsidR="007C733A">
            <w:rPr>
              <w:webHidden/>
            </w:rPr>
            <w:fldChar w:fldCharType="begin"/>
          </w:r>
          <w:r w:rsidR="007C733A">
            <w:rPr>
              <w:webHidden/>
            </w:rPr>
            <w:instrText>PAGEREF _Toc121083450 \h</w:instrText>
          </w:r>
          <w:r w:rsidR="007C733A">
            <w:rPr>
              <w:webHidden/>
            </w:rPr>
          </w:r>
          <w:r w:rsidR="007C733A">
            <w:rPr>
              <w:webHidden/>
            </w:rPr>
            <w:fldChar w:fldCharType="separate"/>
          </w:r>
          <w:ins w:id="2144" w:author="Jiří Vojtěšek" w:date="2023-01-24T20:39:00Z">
            <w:r w:rsidR="008A5423">
              <w:rPr>
                <w:noProof/>
                <w:webHidden/>
              </w:rPr>
              <w:t>106</w:t>
            </w:r>
          </w:ins>
          <w:del w:id="2145" w:author="Jiří Vojtěšek" w:date="2023-01-24T20:39:00Z">
            <w:r w:rsidR="007C733A" w:rsidDel="008A5423">
              <w:rPr>
                <w:rStyle w:val="Odkaznarejstk"/>
                <w:noProof/>
              </w:rPr>
              <w:delText>Standard 2.1 Soulad studijního programu s posláním a strategickými dokumenty vysoké školy</w:delText>
            </w:r>
            <w:r w:rsidR="007C733A" w:rsidDel="008A5423">
              <w:rPr>
                <w:rStyle w:val="Odkaznarejstk"/>
                <w:noProof/>
              </w:rPr>
              <w:tab/>
              <w:delText>98</w:delText>
            </w:r>
          </w:del>
          <w:r w:rsidR="007C733A">
            <w:rPr>
              <w:webHidden/>
            </w:rPr>
            <w:fldChar w:fldCharType="end"/>
          </w:r>
          <w:r>
            <w:fldChar w:fldCharType="end"/>
          </w:r>
        </w:p>
        <w:p w14:paraId="20DFB964" w14:textId="0CF1DFB0" w:rsidR="00397CED" w:rsidRDefault="004C78D3">
          <w:pPr>
            <w:pStyle w:val="Obsah3"/>
            <w:tabs>
              <w:tab w:val="right" w:leader="dot" w:pos="9344"/>
            </w:tabs>
          </w:pPr>
          <w:r>
            <w:fldChar w:fldCharType="begin"/>
          </w:r>
          <w:r>
            <w:instrText xml:space="preserve"> HYPERLINK \l "_Toc121083451" \h </w:instrText>
          </w:r>
          <w:r>
            <w:fldChar w:fldCharType="separate"/>
          </w:r>
          <w:r w:rsidR="007C733A">
            <w:rPr>
              <w:webHidden/>
            </w:rPr>
            <w:fldChar w:fldCharType="begin"/>
          </w:r>
          <w:r w:rsidR="007C733A">
            <w:rPr>
              <w:webHidden/>
            </w:rPr>
            <w:instrText>PAGEREF _Toc121083451 \h</w:instrText>
          </w:r>
          <w:r w:rsidR="007C733A">
            <w:rPr>
              <w:webHidden/>
            </w:rPr>
          </w:r>
          <w:r w:rsidR="007C733A">
            <w:rPr>
              <w:webHidden/>
            </w:rPr>
            <w:fldChar w:fldCharType="separate"/>
          </w:r>
          <w:ins w:id="2146" w:author="Jiří Vojtěšek" w:date="2023-01-24T20:39:00Z">
            <w:r w:rsidR="008A5423">
              <w:rPr>
                <w:noProof/>
                <w:webHidden/>
              </w:rPr>
              <w:t>106</w:t>
            </w:r>
          </w:ins>
          <w:del w:id="2147" w:author="Jiří Vojtěšek" w:date="2023-01-24T20:39:00Z">
            <w:r w:rsidR="007C733A" w:rsidDel="008A5423">
              <w:rPr>
                <w:rStyle w:val="Odkaznarejstk"/>
                <w:noProof/>
              </w:rPr>
              <w:delText>Standard 2.2 Souvislost s tvůrčí činností vysoké školy</w:delText>
            </w:r>
            <w:r w:rsidR="007C733A" w:rsidDel="008A5423">
              <w:rPr>
                <w:rStyle w:val="Odkaznarejstk"/>
                <w:noProof/>
              </w:rPr>
              <w:tab/>
              <w:delText>98</w:delText>
            </w:r>
          </w:del>
          <w:r w:rsidR="007C733A">
            <w:rPr>
              <w:webHidden/>
            </w:rPr>
            <w:fldChar w:fldCharType="end"/>
          </w:r>
          <w:r>
            <w:fldChar w:fldCharType="end"/>
          </w:r>
        </w:p>
        <w:p w14:paraId="41D7F583" w14:textId="361F22DA" w:rsidR="00397CED" w:rsidRDefault="004C78D3">
          <w:pPr>
            <w:pStyle w:val="Obsah3"/>
            <w:tabs>
              <w:tab w:val="right" w:leader="dot" w:pos="9344"/>
            </w:tabs>
          </w:pPr>
          <w:r>
            <w:fldChar w:fldCharType="begin"/>
          </w:r>
          <w:r>
            <w:instrText xml:space="preserve"> HYPERLINK \l "_Toc121083452" \h </w:instrText>
          </w:r>
          <w:r>
            <w:fldChar w:fldCharType="separate"/>
          </w:r>
          <w:r w:rsidR="007C733A">
            <w:rPr>
              <w:webHidden/>
            </w:rPr>
            <w:fldChar w:fldCharType="begin"/>
          </w:r>
          <w:r w:rsidR="007C733A">
            <w:rPr>
              <w:webHidden/>
            </w:rPr>
            <w:instrText>PAGEREF _Toc121083452 \h</w:instrText>
          </w:r>
          <w:r w:rsidR="007C733A">
            <w:rPr>
              <w:webHidden/>
            </w:rPr>
          </w:r>
          <w:r w:rsidR="007C733A">
            <w:rPr>
              <w:webHidden/>
            </w:rPr>
            <w:fldChar w:fldCharType="separate"/>
          </w:r>
          <w:ins w:id="2148" w:author="Jiří Vojtěšek" w:date="2023-01-24T20:39:00Z">
            <w:r w:rsidR="008A5423">
              <w:rPr>
                <w:noProof/>
                <w:webHidden/>
              </w:rPr>
              <w:t>109</w:t>
            </w:r>
          </w:ins>
          <w:del w:id="2149" w:author="Jiří Vojtěšek" w:date="2023-01-24T20:39:00Z">
            <w:r w:rsidR="007C733A" w:rsidDel="008A5423">
              <w:rPr>
                <w:rStyle w:val="Odkaznarejstk"/>
                <w:noProof/>
              </w:rPr>
              <w:delText>Standard 2.3 Mezinárodní rozměr studijního programu</w:delText>
            </w:r>
            <w:r w:rsidR="007C733A" w:rsidDel="008A5423">
              <w:rPr>
                <w:rStyle w:val="Odkaznarejstk"/>
                <w:noProof/>
              </w:rPr>
              <w:tab/>
              <w:delText>101</w:delText>
            </w:r>
          </w:del>
          <w:r w:rsidR="007C733A">
            <w:rPr>
              <w:webHidden/>
            </w:rPr>
            <w:fldChar w:fldCharType="end"/>
          </w:r>
          <w:r>
            <w:fldChar w:fldCharType="end"/>
          </w:r>
        </w:p>
        <w:p w14:paraId="14F287AC" w14:textId="6388DCB6" w:rsidR="00397CED" w:rsidRDefault="004C78D3">
          <w:pPr>
            <w:pStyle w:val="Obsah2"/>
            <w:tabs>
              <w:tab w:val="right" w:leader="dot" w:pos="9344"/>
            </w:tabs>
          </w:pPr>
          <w:r>
            <w:fldChar w:fldCharType="begin"/>
          </w:r>
          <w:r>
            <w:instrText xml:space="preserve"> HYPERLINK \l "_Toc121083453" \h </w:instrText>
          </w:r>
          <w:r>
            <w:fldChar w:fldCharType="separate"/>
          </w:r>
          <w:r w:rsidR="007C733A">
            <w:rPr>
              <w:webHidden/>
            </w:rPr>
            <w:fldChar w:fldCharType="begin"/>
          </w:r>
          <w:r w:rsidR="007C733A">
            <w:rPr>
              <w:webHidden/>
            </w:rPr>
            <w:instrText>PAGEREF _Toc121083453 \h</w:instrText>
          </w:r>
          <w:r w:rsidR="007C733A">
            <w:rPr>
              <w:webHidden/>
            </w:rPr>
          </w:r>
          <w:r w:rsidR="007C733A">
            <w:rPr>
              <w:webHidden/>
            </w:rPr>
            <w:fldChar w:fldCharType="separate"/>
          </w:r>
          <w:ins w:id="2150" w:author="Jiří Vojtěšek" w:date="2023-01-24T20:39:00Z">
            <w:r w:rsidR="008A5423">
              <w:rPr>
                <w:noProof/>
                <w:webHidden/>
              </w:rPr>
              <w:t>110</w:t>
            </w:r>
          </w:ins>
          <w:del w:id="2151" w:author="Jiří Vojtěšek" w:date="2023-01-24T20:39:00Z">
            <w:r w:rsidR="007C733A" w:rsidDel="008A5423">
              <w:rPr>
                <w:rStyle w:val="Odkaznarejstk"/>
                <w:noProof/>
              </w:rPr>
              <w:delText>Profil absolventa a obsah studia</w:delText>
            </w:r>
            <w:r w:rsidR="007C733A" w:rsidDel="008A5423">
              <w:rPr>
                <w:rStyle w:val="Odkaznarejstk"/>
                <w:noProof/>
              </w:rPr>
              <w:tab/>
              <w:delText>102</w:delText>
            </w:r>
          </w:del>
          <w:r w:rsidR="007C733A">
            <w:rPr>
              <w:webHidden/>
            </w:rPr>
            <w:fldChar w:fldCharType="end"/>
          </w:r>
          <w:r>
            <w:fldChar w:fldCharType="end"/>
          </w:r>
        </w:p>
        <w:p w14:paraId="374B863C" w14:textId="148811F4" w:rsidR="00397CED" w:rsidRDefault="004C78D3">
          <w:pPr>
            <w:pStyle w:val="Obsah3"/>
            <w:tabs>
              <w:tab w:val="right" w:leader="dot" w:pos="9344"/>
            </w:tabs>
          </w:pPr>
          <w:r>
            <w:fldChar w:fldCharType="begin"/>
          </w:r>
          <w:r>
            <w:instrText xml:space="preserve"> HYPERLINK \l "_Toc121083454" \h </w:instrText>
          </w:r>
          <w:r>
            <w:fldChar w:fldCharType="separate"/>
          </w:r>
          <w:r w:rsidR="007C733A">
            <w:rPr>
              <w:webHidden/>
            </w:rPr>
            <w:fldChar w:fldCharType="begin"/>
          </w:r>
          <w:r w:rsidR="007C733A">
            <w:rPr>
              <w:webHidden/>
            </w:rPr>
            <w:instrText>PAGEREF _Toc121083454 \h</w:instrText>
          </w:r>
          <w:r w:rsidR="007C733A">
            <w:rPr>
              <w:webHidden/>
            </w:rPr>
          </w:r>
          <w:r w:rsidR="007C733A">
            <w:rPr>
              <w:webHidden/>
            </w:rPr>
            <w:fldChar w:fldCharType="separate"/>
          </w:r>
          <w:ins w:id="2152" w:author="Jiří Vojtěšek" w:date="2023-01-24T20:39:00Z">
            <w:r w:rsidR="008A5423">
              <w:rPr>
                <w:noProof/>
                <w:webHidden/>
              </w:rPr>
              <w:t>111</w:t>
            </w:r>
          </w:ins>
          <w:del w:id="2153" w:author="Jiří Vojtěšek" w:date="2023-01-24T20:39:00Z">
            <w:r w:rsidR="007C733A" w:rsidDel="008A5423">
              <w:rPr>
                <w:rStyle w:val="Odkaznarejstk"/>
                <w:noProof/>
              </w:rPr>
              <w:delText>Standard 2.4 Soulad získaných odborných znalostí, dovedností a způsobilostí s typem a profilem studijního programu</w:delText>
            </w:r>
            <w:r w:rsidR="007C733A" w:rsidDel="008A5423">
              <w:rPr>
                <w:rStyle w:val="Odkaznarejstk"/>
                <w:noProof/>
              </w:rPr>
              <w:tab/>
              <w:delText>102</w:delText>
            </w:r>
          </w:del>
          <w:r w:rsidR="007C733A">
            <w:rPr>
              <w:webHidden/>
            </w:rPr>
            <w:fldChar w:fldCharType="end"/>
          </w:r>
          <w:r>
            <w:fldChar w:fldCharType="end"/>
          </w:r>
        </w:p>
        <w:p w14:paraId="676980D7" w14:textId="43257D54" w:rsidR="00397CED" w:rsidRDefault="004C78D3">
          <w:pPr>
            <w:pStyle w:val="Obsah3"/>
            <w:tabs>
              <w:tab w:val="right" w:leader="dot" w:pos="9344"/>
            </w:tabs>
          </w:pPr>
          <w:r>
            <w:fldChar w:fldCharType="begin"/>
          </w:r>
          <w:r>
            <w:instrText xml:space="preserve"> HYPERLINK \l "_Toc121083455" \h </w:instrText>
          </w:r>
          <w:r>
            <w:fldChar w:fldCharType="separate"/>
          </w:r>
          <w:r w:rsidR="007C733A">
            <w:rPr>
              <w:webHidden/>
            </w:rPr>
            <w:fldChar w:fldCharType="begin"/>
          </w:r>
          <w:r w:rsidR="007C733A">
            <w:rPr>
              <w:webHidden/>
            </w:rPr>
            <w:instrText>PAGEREF _Toc121083455 \h</w:instrText>
          </w:r>
          <w:r w:rsidR="007C733A">
            <w:rPr>
              <w:webHidden/>
            </w:rPr>
          </w:r>
          <w:r w:rsidR="007C733A">
            <w:rPr>
              <w:webHidden/>
            </w:rPr>
            <w:fldChar w:fldCharType="separate"/>
          </w:r>
          <w:ins w:id="2154" w:author="Jiří Vojtěšek" w:date="2023-01-24T20:39:00Z">
            <w:r w:rsidR="008A5423">
              <w:rPr>
                <w:noProof/>
                <w:webHidden/>
              </w:rPr>
              <w:t>112</w:t>
            </w:r>
          </w:ins>
          <w:del w:id="2155" w:author="Jiří Vojtěšek" w:date="2023-01-24T20:39:00Z">
            <w:r w:rsidR="007C733A" w:rsidDel="008A5423">
              <w:rPr>
                <w:rStyle w:val="Odkaznarejstk"/>
                <w:noProof/>
              </w:rPr>
              <w:delText>Standard 2.5 Jazykové kompetence</w:delText>
            </w:r>
            <w:r w:rsidR="007C733A" w:rsidDel="008A5423">
              <w:rPr>
                <w:rStyle w:val="Odkaznarejstk"/>
                <w:noProof/>
              </w:rPr>
              <w:tab/>
              <w:delText>104</w:delText>
            </w:r>
          </w:del>
          <w:r w:rsidR="007C733A">
            <w:rPr>
              <w:webHidden/>
            </w:rPr>
            <w:fldChar w:fldCharType="end"/>
          </w:r>
          <w:r>
            <w:fldChar w:fldCharType="end"/>
          </w:r>
        </w:p>
        <w:p w14:paraId="5580982A" w14:textId="1045E87E" w:rsidR="00397CED" w:rsidRDefault="004C78D3">
          <w:pPr>
            <w:pStyle w:val="Obsah3"/>
            <w:tabs>
              <w:tab w:val="right" w:leader="dot" w:pos="9344"/>
            </w:tabs>
          </w:pPr>
          <w:r>
            <w:fldChar w:fldCharType="begin"/>
          </w:r>
          <w:r>
            <w:instrText xml:space="preserve"> HYPERLINK \l "_Toc121083456" \h </w:instrText>
          </w:r>
          <w:r>
            <w:fldChar w:fldCharType="separate"/>
          </w:r>
          <w:r w:rsidR="007C733A">
            <w:rPr>
              <w:webHidden/>
            </w:rPr>
            <w:fldChar w:fldCharType="begin"/>
          </w:r>
          <w:r w:rsidR="007C733A">
            <w:rPr>
              <w:webHidden/>
            </w:rPr>
            <w:instrText>PAGEREF _Toc121083456 \h</w:instrText>
          </w:r>
          <w:r w:rsidR="007C733A">
            <w:rPr>
              <w:webHidden/>
            </w:rPr>
          </w:r>
          <w:r w:rsidR="007C733A">
            <w:rPr>
              <w:webHidden/>
            </w:rPr>
            <w:fldChar w:fldCharType="separate"/>
          </w:r>
          <w:ins w:id="2156" w:author="Jiří Vojtěšek" w:date="2023-01-24T20:39:00Z">
            <w:r w:rsidR="008A5423">
              <w:rPr>
                <w:noProof/>
                <w:webHidden/>
              </w:rPr>
              <w:t>113</w:t>
            </w:r>
          </w:ins>
          <w:del w:id="2157" w:author="Jiří Vojtěšek" w:date="2023-01-24T20:39:00Z">
            <w:r w:rsidR="007C733A" w:rsidDel="008A5423">
              <w:rPr>
                <w:rStyle w:val="Odkaznarejstk"/>
                <w:noProof/>
              </w:rPr>
              <w:delText>Standard 2.6 Pravidla a podmínky utváření studijních plánů</w:delText>
            </w:r>
            <w:r w:rsidR="007C733A" w:rsidDel="008A5423">
              <w:rPr>
                <w:rStyle w:val="Odkaznarejstk"/>
                <w:noProof/>
              </w:rPr>
              <w:tab/>
              <w:delText>105</w:delText>
            </w:r>
          </w:del>
          <w:r w:rsidR="007C733A">
            <w:rPr>
              <w:webHidden/>
            </w:rPr>
            <w:fldChar w:fldCharType="end"/>
          </w:r>
          <w:r>
            <w:fldChar w:fldCharType="end"/>
          </w:r>
        </w:p>
        <w:p w14:paraId="415A57DA" w14:textId="64F4EF9B" w:rsidR="00397CED" w:rsidRDefault="004C78D3">
          <w:pPr>
            <w:pStyle w:val="Obsah3"/>
            <w:tabs>
              <w:tab w:val="right" w:leader="dot" w:pos="9344"/>
            </w:tabs>
          </w:pPr>
          <w:r>
            <w:fldChar w:fldCharType="begin"/>
          </w:r>
          <w:r>
            <w:instrText xml:space="preserve"> HYPERLINK \l "_Toc121083457" \h </w:instrText>
          </w:r>
          <w:r>
            <w:fldChar w:fldCharType="separate"/>
          </w:r>
          <w:r w:rsidR="007C733A">
            <w:rPr>
              <w:webHidden/>
            </w:rPr>
            <w:fldChar w:fldCharType="begin"/>
          </w:r>
          <w:r w:rsidR="007C733A">
            <w:rPr>
              <w:webHidden/>
            </w:rPr>
            <w:instrText>PAGEREF _Toc121083457 \h</w:instrText>
          </w:r>
          <w:r w:rsidR="007C733A">
            <w:rPr>
              <w:webHidden/>
            </w:rPr>
          </w:r>
          <w:r w:rsidR="007C733A">
            <w:rPr>
              <w:webHidden/>
            </w:rPr>
            <w:fldChar w:fldCharType="separate"/>
          </w:r>
          <w:ins w:id="2158" w:author="Jiří Vojtěšek" w:date="2023-01-24T20:39:00Z">
            <w:r w:rsidR="008A5423">
              <w:rPr>
                <w:noProof/>
                <w:webHidden/>
              </w:rPr>
              <w:t>114</w:t>
            </w:r>
          </w:ins>
          <w:del w:id="2159" w:author="Jiří Vojtěšek" w:date="2023-01-24T20:39:00Z">
            <w:r w:rsidR="007C733A" w:rsidDel="008A5423">
              <w:rPr>
                <w:rStyle w:val="Odkaznarejstk"/>
                <w:noProof/>
              </w:rPr>
              <w:delText>Standard 2.7 Vymezení uplatnění absolventů</w:delText>
            </w:r>
            <w:r w:rsidR="007C733A" w:rsidDel="008A5423">
              <w:rPr>
                <w:rStyle w:val="Odkaznarejstk"/>
                <w:noProof/>
              </w:rPr>
              <w:tab/>
              <w:delText>106</w:delText>
            </w:r>
          </w:del>
          <w:r w:rsidR="007C733A">
            <w:rPr>
              <w:webHidden/>
            </w:rPr>
            <w:fldChar w:fldCharType="end"/>
          </w:r>
          <w:r>
            <w:fldChar w:fldCharType="end"/>
          </w:r>
        </w:p>
        <w:p w14:paraId="41E922CF" w14:textId="2398F23D" w:rsidR="00397CED" w:rsidRDefault="004C78D3">
          <w:pPr>
            <w:pStyle w:val="Obsah3"/>
            <w:tabs>
              <w:tab w:val="right" w:leader="dot" w:pos="9344"/>
            </w:tabs>
          </w:pPr>
          <w:r>
            <w:fldChar w:fldCharType="begin"/>
          </w:r>
          <w:r>
            <w:instrText xml:space="preserve"> HYPERLINK \l "_Toc121083458" \h </w:instrText>
          </w:r>
          <w:r>
            <w:fldChar w:fldCharType="separate"/>
          </w:r>
          <w:r w:rsidR="007C733A">
            <w:rPr>
              <w:webHidden/>
            </w:rPr>
            <w:fldChar w:fldCharType="begin"/>
          </w:r>
          <w:r w:rsidR="007C733A">
            <w:rPr>
              <w:webHidden/>
            </w:rPr>
            <w:instrText>PAGEREF _Toc121083458 \h</w:instrText>
          </w:r>
          <w:r w:rsidR="007C733A">
            <w:rPr>
              <w:webHidden/>
            </w:rPr>
          </w:r>
          <w:r w:rsidR="007C733A">
            <w:rPr>
              <w:webHidden/>
            </w:rPr>
            <w:fldChar w:fldCharType="separate"/>
          </w:r>
          <w:ins w:id="2160" w:author="Jiří Vojtěšek" w:date="2023-01-24T20:39:00Z">
            <w:r w:rsidR="008A5423">
              <w:rPr>
                <w:noProof/>
                <w:webHidden/>
              </w:rPr>
              <w:t>114</w:t>
            </w:r>
          </w:ins>
          <w:del w:id="2161" w:author="Jiří Vojtěšek" w:date="2023-01-24T20:39:00Z">
            <w:r w:rsidR="007C733A" w:rsidDel="008A5423">
              <w:rPr>
                <w:rStyle w:val="Odkaznarejstk"/>
                <w:noProof/>
              </w:rPr>
              <w:delText>Standard 2.8 Standardní doba studia</w:delText>
            </w:r>
            <w:r w:rsidR="007C733A" w:rsidDel="008A5423">
              <w:rPr>
                <w:rStyle w:val="Odkaznarejstk"/>
                <w:noProof/>
              </w:rPr>
              <w:tab/>
              <w:delText>106</w:delText>
            </w:r>
          </w:del>
          <w:r w:rsidR="007C733A">
            <w:rPr>
              <w:webHidden/>
            </w:rPr>
            <w:fldChar w:fldCharType="end"/>
          </w:r>
          <w:r>
            <w:fldChar w:fldCharType="end"/>
          </w:r>
        </w:p>
        <w:p w14:paraId="27E92628" w14:textId="3D91DB56" w:rsidR="00397CED" w:rsidRDefault="004C78D3">
          <w:pPr>
            <w:pStyle w:val="Obsah3"/>
            <w:tabs>
              <w:tab w:val="right" w:leader="dot" w:pos="9344"/>
            </w:tabs>
          </w:pPr>
          <w:r>
            <w:fldChar w:fldCharType="begin"/>
          </w:r>
          <w:r>
            <w:instrText xml:space="preserve"> HYPERLINK \l "_Toc121083459" \h </w:instrText>
          </w:r>
          <w:r>
            <w:fldChar w:fldCharType="separate"/>
          </w:r>
          <w:r w:rsidR="007C733A">
            <w:rPr>
              <w:webHidden/>
            </w:rPr>
            <w:fldChar w:fldCharType="begin"/>
          </w:r>
          <w:r w:rsidR="007C733A">
            <w:rPr>
              <w:webHidden/>
            </w:rPr>
            <w:instrText>PAGEREF _Toc121083459 \h</w:instrText>
          </w:r>
          <w:r w:rsidR="007C733A">
            <w:rPr>
              <w:webHidden/>
            </w:rPr>
          </w:r>
          <w:r w:rsidR="007C733A">
            <w:rPr>
              <w:webHidden/>
            </w:rPr>
            <w:fldChar w:fldCharType="separate"/>
          </w:r>
          <w:ins w:id="2162" w:author="Jiří Vojtěšek" w:date="2023-01-24T20:39:00Z">
            <w:r w:rsidR="008A5423">
              <w:rPr>
                <w:noProof/>
                <w:webHidden/>
              </w:rPr>
              <w:t>114</w:t>
            </w:r>
          </w:ins>
          <w:del w:id="2163" w:author="Jiří Vojtěšek" w:date="2023-01-24T20:39:00Z">
            <w:r w:rsidR="007C733A" w:rsidDel="008A5423">
              <w:rPr>
                <w:rStyle w:val="Odkaznarejstk"/>
                <w:noProof/>
              </w:rPr>
              <w:delText>Standard 2.9 Soulad obsahu studia s cíli studia a profilem absolventa</w:delText>
            </w:r>
            <w:r w:rsidR="007C733A" w:rsidDel="008A5423">
              <w:rPr>
                <w:rStyle w:val="Odkaznarejstk"/>
                <w:noProof/>
              </w:rPr>
              <w:tab/>
              <w:delText>106</w:delText>
            </w:r>
          </w:del>
          <w:r w:rsidR="007C733A">
            <w:rPr>
              <w:webHidden/>
            </w:rPr>
            <w:fldChar w:fldCharType="end"/>
          </w:r>
          <w:r>
            <w:fldChar w:fldCharType="end"/>
          </w:r>
        </w:p>
        <w:p w14:paraId="3669A6E5" w14:textId="1F984F88" w:rsidR="00397CED" w:rsidRDefault="004C78D3">
          <w:pPr>
            <w:pStyle w:val="Obsah3"/>
            <w:tabs>
              <w:tab w:val="right" w:leader="dot" w:pos="9344"/>
            </w:tabs>
          </w:pPr>
          <w:r>
            <w:fldChar w:fldCharType="begin"/>
          </w:r>
          <w:r>
            <w:instrText xml:space="preserve"> HYPERLINK \l "_Toc121083460" \h </w:instrText>
          </w:r>
          <w:r>
            <w:fldChar w:fldCharType="separate"/>
          </w:r>
          <w:r w:rsidR="007C733A">
            <w:rPr>
              <w:webHidden/>
            </w:rPr>
            <w:fldChar w:fldCharType="begin"/>
          </w:r>
          <w:r w:rsidR="007C733A">
            <w:rPr>
              <w:webHidden/>
            </w:rPr>
            <w:instrText>PAGEREF _Toc121083460 \h</w:instrText>
          </w:r>
          <w:r w:rsidR="007C733A">
            <w:rPr>
              <w:webHidden/>
            </w:rPr>
          </w:r>
          <w:r w:rsidR="007C733A">
            <w:rPr>
              <w:webHidden/>
            </w:rPr>
            <w:fldChar w:fldCharType="separate"/>
          </w:r>
          <w:ins w:id="2164" w:author="Jiří Vojtěšek" w:date="2023-01-24T20:39:00Z">
            <w:r w:rsidR="008A5423">
              <w:rPr>
                <w:noProof/>
                <w:webHidden/>
              </w:rPr>
              <w:t>115</w:t>
            </w:r>
          </w:ins>
          <w:del w:id="2165" w:author="Jiří Vojtěšek" w:date="2023-01-24T20:39:00Z">
            <w:r w:rsidR="007C733A" w:rsidDel="008A5423">
              <w:rPr>
                <w:rStyle w:val="Odkaznarejstk"/>
                <w:noProof/>
              </w:rPr>
              <w:delText>Standard 2.12 Struktura a rozsah studijních předmětů</w:delText>
            </w:r>
            <w:r w:rsidR="007C733A" w:rsidDel="008A5423">
              <w:rPr>
                <w:rStyle w:val="Odkaznarejstk"/>
                <w:noProof/>
              </w:rPr>
              <w:tab/>
              <w:delText>107</w:delText>
            </w:r>
          </w:del>
          <w:r w:rsidR="007C733A">
            <w:rPr>
              <w:webHidden/>
            </w:rPr>
            <w:fldChar w:fldCharType="end"/>
          </w:r>
          <w:r>
            <w:fldChar w:fldCharType="end"/>
          </w:r>
        </w:p>
        <w:p w14:paraId="0E347B48" w14:textId="312FCD5A" w:rsidR="00397CED" w:rsidRDefault="004C78D3">
          <w:pPr>
            <w:pStyle w:val="Obsah3"/>
            <w:tabs>
              <w:tab w:val="right" w:leader="dot" w:pos="9344"/>
            </w:tabs>
          </w:pPr>
          <w:r>
            <w:fldChar w:fldCharType="begin"/>
          </w:r>
          <w:r>
            <w:instrText xml:space="preserve"> HYPERLINK \l "_Toc121083461" \h </w:instrText>
          </w:r>
          <w:r>
            <w:fldChar w:fldCharType="separate"/>
          </w:r>
          <w:r w:rsidR="007C733A">
            <w:rPr>
              <w:webHidden/>
            </w:rPr>
            <w:fldChar w:fldCharType="begin"/>
          </w:r>
          <w:r w:rsidR="007C733A">
            <w:rPr>
              <w:webHidden/>
            </w:rPr>
            <w:instrText>PAGEREF _Toc121083461 \h</w:instrText>
          </w:r>
          <w:r w:rsidR="007C733A">
            <w:rPr>
              <w:webHidden/>
            </w:rPr>
          </w:r>
          <w:r w:rsidR="007C733A">
            <w:rPr>
              <w:webHidden/>
            </w:rPr>
            <w:fldChar w:fldCharType="separate"/>
          </w:r>
          <w:ins w:id="2166" w:author="Jiří Vojtěšek" w:date="2023-01-24T20:39:00Z">
            <w:r w:rsidR="008A5423">
              <w:rPr>
                <w:noProof/>
                <w:webHidden/>
              </w:rPr>
              <w:t>116</w:t>
            </w:r>
          </w:ins>
          <w:del w:id="2167" w:author="Jiří Vojtěšek" w:date="2023-01-24T20:39:00Z">
            <w:r w:rsidR="007C733A" w:rsidDel="008A5423">
              <w:rPr>
                <w:rStyle w:val="Odkaznarejstk"/>
                <w:noProof/>
              </w:rPr>
              <w:delText>Standard 2.14 Soulad obsahu studijních předmětů, státních zkoušek a kvalifikačních prací s výsledky učení a profilem absolventa</w:delText>
            </w:r>
            <w:r w:rsidR="007C733A" w:rsidDel="008A5423">
              <w:rPr>
                <w:rStyle w:val="Odkaznarejstk"/>
                <w:noProof/>
              </w:rPr>
              <w:tab/>
              <w:delText>107</w:delText>
            </w:r>
          </w:del>
          <w:r w:rsidR="007C733A">
            <w:rPr>
              <w:webHidden/>
            </w:rPr>
            <w:fldChar w:fldCharType="end"/>
          </w:r>
          <w:r>
            <w:fldChar w:fldCharType="end"/>
          </w:r>
        </w:p>
        <w:p w14:paraId="0E6A35B4" w14:textId="11E5D156" w:rsidR="00397CED" w:rsidRDefault="004C78D3">
          <w:pPr>
            <w:pStyle w:val="Obsah2"/>
            <w:tabs>
              <w:tab w:val="right" w:leader="dot" w:pos="9344"/>
            </w:tabs>
          </w:pPr>
          <w:r>
            <w:fldChar w:fldCharType="begin"/>
          </w:r>
          <w:r>
            <w:instrText xml:space="preserve"> HYPERLINK \l "_Toc121083462" \h </w:instrText>
          </w:r>
          <w:r>
            <w:fldChar w:fldCharType="separate"/>
          </w:r>
          <w:r w:rsidR="007C733A">
            <w:rPr>
              <w:webHidden/>
            </w:rPr>
            <w:fldChar w:fldCharType="begin"/>
          </w:r>
          <w:r w:rsidR="007C733A">
            <w:rPr>
              <w:webHidden/>
            </w:rPr>
            <w:instrText>PAGEREF _Toc121083462 \h</w:instrText>
          </w:r>
          <w:r w:rsidR="007C733A">
            <w:rPr>
              <w:webHidden/>
            </w:rPr>
          </w:r>
          <w:r w:rsidR="007C733A">
            <w:rPr>
              <w:webHidden/>
            </w:rPr>
            <w:fldChar w:fldCharType="separate"/>
          </w:r>
          <w:ins w:id="2168" w:author="Jiří Vojtěšek" w:date="2023-01-24T20:39:00Z">
            <w:r w:rsidR="008A5423">
              <w:rPr>
                <w:noProof/>
                <w:webHidden/>
              </w:rPr>
              <w:t>117</w:t>
            </w:r>
          </w:ins>
          <w:del w:id="2169" w:author="Jiří Vojtěšek" w:date="2023-01-24T20:39:00Z">
            <w:r w:rsidR="007C733A" w:rsidDel="008A5423">
              <w:rPr>
                <w:rStyle w:val="Odkaznarejstk"/>
                <w:noProof/>
              </w:rPr>
              <w:delText>Vzdělávací a tvůrčí činnost ve studijním programu</w:delText>
            </w:r>
            <w:r w:rsidR="007C733A" w:rsidDel="008A5423">
              <w:rPr>
                <w:rStyle w:val="Odkaznarejstk"/>
                <w:noProof/>
              </w:rPr>
              <w:tab/>
              <w:delText>109</w:delText>
            </w:r>
          </w:del>
          <w:r w:rsidR="007C733A">
            <w:rPr>
              <w:webHidden/>
            </w:rPr>
            <w:fldChar w:fldCharType="end"/>
          </w:r>
          <w:r>
            <w:fldChar w:fldCharType="end"/>
          </w:r>
        </w:p>
        <w:p w14:paraId="1B9AE4E1" w14:textId="389C8957" w:rsidR="00397CED" w:rsidRDefault="004C78D3">
          <w:pPr>
            <w:pStyle w:val="Obsah3"/>
            <w:tabs>
              <w:tab w:val="right" w:leader="dot" w:pos="9344"/>
            </w:tabs>
          </w:pPr>
          <w:r>
            <w:fldChar w:fldCharType="begin"/>
          </w:r>
          <w:r>
            <w:instrText xml:space="preserve"> HYPERLINK \l "_Toc121083463" \h </w:instrText>
          </w:r>
          <w:r>
            <w:fldChar w:fldCharType="separate"/>
          </w:r>
          <w:r w:rsidR="007C733A">
            <w:rPr>
              <w:webHidden/>
            </w:rPr>
            <w:fldChar w:fldCharType="begin"/>
          </w:r>
          <w:r w:rsidR="007C733A">
            <w:rPr>
              <w:webHidden/>
            </w:rPr>
            <w:instrText>PAGEREF _Toc121083463 \h</w:instrText>
          </w:r>
          <w:r w:rsidR="007C733A">
            <w:rPr>
              <w:webHidden/>
            </w:rPr>
          </w:r>
          <w:r w:rsidR="007C733A">
            <w:rPr>
              <w:webHidden/>
            </w:rPr>
            <w:fldChar w:fldCharType="separate"/>
          </w:r>
          <w:ins w:id="2170" w:author="Jiří Vojtěšek" w:date="2023-01-24T20:39:00Z">
            <w:r w:rsidR="008A5423">
              <w:rPr>
                <w:noProof/>
                <w:webHidden/>
              </w:rPr>
              <w:t>117</w:t>
            </w:r>
          </w:ins>
          <w:del w:id="2171" w:author="Jiří Vojtěšek" w:date="2023-01-24T20:39:00Z">
            <w:r w:rsidR="007C733A" w:rsidDel="008A5423">
              <w:rPr>
                <w:rStyle w:val="Odkaznarejstk"/>
                <w:noProof/>
              </w:rPr>
              <w:delText>Standardy 3.1-3.4 Metody výuky a hodnocení výsledků studia</w:delText>
            </w:r>
            <w:r w:rsidR="007C733A" w:rsidDel="008A5423">
              <w:rPr>
                <w:rStyle w:val="Odkaznarejstk"/>
                <w:noProof/>
              </w:rPr>
              <w:tab/>
              <w:delText>109</w:delText>
            </w:r>
          </w:del>
          <w:r w:rsidR="007C733A">
            <w:rPr>
              <w:webHidden/>
            </w:rPr>
            <w:fldChar w:fldCharType="end"/>
          </w:r>
          <w:r>
            <w:fldChar w:fldCharType="end"/>
          </w:r>
        </w:p>
        <w:p w14:paraId="204B3ED7" w14:textId="684D91D0" w:rsidR="00397CED" w:rsidRDefault="004C78D3">
          <w:pPr>
            <w:pStyle w:val="Obsah3"/>
            <w:tabs>
              <w:tab w:val="right" w:leader="dot" w:pos="9344"/>
            </w:tabs>
          </w:pPr>
          <w:r>
            <w:fldChar w:fldCharType="begin"/>
          </w:r>
          <w:r>
            <w:instrText xml:space="preserve"> HYPERLINK \l "_Toc121083464" \h </w:instrText>
          </w:r>
          <w:r>
            <w:fldChar w:fldCharType="separate"/>
          </w:r>
          <w:r w:rsidR="007C733A">
            <w:rPr>
              <w:webHidden/>
            </w:rPr>
            <w:fldChar w:fldCharType="begin"/>
          </w:r>
          <w:r w:rsidR="007C733A">
            <w:rPr>
              <w:webHidden/>
            </w:rPr>
            <w:instrText>PAGEREF _Toc121083464 \h</w:instrText>
          </w:r>
          <w:r w:rsidR="007C733A">
            <w:rPr>
              <w:webHidden/>
            </w:rPr>
          </w:r>
          <w:r w:rsidR="007C733A">
            <w:rPr>
              <w:webHidden/>
            </w:rPr>
            <w:fldChar w:fldCharType="separate"/>
          </w:r>
          <w:ins w:id="2172" w:author="Jiří Vojtěšek" w:date="2023-01-24T20:39:00Z">
            <w:r w:rsidR="008A5423">
              <w:rPr>
                <w:noProof/>
                <w:webHidden/>
              </w:rPr>
              <w:t>120</w:t>
            </w:r>
          </w:ins>
          <w:del w:id="2173" w:author="Jiří Vojtěšek" w:date="2023-01-24T20:39:00Z">
            <w:r w:rsidR="007C733A" w:rsidDel="008A5423">
              <w:rPr>
                <w:rStyle w:val="Odkaznarejstk"/>
                <w:noProof/>
              </w:rPr>
              <w:delText>Standardy 3.5-3.7 Tvůrčí činnost vztahující se ke studijnímu programu</w:delText>
            </w:r>
            <w:r w:rsidR="007C733A" w:rsidDel="008A5423">
              <w:rPr>
                <w:rStyle w:val="Odkaznarejstk"/>
                <w:noProof/>
              </w:rPr>
              <w:tab/>
              <w:delText>111</w:delText>
            </w:r>
          </w:del>
          <w:r w:rsidR="007C733A">
            <w:rPr>
              <w:webHidden/>
            </w:rPr>
            <w:fldChar w:fldCharType="end"/>
          </w:r>
          <w:r>
            <w:fldChar w:fldCharType="end"/>
          </w:r>
        </w:p>
        <w:p w14:paraId="01B6934E" w14:textId="02DFD625" w:rsidR="00397CED" w:rsidRDefault="004C78D3">
          <w:pPr>
            <w:pStyle w:val="Obsah2"/>
            <w:tabs>
              <w:tab w:val="right" w:leader="dot" w:pos="9344"/>
            </w:tabs>
          </w:pPr>
          <w:r>
            <w:fldChar w:fldCharType="begin"/>
          </w:r>
          <w:r>
            <w:instrText xml:space="preserve"> HYPERLINK \l "_Toc121083465" \h </w:instrText>
          </w:r>
          <w:r>
            <w:fldChar w:fldCharType="separate"/>
          </w:r>
          <w:r w:rsidR="007C733A">
            <w:rPr>
              <w:webHidden/>
            </w:rPr>
            <w:fldChar w:fldCharType="begin"/>
          </w:r>
          <w:r w:rsidR="007C733A">
            <w:rPr>
              <w:webHidden/>
            </w:rPr>
            <w:instrText>PAGEREF _Toc121083465 \h</w:instrText>
          </w:r>
          <w:r w:rsidR="007C733A">
            <w:rPr>
              <w:webHidden/>
            </w:rPr>
          </w:r>
          <w:r w:rsidR="007C733A">
            <w:rPr>
              <w:webHidden/>
            </w:rPr>
            <w:fldChar w:fldCharType="separate"/>
          </w:r>
          <w:ins w:id="2174" w:author="Jiří Vojtěšek" w:date="2023-01-24T20:39:00Z">
            <w:r w:rsidR="008A5423">
              <w:rPr>
                <w:noProof/>
                <w:webHidden/>
              </w:rPr>
              <w:t>122</w:t>
            </w:r>
          </w:ins>
          <w:del w:id="2175" w:author="Jiří Vojtěšek" w:date="2023-01-24T20:39:00Z">
            <w:r w:rsidR="007C733A" w:rsidDel="008A5423">
              <w:rPr>
                <w:rStyle w:val="Odkaznarejstk"/>
                <w:noProof/>
              </w:rPr>
              <w:delText>Finanční, materiální a další zabezpečení studijního programu</w:delText>
            </w:r>
            <w:r w:rsidR="007C733A" w:rsidDel="008A5423">
              <w:rPr>
                <w:rStyle w:val="Odkaznarejstk"/>
                <w:noProof/>
              </w:rPr>
              <w:tab/>
              <w:delText>113</w:delText>
            </w:r>
          </w:del>
          <w:r w:rsidR="007C733A">
            <w:rPr>
              <w:webHidden/>
            </w:rPr>
            <w:fldChar w:fldCharType="end"/>
          </w:r>
          <w:r>
            <w:fldChar w:fldCharType="end"/>
          </w:r>
        </w:p>
        <w:p w14:paraId="543DB89A" w14:textId="60270D66" w:rsidR="00397CED" w:rsidRDefault="004C78D3">
          <w:pPr>
            <w:pStyle w:val="Obsah3"/>
            <w:tabs>
              <w:tab w:val="right" w:leader="dot" w:pos="9344"/>
            </w:tabs>
          </w:pPr>
          <w:r>
            <w:fldChar w:fldCharType="begin"/>
          </w:r>
          <w:r>
            <w:instrText xml:space="preserve"> HYPERLINK \l "_Toc121083466" \h </w:instrText>
          </w:r>
          <w:r>
            <w:fldChar w:fldCharType="separate"/>
          </w:r>
          <w:r w:rsidR="007C733A">
            <w:rPr>
              <w:webHidden/>
            </w:rPr>
            <w:fldChar w:fldCharType="begin"/>
          </w:r>
          <w:r w:rsidR="007C733A">
            <w:rPr>
              <w:webHidden/>
            </w:rPr>
            <w:instrText>PAGEREF _Toc121083466 \h</w:instrText>
          </w:r>
          <w:r w:rsidR="007C733A">
            <w:rPr>
              <w:webHidden/>
            </w:rPr>
          </w:r>
          <w:r w:rsidR="007C733A">
            <w:rPr>
              <w:webHidden/>
            </w:rPr>
            <w:fldChar w:fldCharType="separate"/>
          </w:r>
          <w:ins w:id="2176" w:author="Jiří Vojtěšek" w:date="2023-01-24T20:39:00Z">
            <w:r w:rsidR="008A5423">
              <w:rPr>
                <w:noProof/>
                <w:webHidden/>
              </w:rPr>
              <w:t>122</w:t>
            </w:r>
          </w:ins>
          <w:del w:id="2177" w:author="Jiří Vojtěšek" w:date="2023-01-24T20:39:00Z">
            <w:r w:rsidR="007C733A" w:rsidDel="008A5423">
              <w:rPr>
                <w:rStyle w:val="Odkaznarejstk"/>
                <w:noProof/>
              </w:rPr>
              <w:delText>Standard 4.1 Finanční zabezpečení studijního programu</w:delText>
            </w:r>
            <w:r w:rsidR="007C733A" w:rsidDel="008A5423">
              <w:rPr>
                <w:rStyle w:val="Odkaznarejstk"/>
                <w:noProof/>
              </w:rPr>
              <w:tab/>
              <w:delText>113</w:delText>
            </w:r>
          </w:del>
          <w:r w:rsidR="007C733A">
            <w:rPr>
              <w:webHidden/>
            </w:rPr>
            <w:fldChar w:fldCharType="end"/>
          </w:r>
          <w:r>
            <w:fldChar w:fldCharType="end"/>
          </w:r>
        </w:p>
        <w:p w14:paraId="5EDFDEA9" w14:textId="5539F898" w:rsidR="00397CED" w:rsidRDefault="004C78D3">
          <w:pPr>
            <w:pStyle w:val="Obsah3"/>
            <w:tabs>
              <w:tab w:val="right" w:leader="dot" w:pos="9344"/>
            </w:tabs>
          </w:pPr>
          <w:r>
            <w:lastRenderedPageBreak/>
            <w:fldChar w:fldCharType="begin"/>
          </w:r>
          <w:r>
            <w:instrText xml:space="preserve"> HYPERLINK \l "_Toc121083467" \h </w:instrText>
          </w:r>
          <w:r>
            <w:fldChar w:fldCharType="separate"/>
          </w:r>
          <w:r w:rsidR="007C733A">
            <w:rPr>
              <w:webHidden/>
            </w:rPr>
            <w:fldChar w:fldCharType="begin"/>
          </w:r>
          <w:r w:rsidR="007C733A">
            <w:rPr>
              <w:webHidden/>
            </w:rPr>
            <w:instrText>PAGEREF _Toc121083467 \h</w:instrText>
          </w:r>
          <w:r w:rsidR="007C733A">
            <w:rPr>
              <w:webHidden/>
            </w:rPr>
          </w:r>
          <w:r w:rsidR="007C733A">
            <w:rPr>
              <w:webHidden/>
            </w:rPr>
            <w:fldChar w:fldCharType="separate"/>
          </w:r>
          <w:ins w:id="2178" w:author="Jiří Vojtěšek" w:date="2023-01-24T20:39:00Z">
            <w:r w:rsidR="008A5423">
              <w:rPr>
                <w:noProof/>
                <w:webHidden/>
              </w:rPr>
              <w:t>122</w:t>
            </w:r>
          </w:ins>
          <w:del w:id="2179" w:author="Jiří Vojtěšek" w:date="2023-01-24T20:39:00Z">
            <w:r w:rsidR="007C733A" w:rsidDel="008A5423">
              <w:rPr>
                <w:rStyle w:val="Odkaznarejstk"/>
                <w:noProof/>
              </w:rPr>
              <w:delText>Standard 4.2 Materiální a technické zabezpečení studijního programu</w:delText>
            </w:r>
            <w:r w:rsidR="007C733A" w:rsidDel="008A5423">
              <w:rPr>
                <w:rStyle w:val="Odkaznarejstk"/>
                <w:noProof/>
              </w:rPr>
              <w:tab/>
              <w:delText>113</w:delText>
            </w:r>
          </w:del>
          <w:r w:rsidR="007C733A">
            <w:rPr>
              <w:webHidden/>
            </w:rPr>
            <w:fldChar w:fldCharType="end"/>
          </w:r>
          <w:r>
            <w:fldChar w:fldCharType="end"/>
          </w:r>
        </w:p>
        <w:p w14:paraId="4D6DEDC2" w14:textId="2C02B756" w:rsidR="00397CED" w:rsidRDefault="004C78D3">
          <w:pPr>
            <w:pStyle w:val="Obsah3"/>
            <w:tabs>
              <w:tab w:val="right" w:leader="dot" w:pos="9344"/>
            </w:tabs>
          </w:pPr>
          <w:r>
            <w:fldChar w:fldCharType="begin"/>
          </w:r>
          <w:r>
            <w:instrText xml:space="preserve"> HYPERLINK \l "_Toc121083468" \h </w:instrText>
          </w:r>
          <w:r>
            <w:fldChar w:fldCharType="separate"/>
          </w:r>
          <w:r w:rsidR="007C733A">
            <w:rPr>
              <w:webHidden/>
            </w:rPr>
            <w:fldChar w:fldCharType="begin"/>
          </w:r>
          <w:r w:rsidR="007C733A">
            <w:rPr>
              <w:webHidden/>
            </w:rPr>
            <w:instrText>PAGEREF _Toc121083468 \h</w:instrText>
          </w:r>
          <w:r w:rsidR="007C733A">
            <w:rPr>
              <w:webHidden/>
            </w:rPr>
          </w:r>
          <w:r w:rsidR="007C733A">
            <w:rPr>
              <w:webHidden/>
            </w:rPr>
            <w:fldChar w:fldCharType="separate"/>
          </w:r>
          <w:ins w:id="2180" w:author="Jiří Vojtěšek" w:date="2023-01-24T20:39:00Z">
            <w:r w:rsidR="008A5423">
              <w:rPr>
                <w:noProof/>
                <w:webHidden/>
              </w:rPr>
              <w:t>123</w:t>
            </w:r>
          </w:ins>
          <w:del w:id="2181" w:author="Jiří Vojtěšek" w:date="2023-01-24T20:39:00Z">
            <w:r w:rsidR="007C733A" w:rsidDel="008A5423">
              <w:rPr>
                <w:rStyle w:val="Odkaznarejstk"/>
                <w:noProof/>
              </w:rPr>
              <w:delText>Standard 4.3 Odborná literatura a elektronické databáze odpovídající studijnímu programu</w:delText>
            </w:r>
            <w:r w:rsidR="007C733A" w:rsidDel="008A5423">
              <w:rPr>
                <w:rStyle w:val="Odkaznarejstk"/>
                <w:noProof/>
              </w:rPr>
              <w:tab/>
              <w:delText>114</w:delText>
            </w:r>
          </w:del>
          <w:r w:rsidR="007C733A">
            <w:rPr>
              <w:webHidden/>
            </w:rPr>
            <w:fldChar w:fldCharType="end"/>
          </w:r>
          <w:r>
            <w:fldChar w:fldCharType="end"/>
          </w:r>
        </w:p>
        <w:p w14:paraId="0D4708B1" w14:textId="7F402918" w:rsidR="00397CED" w:rsidRDefault="004C78D3">
          <w:pPr>
            <w:pStyle w:val="Obsah3"/>
            <w:tabs>
              <w:tab w:val="right" w:leader="dot" w:pos="9344"/>
            </w:tabs>
          </w:pPr>
          <w:r>
            <w:fldChar w:fldCharType="begin"/>
          </w:r>
          <w:r>
            <w:instrText xml:space="preserve"> HYPERLINK \l "_Toc121083469" \h </w:instrText>
          </w:r>
          <w:r>
            <w:fldChar w:fldCharType="separate"/>
          </w:r>
          <w:r w:rsidR="007C733A">
            <w:rPr>
              <w:webHidden/>
            </w:rPr>
            <w:fldChar w:fldCharType="begin"/>
          </w:r>
          <w:r w:rsidR="007C733A">
            <w:rPr>
              <w:webHidden/>
            </w:rPr>
            <w:instrText>PAGEREF _Toc121083469 \h</w:instrText>
          </w:r>
          <w:r w:rsidR="007C733A">
            <w:rPr>
              <w:webHidden/>
            </w:rPr>
          </w:r>
          <w:r w:rsidR="007C733A">
            <w:rPr>
              <w:webHidden/>
            </w:rPr>
            <w:fldChar w:fldCharType="separate"/>
          </w:r>
          <w:ins w:id="2182" w:author="Jiří Vojtěšek" w:date="2023-01-24T20:39:00Z">
            <w:r w:rsidR="008A5423">
              <w:rPr>
                <w:noProof/>
                <w:webHidden/>
              </w:rPr>
              <w:t>123</w:t>
            </w:r>
          </w:ins>
          <w:del w:id="2183" w:author="Jiří Vojtěšek" w:date="2023-01-24T20:39:00Z">
            <w:r w:rsidR="007C733A" w:rsidDel="008A5423">
              <w:rPr>
                <w:rStyle w:val="Odkaznarejstk"/>
                <w:noProof/>
              </w:rPr>
              <w:delText>Standard 4.4 Materiální a technické zabezpečení studijního programu uskutečňovaného mimo sídlo vysoké školy</w:delText>
            </w:r>
            <w:r w:rsidR="007C733A" w:rsidDel="008A5423">
              <w:rPr>
                <w:rStyle w:val="Odkaznarejstk"/>
                <w:noProof/>
              </w:rPr>
              <w:tab/>
              <w:delText>114</w:delText>
            </w:r>
          </w:del>
          <w:r w:rsidR="007C733A">
            <w:rPr>
              <w:webHidden/>
            </w:rPr>
            <w:fldChar w:fldCharType="end"/>
          </w:r>
          <w:r>
            <w:fldChar w:fldCharType="end"/>
          </w:r>
        </w:p>
        <w:p w14:paraId="79252046" w14:textId="5B75692A" w:rsidR="00397CED" w:rsidRDefault="004C78D3">
          <w:pPr>
            <w:pStyle w:val="Obsah2"/>
            <w:tabs>
              <w:tab w:val="right" w:leader="dot" w:pos="9344"/>
            </w:tabs>
          </w:pPr>
          <w:r>
            <w:fldChar w:fldCharType="begin"/>
          </w:r>
          <w:r>
            <w:instrText xml:space="preserve"> HYPERLINK \l "_Toc121083470" \h </w:instrText>
          </w:r>
          <w:r>
            <w:fldChar w:fldCharType="separate"/>
          </w:r>
          <w:r w:rsidR="007C733A">
            <w:rPr>
              <w:webHidden/>
            </w:rPr>
            <w:fldChar w:fldCharType="begin"/>
          </w:r>
          <w:r w:rsidR="007C733A">
            <w:rPr>
              <w:webHidden/>
            </w:rPr>
            <w:instrText>PAGEREF _Toc121083470 \h</w:instrText>
          </w:r>
          <w:r w:rsidR="007C733A">
            <w:rPr>
              <w:webHidden/>
            </w:rPr>
          </w:r>
          <w:r w:rsidR="007C733A">
            <w:rPr>
              <w:webHidden/>
            </w:rPr>
            <w:fldChar w:fldCharType="separate"/>
          </w:r>
          <w:ins w:id="2184" w:author="Jiří Vojtěšek" w:date="2023-01-24T20:39:00Z">
            <w:r w:rsidR="008A5423">
              <w:rPr>
                <w:noProof/>
                <w:webHidden/>
              </w:rPr>
              <w:t>123</w:t>
            </w:r>
          </w:ins>
          <w:del w:id="2185" w:author="Jiří Vojtěšek" w:date="2023-01-24T20:39:00Z">
            <w:r w:rsidR="007C733A" w:rsidDel="008A5423">
              <w:rPr>
                <w:rStyle w:val="Odkaznarejstk"/>
                <w:noProof/>
              </w:rPr>
              <w:delText>Garant studijního programu</w:delText>
            </w:r>
            <w:r w:rsidR="007C733A" w:rsidDel="008A5423">
              <w:rPr>
                <w:rStyle w:val="Odkaznarejstk"/>
                <w:noProof/>
              </w:rPr>
              <w:tab/>
              <w:delText>114</w:delText>
            </w:r>
          </w:del>
          <w:r w:rsidR="007C733A">
            <w:rPr>
              <w:webHidden/>
            </w:rPr>
            <w:fldChar w:fldCharType="end"/>
          </w:r>
          <w:r>
            <w:fldChar w:fldCharType="end"/>
          </w:r>
        </w:p>
        <w:p w14:paraId="2054238E" w14:textId="42505C61" w:rsidR="00397CED" w:rsidRDefault="004C78D3">
          <w:pPr>
            <w:pStyle w:val="Obsah3"/>
            <w:tabs>
              <w:tab w:val="right" w:leader="dot" w:pos="9344"/>
            </w:tabs>
          </w:pPr>
          <w:r>
            <w:fldChar w:fldCharType="begin"/>
          </w:r>
          <w:r>
            <w:instrText xml:space="preserve"> HYPERLINK \l "_Toc121083471" \h </w:instrText>
          </w:r>
          <w:r>
            <w:fldChar w:fldCharType="separate"/>
          </w:r>
          <w:r w:rsidR="007C733A">
            <w:rPr>
              <w:webHidden/>
            </w:rPr>
            <w:fldChar w:fldCharType="begin"/>
          </w:r>
          <w:r w:rsidR="007C733A">
            <w:rPr>
              <w:webHidden/>
            </w:rPr>
            <w:instrText>PAGEREF _Toc121083471 \h</w:instrText>
          </w:r>
          <w:r w:rsidR="007C733A">
            <w:rPr>
              <w:webHidden/>
            </w:rPr>
          </w:r>
          <w:r w:rsidR="007C733A">
            <w:rPr>
              <w:webHidden/>
            </w:rPr>
            <w:fldChar w:fldCharType="separate"/>
          </w:r>
          <w:ins w:id="2186" w:author="Jiří Vojtěšek" w:date="2023-01-24T20:39:00Z">
            <w:r w:rsidR="008A5423">
              <w:rPr>
                <w:noProof/>
                <w:webHidden/>
              </w:rPr>
              <w:t>123</w:t>
            </w:r>
          </w:ins>
          <w:del w:id="2187" w:author="Jiří Vojtěšek" w:date="2023-01-24T20:39:00Z">
            <w:r w:rsidR="007C733A" w:rsidDel="008A5423">
              <w:rPr>
                <w:rStyle w:val="Odkaznarejstk"/>
                <w:noProof/>
              </w:rPr>
              <w:delText>Standard 5.1 Pravomoci a odpovědnost garanta</w:delText>
            </w:r>
            <w:r w:rsidR="007C733A" w:rsidDel="008A5423">
              <w:rPr>
                <w:rStyle w:val="Odkaznarejstk"/>
                <w:noProof/>
              </w:rPr>
              <w:tab/>
              <w:delText>114</w:delText>
            </w:r>
          </w:del>
          <w:r w:rsidR="007C733A">
            <w:rPr>
              <w:webHidden/>
            </w:rPr>
            <w:fldChar w:fldCharType="end"/>
          </w:r>
          <w:r>
            <w:fldChar w:fldCharType="end"/>
          </w:r>
        </w:p>
        <w:p w14:paraId="56E4B775" w14:textId="1FF4D333" w:rsidR="00397CED" w:rsidRDefault="004C78D3">
          <w:pPr>
            <w:pStyle w:val="Obsah3"/>
            <w:tabs>
              <w:tab w:val="right" w:leader="dot" w:pos="9344"/>
            </w:tabs>
          </w:pPr>
          <w:r>
            <w:fldChar w:fldCharType="begin"/>
          </w:r>
          <w:r>
            <w:instrText xml:space="preserve"> HYPERLINK \l "_Toc121083472" \h </w:instrText>
          </w:r>
          <w:r>
            <w:fldChar w:fldCharType="separate"/>
          </w:r>
          <w:r w:rsidR="007C733A">
            <w:rPr>
              <w:webHidden/>
            </w:rPr>
            <w:fldChar w:fldCharType="begin"/>
          </w:r>
          <w:r w:rsidR="007C733A">
            <w:rPr>
              <w:webHidden/>
            </w:rPr>
            <w:instrText>PAGEREF _Toc121083472 \h</w:instrText>
          </w:r>
          <w:r w:rsidR="007C733A">
            <w:rPr>
              <w:webHidden/>
            </w:rPr>
          </w:r>
          <w:r w:rsidR="007C733A">
            <w:rPr>
              <w:webHidden/>
            </w:rPr>
            <w:fldChar w:fldCharType="separate"/>
          </w:r>
          <w:ins w:id="2188" w:author="Jiří Vojtěšek" w:date="2023-01-24T20:39:00Z">
            <w:r w:rsidR="008A5423">
              <w:rPr>
                <w:noProof/>
                <w:webHidden/>
              </w:rPr>
              <w:t>124</w:t>
            </w:r>
          </w:ins>
          <w:del w:id="2189" w:author="Jiří Vojtěšek" w:date="2023-01-24T20:39:00Z">
            <w:r w:rsidR="007C733A" w:rsidDel="008A5423">
              <w:rPr>
                <w:rStyle w:val="Odkaznarejstk"/>
                <w:noProof/>
              </w:rPr>
              <w:delText>Standardy 5.2-5.4 Zhodnocení osoby garanta z hlediska naplnění standardů</w:delText>
            </w:r>
            <w:r w:rsidR="007C733A" w:rsidDel="008A5423">
              <w:rPr>
                <w:rStyle w:val="Odkaznarejstk"/>
                <w:noProof/>
              </w:rPr>
              <w:tab/>
              <w:delText>115</w:delText>
            </w:r>
          </w:del>
          <w:r w:rsidR="007C733A">
            <w:rPr>
              <w:webHidden/>
            </w:rPr>
            <w:fldChar w:fldCharType="end"/>
          </w:r>
          <w:r>
            <w:fldChar w:fldCharType="end"/>
          </w:r>
        </w:p>
        <w:p w14:paraId="1F5ED82D" w14:textId="0E571CD4" w:rsidR="00397CED" w:rsidRDefault="004C78D3">
          <w:pPr>
            <w:pStyle w:val="Obsah2"/>
            <w:tabs>
              <w:tab w:val="right" w:leader="dot" w:pos="9344"/>
            </w:tabs>
          </w:pPr>
          <w:r>
            <w:fldChar w:fldCharType="begin"/>
          </w:r>
          <w:r>
            <w:instrText xml:space="preserve"> HYPERLINK \l "_Toc121083473" \h </w:instrText>
          </w:r>
          <w:r>
            <w:fldChar w:fldCharType="separate"/>
          </w:r>
          <w:r w:rsidR="007C733A">
            <w:rPr>
              <w:webHidden/>
            </w:rPr>
            <w:fldChar w:fldCharType="begin"/>
          </w:r>
          <w:r w:rsidR="007C733A">
            <w:rPr>
              <w:webHidden/>
            </w:rPr>
            <w:instrText>PAGEREF _Toc121083473 \h</w:instrText>
          </w:r>
          <w:r w:rsidR="007C733A">
            <w:rPr>
              <w:webHidden/>
            </w:rPr>
          </w:r>
          <w:r w:rsidR="007C733A">
            <w:rPr>
              <w:webHidden/>
            </w:rPr>
            <w:fldChar w:fldCharType="separate"/>
          </w:r>
          <w:ins w:id="2190" w:author="Jiří Vojtěšek" w:date="2023-01-24T20:39:00Z">
            <w:r w:rsidR="008A5423">
              <w:rPr>
                <w:noProof/>
                <w:webHidden/>
              </w:rPr>
              <w:t>132</w:t>
            </w:r>
          </w:ins>
          <w:del w:id="2191" w:author="Jiří Vojtěšek" w:date="2023-01-24T20:39:00Z">
            <w:r w:rsidR="007C733A" w:rsidDel="008A5423">
              <w:rPr>
                <w:rStyle w:val="Odkaznarejstk"/>
                <w:noProof/>
              </w:rPr>
              <w:delText>Personální zabezpečení studijního programu</w:delText>
            </w:r>
            <w:r w:rsidR="007C733A" w:rsidDel="008A5423">
              <w:rPr>
                <w:rStyle w:val="Odkaznarejstk"/>
                <w:noProof/>
              </w:rPr>
              <w:tab/>
              <w:delText>123</w:delText>
            </w:r>
          </w:del>
          <w:r w:rsidR="007C733A">
            <w:rPr>
              <w:webHidden/>
            </w:rPr>
            <w:fldChar w:fldCharType="end"/>
          </w:r>
          <w:r>
            <w:fldChar w:fldCharType="end"/>
          </w:r>
        </w:p>
        <w:p w14:paraId="1497F391" w14:textId="3EF9A790" w:rsidR="00397CED" w:rsidRDefault="004C78D3">
          <w:pPr>
            <w:pStyle w:val="Obsah3"/>
            <w:tabs>
              <w:tab w:val="right" w:leader="dot" w:pos="9344"/>
            </w:tabs>
          </w:pPr>
          <w:r>
            <w:fldChar w:fldCharType="begin"/>
          </w:r>
          <w:r>
            <w:instrText xml:space="preserve"> HYPERLINK \l "_Toc121083474" \h </w:instrText>
          </w:r>
          <w:r>
            <w:fldChar w:fldCharType="separate"/>
          </w:r>
          <w:r w:rsidR="007C733A">
            <w:rPr>
              <w:webHidden/>
            </w:rPr>
            <w:fldChar w:fldCharType="begin"/>
          </w:r>
          <w:r w:rsidR="007C733A">
            <w:rPr>
              <w:webHidden/>
            </w:rPr>
            <w:instrText>PAGEREF _Toc121083474 \h</w:instrText>
          </w:r>
          <w:r w:rsidR="007C733A">
            <w:rPr>
              <w:webHidden/>
            </w:rPr>
          </w:r>
          <w:r w:rsidR="007C733A">
            <w:rPr>
              <w:webHidden/>
            </w:rPr>
            <w:fldChar w:fldCharType="separate"/>
          </w:r>
          <w:ins w:id="2192" w:author="Jiří Vojtěšek" w:date="2023-01-24T20:39:00Z">
            <w:r w:rsidR="008A5423">
              <w:rPr>
                <w:noProof/>
                <w:webHidden/>
              </w:rPr>
              <w:t>132</w:t>
            </w:r>
          </w:ins>
          <w:del w:id="2193" w:author="Jiří Vojtěšek" w:date="2023-01-24T20:39:00Z">
            <w:r w:rsidR="007C733A" w:rsidDel="008A5423">
              <w:rPr>
                <w:rStyle w:val="Odkaznarejstk"/>
                <w:noProof/>
              </w:rPr>
              <w:delText>Standardy 6.1-6.2, 6.7-6.8 Zhodnocení celkového personálního zabezpečení studijního programu z hlediska naplnění standardů</w:delText>
            </w:r>
            <w:r w:rsidR="007C733A" w:rsidDel="008A5423">
              <w:rPr>
                <w:rStyle w:val="Odkaznarejstk"/>
                <w:noProof/>
              </w:rPr>
              <w:tab/>
              <w:delText>123</w:delText>
            </w:r>
          </w:del>
          <w:r w:rsidR="007C733A">
            <w:rPr>
              <w:webHidden/>
            </w:rPr>
            <w:fldChar w:fldCharType="end"/>
          </w:r>
          <w:r>
            <w:fldChar w:fldCharType="end"/>
          </w:r>
        </w:p>
        <w:p w14:paraId="2467C484" w14:textId="0A9E2226" w:rsidR="00397CED" w:rsidRDefault="004C78D3">
          <w:pPr>
            <w:pStyle w:val="Obsah3"/>
            <w:tabs>
              <w:tab w:val="right" w:leader="dot" w:pos="9344"/>
            </w:tabs>
          </w:pPr>
          <w:r>
            <w:fldChar w:fldCharType="begin"/>
          </w:r>
          <w:r>
            <w:instrText xml:space="preserve"> HYPERLINK \l "_Toc121083475" \h </w:instrText>
          </w:r>
          <w:r>
            <w:fldChar w:fldCharType="separate"/>
          </w:r>
          <w:r w:rsidR="007C733A">
            <w:rPr>
              <w:webHidden/>
            </w:rPr>
            <w:fldChar w:fldCharType="begin"/>
          </w:r>
          <w:r w:rsidR="007C733A">
            <w:rPr>
              <w:webHidden/>
            </w:rPr>
            <w:instrText>PAGEREF _Toc121083475 \h</w:instrText>
          </w:r>
          <w:r w:rsidR="007C733A">
            <w:rPr>
              <w:webHidden/>
            </w:rPr>
          </w:r>
          <w:r w:rsidR="007C733A">
            <w:rPr>
              <w:webHidden/>
            </w:rPr>
            <w:fldChar w:fldCharType="separate"/>
          </w:r>
          <w:ins w:id="2194" w:author="Jiří Vojtěšek" w:date="2023-01-24T20:39:00Z">
            <w:r w:rsidR="008A5423">
              <w:rPr>
                <w:noProof/>
                <w:webHidden/>
              </w:rPr>
              <w:t>134</w:t>
            </w:r>
          </w:ins>
          <w:del w:id="2195" w:author="Jiří Vojtěšek" w:date="2023-01-24T20:39:00Z">
            <w:r w:rsidR="007C733A" w:rsidDel="008A5423">
              <w:rPr>
                <w:rStyle w:val="Odkaznarejstk"/>
                <w:noProof/>
              </w:rPr>
              <w:delText>Standard 6.3 Personální zabezpečení studijního programu uskutečňovaného mimo sídlo vysoké školy</w:delText>
            </w:r>
            <w:r w:rsidR="007C733A" w:rsidDel="008A5423">
              <w:rPr>
                <w:rStyle w:val="Odkaznarejstk"/>
                <w:noProof/>
              </w:rPr>
              <w:tab/>
              <w:delText>125</w:delText>
            </w:r>
          </w:del>
          <w:r w:rsidR="007C733A">
            <w:rPr>
              <w:webHidden/>
            </w:rPr>
            <w:fldChar w:fldCharType="end"/>
          </w:r>
          <w:r>
            <w:fldChar w:fldCharType="end"/>
          </w:r>
        </w:p>
        <w:p w14:paraId="3BEAB054" w14:textId="6F90AF51" w:rsidR="00397CED" w:rsidRDefault="004C78D3">
          <w:pPr>
            <w:pStyle w:val="Obsah3"/>
            <w:tabs>
              <w:tab w:val="right" w:leader="dot" w:pos="9344"/>
            </w:tabs>
          </w:pPr>
          <w:r>
            <w:fldChar w:fldCharType="begin"/>
          </w:r>
          <w:r>
            <w:instrText xml:space="preserve"> HYPERLINK \l "_Toc121083476" \h </w:instrText>
          </w:r>
          <w:r>
            <w:fldChar w:fldCharType="separate"/>
          </w:r>
          <w:r w:rsidR="007C733A">
            <w:rPr>
              <w:webHidden/>
            </w:rPr>
            <w:fldChar w:fldCharType="begin"/>
          </w:r>
          <w:r w:rsidR="007C733A">
            <w:rPr>
              <w:webHidden/>
            </w:rPr>
            <w:instrText>PAGEREF _Toc121083476 \h</w:instrText>
          </w:r>
          <w:r w:rsidR="007C733A">
            <w:rPr>
              <w:webHidden/>
            </w:rPr>
          </w:r>
          <w:r w:rsidR="007C733A">
            <w:rPr>
              <w:webHidden/>
            </w:rPr>
            <w:fldChar w:fldCharType="separate"/>
          </w:r>
          <w:ins w:id="2196" w:author="Jiří Vojtěšek" w:date="2023-01-24T20:39:00Z">
            <w:r w:rsidR="008A5423">
              <w:rPr>
                <w:noProof/>
                <w:webHidden/>
              </w:rPr>
              <w:t>134</w:t>
            </w:r>
          </w:ins>
          <w:del w:id="2197" w:author="Jiří Vojtěšek" w:date="2023-01-24T20:39:00Z">
            <w:r w:rsidR="007C733A" w:rsidDel="008A5423">
              <w:rPr>
                <w:rStyle w:val="Odkaznarejstk"/>
                <w:noProof/>
              </w:rPr>
              <w:delText>Standardy 6.4, 6.9-6.10 Personální zabezpečení předmětů profilujícího základu</w:delText>
            </w:r>
            <w:r w:rsidR="007C733A" w:rsidDel="008A5423">
              <w:rPr>
                <w:rStyle w:val="Odkaznarejstk"/>
                <w:noProof/>
              </w:rPr>
              <w:tab/>
              <w:delText>125</w:delText>
            </w:r>
          </w:del>
          <w:r w:rsidR="007C733A">
            <w:rPr>
              <w:webHidden/>
            </w:rPr>
            <w:fldChar w:fldCharType="end"/>
          </w:r>
          <w:r>
            <w:fldChar w:fldCharType="end"/>
          </w:r>
        </w:p>
        <w:p w14:paraId="357B5F15" w14:textId="1CA2BA61" w:rsidR="00397CED" w:rsidRDefault="004C78D3">
          <w:pPr>
            <w:pStyle w:val="Obsah3"/>
            <w:tabs>
              <w:tab w:val="right" w:leader="dot" w:pos="9344"/>
            </w:tabs>
          </w:pPr>
          <w:r>
            <w:fldChar w:fldCharType="begin"/>
          </w:r>
          <w:r>
            <w:instrText xml:space="preserve"> HYPERLINK \l "_Toc121083477" \h </w:instrText>
          </w:r>
          <w:r>
            <w:fldChar w:fldCharType="separate"/>
          </w:r>
          <w:r w:rsidR="007C733A">
            <w:rPr>
              <w:webHidden/>
            </w:rPr>
            <w:fldChar w:fldCharType="begin"/>
          </w:r>
          <w:r w:rsidR="007C733A">
            <w:rPr>
              <w:webHidden/>
            </w:rPr>
            <w:instrText>PAGEREF _Toc121083477 \h</w:instrText>
          </w:r>
          <w:r w:rsidR="007C733A">
            <w:rPr>
              <w:webHidden/>
            </w:rPr>
          </w:r>
          <w:r w:rsidR="007C733A">
            <w:rPr>
              <w:webHidden/>
            </w:rPr>
            <w:fldChar w:fldCharType="separate"/>
          </w:r>
          <w:ins w:id="2198" w:author="Jiří Vojtěšek" w:date="2023-01-24T20:39:00Z">
            <w:r w:rsidR="008A5423">
              <w:rPr>
                <w:noProof/>
                <w:webHidden/>
              </w:rPr>
              <w:t>135</w:t>
            </w:r>
          </w:ins>
          <w:del w:id="2199" w:author="Jiří Vojtěšek" w:date="2023-01-24T20:39:00Z">
            <w:r w:rsidR="007C733A" w:rsidDel="008A5423">
              <w:rPr>
                <w:rStyle w:val="Odkaznarejstk"/>
                <w:noProof/>
              </w:rPr>
              <w:delText>Standardy 6.5-6.6 Kvalifikace odborníků z praxe zapojených do výuky ve studijním programu</w:delText>
            </w:r>
            <w:r w:rsidR="007C733A" w:rsidDel="008A5423">
              <w:rPr>
                <w:rStyle w:val="Odkaznarejstk"/>
                <w:noProof/>
              </w:rPr>
              <w:tab/>
              <w:delText>126</w:delText>
            </w:r>
          </w:del>
          <w:r w:rsidR="007C733A">
            <w:rPr>
              <w:webHidden/>
            </w:rPr>
            <w:fldChar w:fldCharType="end"/>
          </w:r>
          <w:r>
            <w:fldChar w:fldCharType="end"/>
          </w:r>
        </w:p>
        <w:p w14:paraId="58FB76EE" w14:textId="29D4C9C5" w:rsidR="00397CED" w:rsidRDefault="004C78D3">
          <w:pPr>
            <w:pStyle w:val="Obsah2"/>
            <w:tabs>
              <w:tab w:val="right" w:leader="dot" w:pos="9344"/>
            </w:tabs>
          </w:pPr>
          <w:r>
            <w:fldChar w:fldCharType="begin"/>
          </w:r>
          <w:r>
            <w:instrText xml:space="preserve"> HYPERLINK \l "_Toc121083478" \h </w:instrText>
          </w:r>
          <w:r>
            <w:fldChar w:fldCharType="separate"/>
          </w:r>
          <w:r w:rsidR="007C733A">
            <w:rPr>
              <w:webHidden/>
            </w:rPr>
            <w:fldChar w:fldCharType="begin"/>
          </w:r>
          <w:r w:rsidR="007C733A">
            <w:rPr>
              <w:webHidden/>
            </w:rPr>
            <w:instrText>PAGEREF _Toc121083478 \h</w:instrText>
          </w:r>
          <w:r w:rsidR="007C733A">
            <w:rPr>
              <w:webHidden/>
            </w:rPr>
          </w:r>
          <w:r w:rsidR="007C733A">
            <w:rPr>
              <w:webHidden/>
            </w:rPr>
            <w:fldChar w:fldCharType="separate"/>
          </w:r>
          <w:ins w:id="2200" w:author="Jiří Vojtěšek" w:date="2023-01-24T20:39:00Z">
            <w:r w:rsidR="008A5423">
              <w:rPr>
                <w:noProof/>
                <w:webHidden/>
              </w:rPr>
              <w:t>135</w:t>
            </w:r>
          </w:ins>
          <w:del w:id="2201" w:author="Jiří Vojtěšek" w:date="2023-01-24T20:39:00Z">
            <w:r w:rsidR="007C733A" w:rsidDel="008A5423">
              <w:rPr>
                <w:rStyle w:val="Odkaznarejstk"/>
                <w:noProof/>
              </w:rPr>
              <w:delText>Specifické požadavky na zajištění studijního programu</w:delText>
            </w:r>
            <w:r w:rsidR="007C733A" w:rsidDel="008A5423">
              <w:rPr>
                <w:rStyle w:val="Odkaznarejstk"/>
                <w:noProof/>
              </w:rPr>
              <w:tab/>
              <w:delText>126</w:delText>
            </w:r>
          </w:del>
          <w:r w:rsidR="007C733A">
            <w:rPr>
              <w:webHidden/>
            </w:rPr>
            <w:fldChar w:fldCharType="end"/>
          </w:r>
          <w:r>
            <w:fldChar w:fldCharType="end"/>
          </w:r>
        </w:p>
        <w:p w14:paraId="420E5B2F" w14:textId="634D5CB0" w:rsidR="00397CED" w:rsidRDefault="004C78D3">
          <w:pPr>
            <w:pStyle w:val="Obsah3"/>
            <w:tabs>
              <w:tab w:val="right" w:leader="dot" w:pos="9344"/>
            </w:tabs>
          </w:pPr>
          <w:r>
            <w:fldChar w:fldCharType="begin"/>
          </w:r>
          <w:r>
            <w:instrText xml:space="preserve"> HYPERLINK \l "_Toc121083479" \h </w:instrText>
          </w:r>
          <w:r>
            <w:fldChar w:fldCharType="separate"/>
          </w:r>
          <w:r w:rsidR="007C733A">
            <w:rPr>
              <w:webHidden/>
            </w:rPr>
            <w:fldChar w:fldCharType="begin"/>
          </w:r>
          <w:r w:rsidR="007C733A">
            <w:rPr>
              <w:webHidden/>
            </w:rPr>
            <w:instrText>PAGEREF _Toc121083479 \h</w:instrText>
          </w:r>
          <w:r w:rsidR="007C733A">
            <w:rPr>
              <w:webHidden/>
            </w:rPr>
          </w:r>
          <w:r w:rsidR="007C733A">
            <w:rPr>
              <w:webHidden/>
            </w:rPr>
            <w:fldChar w:fldCharType="separate"/>
          </w:r>
          <w:ins w:id="2202" w:author="Jiří Vojtěšek" w:date="2023-01-24T20:39:00Z">
            <w:r w:rsidR="008A5423">
              <w:rPr>
                <w:noProof/>
                <w:webHidden/>
              </w:rPr>
              <w:t>135</w:t>
            </w:r>
          </w:ins>
          <w:del w:id="2203" w:author="Jiří Vojtěšek" w:date="2023-01-24T20:39:00Z">
            <w:r w:rsidR="007C733A" w:rsidDel="008A5423">
              <w:rPr>
                <w:rStyle w:val="Odkaznarejstk"/>
                <w:noProof/>
              </w:rPr>
              <w:delText>Standardy 7.1-7.3 Uskutečňování studijního programu v kombinované a distanční formě studia</w:delText>
            </w:r>
            <w:r w:rsidR="007C733A" w:rsidDel="008A5423">
              <w:rPr>
                <w:rStyle w:val="Odkaznarejstk"/>
                <w:noProof/>
              </w:rPr>
              <w:tab/>
              <w:delText>126</w:delText>
            </w:r>
          </w:del>
          <w:r w:rsidR="007C733A">
            <w:rPr>
              <w:webHidden/>
            </w:rPr>
            <w:fldChar w:fldCharType="end"/>
          </w:r>
          <w:r>
            <w:fldChar w:fldCharType="end"/>
          </w:r>
        </w:p>
        <w:p w14:paraId="3BCCE1EE" w14:textId="29E9A8C6" w:rsidR="00397CED" w:rsidRDefault="004C78D3">
          <w:pPr>
            <w:pStyle w:val="Obsah3"/>
            <w:tabs>
              <w:tab w:val="right" w:leader="dot" w:pos="9344"/>
            </w:tabs>
          </w:pPr>
          <w:r>
            <w:fldChar w:fldCharType="begin"/>
          </w:r>
          <w:r>
            <w:instrText xml:space="preserve"> HYPERLINK \l "_Toc121083480" \h </w:instrText>
          </w:r>
          <w:r>
            <w:fldChar w:fldCharType="separate"/>
          </w:r>
          <w:r w:rsidR="007C733A">
            <w:rPr>
              <w:webHidden/>
            </w:rPr>
            <w:fldChar w:fldCharType="begin"/>
          </w:r>
          <w:r w:rsidR="007C733A">
            <w:rPr>
              <w:webHidden/>
            </w:rPr>
            <w:instrText>PAGEREF _Toc121083480 \h</w:instrText>
          </w:r>
          <w:r w:rsidR="007C733A">
            <w:rPr>
              <w:webHidden/>
            </w:rPr>
          </w:r>
          <w:r w:rsidR="007C733A">
            <w:rPr>
              <w:webHidden/>
            </w:rPr>
            <w:fldChar w:fldCharType="separate"/>
          </w:r>
          <w:ins w:id="2204" w:author="Jiří Vojtěšek" w:date="2023-01-24T20:39:00Z">
            <w:r w:rsidR="008A5423">
              <w:rPr>
                <w:noProof/>
                <w:webHidden/>
              </w:rPr>
              <w:t>135</w:t>
            </w:r>
          </w:ins>
          <w:del w:id="2205" w:author="Jiří Vojtěšek" w:date="2023-01-24T20:39:00Z">
            <w:r w:rsidR="007C733A" w:rsidDel="008A5423">
              <w:rPr>
                <w:rStyle w:val="Odkaznarejstk"/>
                <w:noProof/>
              </w:rPr>
              <w:delText>Standardy 7.4-7.9 Uskutečňování studijního programu v cizím jazyce</w:delText>
            </w:r>
            <w:r w:rsidR="007C733A" w:rsidDel="008A5423">
              <w:rPr>
                <w:rStyle w:val="Odkaznarejstk"/>
                <w:noProof/>
              </w:rPr>
              <w:tab/>
              <w:delText>126</w:delText>
            </w:r>
          </w:del>
          <w:r w:rsidR="007C733A">
            <w:rPr>
              <w:webHidden/>
            </w:rPr>
            <w:fldChar w:fldCharType="end"/>
          </w:r>
          <w:r>
            <w:fldChar w:fldCharType="end"/>
          </w:r>
        </w:p>
        <w:p w14:paraId="3E0448B8" w14:textId="03FC8FCC" w:rsidR="00397CED" w:rsidRDefault="004C78D3">
          <w:pPr>
            <w:pStyle w:val="Obsah3"/>
            <w:tabs>
              <w:tab w:val="right" w:leader="dot" w:pos="9344"/>
            </w:tabs>
          </w:pPr>
          <w:r>
            <w:fldChar w:fldCharType="begin"/>
          </w:r>
          <w:r>
            <w:instrText xml:space="preserve"> HYPERLINK \l "_Toc121083481" \h </w:instrText>
          </w:r>
          <w:r>
            <w:fldChar w:fldCharType="separate"/>
          </w:r>
          <w:r w:rsidR="007C733A">
            <w:rPr>
              <w:webHidden/>
            </w:rPr>
            <w:fldChar w:fldCharType="begin"/>
          </w:r>
          <w:r w:rsidR="007C733A">
            <w:rPr>
              <w:webHidden/>
            </w:rPr>
            <w:instrText>PAGEREF _Toc121083481 \h</w:instrText>
          </w:r>
          <w:r w:rsidR="007C733A">
            <w:rPr>
              <w:webHidden/>
            </w:rPr>
          </w:r>
          <w:r w:rsidR="007C733A">
            <w:rPr>
              <w:webHidden/>
            </w:rPr>
            <w:fldChar w:fldCharType="separate"/>
          </w:r>
          <w:ins w:id="2206" w:author="Jiří Vojtěšek" w:date="2023-01-24T20:39:00Z">
            <w:r w:rsidR="008A5423">
              <w:rPr>
                <w:noProof/>
                <w:webHidden/>
              </w:rPr>
              <w:t>136</w:t>
            </w:r>
          </w:ins>
          <w:del w:id="2207" w:author="Jiří Vojtěšek" w:date="2023-01-24T20:39:00Z">
            <w:r w:rsidR="007C733A" w:rsidDel="008A5423">
              <w:rPr>
                <w:rStyle w:val="Odkaznarejstk"/>
                <w:noProof/>
              </w:rPr>
              <w:delText>Standard 7.10 Uskutečňování studijního programu ve spolupráci se zahraniční vysokou školou</w:delText>
            </w:r>
            <w:r w:rsidR="007C733A" w:rsidDel="008A5423">
              <w:rPr>
                <w:rStyle w:val="Odkaznarejstk"/>
                <w:noProof/>
              </w:rPr>
              <w:tab/>
              <w:delText>126</w:delText>
            </w:r>
          </w:del>
          <w:r w:rsidR="007C733A">
            <w:rPr>
              <w:webHidden/>
            </w:rPr>
            <w:fldChar w:fldCharType="end"/>
          </w:r>
          <w:r>
            <w:fldChar w:fldCharType="end"/>
          </w:r>
        </w:p>
        <w:p w14:paraId="45668BD7" w14:textId="0B252CC0" w:rsidR="00397CED" w:rsidRDefault="004C78D3">
          <w:pPr>
            <w:pStyle w:val="Obsah3"/>
            <w:tabs>
              <w:tab w:val="right" w:leader="dot" w:pos="9344"/>
            </w:tabs>
          </w:pPr>
          <w:r>
            <w:fldChar w:fldCharType="begin"/>
          </w:r>
          <w:r>
            <w:instrText xml:space="preserve"> HYPERLINK \l "_Toc121083482" \h </w:instrText>
          </w:r>
          <w:r>
            <w:fldChar w:fldCharType="separate"/>
          </w:r>
          <w:r w:rsidR="007C733A">
            <w:rPr>
              <w:webHidden/>
            </w:rPr>
            <w:fldChar w:fldCharType="begin"/>
          </w:r>
          <w:r w:rsidR="007C733A">
            <w:rPr>
              <w:webHidden/>
            </w:rPr>
            <w:instrText>PAGEREF _Toc121083482 \h</w:instrText>
          </w:r>
          <w:r w:rsidR="007C733A">
            <w:rPr>
              <w:webHidden/>
            </w:rPr>
          </w:r>
          <w:r w:rsidR="007C733A">
            <w:rPr>
              <w:webHidden/>
            </w:rPr>
            <w:fldChar w:fldCharType="separate"/>
          </w:r>
          <w:ins w:id="2208" w:author="Jiří Vojtěšek" w:date="2023-01-24T20:39:00Z">
            <w:r w:rsidR="008A5423">
              <w:rPr>
                <w:noProof/>
                <w:webHidden/>
              </w:rPr>
              <w:t>136</w:t>
            </w:r>
          </w:ins>
          <w:del w:id="2209" w:author="Jiří Vojtěšek" w:date="2023-01-24T20:39:00Z">
            <w:r w:rsidR="007C733A" w:rsidDel="008A5423">
              <w:rPr>
                <w:rStyle w:val="Odkaznarejstk"/>
                <w:noProof/>
              </w:rPr>
              <w:delText>Standard 7.11 Uskutečňování studijního programu ve spolupráci s další právnickou osobou, respektive u vojenských/policejních vysokých škol s veřejn</w:delText>
            </w:r>
            <w:r w:rsidR="007C733A" w:rsidDel="008A5423">
              <w:rPr>
                <w:rStyle w:val="Odkaznarejstk"/>
                <w:noProof/>
              </w:rPr>
              <w:delText>o</w:delText>
            </w:r>
            <w:r w:rsidR="007C733A" w:rsidDel="008A5423">
              <w:rPr>
                <w:rStyle w:val="Odkaznarejstk"/>
                <w:noProof/>
              </w:rPr>
              <w:delText>u vysokou školou</w:delText>
            </w:r>
            <w:r w:rsidR="007C733A" w:rsidDel="008A5423">
              <w:rPr>
                <w:rStyle w:val="Odkaznarejstk"/>
                <w:noProof/>
              </w:rPr>
              <w:tab/>
              <w:delText>126</w:delText>
            </w:r>
          </w:del>
          <w:r w:rsidR="007C733A">
            <w:rPr>
              <w:webHidden/>
            </w:rPr>
            <w:fldChar w:fldCharType="end"/>
          </w:r>
          <w:r>
            <w:fldChar w:fldCharType="end"/>
          </w:r>
        </w:p>
        <w:p w14:paraId="0A0F9E83" w14:textId="77777777" w:rsidR="00397CED" w:rsidRDefault="007C733A">
          <w:r>
            <w:fldChar w:fldCharType="end"/>
          </w:r>
        </w:p>
      </w:sdtContent>
    </w:sdt>
    <w:p w14:paraId="1440AE2E" w14:textId="77777777" w:rsidR="00397CED" w:rsidRDefault="00397CED">
      <w:pPr>
        <w:pStyle w:val="NormSHZ"/>
      </w:pPr>
    </w:p>
    <w:p w14:paraId="1066E318" w14:textId="77777777" w:rsidR="00397CED" w:rsidRDefault="007C733A">
      <w:pPr>
        <w:pStyle w:val="Nadpis1"/>
        <w:numPr>
          <w:ilvl w:val="0"/>
          <w:numId w:val="42"/>
        </w:numPr>
        <w:ind w:left="357" w:hanging="357"/>
        <w:jc w:val="both"/>
        <w:pPrChange w:id="2210" w:author="Jiri Vojtesek" w:date="2023-01-19T13:14:00Z">
          <w:pPr>
            <w:pStyle w:val="Nadpis1"/>
            <w:numPr>
              <w:numId w:val="44"/>
            </w:numPr>
            <w:ind w:left="720" w:hanging="360"/>
            <w:jc w:val="both"/>
          </w:pPr>
        </w:pPrChange>
      </w:pPr>
      <w:bookmarkStart w:id="2211" w:name="_Toc121083429"/>
      <w:r>
        <w:lastRenderedPageBreak/>
        <w:t>Instituce</w:t>
      </w:r>
      <w:bookmarkEnd w:id="2211"/>
    </w:p>
    <w:p w14:paraId="5622D507" w14:textId="77777777" w:rsidR="00397CED" w:rsidRDefault="00397CED">
      <w:pPr>
        <w:ind w:left="426"/>
        <w:jc w:val="both"/>
        <w:rPr>
          <w:rFonts w:ascii="Times New Roman" w:hAnsi="Times New Roman"/>
          <w:bCs/>
          <w:sz w:val="24"/>
          <w:szCs w:val="24"/>
          <w:u w:val="single"/>
        </w:rPr>
      </w:pPr>
    </w:p>
    <w:p w14:paraId="1153480F" w14:textId="77777777" w:rsidR="00397CED" w:rsidRDefault="007C733A">
      <w:pPr>
        <w:pStyle w:val="Nadpis2"/>
        <w:jc w:val="both"/>
      </w:pPr>
      <w:r>
        <w:t xml:space="preserve"> </w:t>
      </w:r>
      <w:bookmarkStart w:id="2212" w:name="_Toc121083430"/>
      <w:r>
        <w:t>Působnost orgánů vysoké školy</w:t>
      </w:r>
      <w:bookmarkEnd w:id="2212"/>
    </w:p>
    <w:p w14:paraId="43002B1C" w14:textId="77777777" w:rsidR="00397CED" w:rsidRDefault="007C733A">
      <w:pPr>
        <w:pStyle w:val="Nadpis3"/>
        <w:tabs>
          <w:tab w:val="clear" w:pos="0"/>
        </w:tabs>
        <w:ind w:left="720" w:firstLine="0"/>
        <w:jc w:val="both"/>
      </w:pPr>
      <w:bookmarkStart w:id="2213" w:name="_Toc121083431"/>
      <w:r>
        <w:t>Standardy 1.1-1.2</w:t>
      </w:r>
      <w:bookmarkEnd w:id="2213"/>
    </w:p>
    <w:p w14:paraId="7882ABD5" w14:textId="77777777" w:rsidR="00397CED" w:rsidRDefault="007C733A">
      <w:pPr>
        <w:pStyle w:val="NormSHZ"/>
      </w:pPr>
      <w:r>
        <w:t>Organizaci, vnitřní uspořádání a zásady řízení Univerzity Tomáše Bati ve Zlíně (dále jen „UTB ve Zlíně“) upravuje „Statut UTB ve Zlíně“ v poslední aktuální verzi ze dne 19. 5. 2022</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14:paraId="48070257" w14:textId="77777777" w:rsidR="00397CED" w:rsidRDefault="007C733A">
      <w:pPr>
        <w:pStyle w:val="NormSHZ"/>
      </w:pPr>
      <w:r>
        <w:t>Samosprávnými orgány univerzity jsou Akademický senát UTB, rektor UTB, Vědecká rada UTB, Rada pro vnitřní hodnocení UTB a Disciplinární komise UTB. Dalšími orgány UTB jsou Správní rada UTB a kvestor UTB.</w:t>
      </w:r>
    </w:p>
    <w:p w14:paraId="4FF1961A" w14:textId="77777777" w:rsidR="00397CED" w:rsidRDefault="00397CED">
      <w:pPr>
        <w:pStyle w:val="Nadpis2"/>
        <w:jc w:val="both"/>
      </w:pPr>
    </w:p>
    <w:p w14:paraId="02183CC4" w14:textId="77777777" w:rsidR="00397CED" w:rsidRDefault="007C733A">
      <w:pPr>
        <w:pStyle w:val="Nadpis2"/>
        <w:jc w:val="both"/>
      </w:pPr>
      <w:bookmarkStart w:id="2214" w:name="_Toc121083432"/>
      <w:r>
        <w:t>Vnitřní systém zajišťování kvality</w:t>
      </w:r>
      <w:bookmarkEnd w:id="2214"/>
      <w:r>
        <w:t xml:space="preserve"> </w:t>
      </w:r>
    </w:p>
    <w:p w14:paraId="76DFCC18" w14:textId="77777777" w:rsidR="00397CED" w:rsidRDefault="007C733A">
      <w:pPr>
        <w:pStyle w:val="Nadpis3"/>
        <w:tabs>
          <w:tab w:val="clear" w:pos="0"/>
        </w:tabs>
        <w:ind w:left="720" w:firstLine="0"/>
        <w:jc w:val="both"/>
      </w:pPr>
      <w:bookmarkStart w:id="2215" w:name="_Toc121083433"/>
      <w:r>
        <w:t>Standard 1.3 Vymezení pravomoci a odpovědnost za kvalitu</w:t>
      </w:r>
      <w:bookmarkEnd w:id="2215"/>
    </w:p>
    <w:p w14:paraId="02A5AAF6" w14:textId="77777777" w:rsidR="00397CED" w:rsidRDefault="007C733A">
      <w:pPr>
        <w:pStyle w:val="NormSHZ"/>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v poslední verzi ze dne 19. května 2022</w:t>
      </w:r>
      <w:r>
        <w:rPr>
          <w:rStyle w:val="Znakapoznpodarou"/>
        </w:rPr>
        <w:footnoteReference w:id="2"/>
      </w:r>
      <w:r>
        <w:t>.</w:t>
      </w:r>
    </w:p>
    <w:p w14:paraId="289C5BB0" w14:textId="77777777" w:rsidR="00397CED" w:rsidRDefault="007C733A">
      <w:pPr>
        <w:pStyle w:val="NormSHZ"/>
      </w:pPr>
      <w:r>
        <w:t>Pro účely zajišťování kvality má pak jmenovánu čtrnáctičlennou Radu pro vnitřní hodnocení UTB ve Zlíně, která se řídí Jednacím řádem Rady pro vnitřní hodnocení UTB (Směrnice rektora č. 17/2021) ze dne 30. září 2021</w:t>
      </w:r>
      <w:r>
        <w:rPr>
          <w:rStyle w:val="Znakapoznpodarou"/>
        </w:rPr>
        <w:footnoteReference w:id="3"/>
      </w:r>
      <w:r>
        <w:t>.</w:t>
      </w:r>
    </w:p>
    <w:p w14:paraId="11762AE3" w14:textId="77777777" w:rsidR="00397CED" w:rsidRDefault="007C733A">
      <w:pPr>
        <w:pStyle w:val="NormSHZ"/>
      </w:pPr>
      <w:r>
        <w:tab/>
      </w:r>
      <w:r>
        <w:tab/>
        <w:t xml:space="preserve"> </w:t>
      </w:r>
    </w:p>
    <w:p w14:paraId="7D57F691" w14:textId="77777777" w:rsidR="00397CED" w:rsidRDefault="007C733A">
      <w:pPr>
        <w:pStyle w:val="Nadpis3"/>
        <w:tabs>
          <w:tab w:val="clear" w:pos="0"/>
        </w:tabs>
        <w:ind w:left="720" w:firstLine="0"/>
        <w:jc w:val="both"/>
      </w:pPr>
      <w:bookmarkStart w:id="2216" w:name="_Toc121083434"/>
      <w:r>
        <w:t>Standard 1.4 Procesy vzniku a úprav studijních programů</w:t>
      </w:r>
      <w:bookmarkEnd w:id="2216"/>
      <w:r>
        <w:t xml:space="preserve"> </w:t>
      </w:r>
    </w:p>
    <w:p w14:paraId="329B0A0B" w14:textId="77777777" w:rsidR="00397CED" w:rsidRDefault="007C733A">
      <w:pPr>
        <w:pStyle w:val="NormSHZ"/>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v aktuální verzi ze dne 19. května 2022</w:t>
      </w:r>
      <w:r>
        <w:rPr>
          <w:rStyle w:val="Znakapoznpodarou"/>
        </w:rPr>
        <w:footnoteReference w:id="4"/>
      </w:r>
      <w:r>
        <w:t>.</w:t>
      </w:r>
    </w:p>
    <w:p w14:paraId="00DD1B19" w14:textId="77777777" w:rsidR="00397CED" w:rsidRDefault="007C733A">
      <w:pPr>
        <w:tabs>
          <w:tab w:val="left" w:pos="2835"/>
        </w:tabs>
        <w:spacing w:before="120" w:after="120"/>
        <w:jc w:val="both"/>
      </w:pPr>
      <w:r>
        <w:tab/>
      </w:r>
      <w:r>
        <w:tab/>
      </w:r>
    </w:p>
    <w:p w14:paraId="3D652C0E" w14:textId="77777777" w:rsidR="00397CED" w:rsidRDefault="007C733A">
      <w:pPr>
        <w:pStyle w:val="Nadpis3"/>
        <w:tabs>
          <w:tab w:val="clear" w:pos="0"/>
        </w:tabs>
        <w:ind w:left="720" w:firstLine="0"/>
        <w:jc w:val="both"/>
      </w:pPr>
      <w:bookmarkStart w:id="2217" w:name="_Toc121083435"/>
      <w:r>
        <w:t>Standard 1.5 Principy a systém uznávání zahraničního vzdělávání pro přijetí ke studiu</w:t>
      </w:r>
      <w:bookmarkEnd w:id="2217"/>
      <w:r>
        <w:t xml:space="preserve"> </w:t>
      </w:r>
    </w:p>
    <w:p w14:paraId="6D57E1BC" w14:textId="77777777" w:rsidR="00397CED" w:rsidRDefault="007C733A">
      <w:pPr>
        <w:pStyle w:val="NormSHZ"/>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rStyle w:val="Znakapoznpodarou"/>
        </w:rPr>
        <w:footnoteReference w:id="5"/>
      </w:r>
      <w:r>
        <w:t>.</w:t>
      </w:r>
    </w:p>
    <w:p w14:paraId="5F7BEDFE" w14:textId="77777777" w:rsidR="00397CED" w:rsidRDefault="007C733A">
      <w:pPr>
        <w:tabs>
          <w:tab w:val="left" w:pos="2835"/>
        </w:tabs>
        <w:spacing w:before="120" w:after="120"/>
        <w:jc w:val="both"/>
      </w:pPr>
      <w:r>
        <w:tab/>
      </w:r>
      <w:r>
        <w:tab/>
      </w:r>
    </w:p>
    <w:p w14:paraId="30661D7D" w14:textId="77777777" w:rsidR="00397CED" w:rsidRDefault="007C733A">
      <w:pPr>
        <w:pStyle w:val="Nadpis3"/>
        <w:tabs>
          <w:tab w:val="clear" w:pos="0"/>
        </w:tabs>
        <w:ind w:left="720" w:firstLine="0"/>
        <w:jc w:val="both"/>
      </w:pPr>
      <w:bookmarkStart w:id="2218" w:name="_Toc121083436"/>
      <w:r>
        <w:lastRenderedPageBreak/>
        <w:t>Standard 1.6 Vedení kvalifikačních a rigorózních prací</w:t>
      </w:r>
      <w:bookmarkEnd w:id="2218"/>
      <w:r>
        <w:t xml:space="preserve"> </w:t>
      </w:r>
    </w:p>
    <w:p w14:paraId="588613AF" w14:textId="77777777" w:rsidR="00397CED" w:rsidRDefault="007C733A">
      <w:pPr>
        <w:pStyle w:val="NormSHZ"/>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2AAE0129" w14:textId="77777777" w:rsidR="00397CED" w:rsidRDefault="007C733A">
      <w:pPr>
        <w:pStyle w:val="NormSHZ"/>
      </w:pPr>
      <w:r>
        <w:t>Danou problematiku upravuje čl. 16 a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14:paraId="706F3A8A" w14:textId="77777777" w:rsidR="00397CED" w:rsidRDefault="007C733A">
      <w:pPr>
        <w:pStyle w:val="NormSHZ"/>
      </w:pPr>
      <w:r>
        <w:t>Organizací, průběhem a hodnocením státní závěrečné zkoušky (dále jen „SZZ“) se na Fakultě aplikované informatiky (dále jen „FAI“) zabývá Směrnice děkana SD/01/18 – „Pokyny pro organizaci, průběh a hodnocení státních závěrečných zkoušek na FAI UTB ve Zlíně“</w:t>
      </w:r>
      <w:r>
        <w:rPr>
          <w:rStyle w:val="Znakapoznpodarou"/>
          <w:i/>
        </w:rPr>
        <w:footnoteReference w:id="7"/>
      </w:r>
      <w:r>
        <w:t xml:space="preserve">. V této směrnici jsou uvedena pravidla pro sestavování komisí pro SZZ, průběh a hodnocení SZZ a hodnocení celého studia. </w:t>
      </w:r>
    </w:p>
    <w:p w14:paraId="7625A642" w14:textId="77777777" w:rsidR="00397CED" w:rsidRDefault="00397CED">
      <w:pPr>
        <w:tabs>
          <w:tab w:val="left" w:pos="2835"/>
        </w:tabs>
        <w:spacing w:before="120" w:after="120"/>
        <w:jc w:val="both"/>
        <w:rPr>
          <w:rFonts w:ascii="Calibri Light" w:hAnsi="Calibri Light" w:cs="Calibri Light"/>
          <w:sz w:val="24"/>
          <w:szCs w:val="24"/>
        </w:rPr>
      </w:pPr>
    </w:p>
    <w:p w14:paraId="1D6821FF" w14:textId="77777777" w:rsidR="00397CED" w:rsidRDefault="007C733A">
      <w:pPr>
        <w:pStyle w:val="Nadpis3"/>
        <w:tabs>
          <w:tab w:val="clear" w:pos="0"/>
        </w:tabs>
        <w:ind w:left="720" w:firstLine="0"/>
        <w:jc w:val="both"/>
      </w:pPr>
      <w:bookmarkStart w:id="2219" w:name="_Toc121083437"/>
      <w:r>
        <w:t>Standard 1.7 Procesy zpětné vazby při hodnocení kvality</w:t>
      </w:r>
      <w:bookmarkEnd w:id="2219"/>
      <w:r>
        <w:t xml:space="preserve"> </w:t>
      </w:r>
    </w:p>
    <w:p w14:paraId="3EECFC64" w14:textId="77777777" w:rsidR="00397CED" w:rsidRDefault="007C733A">
      <w:pPr>
        <w:pStyle w:val="NormSHZ"/>
      </w:pPr>
      <w: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r>
        <w:rPr>
          <w:i/>
        </w:rPr>
        <w:t>Zpráva o vnitřním hodnocení</w:t>
      </w:r>
      <w:r>
        <w:rPr>
          <w:rStyle w:val="Znakapoznpodarou"/>
        </w:rPr>
        <w:footnoteReference w:id="8"/>
      </w:r>
      <w:r>
        <w:rPr>
          <w:rStyle w:val="Zkladntext20"/>
        </w:rPr>
        <w:t xml:space="preserve">. </w:t>
      </w:r>
    </w:p>
    <w:p w14:paraId="249B707B" w14:textId="77777777" w:rsidR="00397CED" w:rsidRDefault="007C733A">
      <w:pPr>
        <w:pStyle w:val="NormSHZ"/>
      </w:pPr>
      <w:r>
        <w:rPr>
          <w:rStyle w:val="Zkladntext20"/>
        </w:rPr>
        <w:t>Na FAI každoročně probíhá hodnocení pedagogické, vědecké a další činnosti všech akademických pracovníků. Ředitelé ústavů pravidelně v jednotlivých semestrech provádí kontrolu výuky, písemné záznamy o provedené kontrole jsou uloženy u proděkana pro pedagogickou činnost. Hodnocení výuky studenty se provádí po každém semestru prostřednictvím informačního systému IS/STAG. Připomínky a reakce studentů projednávají ředitelé ústavů s jednotlivými vyučujícími. Dále jsou výsledky prezentovány na Kolegiu děkana FAI, zasedání Akademického senátu FAI a také na pravidelném setkání se studenty. Výsledky včetně reakce vyučujících jsou také zveřejněny buď přímo v IS/STAG a také na webu FAI ve speciální sekci</w:t>
      </w:r>
      <w:r>
        <w:rPr>
          <w:rStyle w:val="Znakapoznpodarou"/>
          <w:color w:val="000000"/>
          <w:sz w:val="21"/>
          <w:szCs w:val="21"/>
          <w:shd w:val="clear" w:color="auto" w:fill="FFFFFF"/>
        </w:rPr>
        <w:footnoteReference w:id="9"/>
      </w:r>
      <w:r>
        <w:rPr>
          <w:rStyle w:val="Zkladntext20"/>
        </w:rPr>
        <w:t>, kde jsou zveřejněny všechny výsledky anket hodnocení výuky za poslední roky</w:t>
      </w:r>
    </w:p>
    <w:p w14:paraId="7A36E497" w14:textId="77777777" w:rsidR="00397CED" w:rsidRDefault="007C733A">
      <w:pPr>
        <w:tabs>
          <w:tab w:val="left" w:pos="2835"/>
        </w:tabs>
        <w:spacing w:before="120" w:after="120"/>
        <w:jc w:val="both"/>
      </w:pPr>
      <w:r>
        <w:tab/>
      </w:r>
      <w:r>
        <w:tab/>
      </w:r>
    </w:p>
    <w:p w14:paraId="26EC60C1" w14:textId="77777777" w:rsidR="00397CED" w:rsidRDefault="007C733A">
      <w:pPr>
        <w:pStyle w:val="Nadpis3"/>
        <w:tabs>
          <w:tab w:val="clear" w:pos="0"/>
        </w:tabs>
        <w:ind w:left="720" w:firstLine="0"/>
        <w:jc w:val="both"/>
      </w:pPr>
      <w:bookmarkStart w:id="2223" w:name="_Toc121083438"/>
      <w:r>
        <w:t>Standard 1.8 Sledování úspěšnosti uchazečů o studium, studentů a uplatnitelnosti absolventů</w:t>
      </w:r>
      <w:bookmarkEnd w:id="2223"/>
      <w:r>
        <w:t xml:space="preserve"> </w:t>
      </w:r>
    </w:p>
    <w:p w14:paraId="5548952B" w14:textId="77777777" w:rsidR="00397CED" w:rsidRDefault="007C733A">
      <w:pPr>
        <w:pStyle w:val="NormSHZ"/>
      </w:pPr>
      <w: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r>
        <w:rPr>
          <w:i/>
        </w:rPr>
        <w:t>Zpráva o vnitřním hodnocení</w:t>
      </w:r>
      <w:r>
        <w:rPr>
          <w:rStyle w:val="Znakapoznpodarou"/>
        </w:rPr>
        <w:footnoteReference w:id="10"/>
      </w:r>
      <w:r>
        <w:rPr>
          <w:rStyle w:val="Zkladntext20"/>
        </w:rPr>
        <w:t xml:space="preserve">. </w:t>
      </w:r>
    </w:p>
    <w:p w14:paraId="5C8F7048" w14:textId="77777777" w:rsidR="00397CED" w:rsidRDefault="007C733A">
      <w:pPr>
        <w:pStyle w:val="NormSHZ"/>
      </w:pPr>
      <w:r>
        <w:rPr>
          <w:rStyle w:val="Zkladntext20"/>
        </w:rPr>
        <w:t xml:space="preserve">Vedení FAI sleduje a analyzuje úspěšnost uchazečů o studium, úspěšnost při studiu a zaměstnanost absolventů prostřednictvím IS/STAG a na základě údajů z Úřadu práce. Pro studenty třetích ročníků bakalářského studia a druhých ročníků magisterského studia prezenční formy pořádá FAI Workshop se zástupci firem. Cílem pracovního setkání studentů a zástupců firem je představit studentům posledních ročníků bakalářského a magisterského stupně studia pracovní nabídky a možnosti spolupráce s firmami. V prostorách FAI je pravidelně na začátku letního semestru organizován ve spolupráci s IAESTE Veletrh pracovních příležitostí. V posledních letech se veletrhu účastní více jak 25 firem z celé České republiky. Na podzim probíhají na UTB tzv. Business Days, kde jsou studentům nejen končících ročníků nabízeny možnosti brigád, </w:t>
      </w:r>
      <w:r>
        <w:rPr>
          <w:rStyle w:val="Zkladntext20"/>
        </w:rPr>
        <w:lastRenderedPageBreak/>
        <w:t>stáží a zaměstnání. V roce 2022 se tohoto veletrhu zúčastnilo 79 firem nejen ze Zlínského kraje. Za účelem rozvoje spolupráce fakulty s absolventy vedení FAI pravidelně jednou za pět let pořádá Setkání absolventů FAI. Tato setkání jsou velmi přínosná pro získání zpětné vazby a také pro posílení spolupráce s praxí.</w:t>
      </w:r>
    </w:p>
    <w:p w14:paraId="05D355F3" w14:textId="77777777" w:rsidR="00397CED" w:rsidRDefault="00397CED"/>
    <w:p w14:paraId="1794EBF3" w14:textId="77777777" w:rsidR="00397CED" w:rsidRDefault="007C733A">
      <w:pPr>
        <w:tabs>
          <w:tab w:val="left" w:pos="2835"/>
        </w:tabs>
        <w:spacing w:before="120" w:after="120"/>
        <w:jc w:val="both"/>
      </w:pPr>
      <w:r>
        <w:tab/>
      </w:r>
      <w:r>
        <w:tab/>
      </w:r>
    </w:p>
    <w:p w14:paraId="472C843F" w14:textId="77777777" w:rsidR="00397CED" w:rsidRDefault="007C733A">
      <w:pPr>
        <w:pStyle w:val="Nadpis2"/>
        <w:jc w:val="both"/>
      </w:pPr>
      <w:bookmarkStart w:id="2224" w:name="_Toc121083439"/>
      <w:r>
        <w:t>Vzdělávací a tvůrčí činnost</w:t>
      </w:r>
      <w:bookmarkEnd w:id="2224"/>
    </w:p>
    <w:p w14:paraId="11DA3CDB" w14:textId="77777777" w:rsidR="00397CED" w:rsidRDefault="007C733A">
      <w:pPr>
        <w:pStyle w:val="Nadpis3"/>
        <w:tabs>
          <w:tab w:val="clear" w:pos="0"/>
        </w:tabs>
        <w:ind w:left="720" w:firstLine="0"/>
        <w:jc w:val="both"/>
      </w:pPr>
      <w:bookmarkStart w:id="2225" w:name="_Toc121083440"/>
      <w:r>
        <w:t>Standard 1.9 Mezinárodní rozměr a aplikace soudobého stavu poznání</w:t>
      </w:r>
      <w:bookmarkEnd w:id="2225"/>
      <w:r>
        <w:t xml:space="preserve"> </w:t>
      </w:r>
    </w:p>
    <w:p w14:paraId="7C5D5A79" w14:textId="77777777" w:rsidR="00397CED" w:rsidRDefault="007C733A">
      <w:pPr>
        <w:pStyle w:val="NormSHZ"/>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2464C7A6" w14:textId="77777777" w:rsidR="00397CED" w:rsidRDefault="007C733A">
      <w:pPr>
        <w:pStyle w:val="NormSHZ"/>
      </w:pPr>
      <w:r>
        <w:t>Univerzita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Univerzita je pak zapojena i do dalších programů, včetně CEEPUS, AKTION, SCIEX, Aktion Česká republika - Rakousko či Norských fondů</w:t>
      </w:r>
      <w:r>
        <w:rPr>
          <w:rStyle w:val="Znakapoznpodarou"/>
        </w:rPr>
        <w:footnoteReference w:id="11"/>
      </w:r>
      <w:r>
        <w:t>.</w:t>
      </w:r>
    </w:p>
    <w:p w14:paraId="494BF02A" w14:textId="77777777" w:rsidR="00397CED" w:rsidRDefault="007C733A">
      <w:pPr>
        <w:pStyle w:val="NormSHZ"/>
      </w:pPr>
      <w:r>
        <w:t>Pro vyšší efektivitu mobilit a posílení mezinárodního rozměru studijních programů disponuje univerzita speciálním webem</w:t>
      </w:r>
      <w:r>
        <w:rPr>
          <w:rStyle w:val="Znakapoznpodarou"/>
        </w:rPr>
        <w:footnoteReference w:id="12"/>
      </w:r>
      <w:r>
        <w:t>, který slouží k informování studentů o možnostech výjezdů do zahraničí a který mimo jiné obsahuje i recenze studentů či portfolio partnerských univerzit s jejich popisem.</w:t>
      </w:r>
    </w:p>
    <w:p w14:paraId="01495254" w14:textId="77777777" w:rsidR="00397CED" w:rsidRDefault="007C733A">
      <w:pPr>
        <w:pStyle w:val="NormSHZ"/>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10/2021 „Mobility studentů UTB do zahraničí a zahraničních studentů na UTB“</w:t>
      </w:r>
      <w:r>
        <w:rPr>
          <w:rStyle w:val="Znakapoznpodarou"/>
        </w:rPr>
        <w:footnoteReference w:id="13"/>
      </w:r>
      <w:r>
        <w:t>.</w:t>
      </w:r>
    </w:p>
    <w:p w14:paraId="74E81689" w14:textId="77777777" w:rsidR="00397CED" w:rsidRDefault="007C733A">
      <w:pPr>
        <w:pStyle w:val="NormSHZ"/>
      </w:pPr>
      <w:r>
        <w:tab/>
      </w:r>
      <w:r>
        <w:tab/>
      </w:r>
      <w:r>
        <w:tab/>
      </w:r>
      <w:r>
        <w:tab/>
      </w:r>
    </w:p>
    <w:p w14:paraId="06B5848E" w14:textId="77777777" w:rsidR="00397CED" w:rsidRDefault="007C733A">
      <w:pPr>
        <w:pStyle w:val="Nadpis3"/>
        <w:tabs>
          <w:tab w:val="clear" w:pos="0"/>
        </w:tabs>
        <w:ind w:left="720" w:firstLine="0"/>
        <w:jc w:val="both"/>
      </w:pPr>
      <w:bookmarkStart w:id="2226" w:name="_Toc121083441"/>
      <w:r>
        <w:t>Standard 1.10 Spolupráce s praxí při uskutečňování studijních programů</w:t>
      </w:r>
      <w:bookmarkEnd w:id="2226"/>
    </w:p>
    <w:p w14:paraId="7CAAE11F" w14:textId="77777777" w:rsidR="00397CED" w:rsidRDefault="007C733A">
      <w:pPr>
        <w:pStyle w:val="NormSHZ"/>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28B628A" w14:textId="77777777" w:rsidR="00397CED" w:rsidRDefault="007C733A">
      <w:pPr>
        <w:pStyle w:val="NormSHZ"/>
      </w:pPr>
      <w:r>
        <w:t>Studenti FAI v průběhu studia absolvují odborné exkurze do průmyslového prostředí, soukromých firem nebo státních institucí. V rámci výuky probíhá několik odborných přednášek, které vedou odborníci z praxe s cílem přiblížit probíranou problematiku praxi. Při vypracovávání kvalifikačních prací u některých prací působí odborníci z praxe v roli odborného konzultanta, vedoucí kvalifikační práce je vždy akademický pracovník FAI.</w:t>
      </w:r>
    </w:p>
    <w:p w14:paraId="785020C5" w14:textId="77777777" w:rsidR="00397CED" w:rsidRDefault="007C733A">
      <w:pPr>
        <w:pStyle w:val="NormSHZ"/>
      </w:pPr>
      <w:r>
        <w:t>FHS taktéž nabízí možnosti konání odborných praxí na spolupracujících veřejných, ale i soukromých základních školách. Spolupráce s danou základní školou probíhá nejen při realizaci organizovaných praxí, ale také dobrovolnou výpomocí studentů na akcích organizovaných základními školami.</w:t>
      </w:r>
    </w:p>
    <w:p w14:paraId="35062133" w14:textId="77777777" w:rsidR="00397CED" w:rsidRDefault="007C733A">
      <w:pPr>
        <w:pStyle w:val="NormSHZ"/>
      </w:pPr>
      <w:r>
        <w:t>V daném studijním programu se praxe realizuje v následujících základních školách:</w:t>
      </w:r>
    </w:p>
    <w:p w14:paraId="47347047" w14:textId="77777777" w:rsidR="00397CED" w:rsidRDefault="007C733A">
      <w:pPr>
        <w:pStyle w:val="NormSHZ"/>
        <w:numPr>
          <w:ilvl w:val="0"/>
          <w:numId w:val="59"/>
        </w:numPr>
        <w:pPrChange w:id="2227" w:author="Jiri Vojtesek" w:date="2023-01-19T13:14:00Z">
          <w:pPr>
            <w:pStyle w:val="NormSHZ"/>
            <w:numPr>
              <w:numId w:val="61"/>
            </w:numPr>
            <w:tabs>
              <w:tab w:val="num" w:pos="0"/>
            </w:tabs>
            <w:ind w:left="720" w:hanging="360"/>
          </w:pPr>
        </w:pPrChange>
      </w:pPr>
      <w:r>
        <w:t>Základní škola M. Alše, Zlín;</w:t>
      </w:r>
    </w:p>
    <w:p w14:paraId="41C429F6" w14:textId="77777777" w:rsidR="00397CED" w:rsidRDefault="007C733A">
      <w:pPr>
        <w:pStyle w:val="NormSHZ"/>
        <w:numPr>
          <w:ilvl w:val="0"/>
          <w:numId w:val="59"/>
        </w:numPr>
        <w:pPrChange w:id="2228" w:author="Jiri Vojtesek" w:date="2023-01-19T13:14:00Z">
          <w:pPr>
            <w:pStyle w:val="NormSHZ"/>
            <w:numPr>
              <w:numId w:val="61"/>
            </w:numPr>
            <w:tabs>
              <w:tab w:val="num" w:pos="0"/>
            </w:tabs>
            <w:ind w:left="720" w:hanging="360"/>
          </w:pPr>
        </w:pPrChange>
      </w:pPr>
      <w:r>
        <w:t>Základní škola Okružní, Zlín;</w:t>
      </w:r>
    </w:p>
    <w:p w14:paraId="1D8A97DD" w14:textId="77777777" w:rsidR="00397CED" w:rsidRDefault="007C733A">
      <w:pPr>
        <w:pStyle w:val="NormSHZ"/>
        <w:numPr>
          <w:ilvl w:val="0"/>
          <w:numId w:val="59"/>
        </w:numPr>
        <w:pPrChange w:id="2229" w:author="Jiri Vojtesek" w:date="2023-01-19T13:14:00Z">
          <w:pPr>
            <w:pStyle w:val="NormSHZ"/>
            <w:numPr>
              <w:numId w:val="61"/>
            </w:numPr>
            <w:tabs>
              <w:tab w:val="num" w:pos="0"/>
            </w:tabs>
            <w:ind w:left="720" w:hanging="360"/>
          </w:pPr>
        </w:pPrChange>
      </w:pPr>
      <w:r>
        <w:lastRenderedPageBreak/>
        <w:t xml:space="preserve">Základní škola Kvítková, Zlín; </w:t>
      </w:r>
    </w:p>
    <w:p w14:paraId="68F0B66D" w14:textId="77777777" w:rsidR="00397CED" w:rsidRDefault="007C733A">
      <w:pPr>
        <w:pStyle w:val="NormSHZ"/>
        <w:numPr>
          <w:ilvl w:val="0"/>
          <w:numId w:val="59"/>
        </w:numPr>
        <w:pPrChange w:id="2230" w:author="Jiri Vojtesek" w:date="2023-01-19T13:14:00Z">
          <w:pPr>
            <w:pStyle w:val="NormSHZ"/>
            <w:numPr>
              <w:numId w:val="61"/>
            </w:numPr>
            <w:tabs>
              <w:tab w:val="num" w:pos="0"/>
            </w:tabs>
            <w:ind w:left="720" w:hanging="360"/>
          </w:pPr>
        </w:pPrChange>
      </w:pPr>
      <w:r>
        <w:t>Základní škola E. Zátopka, Zlín;</w:t>
      </w:r>
    </w:p>
    <w:p w14:paraId="759355D3" w14:textId="77777777" w:rsidR="00397CED" w:rsidRDefault="007C733A">
      <w:pPr>
        <w:pStyle w:val="NormSHZ"/>
        <w:numPr>
          <w:ilvl w:val="0"/>
          <w:numId w:val="59"/>
        </w:numPr>
        <w:pPrChange w:id="2231" w:author="Jiri Vojtesek" w:date="2023-01-19T13:14:00Z">
          <w:pPr>
            <w:pStyle w:val="NormSHZ"/>
            <w:numPr>
              <w:numId w:val="61"/>
            </w:numPr>
            <w:tabs>
              <w:tab w:val="num" w:pos="0"/>
            </w:tabs>
            <w:ind w:left="720" w:hanging="360"/>
          </w:pPr>
        </w:pPrChange>
      </w:pPr>
      <w:r>
        <w:t>Základní škola Tř. Svobody, Zlín-Malenovice;</w:t>
      </w:r>
    </w:p>
    <w:p w14:paraId="305084E0" w14:textId="77777777" w:rsidR="00397CED" w:rsidRDefault="007C733A">
      <w:pPr>
        <w:pStyle w:val="NormSHZ"/>
        <w:numPr>
          <w:ilvl w:val="0"/>
          <w:numId w:val="59"/>
        </w:numPr>
        <w:pPrChange w:id="2232" w:author="Jiri Vojtesek" w:date="2023-01-19T13:14:00Z">
          <w:pPr>
            <w:pStyle w:val="NormSHZ"/>
            <w:numPr>
              <w:numId w:val="61"/>
            </w:numPr>
            <w:tabs>
              <w:tab w:val="num" w:pos="0"/>
            </w:tabs>
            <w:ind w:left="720" w:hanging="360"/>
          </w:pPr>
        </w:pPrChange>
      </w:pPr>
      <w:r>
        <w:t>Základní škola Trávníky, Otrokovice;</w:t>
      </w:r>
    </w:p>
    <w:p w14:paraId="1C065DB8" w14:textId="77777777" w:rsidR="00397CED" w:rsidRDefault="007C733A">
      <w:pPr>
        <w:pStyle w:val="NormSHZ"/>
        <w:numPr>
          <w:ilvl w:val="0"/>
          <w:numId w:val="59"/>
        </w:numPr>
        <w:pPrChange w:id="2233" w:author="Jiri Vojtesek" w:date="2023-01-19T13:14:00Z">
          <w:pPr>
            <w:pStyle w:val="NormSHZ"/>
            <w:numPr>
              <w:numId w:val="61"/>
            </w:numPr>
            <w:tabs>
              <w:tab w:val="num" w:pos="0"/>
            </w:tabs>
            <w:ind w:left="720" w:hanging="360"/>
          </w:pPr>
        </w:pPrChange>
      </w:pPr>
      <w:r>
        <w:t>Základní škola Žlutava;</w:t>
      </w:r>
    </w:p>
    <w:p w14:paraId="3B46153D" w14:textId="77777777" w:rsidR="00397CED" w:rsidRDefault="007C733A">
      <w:pPr>
        <w:pStyle w:val="NormSHZ"/>
        <w:numPr>
          <w:ilvl w:val="0"/>
          <w:numId w:val="59"/>
        </w:numPr>
        <w:pPrChange w:id="2234" w:author="Jiri Vojtesek" w:date="2023-01-19T13:14:00Z">
          <w:pPr>
            <w:pStyle w:val="NormSHZ"/>
            <w:numPr>
              <w:numId w:val="61"/>
            </w:numPr>
            <w:tabs>
              <w:tab w:val="num" w:pos="0"/>
            </w:tabs>
            <w:ind w:left="720" w:hanging="360"/>
          </w:pPr>
        </w:pPrChange>
      </w:pPr>
      <w:r>
        <w:t>Základní škola Bystřice pod Hostýnem;</w:t>
      </w:r>
    </w:p>
    <w:p w14:paraId="0AA9A43F" w14:textId="77777777" w:rsidR="00397CED" w:rsidRDefault="007C733A">
      <w:pPr>
        <w:pStyle w:val="NormSHZ"/>
        <w:numPr>
          <w:ilvl w:val="0"/>
          <w:numId w:val="59"/>
        </w:numPr>
        <w:pPrChange w:id="2235" w:author="Jiri Vojtesek" w:date="2023-01-19T13:14:00Z">
          <w:pPr>
            <w:pStyle w:val="NormSHZ"/>
            <w:numPr>
              <w:numId w:val="61"/>
            </w:numPr>
            <w:tabs>
              <w:tab w:val="num" w:pos="0"/>
            </w:tabs>
            <w:ind w:left="720" w:hanging="360"/>
          </w:pPr>
        </w:pPrChange>
      </w:pPr>
      <w:r>
        <w:t>Základní škola Horní Němčí.</w:t>
      </w:r>
      <w:r>
        <w:tab/>
      </w:r>
    </w:p>
    <w:p w14:paraId="290ECB9F" w14:textId="77777777" w:rsidR="00397CED" w:rsidRDefault="007C733A">
      <w:pPr>
        <w:pStyle w:val="NormSHZ"/>
      </w:pPr>
      <w:r>
        <w:t>Uvedené školy mají buď statut Fakultní školy vymezený dle Směrnice děkanky SD 07/2017 „Statut fakultní školy Fakulty humanitních Univerzity Tomáše Bati ve Zlíně“</w:t>
      </w:r>
      <w:r>
        <w:rPr>
          <w:rStyle w:val="Znakapoznpodarou"/>
        </w:rPr>
        <w:footnoteReference w:id="14"/>
      </w:r>
      <w:r>
        <w:t>, nebo se o tento statut ucházejí.</w:t>
      </w:r>
    </w:p>
    <w:p w14:paraId="37A65839" w14:textId="77777777" w:rsidR="00397CED" w:rsidRDefault="00397CED">
      <w:pPr>
        <w:pStyle w:val="NormSHZ"/>
      </w:pPr>
    </w:p>
    <w:p w14:paraId="039344CC" w14:textId="77777777" w:rsidR="00397CED" w:rsidRDefault="007C733A">
      <w:pPr>
        <w:pStyle w:val="Nadpis3"/>
        <w:tabs>
          <w:tab w:val="clear" w:pos="0"/>
        </w:tabs>
        <w:ind w:left="720" w:firstLine="0"/>
        <w:jc w:val="both"/>
      </w:pPr>
      <w:bookmarkStart w:id="2239" w:name="_Toc121083442"/>
      <w:r>
        <w:t>Standard 1.11 Spolupráce s praxí při tvorbě studijních programů</w:t>
      </w:r>
      <w:bookmarkEnd w:id="2239"/>
      <w:r>
        <w:t xml:space="preserve"> </w:t>
      </w:r>
    </w:p>
    <w:p w14:paraId="43C30187" w14:textId="77777777" w:rsidR="00397CED" w:rsidRDefault="007C733A">
      <w:pPr>
        <w:pStyle w:val="NormSHZ"/>
      </w:pPr>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2B1E7375" w14:textId="77777777" w:rsidR="00397CED" w:rsidRDefault="007C733A">
      <w:pPr>
        <w:pStyle w:val="NormSHZ"/>
      </w:pPr>
      <w:r>
        <w:t xml:space="preserve">FAI za účelem užší spolupráce s praxí jmenovala Průmyslovou radu, která má funkci poradní. Členy Průmyslové rady FAI jsou zástupci firem, které se zabývají bezpečnostními a informačními technologiemi, automatizací a robotizací průmyslové výroby. Prostřednictvím Průmyslové rady FAI analyzuje potřeby trhu. Navržené studijní plány, které byly v minulosti v rámci akreditačního procesu předkládány Akreditační komisi, dnes Národnímu akreditačnímu úřadu, předkládá FAI členům Průmyslové rady k připomínkování.  </w:t>
      </w:r>
    </w:p>
    <w:p w14:paraId="4A401A0F" w14:textId="77777777" w:rsidR="00397CED" w:rsidRDefault="007C733A">
      <w:pPr>
        <w:pStyle w:val="NormSHZ"/>
        <w:rPr>
          <w:ins w:id="2240" w:author="Jiří Vojtěšek" w:date="2023-01-10T13:53:00Z"/>
        </w:rPr>
      </w:pPr>
      <w:r>
        <w:t xml:space="preserve">U akreditační žádosti studijního programu </w:t>
      </w:r>
      <w:r>
        <w:rPr>
          <w:i/>
        </w:rPr>
        <w:t>Učitelství informatiky pro základní a střední školy</w:t>
      </w:r>
      <w:r>
        <w:t xml:space="preserve"> navíc proběhla také diskuze se zástupci tzv. Fakultních škol Fakulty aplikované informatiky</w:t>
      </w:r>
      <w:r>
        <w:rPr>
          <w:rStyle w:val="Znakapoznpodarou"/>
        </w:rPr>
        <w:footnoteReference w:id="15"/>
      </w:r>
      <w:r>
        <w:t>, což jsou střední školy ze Zlínského a Olomouckého kraje, které s FAI úzce spolupracují.</w:t>
      </w:r>
    </w:p>
    <w:p w14:paraId="18348107" w14:textId="77777777" w:rsidR="00397CED" w:rsidRDefault="007C733A">
      <w:pPr>
        <w:pStyle w:val="NormSHZ"/>
        <w:rPr>
          <w:ins w:id="2241" w:author="Jiří Vojtěšek" w:date="2023-01-10T13:53:00Z"/>
        </w:rPr>
      </w:pPr>
      <w:ins w:id="2242" w:author="Jiří Vojtěšek" w:date="2023-01-10T13:53:00Z">
        <w:r>
          <w:t>Mezi Fakultní školy FAI patří:</w:t>
        </w:r>
      </w:ins>
    </w:p>
    <w:p w14:paraId="31469946" w14:textId="77777777" w:rsidR="00397CED" w:rsidRDefault="007C733A">
      <w:pPr>
        <w:pStyle w:val="NormSHZ"/>
        <w:numPr>
          <w:ilvl w:val="0"/>
          <w:numId w:val="61"/>
        </w:numPr>
        <w:rPr>
          <w:ins w:id="2243" w:author="Jiří Vojtěšek" w:date="2023-01-10T13:53:00Z"/>
        </w:rPr>
        <w:pPrChange w:id="2244" w:author="Jiri Vojtesek" w:date="2023-01-19T13:14:00Z">
          <w:pPr>
            <w:pStyle w:val="NormSHZ"/>
            <w:numPr>
              <w:numId w:val="62"/>
            </w:numPr>
            <w:tabs>
              <w:tab w:val="num" w:pos="360"/>
              <w:tab w:val="num" w:pos="720"/>
            </w:tabs>
            <w:ind w:left="720" w:hanging="720"/>
          </w:pPr>
        </w:pPrChange>
      </w:pPr>
      <w:ins w:id="2245" w:author="Jiří Vojtěšek" w:date="2023-01-10T13:53:00Z">
        <w:r>
          <w:t>Gymnázium Jana Pivečky a SOŠ Slavičín</w:t>
        </w:r>
      </w:ins>
    </w:p>
    <w:p w14:paraId="7C72E0F4" w14:textId="77777777" w:rsidR="00397CED" w:rsidRDefault="007C733A">
      <w:pPr>
        <w:pStyle w:val="NormSHZ"/>
        <w:numPr>
          <w:ilvl w:val="0"/>
          <w:numId w:val="61"/>
        </w:numPr>
        <w:rPr>
          <w:ins w:id="2246" w:author="Jiří Vojtěšek" w:date="2023-01-10T13:53:00Z"/>
        </w:rPr>
        <w:pPrChange w:id="2247" w:author="Jiri Vojtesek" w:date="2023-01-19T13:14:00Z">
          <w:pPr>
            <w:pStyle w:val="NormSHZ"/>
            <w:numPr>
              <w:numId w:val="62"/>
            </w:numPr>
            <w:tabs>
              <w:tab w:val="num" w:pos="360"/>
              <w:tab w:val="num" w:pos="720"/>
            </w:tabs>
            <w:ind w:left="720" w:hanging="720"/>
          </w:pPr>
        </w:pPrChange>
      </w:pPr>
      <w:ins w:id="2248" w:author="Jiří Vojtěšek" w:date="2023-01-10T13:53:00Z">
        <w:r>
          <w:t>Gymnázium Ladislava Jaroše Holešov</w:t>
        </w:r>
      </w:ins>
    </w:p>
    <w:p w14:paraId="5E2CD844" w14:textId="77777777" w:rsidR="00397CED" w:rsidRDefault="007C733A">
      <w:pPr>
        <w:pStyle w:val="NormSHZ"/>
        <w:numPr>
          <w:ilvl w:val="0"/>
          <w:numId w:val="61"/>
        </w:numPr>
        <w:rPr>
          <w:ins w:id="2249" w:author="Jiří Vojtěšek" w:date="2023-01-10T13:53:00Z"/>
        </w:rPr>
        <w:pPrChange w:id="2250" w:author="Jiri Vojtesek" w:date="2023-01-19T13:14:00Z">
          <w:pPr>
            <w:pStyle w:val="NormSHZ"/>
            <w:numPr>
              <w:numId w:val="62"/>
            </w:numPr>
            <w:tabs>
              <w:tab w:val="num" w:pos="360"/>
              <w:tab w:val="num" w:pos="720"/>
            </w:tabs>
            <w:ind w:left="720" w:hanging="720"/>
          </w:pPr>
        </w:pPrChange>
      </w:pPr>
      <w:ins w:id="2251" w:author="Jiří Vojtěšek" w:date="2023-01-10T13:53:00Z">
        <w:r>
          <w:t>Střední průmyslová škola a Obchodní akademie Uherský Brod</w:t>
        </w:r>
      </w:ins>
    </w:p>
    <w:p w14:paraId="79718AA2" w14:textId="77777777" w:rsidR="00397CED" w:rsidRDefault="007C733A">
      <w:pPr>
        <w:pStyle w:val="NormSHZ"/>
        <w:numPr>
          <w:ilvl w:val="0"/>
          <w:numId w:val="61"/>
        </w:numPr>
        <w:rPr>
          <w:ins w:id="2252" w:author="Jiří Vojtěšek" w:date="2023-01-10T13:53:00Z"/>
        </w:rPr>
        <w:pPrChange w:id="2253" w:author="Jiri Vojtesek" w:date="2023-01-19T13:14:00Z">
          <w:pPr>
            <w:pStyle w:val="NormSHZ"/>
            <w:numPr>
              <w:numId w:val="62"/>
            </w:numPr>
            <w:tabs>
              <w:tab w:val="num" w:pos="360"/>
              <w:tab w:val="num" w:pos="720"/>
            </w:tabs>
            <w:ind w:left="720" w:hanging="720"/>
          </w:pPr>
        </w:pPrChange>
      </w:pPr>
      <w:ins w:id="2254" w:author="Jiří Vojtěšek" w:date="2023-01-10T13:53:00Z">
        <w:r>
          <w:t>Střední průmyslová škola Přerov</w:t>
        </w:r>
      </w:ins>
    </w:p>
    <w:p w14:paraId="13E05234" w14:textId="77777777" w:rsidR="00397CED" w:rsidRDefault="007C733A">
      <w:pPr>
        <w:pStyle w:val="NormSHZ"/>
        <w:numPr>
          <w:ilvl w:val="0"/>
          <w:numId w:val="61"/>
        </w:numPr>
        <w:rPr>
          <w:ins w:id="2255" w:author="Jiří Vojtěšek" w:date="2023-01-10T13:53:00Z"/>
        </w:rPr>
        <w:pPrChange w:id="2256" w:author="Jiri Vojtesek" w:date="2023-01-19T13:14:00Z">
          <w:pPr>
            <w:pStyle w:val="NormSHZ"/>
            <w:numPr>
              <w:numId w:val="62"/>
            </w:numPr>
            <w:tabs>
              <w:tab w:val="num" w:pos="360"/>
              <w:tab w:val="num" w:pos="720"/>
            </w:tabs>
            <w:ind w:left="720" w:hanging="720"/>
          </w:pPr>
        </w:pPrChange>
      </w:pPr>
      <w:ins w:id="2257" w:author="Jiří Vojtěšek" w:date="2023-01-10T13:53:00Z">
        <w:r>
          <w:t>Střední průmyslová škola strojnická Vsetín</w:t>
        </w:r>
      </w:ins>
    </w:p>
    <w:p w14:paraId="1FBE575B" w14:textId="77777777" w:rsidR="00397CED" w:rsidRDefault="007C733A">
      <w:pPr>
        <w:pStyle w:val="NormSHZ"/>
        <w:numPr>
          <w:ilvl w:val="0"/>
          <w:numId w:val="61"/>
        </w:numPr>
        <w:rPr>
          <w:ins w:id="2258" w:author="Jiří Vojtěšek" w:date="2023-01-10T13:53:00Z"/>
        </w:rPr>
        <w:pPrChange w:id="2259" w:author="Jiri Vojtesek" w:date="2023-01-19T13:14:00Z">
          <w:pPr>
            <w:pStyle w:val="NormSHZ"/>
            <w:numPr>
              <w:numId w:val="62"/>
            </w:numPr>
            <w:tabs>
              <w:tab w:val="num" w:pos="360"/>
              <w:tab w:val="num" w:pos="720"/>
            </w:tabs>
            <w:ind w:left="720" w:hanging="720"/>
          </w:pPr>
        </w:pPrChange>
      </w:pPr>
      <w:ins w:id="2260" w:author="Jiří Vojtěšek" w:date="2023-01-10T13:53:00Z">
        <w:r>
          <w:t>Střední průmyslová škola Zlín</w:t>
        </w:r>
      </w:ins>
    </w:p>
    <w:p w14:paraId="6429F5F4" w14:textId="77777777" w:rsidR="00397CED" w:rsidRDefault="007C733A">
      <w:pPr>
        <w:pStyle w:val="NormSHZ"/>
        <w:numPr>
          <w:ilvl w:val="0"/>
          <w:numId w:val="61"/>
        </w:numPr>
        <w:pPrChange w:id="2261" w:author="Jiri Vojtesek" w:date="2023-01-19T13:14:00Z">
          <w:pPr>
            <w:pStyle w:val="NormSHZ"/>
            <w:numPr>
              <w:numId w:val="62"/>
            </w:numPr>
            <w:tabs>
              <w:tab w:val="num" w:pos="360"/>
              <w:tab w:val="num" w:pos="720"/>
            </w:tabs>
            <w:ind w:left="720" w:hanging="720"/>
          </w:pPr>
        </w:pPrChange>
      </w:pPr>
      <w:ins w:id="2262" w:author="Jiří Vojtěšek" w:date="2023-01-10T13:53:00Z">
        <w:r>
          <w:t>Střední škola informatiky, elektrotechniky a řemesel Rožnov pod Radhoštěm</w:t>
        </w:r>
      </w:ins>
    </w:p>
    <w:p w14:paraId="38CD7ED0" w14:textId="77777777" w:rsidR="00397CED" w:rsidRDefault="007C733A">
      <w:pPr>
        <w:pStyle w:val="NormSHZ"/>
      </w:pPr>
      <w:ins w:id="2263" w:author="Jiří Vojtěšek" w:date="2023-01-10T13:54:00Z">
        <w:r>
          <w:t xml:space="preserve">Spolupráce s těmito Fakultními školami je dlouholetá, zaměřena především na vzájemné vzdělávání studentů, kdy studenti z Fakultních škol pravidelně jezdí na exkurze a </w:t>
        </w:r>
      </w:ins>
      <w:ins w:id="2264" w:author="Jiří Vojtěšek" w:date="2023-01-10T13:55:00Z">
        <w:r>
          <w:t xml:space="preserve">zvané přednášky buď přímo na </w:t>
        </w:r>
        <w:proofErr w:type="gramStart"/>
        <w:r>
          <w:t>FAI nebo</w:t>
        </w:r>
        <w:proofErr w:type="gramEnd"/>
        <w:r>
          <w:t xml:space="preserve"> pedagogové z FAI jezdí přednášet přímo na Fakultní školu. Naopak, studenti FAI, především oboru Učitelstní informatiky velmi často vykonávají svou pedagogickou praxi přímo na Fakultních školách, kde </w:t>
        </w:r>
        <w:proofErr w:type="gramStart"/>
        <w:r>
          <w:t>máme</w:t>
        </w:r>
        <w:proofErr w:type="gramEnd"/>
        <w:r>
          <w:t xml:space="preserve"> nyní také </w:t>
        </w:r>
        <w:proofErr w:type="gramStart"/>
        <w:r>
          <w:t>působí</w:t>
        </w:r>
        <w:proofErr w:type="gramEnd"/>
        <w:r>
          <w:t xml:space="preserve"> řada absolventů tohoto studijního programu. Další spolupráce je v</w:t>
        </w:r>
      </w:ins>
      <w:ins w:id="2265" w:author="Jiří Vojtěšek" w:date="2023-01-10T13:56:00Z">
        <w:r>
          <w:t> </w:t>
        </w:r>
      </w:ins>
      <w:ins w:id="2266" w:author="Jiří Vojtěšek" w:date="2023-01-10T13:55:00Z">
        <w:r>
          <w:t xml:space="preserve">rámci </w:t>
        </w:r>
      </w:ins>
      <w:ins w:id="2267" w:author="Jiří Vojtěšek" w:date="2023-01-10T13:56:00Z">
        <w:r>
          <w:t>kurz</w:t>
        </w:r>
      </w:ins>
      <w:ins w:id="2268" w:author="Jiří Vojtěšek" w:date="2023-01-10T13:57:00Z">
        <w:r>
          <w:t>ů</w:t>
        </w:r>
      </w:ins>
      <w:ins w:id="2269" w:author="Jiří Vojtěšek" w:date="2023-01-10T13:56:00Z">
        <w:r>
          <w:t xml:space="preserve"> tz</w:t>
        </w:r>
      </w:ins>
      <w:ins w:id="2270" w:author="Jiří Vojtěšek" w:date="2023-01-10T13:57:00Z">
        <w:r>
          <w:t xml:space="preserve">v. Dalšího vzdělávání pedagogických pracovníků (DVPP), ve kterém FAI </w:t>
        </w:r>
      </w:ins>
      <w:ins w:id="2271" w:author="Jiří Vojtěšek" w:date="2023-01-10T13:58:00Z">
        <w:r>
          <w:t xml:space="preserve">akreditovala a </w:t>
        </w:r>
      </w:ins>
      <w:ins w:id="2272" w:author="Jiří Vojtěšek" w:date="2023-01-10T13:57:00Z">
        <w:r>
          <w:t>realizovala v</w:t>
        </w:r>
      </w:ins>
      <w:ins w:id="2273" w:author="Jiří Vojtěšek" w:date="2023-01-10T13:58:00Z">
        <w:r>
          <w:t> </w:t>
        </w:r>
      </w:ins>
      <w:ins w:id="2274" w:author="Jiří Vojtěšek" w:date="2023-01-10T13:57:00Z">
        <w:r>
          <w:t xml:space="preserve">minulých </w:t>
        </w:r>
      </w:ins>
      <w:ins w:id="2275" w:author="Jiří Vojtěšek" w:date="2023-01-10T13:58:00Z">
        <w:r>
          <w:t>letech řadu vzdělávacích kurzů, kde byli účastni především učitelé z Fakultních škol.</w:t>
        </w:r>
      </w:ins>
      <w:ins w:id="2276" w:author="Jiří Vojtěšek" w:date="2023-01-10T13:56:00Z">
        <w:r>
          <w:t xml:space="preserve"> </w:t>
        </w:r>
      </w:ins>
      <w:r>
        <w:tab/>
      </w:r>
      <w:r>
        <w:tab/>
      </w:r>
      <w:r>
        <w:tab/>
      </w:r>
      <w:r>
        <w:tab/>
      </w:r>
    </w:p>
    <w:p w14:paraId="3E86BDFD" w14:textId="77777777" w:rsidR="00397CED" w:rsidRDefault="00397CED">
      <w:pPr>
        <w:pStyle w:val="Nadpis2"/>
        <w:jc w:val="both"/>
      </w:pPr>
    </w:p>
    <w:p w14:paraId="5233773D" w14:textId="77777777" w:rsidR="00397CED" w:rsidRDefault="007C733A">
      <w:pPr>
        <w:pStyle w:val="Nadpis2"/>
        <w:jc w:val="both"/>
      </w:pPr>
      <w:bookmarkStart w:id="2277" w:name="_Toc121083443"/>
      <w:r>
        <w:t>Podpůrné zdroje a administrativa</w:t>
      </w:r>
      <w:bookmarkEnd w:id="2277"/>
      <w:r>
        <w:t xml:space="preserve"> </w:t>
      </w:r>
    </w:p>
    <w:p w14:paraId="1B724152" w14:textId="77777777" w:rsidR="00397CED" w:rsidRDefault="007C733A">
      <w:pPr>
        <w:pStyle w:val="Nadpis3"/>
        <w:tabs>
          <w:tab w:val="clear" w:pos="0"/>
        </w:tabs>
        <w:ind w:left="720" w:firstLine="0"/>
        <w:jc w:val="both"/>
      </w:pPr>
      <w:bookmarkStart w:id="2278" w:name="_Toc121083444"/>
      <w:r>
        <w:t>Standard 1.12 Informační systém</w:t>
      </w:r>
      <w:bookmarkEnd w:id="2278"/>
      <w:r>
        <w:t xml:space="preserve"> </w:t>
      </w:r>
    </w:p>
    <w:p w14:paraId="09409852" w14:textId="77777777" w:rsidR="00397CED" w:rsidRDefault="007C733A">
      <w:pPr>
        <w:pStyle w:val="NormSHZ"/>
      </w:pPr>
      <w:r>
        <w:t>UTB ve Zlíně má vybudován funkční informační systém a komunikační prostředky, které zajišťují přístup k přesným a srozumitelným informacím o studijních programech, pravidlech studia a požadavcích spojených se studiem.</w:t>
      </w:r>
    </w:p>
    <w:p w14:paraId="0E2037BE" w14:textId="77777777" w:rsidR="00397CED" w:rsidRDefault="007C733A">
      <w:pPr>
        <w:pStyle w:val="NormSHZ"/>
      </w:pPr>
      <w:r>
        <w:t>Univerzita používá už od roku 2003 informační systém studijní agendy IS/STAG. Tvůrcem IS/STAG je ZČU v Plzni a v současné době systém využívá 13 VVŠ v ČR. Informační systém IS/STAG pokrývá funkce od přijímacího řízení až po vydání diplomů, eviduje studenty prezenční a kombinované formy studia, studenty celoživotního vzdělávání a účastníky U3V.</w:t>
      </w:r>
    </w:p>
    <w:p w14:paraId="05071F1C" w14:textId="77777777" w:rsidR="00397CED" w:rsidRDefault="007C733A">
      <w:pPr>
        <w:pStyle w:val="NormSHZ"/>
      </w:pPr>
      <w:r>
        <w:t>Informační systém studijní agendy IS/STAG poskytuje studentům (i uchazečům o studium) přesné a srozumitelné informace o studijních programech strukturovanou formou s uvedením všech potřebných údajů včetně vzdělávacích cílů a získaných znalostí a dovedností jak u studijních programů, tak i u jednotlivých předmětů.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7D4139A7" w14:textId="77777777" w:rsidR="00397CED" w:rsidRDefault="007C733A">
      <w:pPr>
        <w:pStyle w:val="NormSHZ"/>
      </w:pPr>
      <w:r>
        <w:t>Všichni studenti mají umožněn dálkový, časově neomezený přístup k informacím studijní agendy IS/STAG prostřednictvím portálového rozhraní</w:t>
      </w:r>
      <w:r>
        <w:rPr>
          <w:rStyle w:val="Znakapoznpodarou"/>
        </w:rPr>
        <w:footnoteReference w:id="16"/>
      </w:r>
      <w: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(v pátek do 18 hod.) a od 8 do 14 hodin v sobotu.</w:t>
      </w:r>
    </w:p>
    <w:p w14:paraId="4A4DBC9F" w14:textId="77777777" w:rsidR="00397CED" w:rsidRDefault="007C733A">
      <w:pPr>
        <w:pStyle w:val="NormSHZ"/>
      </w:pPr>
      <w:r>
        <w:t>Prostřednictvím webových stránek UTB ve Zlíně mají studenti a uchazeči o studium přístup k informacím o pravidlech studia a požadavcích spojených se studiem, které jsou součástí norem UTB ve Zlíně</w:t>
      </w:r>
      <w:r>
        <w:rPr>
          <w:rStyle w:val="Znakapoznpodarou"/>
        </w:rPr>
        <w:footnoteReference w:id="17"/>
      </w:r>
      <w:r>
        <w:t>, případně které jsou součástí norem FAI</w:t>
      </w:r>
      <w:r>
        <w:rPr>
          <w:rStyle w:val="Znakapoznpodarou"/>
        </w:rPr>
        <w:footnoteReference w:id="18"/>
      </w:r>
      <w:r>
        <w:t>.</w:t>
      </w:r>
    </w:p>
    <w:p w14:paraId="2349EA78" w14:textId="77777777" w:rsidR="00397CED" w:rsidRDefault="007C733A">
      <w:pPr>
        <w:pStyle w:val="NormSHZ"/>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rStyle w:val="Znakapoznpodarou"/>
        </w:rPr>
        <w:footnoteReference w:id="19"/>
      </w:r>
      <w:r>
        <w:t>, které bylo pro tuto činnost specializovaně zřízeno, tak jeho portálem s nabídkami pracovních příležitostí, stáží a brigád</w:t>
      </w:r>
      <w:del w:id="2283" w:author="Jiří Vojtěšek" w:date="2023-01-10T11:11:00Z">
        <w:r>
          <w:rPr>
            <w:rStyle w:val="Znakapoznpodarou"/>
          </w:rPr>
          <w:footnoteReference w:id="20"/>
        </w:r>
      </w:del>
      <w:r>
        <w:t>. V rámci Job centra UTB také působí Akademická poradna UTB</w:t>
      </w:r>
      <w:del w:id="2284" w:author="Jiří Vojtěšek" w:date="2023-01-10T11:08:00Z">
        <w:r>
          <w:delText>, která má svůj vlastní informační modul</w:delText>
        </w:r>
      </w:del>
      <w:r>
        <w:rPr>
          <w:rStyle w:val="Znakapoznpodarou"/>
        </w:rPr>
        <w:footnoteReference w:id="21"/>
      </w:r>
      <w:r>
        <w:t>.</w:t>
      </w:r>
      <w:r>
        <w:tab/>
      </w:r>
      <w:r>
        <w:tab/>
      </w:r>
    </w:p>
    <w:p w14:paraId="65B4B4BD" w14:textId="77777777" w:rsidR="00397CED" w:rsidRDefault="00397CED">
      <w:pPr>
        <w:pStyle w:val="NormSHZ"/>
      </w:pPr>
    </w:p>
    <w:p w14:paraId="6086AADF" w14:textId="77777777" w:rsidR="00397CED" w:rsidRDefault="007C733A">
      <w:pPr>
        <w:pStyle w:val="Nadpis3"/>
        <w:tabs>
          <w:tab w:val="clear" w:pos="0"/>
        </w:tabs>
        <w:ind w:left="720" w:firstLine="0"/>
        <w:jc w:val="both"/>
      </w:pPr>
      <w:bookmarkStart w:id="2289" w:name="_Toc121083445"/>
      <w:r>
        <w:t xml:space="preserve">Standard </w:t>
      </w:r>
      <w:bookmarkStart w:id="2290" w:name="cast1t13"/>
      <w:r>
        <w:t>1.13 Knihovny a elektronické zdroje</w:t>
      </w:r>
      <w:bookmarkEnd w:id="2289"/>
      <w:bookmarkEnd w:id="2290"/>
      <w:r>
        <w:t xml:space="preserve"> </w:t>
      </w:r>
    </w:p>
    <w:p w14:paraId="295622A7" w14:textId="77777777" w:rsidR="00397CED" w:rsidRDefault="007C733A">
      <w:pPr>
        <w:pStyle w:val="NormSHZ"/>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87C1AE3" w14:textId="77777777" w:rsidR="00397CED" w:rsidRDefault="007C733A">
      <w:pPr>
        <w:pStyle w:val="NormSHZ"/>
        <w:rPr>
          <w:i/>
        </w:rPr>
      </w:pPr>
      <w:r>
        <w:rPr>
          <w:i/>
        </w:rPr>
        <w:t>Dostupnost knihovního fondu</w:t>
      </w:r>
    </w:p>
    <w:p w14:paraId="7C205578" w14:textId="77777777" w:rsidR="00397CED" w:rsidRDefault="007C733A">
      <w:pPr>
        <w:pStyle w:val="NormSHZ"/>
      </w:pPr>
      <w:r>
        <w:lastRenderedPageBreak/>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7F7BE915" w14:textId="77777777" w:rsidR="00397CED" w:rsidRDefault="007C733A">
      <w:pPr>
        <w:pStyle w:val="NormSHZ"/>
      </w:pPr>
      <w:r>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FA9BAA5" w14:textId="77777777" w:rsidR="00397CED" w:rsidRDefault="007C733A">
      <w:pPr>
        <w:pStyle w:val="NormSHZ"/>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D6A3B0F" w14:textId="77777777" w:rsidR="00397CED" w:rsidRDefault="007C733A">
      <w:pPr>
        <w:pStyle w:val="NormSHZ"/>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rStyle w:val="Znakapoznpodarou"/>
        </w:rPr>
        <w:footnoteReference w:id="22"/>
      </w:r>
      <w:r>
        <w:t xml:space="preserve"> Práce jsou zde zpravidla dostupné volně v plném textu. Kromě toho provozuje knihovna také repozitář publikační činnosti akademických pracovníků univerzity</w:t>
      </w:r>
      <w:r>
        <w:rPr>
          <w:rStyle w:val="Znakapoznpodarou"/>
        </w:rPr>
        <w:footnoteReference w:id="23"/>
      </w:r>
      <w:r>
        <w:t>.</w:t>
      </w:r>
    </w:p>
    <w:p w14:paraId="2F68969A" w14:textId="77777777" w:rsidR="00397CED" w:rsidRDefault="007C733A">
      <w:pPr>
        <w:pStyle w:val="NormSHZ"/>
        <w:rPr>
          <w:i/>
        </w:rPr>
      </w:pPr>
      <w:r>
        <w:rPr>
          <w:i/>
        </w:rPr>
        <w:t>Dostupnost elektronických zdrojů</w:t>
      </w:r>
    </w:p>
    <w:p w14:paraId="5A6657DA" w14:textId="77777777" w:rsidR="00397CED" w:rsidRDefault="007C733A">
      <w:pPr>
        <w:pStyle w:val="NormSHZ"/>
      </w:pPr>
      <w: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28">
        <w:r>
          <w:rPr>
            <w:rStyle w:val="Hypertextovodkaz"/>
          </w:rPr>
          <w:t>https://vufind.katalog.k.utb.cz/EDS/Home</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w:t>
      </w:r>
    </w:p>
    <w:p w14:paraId="23453218" w14:textId="77777777" w:rsidR="00397CED" w:rsidRDefault="007C733A">
      <w:pPr>
        <w:pStyle w:val="NormSHZ"/>
      </w:pPr>
      <w:r>
        <w:t xml:space="preserve">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rStyle w:val="Znakapoznpodarou"/>
        </w:rPr>
        <w:footnoteReference w:id="24"/>
      </w:r>
      <w:r>
        <w:t>:</w:t>
      </w:r>
    </w:p>
    <w:p w14:paraId="309F8BC6" w14:textId="77777777" w:rsidR="00397CED" w:rsidRDefault="007C733A">
      <w:pPr>
        <w:pStyle w:val="NormSHZ"/>
        <w:numPr>
          <w:ilvl w:val="0"/>
          <w:numId w:val="43"/>
        </w:numPr>
        <w:spacing w:before="0"/>
        <w:pPrChange w:id="2291" w:author="Jiri Vojtesek" w:date="2023-01-19T13:14:00Z">
          <w:pPr>
            <w:pStyle w:val="NormSHZ"/>
            <w:numPr>
              <w:numId w:val="45"/>
            </w:numPr>
            <w:tabs>
              <w:tab w:val="num" w:pos="0"/>
            </w:tabs>
            <w:spacing w:before="0"/>
            <w:ind w:left="720" w:hanging="360"/>
          </w:pPr>
        </w:pPrChange>
      </w:pPr>
      <w:r>
        <w:t xml:space="preserve">citační databáze Web </w:t>
      </w:r>
      <w:r>
        <w:rPr>
          <w:lang w:val="en-US"/>
        </w:rPr>
        <w:t xml:space="preserve">of </w:t>
      </w:r>
      <w:r>
        <w:t xml:space="preserve">Science </w:t>
      </w:r>
      <w:r>
        <w:rPr>
          <w:lang w:val="en-US"/>
        </w:rPr>
        <w:t>a Scopus;</w:t>
      </w:r>
    </w:p>
    <w:p w14:paraId="73C20896" w14:textId="77777777" w:rsidR="00397CED" w:rsidRDefault="007C733A">
      <w:pPr>
        <w:pStyle w:val="NormSHZ"/>
        <w:numPr>
          <w:ilvl w:val="0"/>
          <w:numId w:val="43"/>
        </w:numPr>
        <w:spacing w:before="0"/>
        <w:pPrChange w:id="2292" w:author="Jiri Vojtesek" w:date="2023-01-19T13:14:00Z">
          <w:pPr>
            <w:pStyle w:val="NormSHZ"/>
            <w:numPr>
              <w:numId w:val="45"/>
            </w:numPr>
            <w:tabs>
              <w:tab w:val="num" w:pos="0"/>
            </w:tabs>
            <w:spacing w:before="0"/>
            <w:ind w:left="720" w:hanging="360"/>
          </w:pPr>
        </w:pPrChange>
      </w:pPr>
      <w:r>
        <w:t xml:space="preserve">multioborové kolekce elektronických časopisů </w:t>
      </w:r>
      <w:r>
        <w:rPr>
          <w:lang w:val="en-US"/>
        </w:rPr>
        <w:t xml:space="preserve">Elsevier </w:t>
      </w:r>
      <w:r>
        <w:t xml:space="preserve">ScienceDirect, </w:t>
      </w:r>
      <w:r>
        <w:rPr>
          <w:lang w:val="en-US"/>
        </w:rPr>
        <w:t xml:space="preserve">Wiley </w:t>
      </w:r>
      <w:r>
        <w:t xml:space="preserve">Online </w:t>
      </w:r>
      <w:r>
        <w:rPr>
          <w:lang w:val="en-US"/>
        </w:rPr>
        <w:t xml:space="preserve">Library, </w:t>
      </w:r>
      <w:r>
        <w:t>SpringerLink;</w:t>
      </w:r>
    </w:p>
    <w:p w14:paraId="75D064A4" w14:textId="77777777" w:rsidR="00397CED" w:rsidRDefault="007C733A">
      <w:pPr>
        <w:pStyle w:val="NormSHZ"/>
        <w:numPr>
          <w:ilvl w:val="0"/>
          <w:numId w:val="43"/>
        </w:numPr>
        <w:spacing w:before="0"/>
        <w:pPrChange w:id="2293" w:author="Jiri Vojtesek" w:date="2023-01-19T13:14:00Z">
          <w:pPr>
            <w:pStyle w:val="NormSHZ"/>
            <w:numPr>
              <w:numId w:val="45"/>
            </w:numPr>
            <w:tabs>
              <w:tab w:val="num" w:pos="0"/>
            </w:tabs>
            <w:spacing w:before="0"/>
            <w:ind w:left="720" w:hanging="360"/>
          </w:pPr>
        </w:pPrChange>
      </w:pPr>
      <w:r>
        <w:t>multioborové plnotextové databáze Ebsco a ProQuest.</w:t>
      </w:r>
    </w:p>
    <w:p w14:paraId="56B1D50C" w14:textId="77777777" w:rsidR="00397CED" w:rsidRDefault="007C733A">
      <w:pPr>
        <w:pStyle w:val="NormSHZ"/>
      </w:pPr>
      <w:r>
        <w:tab/>
      </w:r>
      <w:r>
        <w:tab/>
      </w:r>
    </w:p>
    <w:p w14:paraId="7F4715BB" w14:textId="77777777" w:rsidR="00397CED" w:rsidRDefault="007C733A">
      <w:pPr>
        <w:pStyle w:val="Nadpis3"/>
        <w:tabs>
          <w:tab w:val="clear" w:pos="0"/>
        </w:tabs>
        <w:ind w:left="720" w:firstLine="0"/>
        <w:jc w:val="both"/>
      </w:pPr>
      <w:bookmarkStart w:id="2294" w:name="_Toc121083446"/>
      <w:r>
        <w:lastRenderedPageBreak/>
        <w:t>Standard 1.14 Studium studentů se specifickými potřebami</w:t>
      </w:r>
      <w:bookmarkEnd w:id="2294"/>
      <w:r>
        <w:t xml:space="preserve"> </w:t>
      </w:r>
    </w:p>
    <w:p w14:paraId="6519A81C" w14:textId="77777777" w:rsidR="00397CED" w:rsidRDefault="007C733A">
      <w:pPr>
        <w:pStyle w:val="NormSHZ"/>
      </w:pPr>
      <w: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16/2021</w:t>
      </w:r>
      <w:r>
        <w:rPr>
          <w:rStyle w:val="Znakapoznpodarou"/>
        </w:rPr>
        <w:footnoteReference w:id="25"/>
      </w:r>
      <w:r>
        <w:t>. Pro uchazeče o studium a studenty se specifickými potřebami na UTB ve Zlíně je k dispozici nabídka informačních a poradenských služeb souvisejících se studiem a s možností uplatnění absolventů studijních programů v praxi.</w:t>
      </w:r>
    </w:p>
    <w:p w14:paraId="245319B5" w14:textId="77777777" w:rsidR="00397CED" w:rsidRDefault="007C733A">
      <w:pPr>
        <w:pStyle w:val="NormSHZ"/>
      </w:pPr>
      <w:r>
        <w:t xml:space="preserve">V prvé řadě se jedná o </w:t>
      </w:r>
      <w:r>
        <w:rPr>
          <w:rStyle w:val="Zkladntext2Kurzva"/>
        </w:rPr>
        <w:t>Akademickou poradnu UTB ve Zlíně</w:t>
      </w:r>
      <w:r>
        <w:t xml:space="preserve"> (dále jen APO), která představuje celouniverzitní pracoviště pro pomoc studentům UTB ve Zlíně, studentům se specifickými potřebami (dále jen SpP),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30DFEEF" w14:textId="77777777" w:rsidR="00397CED" w:rsidRDefault="007C733A">
      <w:pPr>
        <w:pStyle w:val="NormSHZ"/>
      </w:pPr>
      <w:r>
        <w:t xml:space="preserve">Nad rámec služeb </w:t>
      </w:r>
      <w:proofErr w:type="gramStart"/>
      <w:r>
        <w:t>APO jsou</w:t>
      </w:r>
      <w:proofErr w:type="gramEnd"/>
      <w:r>
        <w:t xml:space="preserve"> uchazečům se SpP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6AF9E9EB" w14:textId="77777777" w:rsidR="00397CED" w:rsidRDefault="007C733A">
      <w:pPr>
        <w:pStyle w:val="NormSHZ"/>
      </w:pPr>
      <w:r>
        <w:t xml:space="preserve">V případě studia studentů se SpP mohou studenti využívat následujících služeb poskytovaných UTB ve Zlíně: konzultace s </w:t>
      </w:r>
      <w:proofErr w:type="gramStart"/>
      <w:r>
        <w:t>APO</w:t>
      </w:r>
      <w:proofErr w:type="gramEnd"/>
      <w:r>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08FC712" w14:textId="77777777" w:rsidR="00397CED" w:rsidRDefault="007C733A">
      <w:pPr>
        <w:pStyle w:val="NormSHZ"/>
      </w:pPr>
      <w:r>
        <w:t>Na UTB byl v minulých letech řešen také Strategický projekt UTB ve Zlíně (</w:t>
      </w:r>
      <w:proofErr w:type="gramStart"/>
      <w:r>
        <w:t>reg</w:t>
      </w:r>
      <w:proofErr w:type="gramEnd"/>
      <w:r>
        <w:t>.</w:t>
      </w:r>
      <w:proofErr w:type="gramStart"/>
      <w:r>
        <w:t>č.</w:t>
      </w:r>
      <w:proofErr w:type="gramEnd"/>
      <w:r>
        <w:t xml:space="preserve"> CZ/02.2.69/0.0/0.0/16_015/0002204), ve kterém bylo jedním z cílů je další zkvalitnění studia studentů se SpP prostřednictvím modifikace studijních materiálů k výuce cizích jazyků, metodik pro studenty se SpP a metodiky pro intaktní studenty, osvětových a odborných workshopů, dalšího vzdělávání odborného týmu a mnoha dalších aktivit.</w:t>
      </w:r>
    </w:p>
    <w:p w14:paraId="76D4CA30" w14:textId="77777777" w:rsidR="00397CED" w:rsidRDefault="007C733A">
      <w:pPr>
        <w:pStyle w:val="NormSHZ"/>
      </w:pPr>
      <w:r>
        <w:tab/>
      </w:r>
      <w:r>
        <w:tab/>
      </w:r>
    </w:p>
    <w:p w14:paraId="5C5D8CAC" w14:textId="77777777" w:rsidR="00397CED" w:rsidRDefault="007C733A">
      <w:pPr>
        <w:pStyle w:val="Nadpis3"/>
        <w:tabs>
          <w:tab w:val="clear" w:pos="0"/>
        </w:tabs>
        <w:ind w:left="720" w:firstLine="0"/>
        <w:jc w:val="both"/>
      </w:pPr>
      <w:bookmarkStart w:id="2295" w:name="_Toc121083447"/>
      <w:r>
        <w:t>Standard 1.15 Opatření proti neetickému jednání a k ochraně duševního vlastnictví</w:t>
      </w:r>
      <w:bookmarkEnd w:id="2295"/>
    </w:p>
    <w:p w14:paraId="0BEA786E" w14:textId="77777777" w:rsidR="00397CED" w:rsidRDefault="007C733A">
      <w:pPr>
        <w:pStyle w:val="NormSHZ"/>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pro řízení o vyslovení neplatnosti vykonání státní závěrečné zkoušky nebo její části, nebo obhajoby disertační práce a pro řízení o vyslovení neplatnosti jmenování docentem na UTB ve Zlíně“ ze dne 4. dubna 2017</w:t>
      </w:r>
      <w:r>
        <w:rPr>
          <w:rStyle w:val="Znakapoznpodarou"/>
        </w:rPr>
        <w:footnoteReference w:id="26"/>
      </w:r>
      <w:r>
        <w:t>.</w:t>
      </w:r>
    </w:p>
    <w:p w14:paraId="3D1AD48D" w14:textId="77777777" w:rsidR="00397CED" w:rsidRDefault="007C733A">
      <w:pPr>
        <w:pStyle w:val="NormSHZ"/>
      </w:pPr>
      <w:r>
        <w:t>V uplynulých pěti letech nebyl na FAI UTB ve Zlíně řešen případ plagiátorství u závěrečných prací. Všechny práce prochází automatickou kontrolou plagiátorství po nahrání do informačního systému IS/STAG. Vedoucí prací se musí s výsledkem kontroly seznámit a také tento výsledek okomentovat v posudku práce. Tím je zabezpečena kontrola duševního vlastnictví ve vysoké úrovni.</w:t>
      </w:r>
    </w:p>
    <w:p w14:paraId="4958EEBA" w14:textId="77777777" w:rsidR="00397CED" w:rsidRDefault="007C733A">
      <w:pPr>
        <w:pStyle w:val="NormSHZ"/>
      </w:pPr>
      <w:r>
        <w:lastRenderedPageBreak/>
        <w:t xml:space="preserve">V uplynulých pěti letech řešila disciplinární komise FAI celkem 3 disciplinární přestupky studentů FAI. Ve všech případech se jednalo o přestupek, kdy </w:t>
      </w:r>
      <w:proofErr w:type="gramStart"/>
      <w:r>
        <w:t>studenti u odevzdáváních seminárních</w:t>
      </w:r>
      <w:proofErr w:type="gramEnd"/>
      <w:r>
        <w:t xml:space="preserve"> pracích použili práce jiných studentů a vydávali je za své. Ve všech případech bylo rozhodnuto o podmínečném </w:t>
      </w:r>
      <w:proofErr w:type="gramStart"/>
      <w:r>
        <w:t>vyloučením</w:t>
      </w:r>
      <w:proofErr w:type="gramEnd"/>
      <w:r>
        <w:t xml:space="preserve"> ze studia, přičemž se studenti poučili a přestupek již nezopakovali.</w:t>
      </w:r>
    </w:p>
    <w:p w14:paraId="73CB36AD" w14:textId="77777777" w:rsidR="00397CED" w:rsidRDefault="00397CED">
      <w:pPr>
        <w:spacing w:before="120" w:after="120"/>
        <w:jc w:val="both"/>
        <w:rPr>
          <w:rFonts w:ascii="Calibri Light" w:hAnsi="Calibri Light" w:cs="Calibri Light"/>
          <w:sz w:val="24"/>
          <w:szCs w:val="24"/>
        </w:rPr>
      </w:pPr>
    </w:p>
    <w:p w14:paraId="55FD7445" w14:textId="77777777" w:rsidR="00397CED" w:rsidRDefault="007C733A">
      <w:pPr>
        <w:pStyle w:val="Nadpis1"/>
        <w:numPr>
          <w:ilvl w:val="0"/>
          <w:numId w:val="42"/>
        </w:numPr>
        <w:ind w:left="357" w:hanging="357"/>
        <w:jc w:val="both"/>
        <w:pPrChange w:id="2296" w:author="Jiri Vojtesek" w:date="2023-01-19T13:14:00Z">
          <w:pPr>
            <w:pStyle w:val="Nadpis1"/>
            <w:numPr>
              <w:numId w:val="44"/>
            </w:numPr>
            <w:ind w:left="720" w:hanging="360"/>
            <w:jc w:val="both"/>
          </w:pPr>
        </w:pPrChange>
      </w:pPr>
      <w:bookmarkStart w:id="2297" w:name="_Toc121083448"/>
      <w:r>
        <w:lastRenderedPageBreak/>
        <w:t>Studijní program</w:t>
      </w:r>
      <w:bookmarkEnd w:id="2297"/>
    </w:p>
    <w:p w14:paraId="77626AC8" w14:textId="77777777" w:rsidR="00397CED" w:rsidRDefault="00397CED">
      <w:pPr>
        <w:jc w:val="both"/>
        <w:rPr>
          <w:rFonts w:ascii="Times New Roman" w:hAnsi="Times New Roman"/>
          <w:bCs/>
          <w:sz w:val="24"/>
          <w:szCs w:val="24"/>
        </w:rPr>
      </w:pPr>
    </w:p>
    <w:p w14:paraId="15A77431" w14:textId="77777777" w:rsidR="00397CED" w:rsidRDefault="007C733A">
      <w:pPr>
        <w:pStyle w:val="Nadpis2"/>
        <w:jc w:val="both"/>
      </w:pPr>
      <w:bookmarkStart w:id="2298" w:name="_Toc121083449"/>
      <w:r>
        <w:t>Soulad studijního programu s posláním vysoké školy a mezinárodní rozměr studijního programu</w:t>
      </w:r>
      <w:bookmarkEnd w:id="2298"/>
      <w:r>
        <w:t xml:space="preserve"> </w:t>
      </w:r>
    </w:p>
    <w:p w14:paraId="54214741" w14:textId="77777777" w:rsidR="00397CED" w:rsidRDefault="007C733A">
      <w:pPr>
        <w:pStyle w:val="Nadpis3"/>
        <w:tabs>
          <w:tab w:val="clear" w:pos="0"/>
        </w:tabs>
        <w:ind w:left="709" w:firstLine="0"/>
        <w:jc w:val="both"/>
      </w:pPr>
      <w:bookmarkStart w:id="2299" w:name="_Toc121083450"/>
      <w:r>
        <w:t>Standard 2.1 Soulad studijního programu s posláním a strategickými dokumenty vysoké školy</w:t>
      </w:r>
      <w:bookmarkEnd w:id="2299"/>
    </w:p>
    <w:p w14:paraId="1BB75F15" w14:textId="77777777" w:rsidR="00397CED" w:rsidRDefault="007C733A">
      <w:pPr>
        <w:pStyle w:val="NormSHZ"/>
      </w:pPr>
      <w:r>
        <w:t>Studijní program je z hlediska vzdělávacího zaměření v souladu se Strategickým záměrem UTB ve Zlíně na období 21+, s jeho aktualizovanou přílohou pro rok 2022</w:t>
      </w:r>
      <w:r>
        <w:rPr>
          <w:rStyle w:val="Znakapoznpodarou"/>
        </w:rPr>
        <w:footnoteReference w:id="27"/>
      </w:r>
      <w:r>
        <w:t>. Jelikož nositelem akreditace bude FAI, tak je akreditace také v souladu se samotným Strategickým záměrem FAI UTB ve Zlíně pro období 21+ a jeho aktualizací pro rok 2022</w:t>
      </w:r>
      <w:r>
        <w:rPr>
          <w:rStyle w:val="Znakapoznpodarou"/>
        </w:rPr>
        <w:footnoteReference w:id="28"/>
      </w:r>
      <w:r>
        <w:t>. Zaměření a orientace předloženého studijního programu je také v souladu se Statutem FAI UTB ve Zlíně, v němž jsou v článcích 2 a 3 vymezeny vědní disciplíny zaměřené na informační technologie, bezpečnostní technologie, řídicí a automatizační techniku a robotické systémy. Předkládaný návrh studijního programu navazuje na dlouhodobou vědeckou, výzkumnou a vývojovou práci akademických pracovníků FAI a v souladu se strategií UTB ve Zlíně efektivně využívá ve výuce specialisty ostatních fakult univerzity, především Fakulty humanitních studií (dále jen „FHS“) a Fakulty managementu a ekonomiky (dále jen „FaME“) formou mezifakultní výuky. Z FHS jsou to zejména Ústav školské pedagogiky (dále jen „ÚŠP“) a Ústav pedagogických věd (dále jen „ÚPV“).</w:t>
      </w:r>
      <w:r>
        <w:tab/>
      </w:r>
      <w:r>
        <w:tab/>
      </w:r>
      <w:r>
        <w:tab/>
      </w:r>
      <w:r>
        <w:tab/>
      </w:r>
    </w:p>
    <w:p w14:paraId="64C773A1" w14:textId="77777777" w:rsidR="00397CED" w:rsidRDefault="007C733A">
      <w:pPr>
        <w:pStyle w:val="Nadpis3"/>
        <w:tabs>
          <w:tab w:val="clear" w:pos="0"/>
        </w:tabs>
        <w:ind w:left="720" w:firstLine="0"/>
        <w:jc w:val="both"/>
      </w:pPr>
      <w:bookmarkStart w:id="2300" w:name="_Toc121083451"/>
      <w:r>
        <w:t xml:space="preserve">Standard </w:t>
      </w:r>
      <w:bookmarkStart w:id="2301" w:name="cast2t2"/>
      <w:r>
        <w:t>2.2 Souvislost s tvůrčí činností vysoké školy</w:t>
      </w:r>
      <w:bookmarkEnd w:id="2300"/>
      <w:bookmarkEnd w:id="2301"/>
      <w:r>
        <w:t xml:space="preserve"> </w:t>
      </w:r>
    </w:p>
    <w:p w14:paraId="52ABE0DF" w14:textId="77777777" w:rsidR="00397CED" w:rsidRDefault="007C733A">
      <w:pPr>
        <w:pStyle w:val="NormSHZ"/>
      </w:pPr>
      <w:r>
        <w:t>Tvůrčí činnost je na FAI UTB ve Zlíně, jako navrhovaného nositele akreditace, systematicky dlouhodobě rozvíjena. Je orientována do oblastí Informačních technologií, kybernetické bezpečnosti, softwarového inženýrství, bezpečnostních technologií, automatizačních technik a robotických systémů, řízení průmyslových procesů a aplikací informačních technologií v řízení průmyslové výroby. Orientace tvůrčí činnosti akademických pracovníků FAI, FHS i FaME je plně v souladu s oblastmi vzdělávání, v r</w:t>
      </w:r>
      <w:r>
        <w:rPr>
          <w:sz w:val="21"/>
          <w:szCs w:val="21"/>
        </w:rPr>
        <w:t>á</w:t>
      </w:r>
      <w:r>
        <w:t>mci nichž bude studijní program uskutečňován. Zapojení jednotliv</w:t>
      </w:r>
      <w:r>
        <w:rPr>
          <w:rFonts w:cs="Arial Narrow"/>
        </w:rPr>
        <w:t>ý</w:t>
      </w:r>
      <w:r>
        <w:t>ch pracovn</w:t>
      </w:r>
      <w:r>
        <w:rPr>
          <w:rFonts w:cs="Arial Narrow"/>
        </w:rPr>
        <w:t>í</w:t>
      </w:r>
      <w:r>
        <w:t>k</w:t>
      </w:r>
      <w:r>
        <w:rPr>
          <w:rFonts w:cs="Arial Narrow"/>
        </w:rPr>
        <w:t>ů</w:t>
      </w:r>
      <w:r>
        <w:t xml:space="preserve"> do publika</w:t>
      </w:r>
      <w:r>
        <w:rPr>
          <w:rFonts w:cs="Arial Narrow"/>
        </w:rPr>
        <w:t>č</w:t>
      </w:r>
      <w:r>
        <w:t>n</w:t>
      </w:r>
      <w:r>
        <w:rPr>
          <w:rFonts w:cs="Arial Narrow"/>
        </w:rPr>
        <w:t>í</w:t>
      </w:r>
      <w:r>
        <w:t xml:space="preserve"> </w:t>
      </w:r>
      <w:r>
        <w:rPr>
          <w:rFonts w:cs="Arial Narrow"/>
        </w:rPr>
        <w:t>č</w:t>
      </w:r>
      <w:r>
        <w:t>innosti je z</w:t>
      </w:r>
      <w:r>
        <w:rPr>
          <w:rFonts w:cs="Arial Narrow"/>
        </w:rPr>
        <w:t>ř</w:t>
      </w:r>
      <w:r>
        <w:t>ejm</w:t>
      </w:r>
      <w:r>
        <w:rPr>
          <w:rFonts w:cs="Arial Narrow"/>
        </w:rPr>
        <w:t>é</w:t>
      </w:r>
      <w:r>
        <w:t xml:space="preserve"> z formul</w:t>
      </w:r>
      <w:r>
        <w:rPr>
          <w:rFonts w:cs="Arial Narrow"/>
        </w:rPr>
        <w:t>ář</w:t>
      </w:r>
      <w:r>
        <w:t xml:space="preserve">e </w:t>
      </w:r>
      <w:r>
        <w:rPr>
          <w:i/>
        </w:rPr>
        <w:t xml:space="preserve">C-I </w:t>
      </w:r>
      <w:r>
        <w:rPr>
          <w:rFonts w:cs="Arial Narrow"/>
          <w:i/>
        </w:rPr>
        <w:t>–</w:t>
      </w:r>
      <w:r>
        <w:rPr>
          <w:i/>
        </w:rPr>
        <w:t xml:space="preserve"> Person</w:t>
      </w:r>
      <w:r>
        <w:rPr>
          <w:rFonts w:cs="Arial Narrow"/>
          <w:i/>
        </w:rPr>
        <w:t>á</w:t>
      </w:r>
      <w:r>
        <w:rPr>
          <w:i/>
        </w:rPr>
        <w:t>ln</w:t>
      </w:r>
      <w:r>
        <w:rPr>
          <w:rFonts w:cs="Arial Narrow"/>
          <w:i/>
        </w:rPr>
        <w:t>í</w:t>
      </w:r>
      <w:r>
        <w:rPr>
          <w:i/>
        </w:rPr>
        <w:t xml:space="preserve"> zabezpečení </w:t>
      </w:r>
      <w:r>
        <w:t xml:space="preserve">a </w:t>
      </w:r>
      <w:r>
        <w:rPr>
          <w:i/>
        </w:rPr>
        <w:t>C-II</w:t>
      </w:r>
      <w:r>
        <w:t xml:space="preserve"> kde jsou uvedeny tv</w:t>
      </w:r>
      <w:r>
        <w:rPr>
          <w:rFonts w:cs="Arial Narrow"/>
        </w:rPr>
        <w:t>ů</w:t>
      </w:r>
      <w:r>
        <w:t>r</w:t>
      </w:r>
      <w:r>
        <w:rPr>
          <w:rFonts w:cs="Arial Narrow"/>
        </w:rPr>
        <w:t>čí</w:t>
      </w:r>
      <w:r>
        <w:t xml:space="preserve"> aktivity a </w:t>
      </w:r>
      <w:r>
        <w:rPr>
          <w:rFonts w:cs="Arial Narrow"/>
        </w:rPr>
        <w:t>ř</w:t>
      </w:r>
      <w:r>
        <w:t>e</w:t>
      </w:r>
      <w:r>
        <w:rPr>
          <w:rFonts w:cs="Arial Narrow"/>
        </w:rPr>
        <w:t>š</w:t>
      </w:r>
      <w:r>
        <w:t>en</w:t>
      </w:r>
      <w:r>
        <w:rPr>
          <w:rFonts w:cs="Arial Narrow"/>
        </w:rPr>
        <w:t>é</w:t>
      </w:r>
      <w:r>
        <w:t xml:space="preserve"> projekty vztahuj</w:t>
      </w:r>
      <w:r>
        <w:rPr>
          <w:rFonts w:cs="Arial Narrow"/>
        </w:rPr>
        <w:t>í</w:t>
      </w:r>
      <w:r>
        <w:t>c</w:t>
      </w:r>
      <w:r>
        <w:rPr>
          <w:rFonts w:cs="Arial Narrow"/>
        </w:rPr>
        <w:t>í</w:t>
      </w:r>
      <w:r>
        <w:t xml:space="preserve"> se k p</w:t>
      </w:r>
      <w:r>
        <w:rPr>
          <w:rFonts w:cs="Arial Narrow"/>
        </w:rPr>
        <w:t>ř</w:t>
      </w:r>
      <w:r>
        <w:t>edlo</w:t>
      </w:r>
      <w:r>
        <w:rPr>
          <w:rFonts w:cs="Arial Narrow"/>
        </w:rPr>
        <w:t>ž</w:t>
      </w:r>
      <w:r>
        <w:t>en</w:t>
      </w:r>
      <w:r>
        <w:rPr>
          <w:rFonts w:cs="Arial Narrow"/>
        </w:rPr>
        <w:t>é</w:t>
      </w:r>
      <w:r>
        <w:t>mu studijn</w:t>
      </w:r>
      <w:r>
        <w:rPr>
          <w:rFonts w:cs="Arial Narrow"/>
        </w:rPr>
        <w:t>í</w:t>
      </w:r>
      <w:r>
        <w:t>mu programu.</w:t>
      </w:r>
    </w:p>
    <w:p w14:paraId="26DEAEBE" w14:textId="77777777" w:rsidR="00397CED" w:rsidRDefault="007C733A">
      <w:pPr>
        <w:pStyle w:val="NormSHZ"/>
      </w:pPr>
      <w:r>
        <w:t>Významná publikační aktivita akademických pracovníků fakulty v oblastech vzdělávání daného studijního programu je zřejmá také z kvantitativního výpisu publikací v letech 2017-2022 z databáze WOS respektive SCOPUS.</w:t>
      </w:r>
      <w:r>
        <w:rPr>
          <w:sz w:val="21"/>
          <w:szCs w:val="21"/>
        </w:rPr>
        <w:t xml:space="preserve"> V databázi WOS bylo </w:t>
      </w:r>
      <w:r>
        <w:t>v době přípravy akreditační žádosti</w:t>
      </w:r>
      <w:r>
        <w:rPr>
          <w:sz w:val="21"/>
          <w:szCs w:val="21"/>
        </w:rPr>
        <w:t xml:space="preserve"> indexováno minimálně 526 publikačních výstupů, které jsou svým odborným zaměřením příbuzné oblastem vzdělávání daného studijního programu. Detailní přehled nejpočetnějších a nejrelevantnějších WOS kategorií je uveden v tabulce 1. </w:t>
      </w:r>
    </w:p>
    <w:p w14:paraId="47E27FCC" w14:textId="77777777" w:rsidR="00397CED" w:rsidRDefault="007C733A">
      <w:pPr>
        <w:pStyle w:val="NormSHZ"/>
      </w:pPr>
      <w:r>
        <w:t xml:space="preserve">V databázi SCOPUS bylo v době přípravy akreditační žádosti evidováno téměř </w:t>
      </w:r>
      <w:r>
        <w:rPr>
          <w:sz w:val="21"/>
          <w:szCs w:val="21"/>
        </w:rPr>
        <w:t>1000</w:t>
      </w:r>
      <w:r>
        <w:t xml:space="preserve"> záznamů akademických pracovníků fakulty. </w:t>
      </w:r>
      <w:r>
        <w:rPr>
          <w:sz w:val="21"/>
          <w:szCs w:val="21"/>
        </w:rPr>
        <w:t>Detailní přehled počtů v nejrelevantnějších SCOPUS kategoriích je uveden v</w:t>
      </w:r>
      <w:r>
        <w:t> </w:t>
      </w:r>
      <w:r>
        <w:rPr>
          <w:sz w:val="21"/>
          <w:szCs w:val="21"/>
        </w:rPr>
        <w:t>tabulce</w:t>
      </w:r>
      <w:r>
        <w:t xml:space="preserve"> 2</w:t>
      </w:r>
      <w:r>
        <w:rPr>
          <w:sz w:val="21"/>
          <w:szCs w:val="21"/>
        </w:rPr>
        <w:t>.</w:t>
      </w:r>
    </w:p>
    <w:p w14:paraId="574D879B" w14:textId="4EB134FA" w:rsidR="00397CED" w:rsidRDefault="007C733A">
      <w:pPr>
        <w:pStyle w:val="Titulek"/>
      </w:pPr>
      <w:r>
        <w:t xml:space="preserve">Tabulka </w:t>
      </w:r>
      <w:fldSimple w:instr=" SEQ Tabulka \* ARABIC ">
        <w:r w:rsidR="008A5423">
          <w:rPr>
            <w:noProof/>
          </w:rPr>
          <w:t>1</w:t>
        </w:r>
      </w:fldSimple>
      <w:r>
        <w:t>: Počet publikačních výstupů akademických pracovníků FAI indexovaných v databázi WOS v letech 2017-2022 (tříděno dle WOS oborových kategorií)</w:t>
      </w:r>
    </w:p>
    <w:tbl>
      <w:tblPr>
        <w:tblW w:w="8930" w:type="dxa"/>
        <w:tblInd w:w="137" w:type="dxa"/>
        <w:tblLayout w:type="fixed"/>
        <w:tblLook w:val="0000" w:firstRow="0" w:lastRow="0" w:firstColumn="0" w:lastColumn="0" w:noHBand="0" w:noVBand="0"/>
      </w:tblPr>
      <w:tblGrid>
        <w:gridCol w:w="4957"/>
        <w:gridCol w:w="1844"/>
        <w:gridCol w:w="2129"/>
      </w:tblGrid>
      <w:tr w:rsidR="00397CED" w14:paraId="317755ED" w14:textId="77777777">
        <w:trPr>
          <w:trHeight w:val="170"/>
        </w:trPr>
        <w:tc>
          <w:tcPr>
            <w:tcW w:w="4957"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4581E9F" w14:textId="77777777" w:rsidR="00397CED" w:rsidRDefault="007C733A">
            <w:pPr>
              <w:pStyle w:val="NormSHZ"/>
              <w:widowControl w:val="0"/>
              <w:spacing w:before="40" w:after="40"/>
              <w:jc w:val="center"/>
              <w:rPr>
                <w:b/>
                <w:lang w:eastAsia="en-US"/>
              </w:rPr>
            </w:pPr>
            <w:r>
              <w:rPr>
                <w:b/>
                <w:lang w:eastAsia="en-US"/>
              </w:rPr>
              <w:t>Web of Science Categories</w:t>
            </w:r>
          </w:p>
        </w:tc>
        <w:tc>
          <w:tcPr>
            <w:tcW w:w="1844"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39BA762" w14:textId="77777777" w:rsidR="00397CED" w:rsidRDefault="007C733A">
            <w:pPr>
              <w:pStyle w:val="NormSHZ"/>
              <w:widowControl w:val="0"/>
              <w:spacing w:before="40" w:after="40"/>
              <w:jc w:val="center"/>
              <w:rPr>
                <w:b/>
                <w:lang w:eastAsia="en-US"/>
              </w:rPr>
            </w:pPr>
            <w:r>
              <w:rPr>
                <w:b/>
                <w:lang w:eastAsia="en-US"/>
              </w:rPr>
              <w:t>Počet záznamů</w:t>
            </w:r>
          </w:p>
        </w:tc>
        <w:tc>
          <w:tcPr>
            <w:tcW w:w="2129"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5712A7A" w14:textId="77777777" w:rsidR="00397CED" w:rsidRDefault="007C733A">
            <w:pPr>
              <w:pStyle w:val="NormSHZ"/>
              <w:widowControl w:val="0"/>
              <w:spacing w:before="40" w:after="40"/>
              <w:jc w:val="center"/>
              <w:rPr>
                <w:b/>
                <w:lang w:eastAsia="en-US"/>
              </w:rPr>
            </w:pPr>
            <w:r>
              <w:rPr>
                <w:b/>
                <w:lang w:eastAsia="en-US"/>
              </w:rPr>
              <w:t>Procentuální podíl z celk. počtu 526</w:t>
            </w:r>
          </w:p>
        </w:tc>
      </w:tr>
      <w:tr w:rsidR="00397CED" w14:paraId="1259BB1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4A282323" w14:textId="77777777" w:rsidR="00397CED" w:rsidRDefault="007C733A">
            <w:pPr>
              <w:pStyle w:val="NormSHZ"/>
              <w:widowControl w:val="0"/>
              <w:spacing w:before="40" w:after="40"/>
              <w:rPr>
                <w:lang w:eastAsia="en-US"/>
              </w:rPr>
            </w:pPr>
            <w:r>
              <w:rPr>
                <w:lang w:eastAsia="en-US"/>
              </w:rPr>
              <w:t>Computer Science Artificial Intelligence</w:t>
            </w:r>
          </w:p>
        </w:tc>
        <w:tc>
          <w:tcPr>
            <w:tcW w:w="1844" w:type="dxa"/>
            <w:tcBorders>
              <w:top w:val="single" w:sz="4" w:space="0" w:color="000000"/>
              <w:left w:val="single" w:sz="4" w:space="0" w:color="000000"/>
              <w:bottom w:val="single" w:sz="4" w:space="0" w:color="000000"/>
              <w:right w:val="single" w:sz="4" w:space="0" w:color="000000"/>
            </w:tcBorders>
          </w:tcPr>
          <w:p w14:paraId="00D8DED8" w14:textId="77777777" w:rsidR="00397CED" w:rsidRDefault="007C733A">
            <w:pPr>
              <w:pStyle w:val="NormSHZ"/>
              <w:widowControl w:val="0"/>
              <w:spacing w:before="40" w:after="40"/>
              <w:jc w:val="center"/>
              <w:rPr>
                <w:lang w:eastAsia="en-US"/>
              </w:rPr>
            </w:pPr>
            <w:r>
              <w:rPr>
                <w:lang w:eastAsia="en-US"/>
              </w:rPr>
              <w:t>143</w:t>
            </w:r>
          </w:p>
        </w:tc>
        <w:tc>
          <w:tcPr>
            <w:tcW w:w="2129" w:type="dxa"/>
            <w:tcBorders>
              <w:top w:val="single" w:sz="4" w:space="0" w:color="000000"/>
              <w:left w:val="single" w:sz="4" w:space="0" w:color="000000"/>
              <w:bottom w:val="single" w:sz="4" w:space="0" w:color="000000"/>
              <w:right w:val="single" w:sz="4" w:space="0" w:color="000000"/>
            </w:tcBorders>
          </w:tcPr>
          <w:p w14:paraId="1AE9B1E1" w14:textId="77777777" w:rsidR="00397CED" w:rsidRDefault="007C733A">
            <w:pPr>
              <w:pStyle w:val="NormSHZ"/>
              <w:widowControl w:val="0"/>
              <w:spacing w:before="40" w:after="40"/>
              <w:jc w:val="center"/>
              <w:rPr>
                <w:lang w:eastAsia="en-US"/>
              </w:rPr>
            </w:pPr>
            <w:r>
              <w:rPr>
                <w:lang w:eastAsia="en-US"/>
              </w:rPr>
              <w:t>27,19%</w:t>
            </w:r>
          </w:p>
        </w:tc>
      </w:tr>
      <w:tr w:rsidR="00397CED" w14:paraId="3533E3B6"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76A2E3E" w14:textId="77777777" w:rsidR="00397CED" w:rsidRDefault="007C733A">
            <w:pPr>
              <w:pStyle w:val="NormSHZ"/>
              <w:widowControl w:val="0"/>
              <w:spacing w:before="40" w:after="40"/>
              <w:rPr>
                <w:lang w:eastAsia="en-US"/>
              </w:rPr>
            </w:pPr>
            <w:r>
              <w:rPr>
                <w:lang w:eastAsia="en-US"/>
              </w:rPr>
              <w:t>Computer Science Theory Methods</w:t>
            </w:r>
          </w:p>
        </w:tc>
        <w:tc>
          <w:tcPr>
            <w:tcW w:w="1844" w:type="dxa"/>
            <w:tcBorders>
              <w:top w:val="single" w:sz="4" w:space="0" w:color="000000"/>
              <w:left w:val="single" w:sz="4" w:space="0" w:color="000000"/>
              <w:bottom w:val="single" w:sz="4" w:space="0" w:color="000000"/>
              <w:right w:val="single" w:sz="4" w:space="0" w:color="000000"/>
            </w:tcBorders>
          </w:tcPr>
          <w:p w14:paraId="5F7CBF0D" w14:textId="77777777" w:rsidR="00397CED" w:rsidRDefault="007C733A">
            <w:pPr>
              <w:pStyle w:val="NormSHZ"/>
              <w:widowControl w:val="0"/>
              <w:spacing w:before="40" w:after="40"/>
              <w:jc w:val="center"/>
              <w:rPr>
                <w:lang w:eastAsia="en-US"/>
              </w:rPr>
            </w:pPr>
            <w:r>
              <w:rPr>
                <w:lang w:eastAsia="en-US"/>
              </w:rPr>
              <w:t>115</w:t>
            </w:r>
          </w:p>
        </w:tc>
        <w:tc>
          <w:tcPr>
            <w:tcW w:w="2129" w:type="dxa"/>
            <w:tcBorders>
              <w:top w:val="single" w:sz="4" w:space="0" w:color="000000"/>
              <w:left w:val="single" w:sz="4" w:space="0" w:color="000000"/>
              <w:bottom w:val="single" w:sz="4" w:space="0" w:color="000000"/>
              <w:right w:val="single" w:sz="4" w:space="0" w:color="000000"/>
            </w:tcBorders>
          </w:tcPr>
          <w:p w14:paraId="4FBA3298" w14:textId="77777777" w:rsidR="00397CED" w:rsidRDefault="007C733A">
            <w:pPr>
              <w:pStyle w:val="NormSHZ"/>
              <w:widowControl w:val="0"/>
              <w:spacing w:before="40" w:after="40"/>
              <w:jc w:val="center"/>
              <w:rPr>
                <w:lang w:eastAsia="en-US"/>
              </w:rPr>
            </w:pPr>
            <w:r>
              <w:rPr>
                <w:lang w:eastAsia="en-US"/>
              </w:rPr>
              <w:t>21,86%</w:t>
            </w:r>
          </w:p>
        </w:tc>
      </w:tr>
      <w:tr w:rsidR="00397CED" w14:paraId="3C64E75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2B38593" w14:textId="77777777" w:rsidR="00397CED" w:rsidRDefault="007C733A">
            <w:pPr>
              <w:pStyle w:val="NormSHZ"/>
              <w:widowControl w:val="0"/>
              <w:spacing w:before="40" w:after="40"/>
              <w:rPr>
                <w:lang w:eastAsia="en-US"/>
              </w:rPr>
            </w:pPr>
            <w:r>
              <w:rPr>
                <w:lang w:eastAsia="en-US"/>
              </w:rPr>
              <w:t>Engineering Electrical Electronic</w:t>
            </w:r>
          </w:p>
        </w:tc>
        <w:tc>
          <w:tcPr>
            <w:tcW w:w="1844" w:type="dxa"/>
            <w:tcBorders>
              <w:top w:val="single" w:sz="4" w:space="0" w:color="000000"/>
              <w:left w:val="single" w:sz="4" w:space="0" w:color="000000"/>
              <w:bottom w:val="single" w:sz="4" w:space="0" w:color="000000"/>
              <w:right w:val="single" w:sz="4" w:space="0" w:color="000000"/>
            </w:tcBorders>
          </w:tcPr>
          <w:p w14:paraId="5C1824AE" w14:textId="77777777" w:rsidR="00397CED" w:rsidRDefault="007C733A">
            <w:pPr>
              <w:pStyle w:val="NormSHZ"/>
              <w:widowControl w:val="0"/>
              <w:spacing w:before="40" w:after="40"/>
              <w:jc w:val="center"/>
              <w:rPr>
                <w:lang w:eastAsia="en-US"/>
              </w:rPr>
            </w:pPr>
            <w:r>
              <w:rPr>
                <w:lang w:eastAsia="en-US"/>
              </w:rPr>
              <w:t>113</w:t>
            </w:r>
          </w:p>
        </w:tc>
        <w:tc>
          <w:tcPr>
            <w:tcW w:w="2129" w:type="dxa"/>
            <w:tcBorders>
              <w:top w:val="single" w:sz="4" w:space="0" w:color="000000"/>
              <w:left w:val="single" w:sz="4" w:space="0" w:color="000000"/>
              <w:bottom w:val="single" w:sz="4" w:space="0" w:color="000000"/>
              <w:right w:val="single" w:sz="4" w:space="0" w:color="000000"/>
            </w:tcBorders>
          </w:tcPr>
          <w:p w14:paraId="2543FD9B" w14:textId="77777777" w:rsidR="00397CED" w:rsidRDefault="007C733A">
            <w:pPr>
              <w:pStyle w:val="NormSHZ"/>
              <w:widowControl w:val="0"/>
              <w:spacing w:before="40" w:after="40"/>
              <w:jc w:val="center"/>
              <w:rPr>
                <w:lang w:eastAsia="en-US"/>
              </w:rPr>
            </w:pPr>
            <w:r>
              <w:rPr>
                <w:lang w:eastAsia="en-US"/>
              </w:rPr>
              <w:t>21,48%</w:t>
            </w:r>
          </w:p>
        </w:tc>
      </w:tr>
      <w:tr w:rsidR="00397CED" w14:paraId="4F8C745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60BF21D" w14:textId="77777777" w:rsidR="00397CED" w:rsidRDefault="007C733A">
            <w:pPr>
              <w:pStyle w:val="NormSHZ"/>
              <w:widowControl w:val="0"/>
              <w:spacing w:before="40" w:after="40"/>
              <w:rPr>
                <w:lang w:eastAsia="en-US"/>
              </w:rPr>
            </w:pPr>
            <w:r>
              <w:rPr>
                <w:lang w:eastAsia="en-US"/>
              </w:rPr>
              <w:t>Telecommunications</w:t>
            </w:r>
          </w:p>
        </w:tc>
        <w:tc>
          <w:tcPr>
            <w:tcW w:w="1844" w:type="dxa"/>
            <w:tcBorders>
              <w:top w:val="single" w:sz="4" w:space="0" w:color="000000"/>
              <w:left w:val="single" w:sz="4" w:space="0" w:color="000000"/>
              <w:bottom w:val="single" w:sz="4" w:space="0" w:color="000000"/>
              <w:right w:val="single" w:sz="4" w:space="0" w:color="000000"/>
            </w:tcBorders>
          </w:tcPr>
          <w:p w14:paraId="1353FF88" w14:textId="77777777" w:rsidR="00397CED" w:rsidRDefault="007C733A">
            <w:pPr>
              <w:pStyle w:val="NormSHZ"/>
              <w:widowControl w:val="0"/>
              <w:spacing w:before="40" w:after="40"/>
              <w:jc w:val="center"/>
              <w:rPr>
                <w:lang w:eastAsia="en-US"/>
              </w:rPr>
            </w:pPr>
            <w:r>
              <w:rPr>
                <w:lang w:eastAsia="en-US"/>
              </w:rPr>
              <w:t>55</w:t>
            </w:r>
          </w:p>
        </w:tc>
        <w:tc>
          <w:tcPr>
            <w:tcW w:w="2129" w:type="dxa"/>
            <w:tcBorders>
              <w:top w:val="single" w:sz="4" w:space="0" w:color="000000"/>
              <w:left w:val="single" w:sz="4" w:space="0" w:color="000000"/>
              <w:bottom w:val="single" w:sz="4" w:space="0" w:color="000000"/>
              <w:right w:val="single" w:sz="4" w:space="0" w:color="000000"/>
            </w:tcBorders>
          </w:tcPr>
          <w:p w14:paraId="187EB257" w14:textId="77777777" w:rsidR="00397CED" w:rsidRDefault="007C733A">
            <w:pPr>
              <w:pStyle w:val="NormSHZ"/>
              <w:widowControl w:val="0"/>
              <w:spacing w:before="40" w:after="40"/>
              <w:jc w:val="center"/>
              <w:rPr>
                <w:lang w:eastAsia="en-US"/>
              </w:rPr>
            </w:pPr>
            <w:r>
              <w:rPr>
                <w:lang w:eastAsia="en-US"/>
              </w:rPr>
              <w:t>10,46%</w:t>
            </w:r>
          </w:p>
        </w:tc>
      </w:tr>
      <w:tr w:rsidR="00397CED" w14:paraId="09C2D229"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5A582B69" w14:textId="77777777" w:rsidR="00397CED" w:rsidRDefault="007C733A">
            <w:pPr>
              <w:pStyle w:val="NormSHZ"/>
              <w:widowControl w:val="0"/>
              <w:spacing w:before="40" w:after="40"/>
              <w:rPr>
                <w:lang w:eastAsia="en-US"/>
              </w:rPr>
            </w:pPr>
            <w:r>
              <w:rPr>
                <w:lang w:eastAsia="en-US"/>
              </w:rPr>
              <w:lastRenderedPageBreak/>
              <w:t>Computer Science Interdisciplinary Applications</w:t>
            </w:r>
          </w:p>
        </w:tc>
        <w:tc>
          <w:tcPr>
            <w:tcW w:w="1844" w:type="dxa"/>
            <w:tcBorders>
              <w:top w:val="single" w:sz="4" w:space="0" w:color="000000"/>
              <w:left w:val="single" w:sz="4" w:space="0" w:color="000000"/>
              <w:bottom w:val="single" w:sz="4" w:space="0" w:color="000000"/>
              <w:right w:val="single" w:sz="4" w:space="0" w:color="000000"/>
            </w:tcBorders>
          </w:tcPr>
          <w:p w14:paraId="03863403" w14:textId="77777777" w:rsidR="00397CED" w:rsidRDefault="007C733A">
            <w:pPr>
              <w:pStyle w:val="NormSHZ"/>
              <w:widowControl w:val="0"/>
              <w:spacing w:before="40" w:after="40"/>
              <w:jc w:val="center"/>
              <w:rPr>
                <w:lang w:eastAsia="en-US"/>
              </w:rPr>
            </w:pPr>
            <w:r>
              <w:rPr>
                <w:lang w:eastAsia="en-US"/>
              </w:rPr>
              <w:t>48</w:t>
            </w:r>
          </w:p>
        </w:tc>
        <w:tc>
          <w:tcPr>
            <w:tcW w:w="2129" w:type="dxa"/>
            <w:tcBorders>
              <w:top w:val="single" w:sz="4" w:space="0" w:color="000000"/>
              <w:left w:val="single" w:sz="4" w:space="0" w:color="000000"/>
              <w:bottom w:val="single" w:sz="4" w:space="0" w:color="000000"/>
              <w:right w:val="single" w:sz="4" w:space="0" w:color="000000"/>
            </w:tcBorders>
          </w:tcPr>
          <w:p w14:paraId="4E861AE6" w14:textId="77777777" w:rsidR="00397CED" w:rsidRDefault="007C733A">
            <w:pPr>
              <w:pStyle w:val="NormSHZ"/>
              <w:widowControl w:val="0"/>
              <w:spacing w:before="40" w:after="40"/>
              <w:jc w:val="center"/>
              <w:rPr>
                <w:lang w:eastAsia="en-US"/>
              </w:rPr>
            </w:pPr>
            <w:r>
              <w:rPr>
                <w:lang w:eastAsia="en-US"/>
              </w:rPr>
              <w:t>9,13%</w:t>
            </w:r>
          </w:p>
        </w:tc>
      </w:tr>
      <w:tr w:rsidR="00397CED" w14:paraId="25D932D9"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20511E4" w14:textId="77777777" w:rsidR="00397CED" w:rsidRDefault="007C733A">
            <w:pPr>
              <w:pStyle w:val="NormSHZ"/>
              <w:widowControl w:val="0"/>
              <w:spacing w:before="40" w:after="40"/>
              <w:rPr>
                <w:lang w:eastAsia="en-US"/>
              </w:rPr>
            </w:pPr>
            <w:r>
              <w:rPr>
                <w:lang w:eastAsia="en-US"/>
              </w:rPr>
              <w:t>Mathematics Applied</w:t>
            </w:r>
          </w:p>
        </w:tc>
        <w:tc>
          <w:tcPr>
            <w:tcW w:w="1844" w:type="dxa"/>
            <w:tcBorders>
              <w:top w:val="single" w:sz="4" w:space="0" w:color="000000"/>
              <w:left w:val="single" w:sz="4" w:space="0" w:color="000000"/>
              <w:bottom w:val="single" w:sz="4" w:space="0" w:color="000000"/>
              <w:right w:val="single" w:sz="4" w:space="0" w:color="000000"/>
            </w:tcBorders>
          </w:tcPr>
          <w:p w14:paraId="678C04A2" w14:textId="77777777" w:rsidR="00397CED" w:rsidRDefault="007C733A">
            <w:pPr>
              <w:pStyle w:val="NormSHZ"/>
              <w:widowControl w:val="0"/>
              <w:spacing w:before="40" w:after="40"/>
              <w:jc w:val="center"/>
              <w:rPr>
                <w:lang w:eastAsia="en-US"/>
              </w:rPr>
            </w:pPr>
            <w:r>
              <w:rPr>
                <w:lang w:eastAsia="en-US"/>
              </w:rPr>
              <w:t>45</w:t>
            </w:r>
          </w:p>
        </w:tc>
        <w:tc>
          <w:tcPr>
            <w:tcW w:w="2129" w:type="dxa"/>
            <w:tcBorders>
              <w:top w:val="single" w:sz="4" w:space="0" w:color="000000"/>
              <w:left w:val="single" w:sz="4" w:space="0" w:color="000000"/>
              <w:bottom w:val="single" w:sz="4" w:space="0" w:color="000000"/>
              <w:right w:val="single" w:sz="4" w:space="0" w:color="000000"/>
            </w:tcBorders>
          </w:tcPr>
          <w:p w14:paraId="019AAC86" w14:textId="77777777" w:rsidR="00397CED" w:rsidRDefault="007C733A">
            <w:pPr>
              <w:pStyle w:val="NormSHZ"/>
              <w:widowControl w:val="0"/>
              <w:spacing w:before="40" w:after="40"/>
              <w:jc w:val="center"/>
              <w:rPr>
                <w:lang w:eastAsia="en-US"/>
              </w:rPr>
            </w:pPr>
            <w:r>
              <w:rPr>
                <w:lang w:eastAsia="en-US"/>
              </w:rPr>
              <w:t>8,56%</w:t>
            </w:r>
          </w:p>
        </w:tc>
      </w:tr>
      <w:tr w:rsidR="00397CED" w14:paraId="6E373355"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18808215" w14:textId="77777777" w:rsidR="00397CED" w:rsidRDefault="007C733A">
            <w:pPr>
              <w:pStyle w:val="NormSHZ"/>
              <w:widowControl w:val="0"/>
              <w:spacing w:before="40" w:after="40"/>
              <w:rPr>
                <w:lang w:eastAsia="en-US"/>
              </w:rPr>
            </w:pPr>
            <w:r>
              <w:rPr>
                <w:lang w:eastAsia="en-US"/>
              </w:rPr>
              <w:t>Physics Applied</w:t>
            </w:r>
          </w:p>
        </w:tc>
        <w:tc>
          <w:tcPr>
            <w:tcW w:w="1844" w:type="dxa"/>
            <w:tcBorders>
              <w:top w:val="single" w:sz="4" w:space="0" w:color="000000"/>
              <w:left w:val="single" w:sz="4" w:space="0" w:color="000000"/>
              <w:bottom w:val="single" w:sz="4" w:space="0" w:color="000000"/>
              <w:right w:val="single" w:sz="4" w:space="0" w:color="000000"/>
            </w:tcBorders>
          </w:tcPr>
          <w:p w14:paraId="150B170B" w14:textId="77777777" w:rsidR="00397CED" w:rsidRDefault="007C733A">
            <w:pPr>
              <w:pStyle w:val="NormSHZ"/>
              <w:widowControl w:val="0"/>
              <w:spacing w:before="40" w:after="40"/>
              <w:jc w:val="center"/>
              <w:rPr>
                <w:lang w:eastAsia="en-US"/>
              </w:rPr>
            </w:pPr>
            <w:r>
              <w:rPr>
                <w:lang w:eastAsia="en-US"/>
              </w:rPr>
              <w:t>43</w:t>
            </w:r>
          </w:p>
        </w:tc>
        <w:tc>
          <w:tcPr>
            <w:tcW w:w="2129" w:type="dxa"/>
            <w:tcBorders>
              <w:top w:val="single" w:sz="4" w:space="0" w:color="000000"/>
              <w:left w:val="single" w:sz="4" w:space="0" w:color="000000"/>
              <w:bottom w:val="single" w:sz="4" w:space="0" w:color="000000"/>
              <w:right w:val="single" w:sz="4" w:space="0" w:color="000000"/>
            </w:tcBorders>
          </w:tcPr>
          <w:p w14:paraId="657FADB0" w14:textId="77777777" w:rsidR="00397CED" w:rsidRDefault="007C733A">
            <w:pPr>
              <w:pStyle w:val="NormSHZ"/>
              <w:widowControl w:val="0"/>
              <w:spacing w:before="40" w:after="40"/>
              <w:jc w:val="center"/>
              <w:rPr>
                <w:lang w:eastAsia="en-US"/>
              </w:rPr>
            </w:pPr>
            <w:r>
              <w:rPr>
                <w:lang w:eastAsia="en-US"/>
              </w:rPr>
              <w:t>8,17%</w:t>
            </w:r>
          </w:p>
        </w:tc>
      </w:tr>
      <w:tr w:rsidR="00397CED" w14:paraId="031CE9AD"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56B925BC" w14:textId="77777777" w:rsidR="00397CED" w:rsidRDefault="007C733A">
            <w:pPr>
              <w:pStyle w:val="NormSHZ"/>
              <w:widowControl w:val="0"/>
              <w:spacing w:before="40" w:after="40"/>
              <w:rPr>
                <w:lang w:eastAsia="en-US"/>
              </w:rPr>
            </w:pPr>
            <w:r>
              <w:rPr>
                <w:lang w:eastAsia="en-US"/>
              </w:rPr>
              <w:t>Computer Science Information Systems</w:t>
            </w:r>
          </w:p>
        </w:tc>
        <w:tc>
          <w:tcPr>
            <w:tcW w:w="1844" w:type="dxa"/>
            <w:tcBorders>
              <w:top w:val="single" w:sz="4" w:space="0" w:color="000000"/>
              <w:left w:val="single" w:sz="4" w:space="0" w:color="000000"/>
              <w:bottom w:val="single" w:sz="4" w:space="0" w:color="000000"/>
              <w:right w:val="single" w:sz="4" w:space="0" w:color="000000"/>
            </w:tcBorders>
          </w:tcPr>
          <w:p w14:paraId="17E97FD5" w14:textId="77777777" w:rsidR="00397CED" w:rsidRDefault="007C733A">
            <w:pPr>
              <w:pStyle w:val="NormSHZ"/>
              <w:widowControl w:val="0"/>
              <w:spacing w:before="40" w:after="40"/>
              <w:jc w:val="center"/>
              <w:rPr>
                <w:lang w:eastAsia="en-US"/>
              </w:rPr>
            </w:pPr>
            <w:r>
              <w:rPr>
                <w:lang w:eastAsia="en-US"/>
              </w:rPr>
              <w:t>41</w:t>
            </w:r>
          </w:p>
        </w:tc>
        <w:tc>
          <w:tcPr>
            <w:tcW w:w="2129" w:type="dxa"/>
            <w:tcBorders>
              <w:top w:val="single" w:sz="4" w:space="0" w:color="000000"/>
              <w:left w:val="single" w:sz="4" w:space="0" w:color="000000"/>
              <w:bottom w:val="single" w:sz="4" w:space="0" w:color="000000"/>
              <w:right w:val="single" w:sz="4" w:space="0" w:color="000000"/>
            </w:tcBorders>
          </w:tcPr>
          <w:p w14:paraId="73D9BC62" w14:textId="77777777" w:rsidR="00397CED" w:rsidRDefault="007C733A">
            <w:pPr>
              <w:pStyle w:val="NormSHZ"/>
              <w:widowControl w:val="0"/>
              <w:spacing w:before="40" w:after="40"/>
              <w:jc w:val="center"/>
              <w:rPr>
                <w:lang w:eastAsia="en-US"/>
              </w:rPr>
            </w:pPr>
            <w:r>
              <w:rPr>
                <w:lang w:eastAsia="en-US"/>
              </w:rPr>
              <w:t>7,79%</w:t>
            </w:r>
          </w:p>
        </w:tc>
      </w:tr>
      <w:tr w:rsidR="00397CED" w14:paraId="47C0991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73D3EE2" w14:textId="77777777" w:rsidR="00397CED" w:rsidRDefault="007C733A">
            <w:pPr>
              <w:pStyle w:val="NormSHZ"/>
              <w:widowControl w:val="0"/>
              <w:spacing w:before="40" w:after="40"/>
              <w:rPr>
                <w:lang w:eastAsia="en-US"/>
              </w:rPr>
            </w:pPr>
            <w:r>
              <w:rPr>
                <w:lang w:eastAsia="en-US"/>
              </w:rPr>
              <w:t>Computer Science Hardware Architecture</w:t>
            </w:r>
          </w:p>
        </w:tc>
        <w:tc>
          <w:tcPr>
            <w:tcW w:w="1844" w:type="dxa"/>
            <w:tcBorders>
              <w:top w:val="single" w:sz="4" w:space="0" w:color="000000"/>
              <w:left w:val="single" w:sz="4" w:space="0" w:color="000000"/>
              <w:bottom w:val="single" w:sz="4" w:space="0" w:color="000000"/>
              <w:right w:val="single" w:sz="4" w:space="0" w:color="000000"/>
            </w:tcBorders>
          </w:tcPr>
          <w:p w14:paraId="53A21DF3" w14:textId="77777777" w:rsidR="00397CED" w:rsidRDefault="007C733A">
            <w:pPr>
              <w:pStyle w:val="NormSHZ"/>
              <w:widowControl w:val="0"/>
              <w:spacing w:before="40" w:after="40"/>
              <w:jc w:val="center"/>
              <w:rPr>
                <w:lang w:eastAsia="en-US"/>
              </w:rPr>
            </w:pPr>
            <w:r>
              <w:rPr>
                <w:lang w:eastAsia="en-US"/>
              </w:rPr>
              <w:t>36</w:t>
            </w:r>
          </w:p>
        </w:tc>
        <w:tc>
          <w:tcPr>
            <w:tcW w:w="2129" w:type="dxa"/>
            <w:tcBorders>
              <w:top w:val="single" w:sz="4" w:space="0" w:color="000000"/>
              <w:left w:val="single" w:sz="4" w:space="0" w:color="000000"/>
              <w:bottom w:val="single" w:sz="4" w:space="0" w:color="000000"/>
              <w:right w:val="single" w:sz="4" w:space="0" w:color="000000"/>
            </w:tcBorders>
          </w:tcPr>
          <w:p w14:paraId="0D63C671" w14:textId="77777777" w:rsidR="00397CED" w:rsidRDefault="007C733A">
            <w:pPr>
              <w:pStyle w:val="NormSHZ"/>
              <w:widowControl w:val="0"/>
              <w:spacing w:before="40" w:after="40"/>
              <w:jc w:val="center"/>
              <w:rPr>
                <w:lang w:eastAsia="en-US"/>
              </w:rPr>
            </w:pPr>
            <w:r>
              <w:rPr>
                <w:lang w:eastAsia="en-US"/>
              </w:rPr>
              <w:t>6,84%</w:t>
            </w:r>
          </w:p>
        </w:tc>
      </w:tr>
      <w:tr w:rsidR="00397CED" w14:paraId="1EB085FB"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42BD0DF9" w14:textId="77777777" w:rsidR="00397CED" w:rsidRDefault="007C733A">
            <w:pPr>
              <w:pStyle w:val="NormSHZ"/>
              <w:widowControl w:val="0"/>
              <w:spacing w:before="40" w:after="40"/>
              <w:rPr>
                <w:lang w:eastAsia="en-US"/>
              </w:rPr>
            </w:pPr>
            <w:r>
              <w:rPr>
                <w:lang w:eastAsia="en-US"/>
              </w:rPr>
              <w:t>Engineering Industrial</w:t>
            </w:r>
          </w:p>
        </w:tc>
        <w:tc>
          <w:tcPr>
            <w:tcW w:w="1844" w:type="dxa"/>
            <w:tcBorders>
              <w:top w:val="single" w:sz="4" w:space="0" w:color="000000"/>
              <w:left w:val="single" w:sz="4" w:space="0" w:color="000000"/>
              <w:bottom w:val="single" w:sz="4" w:space="0" w:color="000000"/>
              <w:right w:val="single" w:sz="4" w:space="0" w:color="000000"/>
            </w:tcBorders>
          </w:tcPr>
          <w:p w14:paraId="69CDD967" w14:textId="77777777" w:rsidR="00397CED" w:rsidRDefault="007C733A">
            <w:pPr>
              <w:pStyle w:val="NormSHZ"/>
              <w:widowControl w:val="0"/>
              <w:spacing w:before="40" w:after="40"/>
              <w:jc w:val="center"/>
              <w:rPr>
                <w:lang w:eastAsia="en-US"/>
              </w:rPr>
            </w:pPr>
            <w:r>
              <w:rPr>
                <w:lang w:eastAsia="en-US"/>
              </w:rPr>
              <w:t>32</w:t>
            </w:r>
          </w:p>
        </w:tc>
        <w:tc>
          <w:tcPr>
            <w:tcW w:w="2129" w:type="dxa"/>
            <w:tcBorders>
              <w:top w:val="single" w:sz="4" w:space="0" w:color="000000"/>
              <w:left w:val="single" w:sz="4" w:space="0" w:color="000000"/>
              <w:bottom w:val="single" w:sz="4" w:space="0" w:color="000000"/>
              <w:right w:val="single" w:sz="4" w:space="0" w:color="000000"/>
            </w:tcBorders>
          </w:tcPr>
          <w:p w14:paraId="191A3D5B" w14:textId="77777777" w:rsidR="00397CED" w:rsidRDefault="007C733A">
            <w:pPr>
              <w:pStyle w:val="NormSHZ"/>
              <w:widowControl w:val="0"/>
              <w:spacing w:before="40" w:after="40"/>
              <w:jc w:val="center"/>
              <w:rPr>
                <w:lang w:eastAsia="en-US"/>
              </w:rPr>
            </w:pPr>
            <w:r>
              <w:rPr>
                <w:lang w:eastAsia="en-US"/>
              </w:rPr>
              <w:t>6,08%</w:t>
            </w:r>
          </w:p>
        </w:tc>
      </w:tr>
      <w:tr w:rsidR="00397CED" w14:paraId="7967C626"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7510B151" w14:textId="77777777" w:rsidR="00397CED" w:rsidRDefault="007C733A">
            <w:pPr>
              <w:pStyle w:val="NormSHZ"/>
              <w:widowControl w:val="0"/>
              <w:spacing w:before="40" w:after="40"/>
              <w:rPr>
                <w:lang w:eastAsia="en-US"/>
              </w:rPr>
            </w:pPr>
            <w:r>
              <w:rPr>
                <w:lang w:eastAsia="en-US"/>
              </w:rPr>
              <w:t>Automation Control Systems</w:t>
            </w:r>
          </w:p>
        </w:tc>
        <w:tc>
          <w:tcPr>
            <w:tcW w:w="1844" w:type="dxa"/>
            <w:tcBorders>
              <w:top w:val="single" w:sz="4" w:space="0" w:color="000000"/>
              <w:left w:val="single" w:sz="4" w:space="0" w:color="000000"/>
              <w:bottom w:val="single" w:sz="4" w:space="0" w:color="000000"/>
              <w:right w:val="single" w:sz="4" w:space="0" w:color="000000"/>
            </w:tcBorders>
          </w:tcPr>
          <w:p w14:paraId="1C6F670A" w14:textId="77777777" w:rsidR="00397CED" w:rsidRDefault="007C733A">
            <w:pPr>
              <w:pStyle w:val="NormSHZ"/>
              <w:widowControl w:val="0"/>
              <w:spacing w:before="40" w:after="40"/>
              <w:jc w:val="center"/>
              <w:rPr>
                <w:lang w:eastAsia="en-US"/>
              </w:rPr>
            </w:pPr>
            <w:r>
              <w:rPr>
                <w:lang w:eastAsia="en-US"/>
              </w:rPr>
              <w:t>31</w:t>
            </w:r>
          </w:p>
        </w:tc>
        <w:tc>
          <w:tcPr>
            <w:tcW w:w="2129" w:type="dxa"/>
            <w:tcBorders>
              <w:top w:val="single" w:sz="4" w:space="0" w:color="000000"/>
              <w:left w:val="single" w:sz="4" w:space="0" w:color="000000"/>
              <w:bottom w:val="single" w:sz="4" w:space="0" w:color="000000"/>
              <w:right w:val="single" w:sz="4" w:space="0" w:color="000000"/>
            </w:tcBorders>
          </w:tcPr>
          <w:p w14:paraId="78D0B2C9" w14:textId="77777777" w:rsidR="00397CED" w:rsidRDefault="007C733A">
            <w:pPr>
              <w:pStyle w:val="NormSHZ"/>
              <w:widowControl w:val="0"/>
              <w:spacing w:before="40" w:after="40"/>
              <w:jc w:val="center"/>
              <w:rPr>
                <w:lang w:eastAsia="en-US"/>
              </w:rPr>
            </w:pPr>
            <w:r>
              <w:rPr>
                <w:lang w:eastAsia="en-US"/>
              </w:rPr>
              <w:t>5,89%</w:t>
            </w:r>
          </w:p>
        </w:tc>
      </w:tr>
      <w:tr w:rsidR="00397CED" w14:paraId="00C2116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D2986D5" w14:textId="77777777" w:rsidR="00397CED" w:rsidRDefault="007C733A">
            <w:pPr>
              <w:pStyle w:val="NormSHZ"/>
              <w:widowControl w:val="0"/>
              <w:spacing w:before="40" w:after="40"/>
              <w:rPr>
                <w:lang w:eastAsia="en-US"/>
              </w:rPr>
            </w:pPr>
            <w:r>
              <w:rPr>
                <w:lang w:eastAsia="en-US"/>
              </w:rPr>
              <w:t>Computer Science Software Engineering</w:t>
            </w:r>
          </w:p>
        </w:tc>
        <w:tc>
          <w:tcPr>
            <w:tcW w:w="1844" w:type="dxa"/>
            <w:tcBorders>
              <w:top w:val="single" w:sz="4" w:space="0" w:color="000000"/>
              <w:left w:val="single" w:sz="4" w:space="0" w:color="000000"/>
              <w:bottom w:val="single" w:sz="4" w:space="0" w:color="000000"/>
              <w:right w:val="single" w:sz="4" w:space="0" w:color="000000"/>
            </w:tcBorders>
          </w:tcPr>
          <w:p w14:paraId="5D2669ED" w14:textId="77777777" w:rsidR="00397CED" w:rsidRDefault="007C733A">
            <w:pPr>
              <w:pStyle w:val="NormSHZ"/>
              <w:widowControl w:val="0"/>
              <w:spacing w:before="40" w:after="40"/>
              <w:jc w:val="center"/>
              <w:rPr>
                <w:lang w:eastAsia="en-US"/>
              </w:rPr>
            </w:pPr>
            <w:r>
              <w:rPr>
                <w:lang w:eastAsia="en-US"/>
              </w:rPr>
              <w:t>31</w:t>
            </w:r>
          </w:p>
        </w:tc>
        <w:tc>
          <w:tcPr>
            <w:tcW w:w="2129" w:type="dxa"/>
            <w:tcBorders>
              <w:top w:val="single" w:sz="4" w:space="0" w:color="000000"/>
              <w:left w:val="single" w:sz="4" w:space="0" w:color="000000"/>
              <w:bottom w:val="single" w:sz="4" w:space="0" w:color="000000"/>
              <w:right w:val="single" w:sz="4" w:space="0" w:color="000000"/>
            </w:tcBorders>
          </w:tcPr>
          <w:p w14:paraId="25BA8D0E" w14:textId="77777777" w:rsidR="00397CED" w:rsidRDefault="007C733A">
            <w:pPr>
              <w:pStyle w:val="NormSHZ"/>
              <w:widowControl w:val="0"/>
              <w:spacing w:before="40" w:after="40"/>
              <w:jc w:val="center"/>
              <w:rPr>
                <w:lang w:eastAsia="en-US"/>
              </w:rPr>
            </w:pPr>
            <w:r>
              <w:rPr>
                <w:lang w:eastAsia="en-US"/>
              </w:rPr>
              <w:t>5,89%</w:t>
            </w:r>
          </w:p>
        </w:tc>
      </w:tr>
      <w:tr w:rsidR="00397CED" w14:paraId="61F5F1B5"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3022628D" w14:textId="77777777" w:rsidR="00397CED" w:rsidRDefault="007C733A">
            <w:pPr>
              <w:pStyle w:val="NormSHZ"/>
              <w:widowControl w:val="0"/>
              <w:spacing w:before="40" w:after="40"/>
              <w:rPr>
                <w:lang w:eastAsia="en-US"/>
              </w:rPr>
            </w:pPr>
            <w:r>
              <w:rPr>
                <w:lang w:eastAsia="en-US"/>
              </w:rPr>
              <w:t>Economics</w:t>
            </w:r>
          </w:p>
        </w:tc>
        <w:tc>
          <w:tcPr>
            <w:tcW w:w="1844" w:type="dxa"/>
            <w:tcBorders>
              <w:top w:val="single" w:sz="4" w:space="0" w:color="000000"/>
              <w:left w:val="single" w:sz="4" w:space="0" w:color="000000"/>
              <w:bottom w:val="single" w:sz="4" w:space="0" w:color="000000"/>
              <w:right w:val="single" w:sz="4" w:space="0" w:color="000000"/>
            </w:tcBorders>
          </w:tcPr>
          <w:p w14:paraId="322B95AA" w14:textId="77777777" w:rsidR="00397CED" w:rsidRDefault="007C733A">
            <w:pPr>
              <w:pStyle w:val="NormSHZ"/>
              <w:widowControl w:val="0"/>
              <w:spacing w:before="40" w:after="40"/>
              <w:jc w:val="center"/>
              <w:rPr>
                <w:lang w:eastAsia="en-US"/>
              </w:rPr>
            </w:pPr>
            <w:r>
              <w:rPr>
                <w:lang w:eastAsia="en-US"/>
              </w:rPr>
              <w:t>31</w:t>
            </w:r>
          </w:p>
        </w:tc>
        <w:tc>
          <w:tcPr>
            <w:tcW w:w="2129" w:type="dxa"/>
            <w:tcBorders>
              <w:top w:val="single" w:sz="4" w:space="0" w:color="000000"/>
              <w:left w:val="single" w:sz="4" w:space="0" w:color="000000"/>
              <w:bottom w:val="single" w:sz="4" w:space="0" w:color="000000"/>
              <w:right w:val="single" w:sz="4" w:space="0" w:color="000000"/>
            </w:tcBorders>
          </w:tcPr>
          <w:p w14:paraId="4D1962F3" w14:textId="77777777" w:rsidR="00397CED" w:rsidRDefault="007C733A">
            <w:pPr>
              <w:pStyle w:val="NormSHZ"/>
              <w:widowControl w:val="0"/>
              <w:spacing w:before="40" w:after="40"/>
              <w:jc w:val="center"/>
              <w:rPr>
                <w:lang w:eastAsia="en-US"/>
              </w:rPr>
            </w:pPr>
            <w:r>
              <w:rPr>
                <w:lang w:eastAsia="en-US"/>
              </w:rPr>
              <w:t>5,89%</w:t>
            </w:r>
          </w:p>
        </w:tc>
      </w:tr>
      <w:tr w:rsidR="00397CED" w14:paraId="301EDE49"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3346A4CA" w14:textId="77777777" w:rsidR="00397CED" w:rsidRDefault="007C733A">
            <w:pPr>
              <w:pStyle w:val="NormSHZ"/>
              <w:widowControl w:val="0"/>
              <w:spacing w:before="40" w:after="40"/>
              <w:rPr>
                <w:lang w:eastAsia="en-US"/>
              </w:rPr>
            </w:pPr>
            <w:r>
              <w:rPr>
                <w:lang w:eastAsia="en-US"/>
              </w:rPr>
              <w:t>Engineering Multidisciplinary</w:t>
            </w:r>
          </w:p>
        </w:tc>
        <w:tc>
          <w:tcPr>
            <w:tcW w:w="1844" w:type="dxa"/>
            <w:tcBorders>
              <w:top w:val="single" w:sz="4" w:space="0" w:color="000000"/>
              <w:left w:val="single" w:sz="4" w:space="0" w:color="000000"/>
              <w:bottom w:val="single" w:sz="4" w:space="0" w:color="000000"/>
              <w:right w:val="single" w:sz="4" w:space="0" w:color="000000"/>
            </w:tcBorders>
          </w:tcPr>
          <w:p w14:paraId="382CB2C6" w14:textId="77777777" w:rsidR="00397CED" w:rsidRDefault="007C733A">
            <w:pPr>
              <w:pStyle w:val="NormSHZ"/>
              <w:widowControl w:val="0"/>
              <w:spacing w:before="40" w:after="40"/>
              <w:jc w:val="center"/>
              <w:rPr>
                <w:lang w:eastAsia="en-US"/>
              </w:rPr>
            </w:pPr>
            <w:r>
              <w:rPr>
                <w:lang w:eastAsia="en-US"/>
              </w:rPr>
              <w:t>22</w:t>
            </w:r>
          </w:p>
        </w:tc>
        <w:tc>
          <w:tcPr>
            <w:tcW w:w="2129" w:type="dxa"/>
            <w:tcBorders>
              <w:top w:val="single" w:sz="4" w:space="0" w:color="000000"/>
              <w:left w:val="single" w:sz="4" w:space="0" w:color="000000"/>
              <w:bottom w:val="single" w:sz="4" w:space="0" w:color="000000"/>
              <w:right w:val="single" w:sz="4" w:space="0" w:color="000000"/>
            </w:tcBorders>
          </w:tcPr>
          <w:p w14:paraId="25D32428" w14:textId="77777777" w:rsidR="00397CED" w:rsidRDefault="007C733A">
            <w:pPr>
              <w:pStyle w:val="NormSHZ"/>
              <w:widowControl w:val="0"/>
              <w:spacing w:before="40" w:after="40"/>
              <w:jc w:val="center"/>
              <w:rPr>
                <w:lang w:eastAsia="en-US"/>
              </w:rPr>
            </w:pPr>
            <w:r>
              <w:rPr>
                <w:lang w:eastAsia="en-US"/>
              </w:rPr>
              <w:t>4,18%</w:t>
            </w:r>
          </w:p>
        </w:tc>
      </w:tr>
      <w:tr w:rsidR="00397CED" w14:paraId="1FEF57E3"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B426280" w14:textId="77777777" w:rsidR="00397CED" w:rsidRDefault="007C733A">
            <w:pPr>
              <w:pStyle w:val="NormSHZ"/>
              <w:widowControl w:val="0"/>
              <w:spacing w:before="40" w:after="40"/>
              <w:rPr>
                <w:lang w:eastAsia="en-US"/>
              </w:rPr>
            </w:pPr>
            <w:r>
              <w:rPr>
                <w:lang w:eastAsia="en-US"/>
              </w:rPr>
              <w:t>Operations Research Management Science</w:t>
            </w:r>
          </w:p>
        </w:tc>
        <w:tc>
          <w:tcPr>
            <w:tcW w:w="1844" w:type="dxa"/>
            <w:tcBorders>
              <w:top w:val="single" w:sz="4" w:space="0" w:color="000000"/>
              <w:left w:val="single" w:sz="4" w:space="0" w:color="000000"/>
              <w:bottom w:val="single" w:sz="4" w:space="0" w:color="000000"/>
              <w:right w:val="single" w:sz="4" w:space="0" w:color="000000"/>
            </w:tcBorders>
          </w:tcPr>
          <w:p w14:paraId="2CC98305" w14:textId="77777777" w:rsidR="00397CED" w:rsidRDefault="007C733A">
            <w:pPr>
              <w:pStyle w:val="NormSHZ"/>
              <w:widowControl w:val="0"/>
              <w:spacing w:before="40" w:after="40"/>
              <w:jc w:val="center"/>
              <w:rPr>
                <w:lang w:eastAsia="en-US"/>
              </w:rPr>
            </w:pPr>
            <w:r>
              <w:rPr>
                <w:lang w:eastAsia="en-US"/>
              </w:rPr>
              <w:t>21</w:t>
            </w:r>
          </w:p>
        </w:tc>
        <w:tc>
          <w:tcPr>
            <w:tcW w:w="2129" w:type="dxa"/>
            <w:tcBorders>
              <w:top w:val="single" w:sz="4" w:space="0" w:color="000000"/>
              <w:left w:val="single" w:sz="4" w:space="0" w:color="000000"/>
              <w:bottom w:val="single" w:sz="4" w:space="0" w:color="000000"/>
              <w:right w:val="single" w:sz="4" w:space="0" w:color="000000"/>
            </w:tcBorders>
          </w:tcPr>
          <w:p w14:paraId="49B42B56" w14:textId="77777777" w:rsidR="00397CED" w:rsidRDefault="007C733A">
            <w:pPr>
              <w:pStyle w:val="NormSHZ"/>
              <w:widowControl w:val="0"/>
              <w:spacing w:before="40" w:after="40"/>
              <w:jc w:val="center"/>
              <w:rPr>
                <w:lang w:eastAsia="en-US"/>
              </w:rPr>
            </w:pPr>
            <w:r>
              <w:rPr>
                <w:lang w:eastAsia="en-US"/>
              </w:rPr>
              <w:t>3,99%</w:t>
            </w:r>
          </w:p>
        </w:tc>
      </w:tr>
      <w:tr w:rsidR="00397CED" w14:paraId="12BBD22F"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3C0B6A8B" w14:textId="77777777" w:rsidR="00397CED" w:rsidRDefault="007C733A">
            <w:pPr>
              <w:pStyle w:val="NormSHZ"/>
              <w:widowControl w:val="0"/>
              <w:spacing w:before="40" w:after="40"/>
              <w:rPr>
                <w:lang w:eastAsia="en-US"/>
              </w:rPr>
            </w:pPr>
            <w:r>
              <w:rPr>
                <w:lang w:eastAsia="en-US"/>
              </w:rPr>
              <w:t>Mathematics</w:t>
            </w:r>
          </w:p>
        </w:tc>
        <w:tc>
          <w:tcPr>
            <w:tcW w:w="1844" w:type="dxa"/>
            <w:tcBorders>
              <w:top w:val="single" w:sz="4" w:space="0" w:color="000000"/>
              <w:left w:val="single" w:sz="4" w:space="0" w:color="000000"/>
              <w:bottom w:val="single" w:sz="4" w:space="0" w:color="000000"/>
              <w:right w:val="single" w:sz="4" w:space="0" w:color="000000"/>
            </w:tcBorders>
          </w:tcPr>
          <w:p w14:paraId="1D03307D" w14:textId="77777777" w:rsidR="00397CED" w:rsidRDefault="007C733A">
            <w:pPr>
              <w:pStyle w:val="NormSHZ"/>
              <w:widowControl w:val="0"/>
              <w:spacing w:before="40" w:after="40"/>
              <w:jc w:val="center"/>
              <w:rPr>
                <w:lang w:eastAsia="en-US"/>
              </w:rPr>
            </w:pPr>
            <w:r>
              <w:rPr>
                <w:lang w:eastAsia="en-US"/>
              </w:rPr>
              <w:t>13</w:t>
            </w:r>
          </w:p>
        </w:tc>
        <w:tc>
          <w:tcPr>
            <w:tcW w:w="2129" w:type="dxa"/>
            <w:tcBorders>
              <w:top w:val="single" w:sz="4" w:space="0" w:color="000000"/>
              <w:left w:val="single" w:sz="4" w:space="0" w:color="000000"/>
              <w:bottom w:val="single" w:sz="4" w:space="0" w:color="000000"/>
              <w:right w:val="single" w:sz="4" w:space="0" w:color="000000"/>
            </w:tcBorders>
          </w:tcPr>
          <w:p w14:paraId="1E67E4A8" w14:textId="77777777" w:rsidR="00397CED" w:rsidRDefault="007C733A">
            <w:pPr>
              <w:pStyle w:val="NormSHZ"/>
              <w:widowControl w:val="0"/>
              <w:spacing w:before="40" w:after="40"/>
              <w:jc w:val="center"/>
              <w:rPr>
                <w:lang w:eastAsia="en-US"/>
              </w:rPr>
            </w:pPr>
            <w:r>
              <w:rPr>
                <w:lang w:eastAsia="en-US"/>
              </w:rPr>
              <w:t>2,47%</w:t>
            </w:r>
          </w:p>
        </w:tc>
      </w:tr>
      <w:tr w:rsidR="00397CED" w14:paraId="334020F4"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4A7AFDAF" w14:textId="77777777" w:rsidR="00397CED" w:rsidRDefault="007C733A">
            <w:pPr>
              <w:pStyle w:val="NormSHZ"/>
              <w:widowControl w:val="0"/>
              <w:spacing w:before="40" w:after="40"/>
              <w:rPr>
                <w:lang w:eastAsia="en-US"/>
              </w:rPr>
            </w:pPr>
            <w:r>
              <w:rPr>
                <w:lang w:eastAsia="en-US"/>
              </w:rPr>
              <w:t>Computer Science Cybernetics</w:t>
            </w:r>
          </w:p>
        </w:tc>
        <w:tc>
          <w:tcPr>
            <w:tcW w:w="1844" w:type="dxa"/>
            <w:tcBorders>
              <w:top w:val="single" w:sz="4" w:space="0" w:color="000000"/>
              <w:left w:val="single" w:sz="4" w:space="0" w:color="000000"/>
              <w:bottom w:val="single" w:sz="4" w:space="0" w:color="000000"/>
              <w:right w:val="single" w:sz="4" w:space="0" w:color="000000"/>
            </w:tcBorders>
          </w:tcPr>
          <w:p w14:paraId="6B630DA5" w14:textId="77777777" w:rsidR="00397CED" w:rsidRDefault="007C733A">
            <w:pPr>
              <w:pStyle w:val="NormSHZ"/>
              <w:widowControl w:val="0"/>
              <w:spacing w:before="40" w:after="40"/>
              <w:jc w:val="center"/>
              <w:rPr>
                <w:lang w:eastAsia="en-US"/>
              </w:rPr>
            </w:pPr>
            <w:r>
              <w:rPr>
                <w:lang w:eastAsia="en-US"/>
              </w:rPr>
              <w:t>12</w:t>
            </w:r>
          </w:p>
        </w:tc>
        <w:tc>
          <w:tcPr>
            <w:tcW w:w="2129" w:type="dxa"/>
            <w:tcBorders>
              <w:top w:val="single" w:sz="4" w:space="0" w:color="000000"/>
              <w:left w:val="single" w:sz="4" w:space="0" w:color="000000"/>
              <w:bottom w:val="single" w:sz="4" w:space="0" w:color="000000"/>
              <w:right w:val="single" w:sz="4" w:space="0" w:color="000000"/>
            </w:tcBorders>
          </w:tcPr>
          <w:p w14:paraId="520F626F" w14:textId="77777777" w:rsidR="00397CED" w:rsidRDefault="007C733A">
            <w:pPr>
              <w:pStyle w:val="NormSHZ"/>
              <w:widowControl w:val="0"/>
              <w:spacing w:before="40" w:after="40"/>
              <w:jc w:val="center"/>
              <w:rPr>
                <w:lang w:eastAsia="en-US"/>
              </w:rPr>
            </w:pPr>
            <w:r>
              <w:rPr>
                <w:lang w:eastAsia="en-US"/>
              </w:rPr>
              <w:t>2,28%</w:t>
            </w:r>
          </w:p>
        </w:tc>
      </w:tr>
      <w:tr w:rsidR="00397CED" w14:paraId="454A721F"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3E3D084F" w14:textId="77777777" w:rsidR="00397CED" w:rsidRDefault="007C733A">
            <w:pPr>
              <w:pStyle w:val="NormSHZ"/>
              <w:widowControl w:val="0"/>
              <w:spacing w:before="40" w:after="40"/>
              <w:rPr>
                <w:lang w:eastAsia="en-US"/>
              </w:rPr>
            </w:pPr>
            <w:r>
              <w:rPr>
                <w:lang w:eastAsia="en-US"/>
              </w:rPr>
              <w:t>Mathematics Interdisciplinary Applications</w:t>
            </w:r>
          </w:p>
        </w:tc>
        <w:tc>
          <w:tcPr>
            <w:tcW w:w="1844" w:type="dxa"/>
            <w:tcBorders>
              <w:top w:val="single" w:sz="4" w:space="0" w:color="000000"/>
              <w:left w:val="single" w:sz="4" w:space="0" w:color="000000"/>
              <w:bottom w:val="single" w:sz="4" w:space="0" w:color="000000"/>
              <w:right w:val="single" w:sz="4" w:space="0" w:color="000000"/>
            </w:tcBorders>
          </w:tcPr>
          <w:p w14:paraId="4674861B" w14:textId="77777777" w:rsidR="00397CED" w:rsidRDefault="007C733A">
            <w:pPr>
              <w:pStyle w:val="NormSHZ"/>
              <w:widowControl w:val="0"/>
              <w:spacing w:before="40" w:after="40"/>
              <w:jc w:val="center"/>
              <w:rPr>
                <w:lang w:eastAsia="en-US"/>
              </w:rPr>
            </w:pPr>
            <w:r>
              <w:rPr>
                <w:lang w:eastAsia="en-US"/>
              </w:rPr>
              <w:t>11</w:t>
            </w:r>
          </w:p>
        </w:tc>
        <w:tc>
          <w:tcPr>
            <w:tcW w:w="2129" w:type="dxa"/>
            <w:tcBorders>
              <w:top w:val="single" w:sz="4" w:space="0" w:color="000000"/>
              <w:left w:val="single" w:sz="4" w:space="0" w:color="000000"/>
              <w:bottom w:val="single" w:sz="4" w:space="0" w:color="000000"/>
              <w:right w:val="single" w:sz="4" w:space="0" w:color="000000"/>
            </w:tcBorders>
          </w:tcPr>
          <w:p w14:paraId="7F49979E" w14:textId="77777777" w:rsidR="00397CED" w:rsidRDefault="007C733A">
            <w:pPr>
              <w:pStyle w:val="NormSHZ"/>
              <w:widowControl w:val="0"/>
              <w:spacing w:before="40" w:after="40"/>
              <w:jc w:val="center"/>
              <w:rPr>
                <w:lang w:eastAsia="en-US"/>
              </w:rPr>
            </w:pPr>
            <w:r>
              <w:rPr>
                <w:lang w:eastAsia="en-US"/>
              </w:rPr>
              <w:t>2,09%</w:t>
            </w:r>
          </w:p>
        </w:tc>
      </w:tr>
      <w:tr w:rsidR="00397CED" w14:paraId="3E33B80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5408F47D" w14:textId="77777777" w:rsidR="00397CED" w:rsidRDefault="007C733A">
            <w:pPr>
              <w:pStyle w:val="NormSHZ"/>
              <w:widowControl w:val="0"/>
              <w:spacing w:before="40" w:after="40"/>
              <w:rPr>
                <w:lang w:eastAsia="en-US"/>
              </w:rPr>
            </w:pPr>
            <w:r>
              <w:rPr>
                <w:lang w:eastAsia="en-US"/>
              </w:rPr>
              <w:t>Multidisciplinary Sciences</w:t>
            </w:r>
          </w:p>
        </w:tc>
        <w:tc>
          <w:tcPr>
            <w:tcW w:w="1844" w:type="dxa"/>
            <w:tcBorders>
              <w:top w:val="single" w:sz="4" w:space="0" w:color="000000"/>
              <w:left w:val="single" w:sz="4" w:space="0" w:color="000000"/>
              <w:bottom w:val="single" w:sz="4" w:space="0" w:color="000000"/>
              <w:right w:val="single" w:sz="4" w:space="0" w:color="000000"/>
            </w:tcBorders>
          </w:tcPr>
          <w:p w14:paraId="76984875" w14:textId="77777777" w:rsidR="00397CED" w:rsidRDefault="007C733A">
            <w:pPr>
              <w:pStyle w:val="NormSHZ"/>
              <w:widowControl w:val="0"/>
              <w:spacing w:before="40" w:after="40"/>
              <w:jc w:val="center"/>
              <w:rPr>
                <w:lang w:eastAsia="en-US"/>
              </w:rPr>
            </w:pPr>
            <w:r>
              <w:rPr>
                <w:lang w:eastAsia="en-US"/>
              </w:rPr>
              <w:t>11</w:t>
            </w:r>
          </w:p>
        </w:tc>
        <w:tc>
          <w:tcPr>
            <w:tcW w:w="2129" w:type="dxa"/>
            <w:tcBorders>
              <w:top w:val="single" w:sz="4" w:space="0" w:color="000000"/>
              <w:left w:val="single" w:sz="4" w:space="0" w:color="000000"/>
              <w:bottom w:val="single" w:sz="4" w:space="0" w:color="000000"/>
              <w:right w:val="single" w:sz="4" w:space="0" w:color="000000"/>
            </w:tcBorders>
          </w:tcPr>
          <w:p w14:paraId="4B20A3AB" w14:textId="77777777" w:rsidR="00397CED" w:rsidRDefault="007C733A">
            <w:pPr>
              <w:pStyle w:val="NormSHZ"/>
              <w:widowControl w:val="0"/>
              <w:spacing w:before="40" w:after="40"/>
              <w:jc w:val="center"/>
              <w:rPr>
                <w:lang w:eastAsia="en-US"/>
              </w:rPr>
            </w:pPr>
            <w:r>
              <w:rPr>
                <w:lang w:eastAsia="en-US"/>
              </w:rPr>
              <w:t>2,09%</w:t>
            </w:r>
          </w:p>
        </w:tc>
      </w:tr>
      <w:tr w:rsidR="00397CED" w14:paraId="4D89D63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6126D2E1" w14:textId="77777777" w:rsidR="00397CED" w:rsidRDefault="007C733A">
            <w:pPr>
              <w:pStyle w:val="NormSHZ"/>
              <w:widowControl w:val="0"/>
              <w:spacing w:before="40" w:after="40"/>
              <w:rPr>
                <w:lang w:eastAsia="en-US"/>
              </w:rPr>
            </w:pPr>
            <w:r>
              <w:rPr>
                <w:lang w:eastAsia="en-US"/>
              </w:rPr>
              <w:t>Management</w:t>
            </w:r>
          </w:p>
        </w:tc>
        <w:tc>
          <w:tcPr>
            <w:tcW w:w="1844" w:type="dxa"/>
            <w:tcBorders>
              <w:top w:val="single" w:sz="4" w:space="0" w:color="000000"/>
              <w:left w:val="single" w:sz="4" w:space="0" w:color="000000"/>
              <w:bottom w:val="single" w:sz="4" w:space="0" w:color="000000"/>
              <w:right w:val="single" w:sz="4" w:space="0" w:color="000000"/>
            </w:tcBorders>
          </w:tcPr>
          <w:p w14:paraId="2974FDBF" w14:textId="77777777" w:rsidR="00397CED" w:rsidRDefault="007C733A">
            <w:pPr>
              <w:pStyle w:val="NormSHZ"/>
              <w:widowControl w:val="0"/>
              <w:spacing w:before="40" w:after="40"/>
              <w:jc w:val="center"/>
              <w:rPr>
                <w:lang w:eastAsia="en-US"/>
              </w:rPr>
            </w:pPr>
            <w:r>
              <w:rPr>
                <w:lang w:eastAsia="en-US"/>
              </w:rPr>
              <w:t>8</w:t>
            </w:r>
          </w:p>
        </w:tc>
        <w:tc>
          <w:tcPr>
            <w:tcW w:w="2129" w:type="dxa"/>
            <w:tcBorders>
              <w:top w:val="single" w:sz="4" w:space="0" w:color="000000"/>
              <w:left w:val="single" w:sz="4" w:space="0" w:color="000000"/>
              <w:bottom w:val="single" w:sz="4" w:space="0" w:color="000000"/>
              <w:right w:val="single" w:sz="4" w:space="0" w:color="000000"/>
            </w:tcBorders>
          </w:tcPr>
          <w:p w14:paraId="08375378" w14:textId="77777777" w:rsidR="00397CED" w:rsidRDefault="007C733A">
            <w:pPr>
              <w:pStyle w:val="NormSHZ"/>
              <w:widowControl w:val="0"/>
              <w:spacing w:before="40" w:after="40"/>
              <w:jc w:val="center"/>
              <w:rPr>
                <w:lang w:eastAsia="en-US"/>
              </w:rPr>
            </w:pPr>
            <w:r>
              <w:rPr>
                <w:lang w:eastAsia="en-US"/>
              </w:rPr>
              <w:t>1,52%</w:t>
            </w:r>
          </w:p>
        </w:tc>
      </w:tr>
      <w:tr w:rsidR="00397CED" w14:paraId="6B7F0021"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3BEC01F4" w14:textId="77777777" w:rsidR="00397CED" w:rsidRDefault="007C733A">
            <w:pPr>
              <w:pStyle w:val="NormSHZ"/>
              <w:widowControl w:val="0"/>
              <w:spacing w:before="40" w:after="40"/>
              <w:rPr>
                <w:lang w:eastAsia="en-US"/>
              </w:rPr>
            </w:pPr>
            <w:r>
              <w:rPr>
                <w:lang w:eastAsia="en-US"/>
              </w:rPr>
              <w:t>Business</w:t>
            </w:r>
          </w:p>
        </w:tc>
        <w:tc>
          <w:tcPr>
            <w:tcW w:w="1844" w:type="dxa"/>
            <w:tcBorders>
              <w:top w:val="single" w:sz="4" w:space="0" w:color="000000"/>
              <w:left w:val="single" w:sz="4" w:space="0" w:color="000000"/>
              <w:bottom w:val="single" w:sz="4" w:space="0" w:color="000000"/>
              <w:right w:val="single" w:sz="4" w:space="0" w:color="000000"/>
            </w:tcBorders>
          </w:tcPr>
          <w:p w14:paraId="6813BEC9" w14:textId="77777777" w:rsidR="00397CED" w:rsidRDefault="007C733A">
            <w:pPr>
              <w:pStyle w:val="NormSHZ"/>
              <w:widowControl w:val="0"/>
              <w:spacing w:before="40" w:after="40"/>
              <w:jc w:val="center"/>
              <w:rPr>
                <w:lang w:eastAsia="en-US"/>
              </w:rPr>
            </w:pPr>
            <w:r>
              <w:rPr>
                <w:lang w:eastAsia="en-US"/>
              </w:rPr>
              <w:t>7</w:t>
            </w:r>
          </w:p>
        </w:tc>
        <w:tc>
          <w:tcPr>
            <w:tcW w:w="2129" w:type="dxa"/>
            <w:tcBorders>
              <w:top w:val="single" w:sz="4" w:space="0" w:color="000000"/>
              <w:left w:val="single" w:sz="4" w:space="0" w:color="000000"/>
              <w:bottom w:val="single" w:sz="4" w:space="0" w:color="000000"/>
              <w:right w:val="single" w:sz="4" w:space="0" w:color="000000"/>
            </w:tcBorders>
          </w:tcPr>
          <w:p w14:paraId="588B1A5B" w14:textId="77777777" w:rsidR="00397CED" w:rsidRDefault="007C733A">
            <w:pPr>
              <w:pStyle w:val="NormSHZ"/>
              <w:widowControl w:val="0"/>
              <w:spacing w:before="40" w:after="40"/>
              <w:jc w:val="center"/>
              <w:rPr>
                <w:lang w:eastAsia="en-US"/>
              </w:rPr>
            </w:pPr>
            <w:r>
              <w:rPr>
                <w:lang w:eastAsia="en-US"/>
              </w:rPr>
              <w:t>1,33%</w:t>
            </w:r>
          </w:p>
        </w:tc>
      </w:tr>
      <w:tr w:rsidR="00397CED" w14:paraId="49557858"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0234E17C" w14:textId="77777777" w:rsidR="00397CED" w:rsidRDefault="007C733A">
            <w:pPr>
              <w:pStyle w:val="NormSHZ"/>
              <w:widowControl w:val="0"/>
              <w:spacing w:before="40" w:after="40"/>
              <w:rPr>
                <w:lang w:eastAsia="en-US"/>
              </w:rPr>
            </w:pPr>
            <w:r>
              <w:rPr>
                <w:lang w:eastAsia="en-US"/>
              </w:rPr>
              <w:t>Imaging Science Photographic Technology</w:t>
            </w:r>
          </w:p>
        </w:tc>
        <w:tc>
          <w:tcPr>
            <w:tcW w:w="1844" w:type="dxa"/>
            <w:tcBorders>
              <w:top w:val="single" w:sz="4" w:space="0" w:color="000000"/>
              <w:left w:val="single" w:sz="4" w:space="0" w:color="000000"/>
              <w:bottom w:val="single" w:sz="4" w:space="0" w:color="000000"/>
              <w:right w:val="single" w:sz="4" w:space="0" w:color="000000"/>
            </w:tcBorders>
          </w:tcPr>
          <w:p w14:paraId="41BB1050" w14:textId="77777777" w:rsidR="00397CED" w:rsidRDefault="007C733A">
            <w:pPr>
              <w:pStyle w:val="NormSHZ"/>
              <w:widowControl w:val="0"/>
              <w:spacing w:before="40" w:after="40"/>
              <w:jc w:val="center"/>
              <w:rPr>
                <w:lang w:eastAsia="en-US"/>
              </w:rPr>
            </w:pPr>
            <w:r>
              <w:rPr>
                <w:lang w:eastAsia="en-US"/>
              </w:rPr>
              <w:t>7</w:t>
            </w:r>
          </w:p>
        </w:tc>
        <w:tc>
          <w:tcPr>
            <w:tcW w:w="2129" w:type="dxa"/>
            <w:tcBorders>
              <w:top w:val="single" w:sz="4" w:space="0" w:color="000000"/>
              <w:left w:val="single" w:sz="4" w:space="0" w:color="000000"/>
              <w:bottom w:val="single" w:sz="4" w:space="0" w:color="000000"/>
              <w:right w:val="single" w:sz="4" w:space="0" w:color="000000"/>
            </w:tcBorders>
          </w:tcPr>
          <w:p w14:paraId="406DA4BB" w14:textId="77777777" w:rsidR="00397CED" w:rsidRDefault="007C733A">
            <w:pPr>
              <w:pStyle w:val="NormSHZ"/>
              <w:widowControl w:val="0"/>
              <w:spacing w:before="40" w:after="40"/>
              <w:jc w:val="center"/>
              <w:rPr>
                <w:lang w:eastAsia="en-US"/>
              </w:rPr>
            </w:pPr>
            <w:r>
              <w:rPr>
                <w:lang w:eastAsia="en-US"/>
              </w:rPr>
              <w:t>1,33%</w:t>
            </w:r>
          </w:p>
        </w:tc>
      </w:tr>
      <w:tr w:rsidR="00397CED" w14:paraId="60C58E98"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6EF69CB6" w14:textId="77777777" w:rsidR="00397CED" w:rsidRDefault="007C733A">
            <w:pPr>
              <w:pStyle w:val="NormSHZ"/>
              <w:widowControl w:val="0"/>
              <w:spacing w:before="40" w:after="40"/>
              <w:rPr>
                <w:lang w:eastAsia="en-US"/>
              </w:rPr>
            </w:pPr>
            <w:r>
              <w:rPr>
                <w:lang w:eastAsia="en-US"/>
              </w:rPr>
              <w:t>Engineering Manufacturing</w:t>
            </w:r>
          </w:p>
        </w:tc>
        <w:tc>
          <w:tcPr>
            <w:tcW w:w="1844" w:type="dxa"/>
            <w:tcBorders>
              <w:top w:val="single" w:sz="4" w:space="0" w:color="000000"/>
              <w:left w:val="single" w:sz="4" w:space="0" w:color="000000"/>
              <w:bottom w:val="single" w:sz="4" w:space="0" w:color="000000"/>
              <w:right w:val="single" w:sz="4" w:space="0" w:color="000000"/>
            </w:tcBorders>
          </w:tcPr>
          <w:p w14:paraId="05E6DCAB" w14:textId="77777777" w:rsidR="00397CED" w:rsidRDefault="007C733A">
            <w:pPr>
              <w:pStyle w:val="NormSHZ"/>
              <w:widowControl w:val="0"/>
              <w:spacing w:before="40" w:after="40"/>
              <w:jc w:val="center"/>
              <w:rPr>
                <w:lang w:eastAsia="en-US"/>
              </w:rPr>
            </w:pPr>
            <w:r>
              <w:rPr>
                <w:lang w:eastAsia="en-US"/>
              </w:rPr>
              <w:t>6</w:t>
            </w:r>
          </w:p>
        </w:tc>
        <w:tc>
          <w:tcPr>
            <w:tcW w:w="2129" w:type="dxa"/>
            <w:tcBorders>
              <w:top w:val="single" w:sz="4" w:space="0" w:color="000000"/>
              <w:left w:val="single" w:sz="4" w:space="0" w:color="000000"/>
              <w:bottom w:val="single" w:sz="4" w:space="0" w:color="000000"/>
              <w:right w:val="single" w:sz="4" w:space="0" w:color="000000"/>
            </w:tcBorders>
          </w:tcPr>
          <w:p w14:paraId="04AC4AFD" w14:textId="77777777" w:rsidR="00397CED" w:rsidRDefault="007C733A">
            <w:pPr>
              <w:pStyle w:val="NormSHZ"/>
              <w:widowControl w:val="0"/>
              <w:spacing w:before="40" w:after="40"/>
              <w:jc w:val="center"/>
              <w:rPr>
                <w:lang w:eastAsia="en-US"/>
              </w:rPr>
            </w:pPr>
            <w:r>
              <w:rPr>
                <w:lang w:eastAsia="en-US"/>
              </w:rPr>
              <w:t>1,14%</w:t>
            </w:r>
          </w:p>
        </w:tc>
      </w:tr>
      <w:tr w:rsidR="00397CED" w14:paraId="3F3CEB6E"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15FC5063" w14:textId="77777777" w:rsidR="00397CED" w:rsidRDefault="007C733A">
            <w:pPr>
              <w:pStyle w:val="NormSHZ"/>
              <w:widowControl w:val="0"/>
              <w:spacing w:before="40" w:after="40"/>
              <w:rPr>
                <w:lang w:eastAsia="en-US"/>
              </w:rPr>
            </w:pPr>
            <w:r>
              <w:rPr>
                <w:lang w:eastAsia="en-US"/>
              </w:rPr>
              <w:t>Statistics Probability</w:t>
            </w:r>
          </w:p>
        </w:tc>
        <w:tc>
          <w:tcPr>
            <w:tcW w:w="1844" w:type="dxa"/>
            <w:tcBorders>
              <w:top w:val="single" w:sz="4" w:space="0" w:color="000000"/>
              <w:left w:val="single" w:sz="4" w:space="0" w:color="000000"/>
              <w:bottom w:val="single" w:sz="4" w:space="0" w:color="000000"/>
              <w:right w:val="single" w:sz="4" w:space="0" w:color="000000"/>
            </w:tcBorders>
          </w:tcPr>
          <w:p w14:paraId="0BA4A06A" w14:textId="77777777" w:rsidR="00397CED" w:rsidRDefault="007C733A">
            <w:pPr>
              <w:pStyle w:val="NormSHZ"/>
              <w:widowControl w:val="0"/>
              <w:spacing w:before="40" w:after="40"/>
              <w:jc w:val="center"/>
              <w:rPr>
                <w:lang w:eastAsia="en-US"/>
              </w:rPr>
            </w:pPr>
            <w:r>
              <w:rPr>
                <w:lang w:eastAsia="en-US"/>
              </w:rPr>
              <w:t>6</w:t>
            </w:r>
          </w:p>
        </w:tc>
        <w:tc>
          <w:tcPr>
            <w:tcW w:w="2129" w:type="dxa"/>
            <w:tcBorders>
              <w:top w:val="single" w:sz="4" w:space="0" w:color="000000"/>
              <w:left w:val="single" w:sz="4" w:space="0" w:color="000000"/>
              <w:bottom w:val="single" w:sz="4" w:space="0" w:color="000000"/>
              <w:right w:val="single" w:sz="4" w:space="0" w:color="000000"/>
            </w:tcBorders>
          </w:tcPr>
          <w:p w14:paraId="45AAA9B2" w14:textId="77777777" w:rsidR="00397CED" w:rsidRDefault="007C733A">
            <w:pPr>
              <w:pStyle w:val="NormSHZ"/>
              <w:widowControl w:val="0"/>
              <w:spacing w:before="40" w:after="40"/>
              <w:jc w:val="center"/>
              <w:rPr>
                <w:lang w:eastAsia="en-US"/>
              </w:rPr>
            </w:pPr>
            <w:r>
              <w:rPr>
                <w:lang w:eastAsia="en-US"/>
              </w:rPr>
              <w:t>1,14%</w:t>
            </w:r>
          </w:p>
        </w:tc>
      </w:tr>
      <w:tr w:rsidR="00397CED" w14:paraId="05D0A2A6" w14:textId="77777777">
        <w:trPr>
          <w:trHeight w:val="285"/>
        </w:trPr>
        <w:tc>
          <w:tcPr>
            <w:tcW w:w="4957" w:type="dxa"/>
            <w:tcBorders>
              <w:top w:val="single" w:sz="4" w:space="0" w:color="000000"/>
              <w:left w:val="single" w:sz="4" w:space="0" w:color="000000"/>
              <w:bottom w:val="single" w:sz="4" w:space="0" w:color="000000"/>
              <w:right w:val="single" w:sz="4" w:space="0" w:color="000000"/>
            </w:tcBorders>
          </w:tcPr>
          <w:p w14:paraId="1F20A5AB" w14:textId="77777777" w:rsidR="00397CED" w:rsidRDefault="007C733A">
            <w:pPr>
              <w:pStyle w:val="NormSHZ"/>
              <w:widowControl w:val="0"/>
              <w:spacing w:before="40" w:after="40"/>
              <w:rPr>
                <w:lang w:eastAsia="en-US"/>
              </w:rPr>
            </w:pPr>
            <w:r>
              <w:rPr>
                <w:lang w:eastAsia="en-US"/>
              </w:rPr>
              <w:t>Education Scientific Disciplines</w:t>
            </w:r>
          </w:p>
        </w:tc>
        <w:tc>
          <w:tcPr>
            <w:tcW w:w="1844" w:type="dxa"/>
            <w:tcBorders>
              <w:top w:val="single" w:sz="4" w:space="0" w:color="000000"/>
              <w:left w:val="single" w:sz="4" w:space="0" w:color="000000"/>
              <w:bottom w:val="single" w:sz="4" w:space="0" w:color="000000"/>
              <w:right w:val="single" w:sz="4" w:space="0" w:color="000000"/>
            </w:tcBorders>
          </w:tcPr>
          <w:p w14:paraId="42804845"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4E614CEB" w14:textId="77777777" w:rsidR="00397CED" w:rsidRDefault="007C733A">
            <w:pPr>
              <w:pStyle w:val="NormSHZ"/>
              <w:widowControl w:val="0"/>
              <w:spacing w:before="40" w:after="40"/>
              <w:jc w:val="center"/>
              <w:rPr>
                <w:lang w:eastAsia="en-US"/>
              </w:rPr>
            </w:pPr>
            <w:r>
              <w:rPr>
                <w:lang w:eastAsia="en-US"/>
              </w:rPr>
              <w:t>0,76%</w:t>
            </w:r>
          </w:p>
        </w:tc>
      </w:tr>
      <w:tr w:rsidR="00397CED" w14:paraId="008BD2C3"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FFC7486" w14:textId="77777777" w:rsidR="00397CED" w:rsidRDefault="007C733A">
            <w:pPr>
              <w:pStyle w:val="NormSHZ"/>
              <w:widowControl w:val="0"/>
              <w:spacing w:before="40" w:after="40"/>
              <w:rPr>
                <w:lang w:eastAsia="en-US"/>
              </w:rPr>
            </w:pPr>
            <w:r>
              <w:rPr>
                <w:lang w:eastAsia="en-US"/>
              </w:rPr>
              <w:t>Mechanics</w:t>
            </w:r>
          </w:p>
        </w:tc>
        <w:tc>
          <w:tcPr>
            <w:tcW w:w="1844" w:type="dxa"/>
            <w:tcBorders>
              <w:top w:val="single" w:sz="4" w:space="0" w:color="000000"/>
              <w:left w:val="single" w:sz="4" w:space="0" w:color="000000"/>
              <w:bottom w:val="single" w:sz="4" w:space="0" w:color="000000"/>
              <w:right w:val="single" w:sz="4" w:space="0" w:color="000000"/>
            </w:tcBorders>
          </w:tcPr>
          <w:p w14:paraId="030F17B1"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750CA110" w14:textId="77777777" w:rsidR="00397CED" w:rsidRDefault="007C733A">
            <w:pPr>
              <w:pStyle w:val="NormSHZ"/>
              <w:widowControl w:val="0"/>
              <w:spacing w:before="40" w:after="40"/>
              <w:jc w:val="center"/>
              <w:rPr>
                <w:lang w:eastAsia="en-US"/>
              </w:rPr>
            </w:pPr>
            <w:r>
              <w:rPr>
                <w:lang w:eastAsia="en-US"/>
              </w:rPr>
              <w:t>0,76%</w:t>
            </w:r>
          </w:p>
        </w:tc>
      </w:tr>
      <w:tr w:rsidR="00397CED" w14:paraId="78926C7D"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F213545" w14:textId="77777777" w:rsidR="00397CED" w:rsidRDefault="007C733A">
            <w:pPr>
              <w:pStyle w:val="NormSHZ"/>
              <w:widowControl w:val="0"/>
              <w:spacing w:before="40" w:after="40"/>
              <w:rPr>
                <w:lang w:eastAsia="en-US"/>
              </w:rPr>
            </w:pPr>
            <w:r>
              <w:rPr>
                <w:lang w:eastAsia="en-US"/>
              </w:rPr>
              <w:t>Robotics</w:t>
            </w:r>
          </w:p>
        </w:tc>
        <w:tc>
          <w:tcPr>
            <w:tcW w:w="1844" w:type="dxa"/>
            <w:tcBorders>
              <w:top w:val="single" w:sz="4" w:space="0" w:color="000000"/>
              <w:left w:val="single" w:sz="4" w:space="0" w:color="000000"/>
              <w:bottom w:val="single" w:sz="4" w:space="0" w:color="000000"/>
              <w:right w:val="single" w:sz="4" w:space="0" w:color="000000"/>
            </w:tcBorders>
          </w:tcPr>
          <w:p w14:paraId="080554EA"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4F974081" w14:textId="77777777" w:rsidR="00397CED" w:rsidRDefault="007C733A">
            <w:pPr>
              <w:pStyle w:val="NormSHZ"/>
              <w:widowControl w:val="0"/>
              <w:spacing w:before="40" w:after="40"/>
              <w:jc w:val="center"/>
              <w:rPr>
                <w:lang w:eastAsia="en-US"/>
              </w:rPr>
            </w:pPr>
            <w:r>
              <w:rPr>
                <w:lang w:eastAsia="en-US"/>
              </w:rPr>
              <w:t>0,76%</w:t>
            </w:r>
          </w:p>
        </w:tc>
      </w:tr>
      <w:tr w:rsidR="00397CED" w14:paraId="6248F5F2"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458F4D8" w14:textId="77777777" w:rsidR="00397CED" w:rsidRDefault="007C733A">
            <w:pPr>
              <w:pStyle w:val="NormSHZ"/>
              <w:widowControl w:val="0"/>
              <w:spacing w:before="40" w:after="40"/>
              <w:rPr>
                <w:lang w:eastAsia="en-US"/>
              </w:rPr>
            </w:pPr>
            <w:r>
              <w:rPr>
                <w:lang w:eastAsia="en-US"/>
              </w:rPr>
              <w:t>Transportation</w:t>
            </w:r>
          </w:p>
        </w:tc>
        <w:tc>
          <w:tcPr>
            <w:tcW w:w="1844" w:type="dxa"/>
            <w:tcBorders>
              <w:top w:val="single" w:sz="4" w:space="0" w:color="000000"/>
              <w:left w:val="single" w:sz="4" w:space="0" w:color="000000"/>
              <w:bottom w:val="single" w:sz="4" w:space="0" w:color="000000"/>
              <w:right w:val="single" w:sz="4" w:space="0" w:color="000000"/>
            </w:tcBorders>
          </w:tcPr>
          <w:p w14:paraId="03B5B8A5" w14:textId="77777777" w:rsidR="00397CED" w:rsidRDefault="007C733A">
            <w:pPr>
              <w:pStyle w:val="NormSHZ"/>
              <w:widowControl w:val="0"/>
              <w:spacing w:before="40" w:after="40"/>
              <w:jc w:val="center"/>
              <w:rPr>
                <w:lang w:eastAsia="en-US"/>
              </w:rPr>
            </w:pPr>
            <w:r>
              <w:rPr>
                <w:lang w:eastAsia="en-US"/>
              </w:rPr>
              <w:t>4</w:t>
            </w:r>
          </w:p>
        </w:tc>
        <w:tc>
          <w:tcPr>
            <w:tcW w:w="2129" w:type="dxa"/>
            <w:tcBorders>
              <w:top w:val="single" w:sz="4" w:space="0" w:color="000000"/>
              <w:left w:val="single" w:sz="4" w:space="0" w:color="000000"/>
              <w:bottom w:val="single" w:sz="4" w:space="0" w:color="000000"/>
              <w:right w:val="single" w:sz="4" w:space="0" w:color="000000"/>
            </w:tcBorders>
          </w:tcPr>
          <w:p w14:paraId="6D7951ED" w14:textId="77777777" w:rsidR="00397CED" w:rsidRDefault="007C733A">
            <w:pPr>
              <w:pStyle w:val="NormSHZ"/>
              <w:widowControl w:val="0"/>
              <w:spacing w:before="40" w:after="40"/>
              <w:jc w:val="center"/>
              <w:rPr>
                <w:lang w:eastAsia="en-US"/>
              </w:rPr>
            </w:pPr>
            <w:r>
              <w:rPr>
                <w:lang w:eastAsia="en-US"/>
              </w:rPr>
              <w:t>0,76%</w:t>
            </w:r>
          </w:p>
        </w:tc>
      </w:tr>
      <w:tr w:rsidR="00397CED" w14:paraId="5D57C2A4"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241020B4" w14:textId="77777777" w:rsidR="00397CED" w:rsidRDefault="007C733A">
            <w:pPr>
              <w:pStyle w:val="NormSHZ"/>
              <w:widowControl w:val="0"/>
              <w:spacing w:before="40" w:after="40"/>
              <w:rPr>
                <w:lang w:eastAsia="en-US"/>
              </w:rPr>
            </w:pPr>
            <w:r>
              <w:rPr>
                <w:lang w:eastAsia="en-US"/>
              </w:rPr>
              <w:t>Education Educational Research</w:t>
            </w:r>
          </w:p>
        </w:tc>
        <w:tc>
          <w:tcPr>
            <w:tcW w:w="1844" w:type="dxa"/>
            <w:tcBorders>
              <w:top w:val="single" w:sz="4" w:space="0" w:color="000000"/>
              <w:left w:val="single" w:sz="4" w:space="0" w:color="000000"/>
              <w:bottom w:val="single" w:sz="4" w:space="0" w:color="000000"/>
              <w:right w:val="single" w:sz="4" w:space="0" w:color="000000"/>
            </w:tcBorders>
          </w:tcPr>
          <w:p w14:paraId="19C3606D" w14:textId="77777777" w:rsidR="00397CED" w:rsidRDefault="007C733A">
            <w:pPr>
              <w:pStyle w:val="NormSHZ"/>
              <w:widowControl w:val="0"/>
              <w:spacing w:before="40" w:after="40"/>
              <w:jc w:val="center"/>
              <w:rPr>
                <w:lang w:eastAsia="en-US"/>
              </w:rPr>
            </w:pPr>
            <w:r>
              <w:rPr>
                <w:lang w:eastAsia="en-US"/>
              </w:rPr>
              <w:t>3</w:t>
            </w:r>
          </w:p>
        </w:tc>
        <w:tc>
          <w:tcPr>
            <w:tcW w:w="2129" w:type="dxa"/>
            <w:tcBorders>
              <w:top w:val="single" w:sz="4" w:space="0" w:color="000000"/>
              <w:left w:val="single" w:sz="4" w:space="0" w:color="000000"/>
              <w:bottom w:val="single" w:sz="4" w:space="0" w:color="000000"/>
              <w:right w:val="single" w:sz="4" w:space="0" w:color="000000"/>
            </w:tcBorders>
          </w:tcPr>
          <w:p w14:paraId="7756F090" w14:textId="77777777" w:rsidR="00397CED" w:rsidRDefault="007C733A">
            <w:pPr>
              <w:pStyle w:val="NormSHZ"/>
              <w:widowControl w:val="0"/>
              <w:spacing w:before="40" w:after="40"/>
              <w:jc w:val="center"/>
              <w:rPr>
                <w:lang w:eastAsia="en-US"/>
              </w:rPr>
            </w:pPr>
            <w:r>
              <w:rPr>
                <w:lang w:eastAsia="en-US"/>
              </w:rPr>
              <w:t>0,57%</w:t>
            </w:r>
          </w:p>
        </w:tc>
      </w:tr>
      <w:tr w:rsidR="00397CED" w14:paraId="387072A5" w14:textId="77777777">
        <w:trPr>
          <w:trHeight w:val="284"/>
        </w:trPr>
        <w:tc>
          <w:tcPr>
            <w:tcW w:w="4957" w:type="dxa"/>
            <w:tcBorders>
              <w:top w:val="single" w:sz="4" w:space="0" w:color="000000"/>
              <w:left w:val="single" w:sz="4" w:space="0" w:color="000000"/>
              <w:bottom w:val="single" w:sz="4" w:space="0" w:color="000000"/>
              <w:right w:val="single" w:sz="4" w:space="0" w:color="000000"/>
            </w:tcBorders>
          </w:tcPr>
          <w:p w14:paraId="0AD2F103" w14:textId="77777777" w:rsidR="00397CED" w:rsidRDefault="007C733A">
            <w:pPr>
              <w:pStyle w:val="NormSHZ"/>
              <w:widowControl w:val="0"/>
              <w:spacing w:before="40" w:after="40"/>
              <w:rPr>
                <w:lang w:eastAsia="en-US"/>
              </w:rPr>
            </w:pPr>
            <w:r>
              <w:rPr>
                <w:lang w:eastAsia="en-US"/>
              </w:rPr>
              <w:t>Logic</w:t>
            </w:r>
          </w:p>
        </w:tc>
        <w:tc>
          <w:tcPr>
            <w:tcW w:w="1844" w:type="dxa"/>
            <w:tcBorders>
              <w:top w:val="single" w:sz="4" w:space="0" w:color="000000"/>
              <w:left w:val="single" w:sz="4" w:space="0" w:color="000000"/>
              <w:bottom w:val="single" w:sz="4" w:space="0" w:color="000000"/>
              <w:right w:val="single" w:sz="4" w:space="0" w:color="000000"/>
            </w:tcBorders>
          </w:tcPr>
          <w:p w14:paraId="5974B4FD" w14:textId="77777777" w:rsidR="00397CED" w:rsidRDefault="007C733A">
            <w:pPr>
              <w:pStyle w:val="NormSHZ"/>
              <w:widowControl w:val="0"/>
              <w:spacing w:before="40" w:after="40"/>
              <w:jc w:val="center"/>
              <w:rPr>
                <w:lang w:eastAsia="en-US"/>
              </w:rPr>
            </w:pPr>
            <w:r>
              <w:rPr>
                <w:lang w:eastAsia="en-US"/>
              </w:rPr>
              <w:t>3</w:t>
            </w:r>
          </w:p>
        </w:tc>
        <w:tc>
          <w:tcPr>
            <w:tcW w:w="2129" w:type="dxa"/>
            <w:tcBorders>
              <w:top w:val="single" w:sz="4" w:space="0" w:color="000000"/>
              <w:left w:val="single" w:sz="4" w:space="0" w:color="000000"/>
              <w:bottom w:val="single" w:sz="4" w:space="0" w:color="000000"/>
              <w:right w:val="single" w:sz="4" w:space="0" w:color="000000"/>
            </w:tcBorders>
          </w:tcPr>
          <w:p w14:paraId="6D5030E3" w14:textId="77777777" w:rsidR="00397CED" w:rsidRDefault="007C733A">
            <w:pPr>
              <w:pStyle w:val="NormSHZ"/>
              <w:widowControl w:val="0"/>
              <w:spacing w:before="40" w:after="40"/>
              <w:jc w:val="center"/>
              <w:rPr>
                <w:lang w:eastAsia="en-US"/>
              </w:rPr>
            </w:pPr>
            <w:r>
              <w:rPr>
                <w:lang w:eastAsia="en-US"/>
              </w:rPr>
              <w:t>0,57%</w:t>
            </w:r>
          </w:p>
        </w:tc>
      </w:tr>
    </w:tbl>
    <w:p w14:paraId="4CEAF949" w14:textId="323BD415" w:rsidR="00397CED" w:rsidRDefault="007C733A">
      <w:pPr>
        <w:pStyle w:val="Titulek"/>
      </w:pPr>
      <w:r>
        <w:t xml:space="preserve">Tabulka </w:t>
      </w:r>
      <w:fldSimple w:instr=" SEQ Tabulka \* ARABIC ">
        <w:r w:rsidR="008A5423">
          <w:rPr>
            <w:noProof/>
          </w:rPr>
          <w:t>2</w:t>
        </w:r>
      </w:fldSimple>
      <w:r>
        <w:t>: Počet publikačních výstupů akademických pracovníků FAI indexovaných v databázi SCOPUS v letech 2017-2022 (tříděno dle SCOPUS oborových kategorií)</w:t>
      </w:r>
    </w:p>
    <w:tbl>
      <w:tblPr>
        <w:tblW w:w="8920" w:type="dxa"/>
        <w:tblInd w:w="137" w:type="dxa"/>
        <w:tblLayout w:type="fixed"/>
        <w:tblCellMar>
          <w:left w:w="5" w:type="dxa"/>
          <w:right w:w="5" w:type="dxa"/>
        </w:tblCellMar>
        <w:tblLook w:val="0000" w:firstRow="0" w:lastRow="0" w:firstColumn="0" w:lastColumn="0" w:noHBand="0" w:noVBand="0"/>
      </w:tblPr>
      <w:tblGrid>
        <w:gridCol w:w="4961"/>
        <w:gridCol w:w="1843"/>
        <w:gridCol w:w="2116"/>
      </w:tblGrid>
      <w:tr w:rsidR="00397CED" w14:paraId="47995CB6" w14:textId="77777777">
        <w:trPr>
          <w:trHeight w:val="283"/>
        </w:trPr>
        <w:tc>
          <w:tcPr>
            <w:tcW w:w="4961"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D6A3B16" w14:textId="77777777" w:rsidR="00397CED" w:rsidRDefault="007C733A">
            <w:pPr>
              <w:pStyle w:val="NormSHZ"/>
              <w:widowControl w:val="0"/>
              <w:jc w:val="center"/>
              <w:rPr>
                <w:b/>
                <w:lang w:eastAsia="en-US"/>
              </w:rPr>
            </w:pPr>
            <w:r>
              <w:rPr>
                <w:b/>
                <w:lang w:eastAsia="en-US"/>
              </w:rPr>
              <w:t>SCOPUS subject Area</w:t>
            </w:r>
          </w:p>
        </w:tc>
        <w:tc>
          <w:tcPr>
            <w:tcW w:w="1843"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F69A578" w14:textId="77777777" w:rsidR="00397CED" w:rsidRDefault="007C733A">
            <w:pPr>
              <w:pStyle w:val="NormSHZ"/>
              <w:widowControl w:val="0"/>
              <w:jc w:val="center"/>
              <w:rPr>
                <w:b/>
                <w:lang w:eastAsia="en-US"/>
              </w:rPr>
            </w:pPr>
            <w:r>
              <w:rPr>
                <w:b/>
                <w:lang w:eastAsia="en-US"/>
              </w:rPr>
              <w:t>Počet záznamů</w:t>
            </w:r>
          </w:p>
        </w:tc>
        <w:tc>
          <w:tcPr>
            <w:tcW w:w="211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32FDA46B" w14:textId="77777777" w:rsidR="00397CED" w:rsidRDefault="007C733A">
            <w:pPr>
              <w:pStyle w:val="NormSHZ"/>
              <w:widowControl w:val="0"/>
              <w:jc w:val="center"/>
              <w:rPr>
                <w:b/>
                <w:lang w:eastAsia="en-US"/>
              </w:rPr>
            </w:pPr>
            <w:r>
              <w:rPr>
                <w:b/>
                <w:lang w:eastAsia="en-US"/>
              </w:rPr>
              <w:t>Procentuální podíl z celk. počtu 990</w:t>
            </w:r>
          </w:p>
        </w:tc>
      </w:tr>
      <w:tr w:rsidR="00397CED" w14:paraId="191D863F"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618682AA" w14:textId="77777777" w:rsidR="00397CED" w:rsidRDefault="007C733A">
            <w:pPr>
              <w:pStyle w:val="NormSHZ"/>
              <w:widowControl w:val="0"/>
              <w:rPr>
                <w:lang w:eastAsia="en-US"/>
              </w:rPr>
            </w:pPr>
            <w:r>
              <w:rPr>
                <w:lang w:eastAsia="en-US"/>
              </w:rPr>
              <w:t>Engineering</w:t>
            </w:r>
          </w:p>
        </w:tc>
        <w:tc>
          <w:tcPr>
            <w:tcW w:w="1843" w:type="dxa"/>
            <w:tcBorders>
              <w:top w:val="single" w:sz="4" w:space="0" w:color="000000"/>
              <w:left w:val="single" w:sz="4" w:space="0" w:color="000000"/>
              <w:bottom w:val="single" w:sz="4" w:space="0" w:color="000000"/>
              <w:right w:val="single" w:sz="4" w:space="0" w:color="000000"/>
            </w:tcBorders>
          </w:tcPr>
          <w:p w14:paraId="004F97B7" w14:textId="77777777" w:rsidR="00397CED" w:rsidRDefault="007C733A">
            <w:pPr>
              <w:pStyle w:val="NormSHZ"/>
              <w:widowControl w:val="0"/>
              <w:jc w:val="center"/>
              <w:rPr>
                <w:lang w:eastAsia="en-US"/>
              </w:rPr>
            </w:pPr>
            <w:r>
              <w:rPr>
                <w:lang w:eastAsia="en-US"/>
              </w:rPr>
              <w:t>596</w:t>
            </w:r>
          </w:p>
        </w:tc>
        <w:tc>
          <w:tcPr>
            <w:tcW w:w="2116" w:type="dxa"/>
            <w:tcBorders>
              <w:top w:val="single" w:sz="4" w:space="0" w:color="000000"/>
              <w:left w:val="single" w:sz="4" w:space="0" w:color="000000"/>
              <w:bottom w:val="single" w:sz="4" w:space="0" w:color="000000"/>
              <w:right w:val="single" w:sz="4" w:space="0" w:color="000000"/>
            </w:tcBorders>
          </w:tcPr>
          <w:p w14:paraId="087C06CC" w14:textId="77777777" w:rsidR="00397CED" w:rsidRDefault="007C733A">
            <w:pPr>
              <w:pStyle w:val="NormSHZ"/>
              <w:widowControl w:val="0"/>
              <w:jc w:val="center"/>
              <w:rPr>
                <w:lang w:eastAsia="en-US"/>
              </w:rPr>
            </w:pPr>
            <w:r>
              <w:rPr>
                <w:lang w:eastAsia="en-US"/>
              </w:rPr>
              <w:t>60,2%</w:t>
            </w:r>
          </w:p>
        </w:tc>
      </w:tr>
      <w:tr w:rsidR="00397CED" w14:paraId="71ADEB24"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1CB3E157" w14:textId="77777777" w:rsidR="00397CED" w:rsidRDefault="007C733A">
            <w:pPr>
              <w:pStyle w:val="NormSHZ"/>
              <w:widowControl w:val="0"/>
              <w:rPr>
                <w:lang w:eastAsia="en-US"/>
              </w:rPr>
            </w:pPr>
            <w:r>
              <w:rPr>
                <w:lang w:eastAsia="en-US"/>
              </w:rPr>
              <w:t>Computer Science</w:t>
            </w:r>
          </w:p>
        </w:tc>
        <w:tc>
          <w:tcPr>
            <w:tcW w:w="1843" w:type="dxa"/>
            <w:tcBorders>
              <w:top w:val="single" w:sz="4" w:space="0" w:color="000000"/>
              <w:left w:val="single" w:sz="4" w:space="0" w:color="000000"/>
              <w:bottom w:val="single" w:sz="4" w:space="0" w:color="000000"/>
              <w:right w:val="single" w:sz="4" w:space="0" w:color="000000"/>
            </w:tcBorders>
          </w:tcPr>
          <w:p w14:paraId="3BD8959E" w14:textId="77777777" w:rsidR="00397CED" w:rsidRDefault="007C733A">
            <w:pPr>
              <w:pStyle w:val="NormSHZ"/>
              <w:widowControl w:val="0"/>
              <w:jc w:val="center"/>
              <w:rPr>
                <w:lang w:eastAsia="en-US"/>
              </w:rPr>
            </w:pPr>
            <w:r>
              <w:rPr>
                <w:lang w:eastAsia="en-US"/>
              </w:rPr>
              <w:t>469</w:t>
            </w:r>
          </w:p>
        </w:tc>
        <w:tc>
          <w:tcPr>
            <w:tcW w:w="2116" w:type="dxa"/>
            <w:tcBorders>
              <w:top w:val="single" w:sz="4" w:space="0" w:color="000000"/>
              <w:left w:val="single" w:sz="4" w:space="0" w:color="000000"/>
              <w:bottom w:val="single" w:sz="4" w:space="0" w:color="000000"/>
              <w:right w:val="single" w:sz="4" w:space="0" w:color="000000"/>
            </w:tcBorders>
          </w:tcPr>
          <w:p w14:paraId="7EF0A9C5" w14:textId="77777777" w:rsidR="00397CED" w:rsidRDefault="007C733A">
            <w:pPr>
              <w:pStyle w:val="NormSHZ"/>
              <w:widowControl w:val="0"/>
              <w:jc w:val="center"/>
              <w:rPr>
                <w:lang w:eastAsia="en-US"/>
              </w:rPr>
            </w:pPr>
            <w:r>
              <w:rPr>
                <w:lang w:eastAsia="en-US"/>
              </w:rPr>
              <w:t>47,4%</w:t>
            </w:r>
          </w:p>
        </w:tc>
      </w:tr>
      <w:tr w:rsidR="00397CED" w14:paraId="2B50DB44"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3822B898" w14:textId="77777777" w:rsidR="00397CED" w:rsidRDefault="007C733A">
            <w:pPr>
              <w:pStyle w:val="NormSHZ"/>
              <w:widowControl w:val="0"/>
              <w:rPr>
                <w:lang w:eastAsia="en-US"/>
              </w:rPr>
            </w:pPr>
            <w:r>
              <w:rPr>
                <w:lang w:eastAsia="en-US"/>
              </w:rPr>
              <w:t>Mathematics</w:t>
            </w:r>
          </w:p>
        </w:tc>
        <w:tc>
          <w:tcPr>
            <w:tcW w:w="1843" w:type="dxa"/>
            <w:tcBorders>
              <w:top w:val="single" w:sz="4" w:space="0" w:color="000000"/>
              <w:left w:val="single" w:sz="4" w:space="0" w:color="000000"/>
              <w:bottom w:val="single" w:sz="4" w:space="0" w:color="000000"/>
              <w:right w:val="single" w:sz="4" w:space="0" w:color="000000"/>
            </w:tcBorders>
          </w:tcPr>
          <w:p w14:paraId="27106414" w14:textId="77777777" w:rsidR="00397CED" w:rsidRDefault="007C733A">
            <w:pPr>
              <w:pStyle w:val="NormSHZ"/>
              <w:widowControl w:val="0"/>
              <w:jc w:val="center"/>
              <w:rPr>
                <w:lang w:eastAsia="en-US"/>
              </w:rPr>
            </w:pPr>
            <w:r>
              <w:rPr>
                <w:lang w:eastAsia="en-US"/>
              </w:rPr>
              <w:t>211</w:t>
            </w:r>
          </w:p>
        </w:tc>
        <w:tc>
          <w:tcPr>
            <w:tcW w:w="2116" w:type="dxa"/>
            <w:tcBorders>
              <w:top w:val="single" w:sz="4" w:space="0" w:color="000000"/>
              <w:left w:val="single" w:sz="4" w:space="0" w:color="000000"/>
              <w:bottom w:val="single" w:sz="4" w:space="0" w:color="000000"/>
              <w:right w:val="single" w:sz="4" w:space="0" w:color="000000"/>
            </w:tcBorders>
          </w:tcPr>
          <w:p w14:paraId="3ADC2A55" w14:textId="77777777" w:rsidR="00397CED" w:rsidRDefault="007C733A">
            <w:pPr>
              <w:pStyle w:val="NormSHZ"/>
              <w:widowControl w:val="0"/>
              <w:jc w:val="center"/>
              <w:rPr>
                <w:lang w:eastAsia="en-US"/>
              </w:rPr>
            </w:pPr>
            <w:r>
              <w:rPr>
                <w:lang w:eastAsia="en-US"/>
              </w:rPr>
              <w:t>21,3%</w:t>
            </w:r>
          </w:p>
        </w:tc>
      </w:tr>
      <w:tr w:rsidR="00397CED" w14:paraId="18E3DF9D"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57F8981E" w14:textId="77777777" w:rsidR="00397CED" w:rsidRDefault="007C733A">
            <w:pPr>
              <w:pStyle w:val="NormSHZ"/>
              <w:widowControl w:val="0"/>
              <w:rPr>
                <w:lang w:eastAsia="en-US"/>
              </w:rPr>
            </w:pPr>
            <w:r>
              <w:rPr>
                <w:lang w:eastAsia="en-US"/>
              </w:rPr>
              <w:t>Social Sciences</w:t>
            </w:r>
          </w:p>
        </w:tc>
        <w:tc>
          <w:tcPr>
            <w:tcW w:w="1843" w:type="dxa"/>
            <w:tcBorders>
              <w:top w:val="single" w:sz="4" w:space="0" w:color="000000"/>
              <w:left w:val="single" w:sz="4" w:space="0" w:color="000000"/>
              <w:bottom w:val="single" w:sz="4" w:space="0" w:color="000000"/>
              <w:right w:val="single" w:sz="4" w:space="0" w:color="000000"/>
            </w:tcBorders>
          </w:tcPr>
          <w:p w14:paraId="76F09D9F" w14:textId="77777777" w:rsidR="00397CED" w:rsidRDefault="007C733A">
            <w:pPr>
              <w:pStyle w:val="NormSHZ"/>
              <w:widowControl w:val="0"/>
              <w:jc w:val="center"/>
              <w:rPr>
                <w:lang w:eastAsia="en-US"/>
              </w:rPr>
            </w:pPr>
            <w:r>
              <w:rPr>
                <w:lang w:eastAsia="en-US"/>
              </w:rPr>
              <w:t>68</w:t>
            </w:r>
          </w:p>
        </w:tc>
        <w:tc>
          <w:tcPr>
            <w:tcW w:w="2116" w:type="dxa"/>
            <w:tcBorders>
              <w:top w:val="single" w:sz="4" w:space="0" w:color="000000"/>
              <w:left w:val="single" w:sz="4" w:space="0" w:color="000000"/>
              <w:bottom w:val="single" w:sz="4" w:space="0" w:color="000000"/>
              <w:right w:val="single" w:sz="4" w:space="0" w:color="000000"/>
            </w:tcBorders>
          </w:tcPr>
          <w:p w14:paraId="07DBDE17" w14:textId="77777777" w:rsidR="00397CED" w:rsidRDefault="007C733A">
            <w:pPr>
              <w:pStyle w:val="NormSHZ"/>
              <w:widowControl w:val="0"/>
              <w:jc w:val="center"/>
              <w:rPr>
                <w:lang w:eastAsia="en-US"/>
              </w:rPr>
            </w:pPr>
            <w:r>
              <w:rPr>
                <w:lang w:eastAsia="en-US"/>
              </w:rPr>
              <w:t>6,9%</w:t>
            </w:r>
          </w:p>
        </w:tc>
      </w:tr>
      <w:tr w:rsidR="00397CED" w14:paraId="4C5163E1"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790659E8" w14:textId="77777777" w:rsidR="00397CED" w:rsidRDefault="007C733A">
            <w:pPr>
              <w:pStyle w:val="NormSHZ"/>
              <w:widowControl w:val="0"/>
              <w:rPr>
                <w:lang w:eastAsia="en-US"/>
              </w:rPr>
            </w:pPr>
            <w:r>
              <w:rPr>
                <w:lang w:eastAsia="en-US"/>
              </w:rPr>
              <w:t>Decision Sciences</w:t>
            </w:r>
          </w:p>
        </w:tc>
        <w:tc>
          <w:tcPr>
            <w:tcW w:w="1843" w:type="dxa"/>
            <w:tcBorders>
              <w:top w:val="single" w:sz="4" w:space="0" w:color="000000"/>
              <w:left w:val="single" w:sz="4" w:space="0" w:color="000000"/>
              <w:bottom w:val="single" w:sz="4" w:space="0" w:color="000000"/>
              <w:right w:val="single" w:sz="4" w:space="0" w:color="000000"/>
            </w:tcBorders>
          </w:tcPr>
          <w:p w14:paraId="03B40B40" w14:textId="77777777" w:rsidR="00397CED" w:rsidRDefault="007C733A">
            <w:pPr>
              <w:pStyle w:val="NormSHZ"/>
              <w:widowControl w:val="0"/>
              <w:jc w:val="center"/>
              <w:rPr>
                <w:lang w:eastAsia="en-US"/>
              </w:rPr>
            </w:pPr>
            <w:r>
              <w:rPr>
                <w:lang w:eastAsia="en-US"/>
              </w:rPr>
              <w:t>48</w:t>
            </w:r>
          </w:p>
        </w:tc>
        <w:tc>
          <w:tcPr>
            <w:tcW w:w="2116" w:type="dxa"/>
            <w:tcBorders>
              <w:top w:val="single" w:sz="4" w:space="0" w:color="000000"/>
              <w:left w:val="single" w:sz="4" w:space="0" w:color="000000"/>
              <w:bottom w:val="single" w:sz="4" w:space="0" w:color="000000"/>
              <w:right w:val="single" w:sz="4" w:space="0" w:color="000000"/>
            </w:tcBorders>
          </w:tcPr>
          <w:p w14:paraId="2D20545E" w14:textId="77777777" w:rsidR="00397CED" w:rsidRDefault="007C733A">
            <w:pPr>
              <w:pStyle w:val="NormSHZ"/>
              <w:widowControl w:val="0"/>
              <w:jc w:val="center"/>
              <w:rPr>
                <w:lang w:eastAsia="en-US"/>
              </w:rPr>
            </w:pPr>
            <w:r>
              <w:rPr>
                <w:lang w:eastAsia="en-US"/>
              </w:rPr>
              <w:t>4,8%</w:t>
            </w:r>
          </w:p>
        </w:tc>
      </w:tr>
      <w:tr w:rsidR="00397CED" w14:paraId="5989EAEA"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69717E63" w14:textId="77777777" w:rsidR="00397CED" w:rsidRDefault="007C733A">
            <w:pPr>
              <w:pStyle w:val="NormSHZ"/>
              <w:widowControl w:val="0"/>
              <w:rPr>
                <w:lang w:eastAsia="en-US"/>
              </w:rPr>
            </w:pPr>
            <w:r>
              <w:rPr>
                <w:lang w:eastAsia="en-US"/>
              </w:rPr>
              <w:t>Business, Management and Accounting</w:t>
            </w:r>
          </w:p>
        </w:tc>
        <w:tc>
          <w:tcPr>
            <w:tcW w:w="1843" w:type="dxa"/>
            <w:tcBorders>
              <w:top w:val="single" w:sz="4" w:space="0" w:color="000000"/>
              <w:left w:val="single" w:sz="4" w:space="0" w:color="000000"/>
              <w:bottom w:val="single" w:sz="4" w:space="0" w:color="000000"/>
              <w:right w:val="single" w:sz="4" w:space="0" w:color="000000"/>
            </w:tcBorders>
          </w:tcPr>
          <w:p w14:paraId="420A7907" w14:textId="77777777" w:rsidR="00397CED" w:rsidRDefault="007C733A">
            <w:pPr>
              <w:pStyle w:val="NormSHZ"/>
              <w:widowControl w:val="0"/>
              <w:jc w:val="center"/>
              <w:rPr>
                <w:lang w:eastAsia="en-US"/>
              </w:rPr>
            </w:pPr>
            <w:r>
              <w:rPr>
                <w:lang w:eastAsia="en-US"/>
              </w:rPr>
              <w:t>22</w:t>
            </w:r>
          </w:p>
        </w:tc>
        <w:tc>
          <w:tcPr>
            <w:tcW w:w="2116" w:type="dxa"/>
            <w:tcBorders>
              <w:top w:val="single" w:sz="4" w:space="0" w:color="000000"/>
              <w:left w:val="single" w:sz="4" w:space="0" w:color="000000"/>
              <w:bottom w:val="single" w:sz="4" w:space="0" w:color="000000"/>
              <w:right w:val="single" w:sz="4" w:space="0" w:color="000000"/>
            </w:tcBorders>
          </w:tcPr>
          <w:p w14:paraId="26D1CBF3" w14:textId="77777777" w:rsidR="00397CED" w:rsidRDefault="007C733A">
            <w:pPr>
              <w:pStyle w:val="NormSHZ"/>
              <w:widowControl w:val="0"/>
              <w:jc w:val="center"/>
              <w:rPr>
                <w:lang w:eastAsia="en-US"/>
              </w:rPr>
            </w:pPr>
            <w:r>
              <w:rPr>
                <w:lang w:eastAsia="en-US"/>
              </w:rPr>
              <w:t>2,2%</w:t>
            </w:r>
          </w:p>
        </w:tc>
      </w:tr>
      <w:tr w:rsidR="00397CED" w14:paraId="27123002"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1B05F158" w14:textId="77777777" w:rsidR="00397CED" w:rsidRDefault="007C733A">
            <w:pPr>
              <w:pStyle w:val="NormSHZ"/>
              <w:widowControl w:val="0"/>
              <w:rPr>
                <w:lang w:eastAsia="en-US"/>
              </w:rPr>
            </w:pPr>
            <w:r>
              <w:rPr>
                <w:lang w:eastAsia="en-US"/>
              </w:rPr>
              <w:lastRenderedPageBreak/>
              <w:t>Economics, Econometrics and Finance</w:t>
            </w:r>
          </w:p>
        </w:tc>
        <w:tc>
          <w:tcPr>
            <w:tcW w:w="1843" w:type="dxa"/>
            <w:tcBorders>
              <w:top w:val="single" w:sz="4" w:space="0" w:color="000000"/>
              <w:left w:val="single" w:sz="4" w:space="0" w:color="000000"/>
              <w:bottom w:val="single" w:sz="4" w:space="0" w:color="000000"/>
              <w:right w:val="single" w:sz="4" w:space="0" w:color="000000"/>
            </w:tcBorders>
          </w:tcPr>
          <w:p w14:paraId="4E088ABE" w14:textId="77777777" w:rsidR="00397CED" w:rsidRDefault="007C733A">
            <w:pPr>
              <w:pStyle w:val="NormSHZ"/>
              <w:widowControl w:val="0"/>
              <w:jc w:val="center"/>
              <w:rPr>
                <w:lang w:eastAsia="en-US"/>
              </w:rPr>
            </w:pPr>
            <w:r>
              <w:rPr>
                <w:lang w:eastAsia="en-US"/>
              </w:rPr>
              <w:t>10</w:t>
            </w:r>
          </w:p>
        </w:tc>
        <w:tc>
          <w:tcPr>
            <w:tcW w:w="2116" w:type="dxa"/>
            <w:tcBorders>
              <w:top w:val="single" w:sz="4" w:space="0" w:color="000000"/>
              <w:left w:val="single" w:sz="4" w:space="0" w:color="000000"/>
              <w:bottom w:val="single" w:sz="4" w:space="0" w:color="000000"/>
              <w:right w:val="single" w:sz="4" w:space="0" w:color="000000"/>
            </w:tcBorders>
          </w:tcPr>
          <w:p w14:paraId="38BF89B1" w14:textId="77777777" w:rsidR="00397CED" w:rsidRDefault="007C733A">
            <w:pPr>
              <w:pStyle w:val="NormSHZ"/>
              <w:widowControl w:val="0"/>
              <w:jc w:val="center"/>
              <w:rPr>
                <w:lang w:eastAsia="en-US"/>
              </w:rPr>
            </w:pPr>
            <w:r>
              <w:rPr>
                <w:lang w:eastAsia="en-US"/>
              </w:rPr>
              <w:t>1,0%</w:t>
            </w:r>
          </w:p>
        </w:tc>
      </w:tr>
      <w:tr w:rsidR="00397CED" w14:paraId="2AB5D956"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7FC874FF" w14:textId="77777777" w:rsidR="00397CED" w:rsidRDefault="007C733A">
            <w:pPr>
              <w:pStyle w:val="NormSHZ"/>
              <w:widowControl w:val="0"/>
              <w:rPr>
                <w:lang w:eastAsia="en-US"/>
              </w:rPr>
            </w:pPr>
            <w:r>
              <w:rPr>
                <w:lang w:eastAsia="en-US"/>
              </w:rPr>
              <w:t>Multidisciplinary</w:t>
            </w:r>
          </w:p>
        </w:tc>
        <w:tc>
          <w:tcPr>
            <w:tcW w:w="1843" w:type="dxa"/>
            <w:tcBorders>
              <w:top w:val="single" w:sz="4" w:space="0" w:color="000000"/>
              <w:left w:val="single" w:sz="4" w:space="0" w:color="000000"/>
              <w:bottom w:val="single" w:sz="4" w:space="0" w:color="000000"/>
              <w:right w:val="single" w:sz="4" w:space="0" w:color="000000"/>
            </w:tcBorders>
          </w:tcPr>
          <w:p w14:paraId="483D4449" w14:textId="77777777" w:rsidR="00397CED" w:rsidRDefault="007C733A">
            <w:pPr>
              <w:pStyle w:val="NormSHZ"/>
              <w:widowControl w:val="0"/>
              <w:jc w:val="center"/>
              <w:rPr>
                <w:lang w:eastAsia="en-US"/>
              </w:rPr>
            </w:pPr>
            <w:r>
              <w:rPr>
                <w:lang w:eastAsia="en-US"/>
              </w:rPr>
              <w:t>9</w:t>
            </w:r>
          </w:p>
        </w:tc>
        <w:tc>
          <w:tcPr>
            <w:tcW w:w="2116" w:type="dxa"/>
            <w:tcBorders>
              <w:top w:val="single" w:sz="4" w:space="0" w:color="000000"/>
              <w:left w:val="single" w:sz="4" w:space="0" w:color="000000"/>
              <w:bottom w:val="single" w:sz="4" w:space="0" w:color="000000"/>
              <w:right w:val="single" w:sz="4" w:space="0" w:color="000000"/>
            </w:tcBorders>
          </w:tcPr>
          <w:p w14:paraId="717182DA" w14:textId="77777777" w:rsidR="00397CED" w:rsidRDefault="007C733A">
            <w:pPr>
              <w:pStyle w:val="NormSHZ"/>
              <w:widowControl w:val="0"/>
              <w:jc w:val="center"/>
              <w:rPr>
                <w:lang w:eastAsia="en-US"/>
              </w:rPr>
            </w:pPr>
            <w:r>
              <w:rPr>
                <w:lang w:eastAsia="en-US"/>
              </w:rPr>
              <w:t>0,9%</w:t>
            </w:r>
          </w:p>
        </w:tc>
      </w:tr>
      <w:tr w:rsidR="00397CED" w14:paraId="7951CF0A"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1D5F80B3" w14:textId="77777777" w:rsidR="00397CED" w:rsidRDefault="007C733A">
            <w:pPr>
              <w:pStyle w:val="NormSHZ"/>
              <w:widowControl w:val="0"/>
              <w:rPr>
                <w:lang w:eastAsia="en-US"/>
              </w:rPr>
            </w:pPr>
            <w:r>
              <w:rPr>
                <w:lang w:eastAsia="en-US"/>
              </w:rPr>
              <w:t>Neuroscience</w:t>
            </w:r>
          </w:p>
        </w:tc>
        <w:tc>
          <w:tcPr>
            <w:tcW w:w="1843" w:type="dxa"/>
            <w:tcBorders>
              <w:top w:val="single" w:sz="4" w:space="0" w:color="000000"/>
              <w:left w:val="single" w:sz="4" w:space="0" w:color="000000"/>
              <w:bottom w:val="single" w:sz="4" w:space="0" w:color="000000"/>
              <w:right w:val="single" w:sz="4" w:space="0" w:color="000000"/>
            </w:tcBorders>
          </w:tcPr>
          <w:p w14:paraId="73D91F4D" w14:textId="77777777" w:rsidR="00397CED" w:rsidRDefault="007C733A">
            <w:pPr>
              <w:pStyle w:val="NormSHZ"/>
              <w:widowControl w:val="0"/>
              <w:jc w:val="center"/>
              <w:rPr>
                <w:lang w:eastAsia="en-US"/>
              </w:rPr>
            </w:pPr>
            <w:r>
              <w:rPr>
                <w:lang w:eastAsia="en-US"/>
              </w:rPr>
              <w:t>3</w:t>
            </w:r>
          </w:p>
        </w:tc>
        <w:tc>
          <w:tcPr>
            <w:tcW w:w="2116" w:type="dxa"/>
            <w:tcBorders>
              <w:top w:val="single" w:sz="4" w:space="0" w:color="000000"/>
              <w:left w:val="single" w:sz="4" w:space="0" w:color="000000"/>
              <w:bottom w:val="single" w:sz="4" w:space="0" w:color="000000"/>
              <w:right w:val="single" w:sz="4" w:space="0" w:color="000000"/>
            </w:tcBorders>
          </w:tcPr>
          <w:p w14:paraId="6B92C9BA" w14:textId="77777777" w:rsidR="00397CED" w:rsidRDefault="007C733A">
            <w:pPr>
              <w:pStyle w:val="NormSHZ"/>
              <w:widowControl w:val="0"/>
              <w:jc w:val="center"/>
              <w:rPr>
                <w:lang w:eastAsia="en-US"/>
              </w:rPr>
            </w:pPr>
            <w:r>
              <w:rPr>
                <w:lang w:eastAsia="en-US"/>
              </w:rPr>
              <w:t>0,3%</w:t>
            </w:r>
          </w:p>
        </w:tc>
      </w:tr>
      <w:tr w:rsidR="00397CED" w14:paraId="1A5A7F6F" w14:textId="77777777">
        <w:trPr>
          <w:trHeight w:val="227"/>
        </w:trPr>
        <w:tc>
          <w:tcPr>
            <w:tcW w:w="4961" w:type="dxa"/>
            <w:tcBorders>
              <w:top w:val="single" w:sz="4" w:space="0" w:color="000000"/>
              <w:left w:val="single" w:sz="4" w:space="0" w:color="000000"/>
              <w:bottom w:val="single" w:sz="4" w:space="0" w:color="000000"/>
              <w:right w:val="single" w:sz="4" w:space="0" w:color="000000"/>
            </w:tcBorders>
          </w:tcPr>
          <w:p w14:paraId="5280B72E" w14:textId="77777777" w:rsidR="00397CED" w:rsidRDefault="007C733A">
            <w:pPr>
              <w:pStyle w:val="NormSHZ"/>
              <w:widowControl w:val="0"/>
              <w:rPr>
                <w:lang w:eastAsia="en-US"/>
              </w:rPr>
            </w:pPr>
            <w:r>
              <w:rPr>
                <w:lang w:eastAsia="en-US"/>
              </w:rPr>
              <w:t>Arts and Humanities</w:t>
            </w:r>
          </w:p>
        </w:tc>
        <w:tc>
          <w:tcPr>
            <w:tcW w:w="1843" w:type="dxa"/>
            <w:tcBorders>
              <w:top w:val="single" w:sz="4" w:space="0" w:color="000000"/>
              <w:left w:val="single" w:sz="4" w:space="0" w:color="000000"/>
              <w:bottom w:val="single" w:sz="4" w:space="0" w:color="000000"/>
              <w:right w:val="single" w:sz="4" w:space="0" w:color="000000"/>
            </w:tcBorders>
          </w:tcPr>
          <w:p w14:paraId="2F0045FD" w14:textId="77777777" w:rsidR="00397CED" w:rsidRDefault="007C733A">
            <w:pPr>
              <w:pStyle w:val="NormSHZ"/>
              <w:widowControl w:val="0"/>
              <w:jc w:val="center"/>
              <w:rPr>
                <w:lang w:eastAsia="en-US"/>
              </w:rPr>
            </w:pPr>
            <w:r>
              <w:rPr>
                <w:lang w:eastAsia="en-US"/>
              </w:rPr>
              <w:t>3</w:t>
            </w:r>
          </w:p>
        </w:tc>
        <w:tc>
          <w:tcPr>
            <w:tcW w:w="2116" w:type="dxa"/>
            <w:tcBorders>
              <w:top w:val="single" w:sz="4" w:space="0" w:color="000000"/>
              <w:left w:val="single" w:sz="4" w:space="0" w:color="000000"/>
              <w:bottom w:val="single" w:sz="4" w:space="0" w:color="000000"/>
              <w:right w:val="single" w:sz="4" w:space="0" w:color="000000"/>
            </w:tcBorders>
          </w:tcPr>
          <w:p w14:paraId="3889D26D" w14:textId="77777777" w:rsidR="00397CED" w:rsidRDefault="007C733A">
            <w:pPr>
              <w:pStyle w:val="NormSHZ"/>
              <w:widowControl w:val="0"/>
              <w:jc w:val="center"/>
              <w:rPr>
                <w:lang w:eastAsia="en-US"/>
              </w:rPr>
            </w:pPr>
            <w:r>
              <w:rPr>
                <w:lang w:eastAsia="en-US"/>
              </w:rPr>
              <w:t>0,3%</w:t>
            </w:r>
          </w:p>
        </w:tc>
      </w:tr>
    </w:tbl>
    <w:p w14:paraId="1CD78504" w14:textId="77777777" w:rsidR="00397CED" w:rsidRDefault="00397CED">
      <w:pPr>
        <w:pStyle w:val="NormSHZ"/>
        <w:rPr>
          <w:sz w:val="21"/>
          <w:szCs w:val="21"/>
        </w:rPr>
      </w:pPr>
    </w:p>
    <w:p w14:paraId="1316AD11" w14:textId="77777777" w:rsidR="00397CED" w:rsidRDefault="007C733A">
      <w:pPr>
        <w:pStyle w:val="NormSHZ"/>
        <w:rPr>
          <w:ins w:id="2302" w:author="Jiří Vojtěšek" w:date="2023-01-10T14:10:00Z"/>
        </w:rPr>
      </w:pPr>
      <w:ins w:id="2303" w:author="Jiří Vojtěšek" w:date="2023-01-10T14:10:00Z">
        <w:r>
          <w:rPr>
            <w:sz w:val="21"/>
            <w:szCs w:val="21"/>
          </w:rPr>
          <w:t xml:space="preserve">Z výše uvedených počtů publikací akademických pracovníků na FAI v hlavních publikačních databázích WOS a SCOPUS uvedených v Tabulkách </w:t>
        </w:r>
      </w:ins>
      <w:ins w:id="2304" w:author="Jiří Vojtěšek" w:date="2023-01-10T14:11:00Z">
        <w:r>
          <w:rPr>
            <w:sz w:val="21"/>
            <w:szCs w:val="21"/>
          </w:rPr>
          <w:t>1 a 2 je vidět, že hlavní publikační aktivita fakulty je směřována do oblastí Computer Scien</w:t>
        </w:r>
      </w:ins>
      <w:ins w:id="2305" w:author="Jiří Vojtěšek" w:date="2023-01-10T14:12:00Z">
        <w:r>
          <w:rPr>
            <w:sz w:val="21"/>
            <w:szCs w:val="21"/>
          </w:rPr>
          <w:t>ce, především oblastí Artificial Intelligence a Theory Methods, dále do Electrical Engineering,</w:t>
        </w:r>
      </w:ins>
      <w:ins w:id="2306" w:author="Jiří Vojtěšek" w:date="2023-01-10T14:13:00Z">
        <w:r>
          <w:rPr>
            <w:sz w:val="21"/>
            <w:szCs w:val="21"/>
          </w:rPr>
          <w:t xml:space="preserve"> Mathematics,</w:t>
        </w:r>
      </w:ins>
      <w:ins w:id="2307" w:author="Jiří Vojtěšek" w:date="2023-01-10T14:12:00Z">
        <w:r>
          <w:rPr>
            <w:sz w:val="21"/>
            <w:szCs w:val="21"/>
          </w:rPr>
          <w:t xml:space="preserve"> Telecomunications a Automation.</w:t>
        </w:r>
      </w:ins>
      <w:ins w:id="2308" w:author="Jiří Vojtěšek" w:date="2023-01-10T14:13:00Z">
        <w:r>
          <w:rPr>
            <w:sz w:val="21"/>
            <w:szCs w:val="21"/>
          </w:rPr>
          <w:t xml:space="preserve"> Všechny tyto oblasti jsou plně v souladu se strategickým směřováním a rozvojem fakulty a garantují také dostatečnou odbornost</w:t>
        </w:r>
      </w:ins>
      <w:ins w:id="2309" w:author="Jiří Vojtěšek" w:date="2023-01-10T14:14:00Z">
        <w:r>
          <w:rPr>
            <w:sz w:val="21"/>
            <w:szCs w:val="21"/>
          </w:rPr>
          <w:t xml:space="preserve"> pro předměty tohoto studijního programu z oblasti Informatiky, jejímiž garanty jsou zaměstnanci FAI.</w:t>
        </w:r>
      </w:ins>
    </w:p>
    <w:p w14:paraId="67FA2B02" w14:textId="01E23884" w:rsidR="00397CED" w:rsidRDefault="007C733A">
      <w:pPr>
        <w:pStyle w:val="NormSHZ"/>
      </w:pPr>
      <w:r>
        <w:rPr>
          <w:sz w:val="21"/>
          <w:szCs w:val="21"/>
        </w:rPr>
        <w:t xml:space="preserve">Plně v souladu s oblastmi vzdělávání, v rámci nichž </w:t>
      </w:r>
      <w:r>
        <w:t>bude studijní program uskutečňován je i grantová a projektová činnost fakulty (viz tabulka 3)</w:t>
      </w:r>
      <w:ins w:id="2310" w:author="Jiří Vojtěšek" w:date="2023-01-25T10:49:00Z">
        <w:r w:rsidR="002929BA">
          <w:t>, přičemž na těchto projektech se podíl</w:t>
        </w:r>
      </w:ins>
      <w:ins w:id="2311" w:author="Jiří Vojtěšek" w:date="2023-01-25T10:50:00Z">
        <w:r w:rsidR="002929BA">
          <w:t>eli nebo podíl</w:t>
        </w:r>
      </w:ins>
      <w:ins w:id="2312" w:author="Jiří Vojtěšek" w:date="2023-01-25T10:49:00Z">
        <w:r w:rsidR="002929BA">
          <w:t>í také garanti a vyučující předmětů předkládaného studijního programu v</w:t>
        </w:r>
      </w:ins>
      <w:ins w:id="2313" w:author="Jiří Vojtěšek" w:date="2023-01-25T10:50:00Z">
        <w:r w:rsidR="002929BA">
          <w:t> </w:t>
        </w:r>
      </w:ins>
      <w:ins w:id="2314" w:author="Jiří Vojtěšek" w:date="2023-01-25T10:49:00Z">
        <w:r w:rsidR="002929BA">
          <w:t xml:space="preserve">pozici </w:t>
        </w:r>
      </w:ins>
      <w:ins w:id="2315" w:author="Jiří Vojtěšek" w:date="2023-01-25T10:50:00Z">
        <w:r w:rsidR="002929BA">
          <w:t>řešitelů, spoluřešitelů či členů řešitelských týmů</w:t>
        </w:r>
      </w:ins>
      <w:r>
        <w:t>. Na fakultě byla v uplynulých pěti letech řešena celá řada odborných grantů a projektů, které svým zaměřením úzce souvisí s oblastmi vzdělávání daného studijního programu. Aktuálně je na fakultě řešeno 6 projektů financovaných Ministerstvem průmyslu a obchodu, 3 projekty financované Technologickou agenturou ČR, 2 projekty financované Grantovou agenturou ČR a 3 projekty financované Ministerstvem vnitra. FAI byla úspěšná i přípravě projektových žádostí v rámci operačního programu Věda, výzkum a vzdělávání (OP VVV), aktuálně pracovníci FAI řeší 3 projekty OP VVV. Vedle těchto velkých projektů se pracovníci fakulty aktivně zapojují do řešení Inovačních voucherů, drobných i rozsáhlejších projektů aplikovaného a smluvního výzkumu.</w:t>
      </w:r>
    </w:p>
    <w:p w14:paraId="0350D0A9" w14:textId="77777777" w:rsidR="00397CED" w:rsidRDefault="00397CED">
      <w:pPr>
        <w:rPr>
          <w:i/>
          <w:iCs/>
          <w:color w:val="1F497D"/>
          <w:szCs w:val="18"/>
        </w:rPr>
      </w:pPr>
    </w:p>
    <w:p w14:paraId="4E618A35" w14:textId="32279EB7" w:rsidR="00397CED" w:rsidRDefault="007C733A">
      <w:pPr>
        <w:pStyle w:val="Titulek"/>
      </w:pPr>
      <w:r>
        <w:t xml:space="preserve">Tabulka </w:t>
      </w:r>
      <w:fldSimple w:instr=" SEQ Tabulka \* ARABIC ">
        <w:r w:rsidR="008A5423">
          <w:rPr>
            <w:noProof/>
          </w:rPr>
          <w:t>3</w:t>
        </w:r>
      </w:fldSimple>
      <w:r>
        <w:t>: Přehled řešených projektů v posledních pěti letech souvisejících s oblastmi vzdělávání daného studijního programu.</w:t>
      </w:r>
    </w:p>
    <w:p w14:paraId="0EFFF08C" w14:textId="77777777" w:rsidR="00397CED" w:rsidRDefault="00397CED">
      <w:pPr>
        <w:pStyle w:val="Titulek"/>
        <w:rPr>
          <w:szCs w:val="20"/>
        </w:rPr>
      </w:pPr>
    </w:p>
    <w:tbl>
      <w:tblPr>
        <w:tblW w:w="8930" w:type="dxa"/>
        <w:tblInd w:w="137" w:type="dxa"/>
        <w:tblLayout w:type="fixed"/>
        <w:tblCellMar>
          <w:left w:w="70" w:type="dxa"/>
          <w:right w:w="70" w:type="dxa"/>
        </w:tblCellMar>
        <w:tblLook w:val="0000" w:firstRow="0" w:lastRow="0" w:firstColumn="0" w:lastColumn="0" w:noHBand="0" w:noVBand="0"/>
      </w:tblPr>
      <w:tblGrid>
        <w:gridCol w:w="2336"/>
        <w:gridCol w:w="4108"/>
        <w:gridCol w:w="1350"/>
        <w:gridCol w:w="1136"/>
      </w:tblGrid>
      <w:tr w:rsidR="00397CED" w14:paraId="65FA6033" w14:textId="77777777">
        <w:trPr>
          <w:cantSplit/>
        </w:trPr>
        <w:tc>
          <w:tcPr>
            <w:tcW w:w="233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BBBD473" w14:textId="77777777" w:rsidR="00397CED" w:rsidRDefault="007C733A">
            <w:pPr>
              <w:pStyle w:val="NormSHZ"/>
              <w:widowControl w:val="0"/>
              <w:rPr>
                <w:b/>
                <w:sz w:val="20"/>
              </w:rPr>
            </w:pPr>
            <w:r>
              <w:rPr>
                <w:b/>
                <w:sz w:val="20"/>
              </w:rPr>
              <w:t>Řešitel/spoluřešitel</w:t>
            </w:r>
          </w:p>
        </w:tc>
        <w:tc>
          <w:tcPr>
            <w:tcW w:w="4108"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3FD1EBFC" w14:textId="77777777" w:rsidR="00397CED" w:rsidRDefault="007C733A">
            <w:pPr>
              <w:pStyle w:val="NormSHZ"/>
              <w:widowControl w:val="0"/>
              <w:rPr>
                <w:b/>
              </w:rPr>
            </w:pPr>
            <w:r>
              <w:rPr>
                <w:b/>
              </w:rPr>
              <w:t>Názvy grantů a projektů získaných pro vědeckou, výzkumnou, uměleckou a další tvůrčí činnost v příslušné oblasti vzdělávání</w:t>
            </w:r>
          </w:p>
        </w:tc>
        <w:tc>
          <w:tcPr>
            <w:tcW w:w="135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735702D4" w14:textId="77777777" w:rsidR="00397CED" w:rsidRDefault="007C733A">
            <w:pPr>
              <w:pStyle w:val="NormSHZ"/>
              <w:widowControl w:val="0"/>
              <w:rPr>
                <w:b/>
              </w:rPr>
            </w:pPr>
            <w:r>
              <w:rPr>
                <w:b/>
              </w:rPr>
              <w:t>Zdroj</w:t>
            </w:r>
          </w:p>
        </w:tc>
        <w:tc>
          <w:tcPr>
            <w:tcW w:w="113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C146883" w14:textId="77777777" w:rsidR="00397CED" w:rsidRDefault="007C733A">
            <w:pPr>
              <w:pStyle w:val="NormSHZ"/>
              <w:widowControl w:val="0"/>
              <w:rPr>
                <w:b/>
              </w:rPr>
            </w:pPr>
            <w:r>
              <w:rPr>
                <w:b/>
              </w:rPr>
              <w:t>Období</w:t>
            </w:r>
          </w:p>
        </w:tc>
      </w:tr>
      <w:tr w:rsidR="00397CED" w14:paraId="0FB97C49"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7B0201BB" w14:textId="77777777" w:rsidR="00397CED" w:rsidRDefault="007C733A">
            <w:pPr>
              <w:pStyle w:val="NormSHZ"/>
              <w:widowControl w:val="0"/>
              <w:jc w:val="center"/>
              <w:rPr>
                <w:ins w:id="2316" w:author="Jiří Vojtěšek" w:date="2023-01-25T10:37:00Z"/>
                <w:szCs w:val="22"/>
              </w:rPr>
            </w:pPr>
            <w:r>
              <w:rPr>
                <w:szCs w:val="22"/>
              </w:rPr>
              <w:t>doc. Ing. Petr Novák, Ph.D.</w:t>
            </w:r>
          </w:p>
          <w:p w14:paraId="5149730C" w14:textId="1FB234FE" w:rsidR="007A33A2" w:rsidRDefault="007A33A2">
            <w:pPr>
              <w:pStyle w:val="NormSHZ"/>
              <w:widowControl w:val="0"/>
              <w:jc w:val="center"/>
              <w:rPr>
                <w:szCs w:val="22"/>
              </w:rPr>
            </w:pPr>
            <w:ins w:id="2317" w:author="Jiří Vojtěšek" w:date="2023-01-25T10:37:00Z">
              <w:r>
                <w:rPr>
                  <w:szCs w:val="22"/>
                </w:rPr>
                <w:t>spoluřešitel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09CF6A21" w14:textId="77777777" w:rsidR="00397CED" w:rsidRDefault="007C733A">
            <w:pPr>
              <w:pStyle w:val="NormSHZ"/>
              <w:widowControl w:val="0"/>
              <w:jc w:val="center"/>
              <w:rPr>
                <w:szCs w:val="22"/>
              </w:rPr>
            </w:pPr>
            <w:r>
              <w:rPr>
                <w:szCs w:val="22"/>
              </w:rPr>
              <w:t>VISEGRAD V4-no. 22110036, Possibilities and barriers for Industry 4.0 implementation in SMEs in V4 countries and Serbia</w:t>
            </w:r>
          </w:p>
        </w:tc>
        <w:tc>
          <w:tcPr>
            <w:tcW w:w="1350" w:type="dxa"/>
            <w:tcBorders>
              <w:top w:val="single" w:sz="4" w:space="0" w:color="000000"/>
              <w:left w:val="single" w:sz="4" w:space="0" w:color="000000"/>
              <w:bottom w:val="single" w:sz="4" w:space="0" w:color="000000"/>
              <w:right w:val="single" w:sz="4" w:space="0" w:color="000000"/>
            </w:tcBorders>
            <w:vAlign w:val="center"/>
          </w:tcPr>
          <w:p w14:paraId="75273480" w14:textId="77777777" w:rsidR="00397CED" w:rsidRDefault="007C733A">
            <w:pPr>
              <w:widowControl w:val="0"/>
              <w:jc w:val="center"/>
            </w:pPr>
            <w:r>
              <w:t>Visegrad fund</w:t>
            </w:r>
          </w:p>
          <w:p w14:paraId="7C15FB65" w14:textId="77777777" w:rsidR="00397CED" w:rsidRDefault="007C733A">
            <w:pPr>
              <w:widowControl w:val="0"/>
              <w:jc w:val="center"/>
            </w:pPr>
            <w:r>
              <w:t>A</w:t>
            </w:r>
          </w:p>
        </w:tc>
        <w:tc>
          <w:tcPr>
            <w:tcW w:w="1136" w:type="dxa"/>
            <w:tcBorders>
              <w:top w:val="single" w:sz="4" w:space="0" w:color="000000"/>
              <w:left w:val="single" w:sz="4" w:space="0" w:color="000000"/>
              <w:bottom w:val="single" w:sz="4" w:space="0" w:color="000000"/>
              <w:right w:val="single" w:sz="4" w:space="0" w:color="000000"/>
            </w:tcBorders>
            <w:vAlign w:val="center"/>
          </w:tcPr>
          <w:p w14:paraId="725A5D48" w14:textId="77777777" w:rsidR="00397CED" w:rsidRDefault="007C733A">
            <w:pPr>
              <w:pStyle w:val="NormSHZ"/>
              <w:widowControl w:val="0"/>
              <w:jc w:val="center"/>
              <w:rPr>
                <w:szCs w:val="22"/>
              </w:rPr>
            </w:pPr>
            <w:r>
              <w:rPr>
                <w:szCs w:val="22"/>
              </w:rPr>
              <w:t>2021-2022</w:t>
            </w:r>
          </w:p>
        </w:tc>
      </w:tr>
      <w:tr w:rsidR="00397CED" w14:paraId="0EE83F91"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0E8196BA" w14:textId="77777777" w:rsidR="00397CED" w:rsidRDefault="007C733A" w:rsidP="007A33A2">
            <w:pPr>
              <w:pStyle w:val="NormSHZ"/>
              <w:widowControl w:val="0"/>
              <w:jc w:val="center"/>
              <w:rPr>
                <w:ins w:id="2318" w:author="Jiří Vojtěšek" w:date="2023-01-25T10:38:00Z"/>
                <w:szCs w:val="22"/>
              </w:rPr>
            </w:pPr>
            <w:r>
              <w:rPr>
                <w:szCs w:val="22"/>
              </w:rPr>
              <w:t xml:space="preserve">doc. Ing. </w:t>
            </w:r>
            <w:del w:id="2319" w:author="Jiří Vojtěšek" w:date="2023-01-25T10:38:00Z">
              <w:r w:rsidDel="007A33A2">
                <w:rPr>
                  <w:szCs w:val="22"/>
                </w:rPr>
                <w:delText>Petr Novák</w:delText>
              </w:r>
            </w:del>
            <w:ins w:id="2320" w:author="Jiří Vojtěšek" w:date="2023-01-25T10:38:00Z">
              <w:r w:rsidR="007A33A2">
                <w:rPr>
                  <w:szCs w:val="22"/>
                </w:rPr>
                <w:t>Boris Popesko</w:t>
              </w:r>
            </w:ins>
            <w:r>
              <w:rPr>
                <w:szCs w:val="22"/>
              </w:rPr>
              <w:t>, Ph.D.</w:t>
            </w:r>
          </w:p>
          <w:p w14:paraId="59E1AA00" w14:textId="52386DBD" w:rsidR="007A33A2" w:rsidRDefault="007A33A2" w:rsidP="007A33A2">
            <w:pPr>
              <w:pStyle w:val="NormSHZ"/>
              <w:widowControl w:val="0"/>
              <w:jc w:val="center"/>
              <w:rPr>
                <w:szCs w:val="22"/>
              </w:rPr>
            </w:pPr>
            <w:ins w:id="2321" w:author="Jiří Vojtěšek" w:date="2023-01-25T10:38:00Z">
              <w:r>
                <w:rPr>
                  <w:szCs w:val="22"/>
                </w:rPr>
                <w:t>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4143A5A8" w14:textId="24671752" w:rsidR="00397CED" w:rsidRDefault="007A33A2">
            <w:pPr>
              <w:pStyle w:val="NormSHZ"/>
              <w:widowControl w:val="0"/>
              <w:jc w:val="center"/>
              <w:rPr>
                <w:szCs w:val="22"/>
              </w:rPr>
            </w:pPr>
            <w:ins w:id="2322" w:author="Jiří Vojtěšek" w:date="2023-01-25T10:38:00Z">
              <w:r>
                <w:t>GA17-13518S</w:t>
              </w:r>
              <w:r>
                <w:rPr>
                  <w:szCs w:val="22"/>
                </w:rPr>
                <w:t xml:space="preserve"> - </w:t>
              </w:r>
            </w:ins>
            <w:r w:rsidR="007C733A">
              <w:rPr>
                <w:szCs w:val="22"/>
              </w:rPr>
              <w:t>Determinanty struktury systémů rozpočetnictví a měření výkonnosti a jejich vliv na chování a výkonnost organizace</w:t>
            </w:r>
          </w:p>
        </w:tc>
        <w:tc>
          <w:tcPr>
            <w:tcW w:w="1350" w:type="dxa"/>
            <w:tcBorders>
              <w:top w:val="single" w:sz="4" w:space="0" w:color="000000"/>
              <w:left w:val="single" w:sz="4" w:space="0" w:color="000000"/>
              <w:bottom w:val="single" w:sz="4" w:space="0" w:color="000000"/>
              <w:right w:val="single" w:sz="4" w:space="0" w:color="000000"/>
            </w:tcBorders>
            <w:vAlign w:val="center"/>
          </w:tcPr>
          <w:p w14:paraId="5B36E7D6" w14:textId="77777777" w:rsidR="00397CED" w:rsidRDefault="007C733A">
            <w:pPr>
              <w:widowControl w:val="0"/>
              <w:jc w:val="center"/>
            </w:pPr>
            <w:r>
              <w:t>GAČR</w:t>
            </w:r>
          </w:p>
          <w:p w14:paraId="6468D35B" w14:textId="77777777" w:rsidR="00397CED" w:rsidRDefault="007C733A">
            <w:pPr>
              <w:widowControl w:val="0"/>
              <w:jc w:val="center"/>
            </w:pPr>
            <w: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2481495D" w14:textId="77777777" w:rsidR="00397CED" w:rsidRDefault="007C733A">
            <w:pPr>
              <w:pStyle w:val="NormSHZ"/>
              <w:widowControl w:val="0"/>
              <w:jc w:val="center"/>
              <w:rPr>
                <w:szCs w:val="22"/>
              </w:rPr>
            </w:pPr>
            <w:r>
              <w:rPr>
                <w:szCs w:val="22"/>
              </w:rPr>
              <w:t>2017-2019</w:t>
            </w:r>
          </w:p>
        </w:tc>
      </w:tr>
      <w:tr w:rsidR="00397CED" w14:paraId="1639D6D4"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6E7DEC44" w14:textId="77777777" w:rsidR="00397CED" w:rsidRDefault="007C733A">
            <w:pPr>
              <w:pStyle w:val="NormSHZ"/>
              <w:widowControl w:val="0"/>
              <w:jc w:val="center"/>
              <w:rPr>
                <w:ins w:id="2323" w:author="Jiří Vojtěšek" w:date="2023-01-25T10:39:00Z"/>
                <w:szCs w:val="22"/>
              </w:rPr>
            </w:pPr>
            <w:r>
              <w:rPr>
                <w:szCs w:val="22"/>
              </w:rPr>
              <w:t>prof. Mgr. Roman Jašek, Ph.D., DBA</w:t>
            </w:r>
          </w:p>
          <w:p w14:paraId="7EDB5BCA" w14:textId="76D3CBCA" w:rsidR="007A33A2" w:rsidRDefault="007A33A2">
            <w:pPr>
              <w:pStyle w:val="NormSHZ"/>
              <w:widowControl w:val="0"/>
              <w:jc w:val="center"/>
              <w:rPr>
                <w:szCs w:val="22"/>
              </w:rPr>
            </w:pPr>
            <w:ins w:id="2324" w:author="Jiří Vojtěšek" w:date="2023-01-25T10:40:00Z">
              <w:r>
                <w:rPr>
                  <w:szCs w:val="22"/>
                </w:rPr>
                <w:t>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405D447A" w14:textId="7FA8938B" w:rsidR="00397CED" w:rsidRDefault="007A33A2">
            <w:pPr>
              <w:pStyle w:val="NormSHZ"/>
              <w:widowControl w:val="0"/>
              <w:jc w:val="center"/>
              <w:rPr>
                <w:szCs w:val="22"/>
              </w:rPr>
            </w:pPr>
            <w:ins w:id="2325" w:author="Jiří Vojtěšek" w:date="2023-01-25T10:39:00Z">
              <w:r>
                <w:t xml:space="preserve">FW01010381 - </w:t>
              </w:r>
            </w:ins>
            <w:r w:rsidR="007C733A">
              <w:rPr>
                <w:szCs w:val="22"/>
              </w:rPr>
              <w:t>Inteligentní robotická ochrana zdraví ekosystému hydroponického skleníku</w:t>
            </w:r>
          </w:p>
        </w:tc>
        <w:tc>
          <w:tcPr>
            <w:tcW w:w="1350" w:type="dxa"/>
            <w:tcBorders>
              <w:top w:val="single" w:sz="4" w:space="0" w:color="000000"/>
              <w:left w:val="single" w:sz="4" w:space="0" w:color="000000"/>
              <w:bottom w:val="single" w:sz="4" w:space="0" w:color="000000"/>
              <w:right w:val="single" w:sz="4" w:space="0" w:color="000000"/>
            </w:tcBorders>
            <w:vAlign w:val="center"/>
          </w:tcPr>
          <w:p w14:paraId="5518CBF8" w14:textId="77777777" w:rsidR="00397CED" w:rsidRDefault="007C733A">
            <w:pPr>
              <w:widowControl w:val="0"/>
              <w:jc w:val="center"/>
            </w:pPr>
            <w:r>
              <w:t>TAČR</w:t>
            </w:r>
          </w:p>
          <w:p w14:paraId="3355C628" w14:textId="77777777" w:rsidR="00397CED" w:rsidRDefault="007C733A">
            <w:pPr>
              <w:pStyle w:val="NormSHZ"/>
              <w:widowControl w:val="0"/>
              <w:jc w:val="center"/>
              <w:rPr>
                <w:szCs w:val="22"/>
              </w:rPr>
            </w:pPr>
            <w:r>
              <w:rPr>
                <w:szCs w:val="22"/>
              </w:rP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7C9FB6EF" w14:textId="77777777" w:rsidR="00397CED" w:rsidRDefault="007C733A">
            <w:pPr>
              <w:pStyle w:val="NormSHZ"/>
              <w:widowControl w:val="0"/>
              <w:jc w:val="center"/>
              <w:rPr>
                <w:szCs w:val="22"/>
              </w:rPr>
            </w:pPr>
            <w:r>
              <w:rPr>
                <w:szCs w:val="22"/>
              </w:rPr>
              <w:t>2020-2023</w:t>
            </w:r>
          </w:p>
        </w:tc>
      </w:tr>
      <w:tr w:rsidR="00397CED" w14:paraId="61259E0A"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59B95C64" w14:textId="77777777" w:rsidR="00397CED" w:rsidRDefault="007C733A">
            <w:pPr>
              <w:pStyle w:val="NormSHZ"/>
              <w:widowControl w:val="0"/>
              <w:jc w:val="center"/>
              <w:rPr>
                <w:ins w:id="2326" w:author="Jiří Vojtěšek" w:date="2023-01-25T10:40:00Z"/>
                <w:szCs w:val="22"/>
              </w:rPr>
            </w:pPr>
            <w:r>
              <w:rPr>
                <w:szCs w:val="22"/>
              </w:rPr>
              <w:t>Mgr. Eva Klimecká, Ph.D.</w:t>
            </w:r>
          </w:p>
          <w:p w14:paraId="43F33AFD" w14:textId="199E1DC4" w:rsidR="007A33A2" w:rsidRDefault="007A33A2">
            <w:pPr>
              <w:pStyle w:val="NormSHZ"/>
              <w:widowControl w:val="0"/>
              <w:jc w:val="center"/>
              <w:rPr>
                <w:szCs w:val="22"/>
              </w:rPr>
            </w:pPr>
            <w:ins w:id="2327" w:author="Jiří Vojtěšek" w:date="2023-01-25T10:40:00Z">
              <w:r>
                <w:rPr>
                  <w:szCs w:val="22"/>
                </w:rPr>
                <w:t>spoluřešitel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652AC9AF" w14:textId="77777777" w:rsidR="00397CED" w:rsidRDefault="007C733A">
            <w:pPr>
              <w:pStyle w:val="NormSHZ"/>
              <w:widowControl w:val="0"/>
              <w:jc w:val="center"/>
              <w:rPr>
                <w:szCs w:val="22"/>
              </w:rPr>
            </w:pPr>
            <w:r>
              <w:rPr>
                <w:szCs w:val="22"/>
              </w:rPr>
              <w:t>Nálepkování intelektově nadaných dětí ve školním prostředí</w:t>
            </w:r>
          </w:p>
        </w:tc>
        <w:tc>
          <w:tcPr>
            <w:tcW w:w="1350" w:type="dxa"/>
            <w:tcBorders>
              <w:top w:val="single" w:sz="4" w:space="0" w:color="000000"/>
              <w:left w:val="single" w:sz="4" w:space="0" w:color="000000"/>
              <w:bottom w:val="single" w:sz="4" w:space="0" w:color="000000"/>
              <w:right w:val="single" w:sz="4" w:space="0" w:color="000000"/>
            </w:tcBorders>
            <w:vAlign w:val="center"/>
          </w:tcPr>
          <w:p w14:paraId="35882D3F" w14:textId="77777777" w:rsidR="00397CED" w:rsidRDefault="007C733A">
            <w:pPr>
              <w:widowControl w:val="0"/>
              <w:jc w:val="center"/>
            </w:pPr>
            <w:r>
              <w:t>TAČR</w:t>
            </w:r>
          </w:p>
          <w:p w14:paraId="443C883A" w14:textId="77777777" w:rsidR="00397CED" w:rsidRDefault="007C733A">
            <w:pPr>
              <w:widowControl w:val="0"/>
              <w:jc w:val="center"/>
            </w:pPr>
            <w: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6142F7B4" w14:textId="77777777" w:rsidR="00397CED" w:rsidRDefault="007C733A">
            <w:pPr>
              <w:pStyle w:val="NormSHZ"/>
              <w:widowControl w:val="0"/>
              <w:jc w:val="center"/>
              <w:rPr>
                <w:szCs w:val="22"/>
              </w:rPr>
            </w:pPr>
            <w:r>
              <w:rPr>
                <w:szCs w:val="22"/>
              </w:rPr>
              <w:t>2020-2022</w:t>
            </w:r>
          </w:p>
        </w:tc>
      </w:tr>
      <w:tr w:rsidR="00397CED" w14:paraId="34F9FAC2"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26926BEC" w14:textId="77777777" w:rsidR="00397CED" w:rsidRDefault="007C733A" w:rsidP="007A33A2">
            <w:pPr>
              <w:pStyle w:val="NormSHZ"/>
              <w:widowControl w:val="0"/>
              <w:jc w:val="center"/>
              <w:rPr>
                <w:ins w:id="2328" w:author="Jiří Vojtěšek" w:date="2023-01-25T10:41:00Z"/>
                <w:szCs w:val="22"/>
              </w:rPr>
            </w:pPr>
            <w:r>
              <w:rPr>
                <w:szCs w:val="22"/>
              </w:rPr>
              <w:t xml:space="preserve">Ing. </w:t>
            </w:r>
            <w:del w:id="2329" w:author="Jiří Vojtěšek" w:date="2023-01-25T10:40:00Z">
              <w:r w:rsidDel="007A33A2">
                <w:rPr>
                  <w:szCs w:val="22"/>
                </w:rPr>
                <w:delText>Adam Viktorin</w:delText>
              </w:r>
            </w:del>
            <w:ins w:id="2330" w:author="Jiří Vojtěšek" w:date="2023-01-25T10:40:00Z">
              <w:r w:rsidR="007A33A2">
                <w:rPr>
                  <w:szCs w:val="22"/>
                </w:rPr>
                <w:t>Dušan Hrabec</w:t>
              </w:r>
            </w:ins>
            <w:r>
              <w:rPr>
                <w:szCs w:val="22"/>
              </w:rPr>
              <w:t>, Ph.D.</w:t>
            </w:r>
          </w:p>
          <w:p w14:paraId="7B2CC3D0" w14:textId="631F7953" w:rsidR="007A33A2" w:rsidRDefault="007A33A2" w:rsidP="007A33A2">
            <w:pPr>
              <w:pStyle w:val="NormSHZ"/>
              <w:widowControl w:val="0"/>
              <w:jc w:val="center"/>
              <w:rPr>
                <w:szCs w:val="22"/>
              </w:rPr>
            </w:pPr>
            <w:ins w:id="2331" w:author="Jiří Vojtěšek" w:date="2023-01-25T10:41:00Z">
              <w:r>
                <w:rPr>
                  <w:szCs w:val="22"/>
                </w:rPr>
                <w:t>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7F610F20" w14:textId="18D70A62" w:rsidR="00397CED" w:rsidRDefault="007A33A2">
            <w:pPr>
              <w:pStyle w:val="NormSHZ"/>
              <w:widowControl w:val="0"/>
              <w:jc w:val="center"/>
              <w:rPr>
                <w:szCs w:val="22"/>
              </w:rPr>
            </w:pPr>
            <w:ins w:id="2332" w:author="Jiří Vojtěšek" w:date="2023-01-25T10:40:00Z">
              <w:r>
                <w:t xml:space="preserve">GJ20-00091Y - </w:t>
              </w:r>
            </w:ins>
            <w:r w:rsidR="007C733A">
              <w:rPr>
                <w:szCs w:val="22"/>
              </w:rPr>
              <w:t>Nové přístupy operačního výzkumu pro udržitelnost v odpadovém hospodářství</w:t>
            </w:r>
          </w:p>
        </w:tc>
        <w:tc>
          <w:tcPr>
            <w:tcW w:w="1350" w:type="dxa"/>
            <w:tcBorders>
              <w:top w:val="single" w:sz="4" w:space="0" w:color="000000"/>
              <w:left w:val="single" w:sz="4" w:space="0" w:color="000000"/>
              <w:bottom w:val="single" w:sz="4" w:space="0" w:color="000000"/>
              <w:right w:val="single" w:sz="4" w:space="0" w:color="000000"/>
            </w:tcBorders>
            <w:vAlign w:val="center"/>
          </w:tcPr>
          <w:p w14:paraId="498E3589" w14:textId="77777777" w:rsidR="00397CED" w:rsidRDefault="007C733A">
            <w:pPr>
              <w:widowControl w:val="0"/>
              <w:jc w:val="center"/>
            </w:pPr>
            <w:r>
              <w:t xml:space="preserve">GAČR </w:t>
            </w:r>
            <w:r>
              <w:b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6FA8ACCC" w14:textId="77777777" w:rsidR="00397CED" w:rsidRDefault="007C733A">
            <w:pPr>
              <w:pStyle w:val="NormSHZ"/>
              <w:widowControl w:val="0"/>
              <w:jc w:val="center"/>
              <w:rPr>
                <w:szCs w:val="22"/>
              </w:rPr>
            </w:pPr>
            <w:r>
              <w:rPr>
                <w:szCs w:val="22"/>
              </w:rPr>
              <w:t>2020-2022</w:t>
            </w:r>
          </w:p>
        </w:tc>
      </w:tr>
      <w:tr w:rsidR="00397CED" w14:paraId="4EACABF6"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10675736" w14:textId="77777777" w:rsidR="00397CED" w:rsidRDefault="007C733A" w:rsidP="007A33A2">
            <w:pPr>
              <w:pStyle w:val="NormSHZ"/>
              <w:widowControl w:val="0"/>
              <w:jc w:val="center"/>
              <w:rPr>
                <w:ins w:id="2333" w:author="Jiří Vojtěšek" w:date="2023-01-25T10:42:00Z"/>
                <w:szCs w:val="22"/>
              </w:rPr>
            </w:pPr>
            <w:r>
              <w:rPr>
                <w:szCs w:val="22"/>
              </w:rPr>
              <w:lastRenderedPageBreak/>
              <w:t xml:space="preserve">Ing. </w:t>
            </w:r>
            <w:del w:id="2334" w:author="Jiří Vojtěšek" w:date="2023-01-25T10:42:00Z">
              <w:r w:rsidDel="007A33A2">
                <w:rPr>
                  <w:szCs w:val="22"/>
                </w:rPr>
                <w:delText>Petr Žáček</w:delText>
              </w:r>
            </w:del>
            <w:ins w:id="2335" w:author="Jiří Vojtěšek" w:date="2023-01-25T10:42:00Z">
              <w:r w:rsidR="007A33A2">
                <w:rPr>
                  <w:szCs w:val="22"/>
                </w:rPr>
                <w:t>Dora Kotková</w:t>
              </w:r>
            </w:ins>
            <w:r>
              <w:rPr>
                <w:szCs w:val="22"/>
              </w:rPr>
              <w:t>, Ph.D.</w:t>
            </w:r>
          </w:p>
          <w:p w14:paraId="7515A6A3" w14:textId="672A15D4" w:rsidR="007A33A2" w:rsidRDefault="007A33A2" w:rsidP="007A33A2">
            <w:pPr>
              <w:pStyle w:val="NormSHZ"/>
              <w:widowControl w:val="0"/>
              <w:jc w:val="center"/>
              <w:rPr>
                <w:szCs w:val="22"/>
              </w:rPr>
            </w:pPr>
            <w:ins w:id="2336" w:author="Jiří Vojtěšek" w:date="2023-01-25T10:42:00Z">
              <w:r>
                <w:rPr>
                  <w:szCs w:val="22"/>
                </w:rPr>
                <w:t>spoluřešitel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5AA6A3F7" w14:textId="0D31C621" w:rsidR="00397CED" w:rsidRDefault="007A33A2">
            <w:pPr>
              <w:pStyle w:val="NormSHZ"/>
              <w:widowControl w:val="0"/>
              <w:jc w:val="center"/>
              <w:rPr>
                <w:szCs w:val="22"/>
              </w:rPr>
            </w:pPr>
            <w:ins w:id="2337" w:author="Jiří Vojtěšek" w:date="2023-01-25T10:41:00Z">
              <w:r>
                <w:t xml:space="preserve">TH04010377 - </w:t>
              </w:r>
            </w:ins>
            <w:r w:rsidR="007C733A">
              <w:rPr>
                <w:szCs w:val="22"/>
              </w:rPr>
              <w:t>Vývoj metod identifikace a ochrany měkkých cílů dopravní infrastruktury pro zvýšení jejich bezpečnosti a odolnosti před teroristickým útokem</w:t>
            </w:r>
          </w:p>
        </w:tc>
        <w:tc>
          <w:tcPr>
            <w:tcW w:w="1350" w:type="dxa"/>
            <w:tcBorders>
              <w:top w:val="single" w:sz="4" w:space="0" w:color="000000"/>
              <w:left w:val="single" w:sz="4" w:space="0" w:color="000000"/>
              <w:bottom w:val="single" w:sz="4" w:space="0" w:color="000000"/>
              <w:right w:val="single" w:sz="4" w:space="0" w:color="000000"/>
            </w:tcBorders>
            <w:vAlign w:val="center"/>
          </w:tcPr>
          <w:p w14:paraId="45ED122C" w14:textId="77777777" w:rsidR="00397CED" w:rsidRDefault="007C733A">
            <w:pPr>
              <w:widowControl w:val="0"/>
              <w:jc w:val="center"/>
            </w:pPr>
            <w:r>
              <w:t>TAČR</w:t>
            </w:r>
          </w:p>
          <w:p w14:paraId="32DEFADA" w14:textId="77777777" w:rsidR="00397CED" w:rsidRDefault="007C733A">
            <w:pPr>
              <w:widowControl w:val="0"/>
              <w:jc w:val="center"/>
            </w:pPr>
            <w:r>
              <w:t>B</w:t>
            </w:r>
          </w:p>
        </w:tc>
        <w:tc>
          <w:tcPr>
            <w:tcW w:w="1136" w:type="dxa"/>
            <w:tcBorders>
              <w:top w:val="single" w:sz="4" w:space="0" w:color="000000"/>
              <w:left w:val="single" w:sz="4" w:space="0" w:color="000000"/>
              <w:bottom w:val="single" w:sz="4" w:space="0" w:color="000000"/>
              <w:right w:val="single" w:sz="4" w:space="0" w:color="000000"/>
            </w:tcBorders>
            <w:vAlign w:val="center"/>
          </w:tcPr>
          <w:p w14:paraId="2F4A4102" w14:textId="77777777" w:rsidR="00397CED" w:rsidRDefault="007C733A">
            <w:pPr>
              <w:pStyle w:val="NormSHZ"/>
              <w:widowControl w:val="0"/>
              <w:jc w:val="center"/>
              <w:rPr>
                <w:szCs w:val="22"/>
              </w:rPr>
            </w:pPr>
            <w:r>
              <w:rPr>
                <w:szCs w:val="22"/>
              </w:rPr>
              <w:t>2019-2022</w:t>
            </w:r>
          </w:p>
        </w:tc>
      </w:tr>
      <w:tr w:rsidR="00397CED" w14:paraId="6D6480C0"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0BDE6D4E" w14:textId="77777777" w:rsidR="00397CED" w:rsidRDefault="007C733A">
            <w:pPr>
              <w:pStyle w:val="NormSHZ"/>
              <w:widowControl w:val="0"/>
              <w:jc w:val="center"/>
              <w:rPr>
                <w:ins w:id="2338" w:author="Jiří Vojtěšek" w:date="2023-01-25T10:43:00Z"/>
                <w:szCs w:val="22"/>
              </w:rPr>
            </w:pPr>
            <w:del w:id="2339" w:author="Jiří Vojtěšek" w:date="2023-01-25T10:42:00Z">
              <w:r w:rsidDel="007A33A2">
                <w:rPr>
                  <w:szCs w:val="22"/>
                </w:rPr>
                <w:delText>doc. Ing. Jiří Vojtěšek, Ph.D</w:delText>
              </w:r>
            </w:del>
            <w:ins w:id="2340" w:author="Jiří Vojtěšek" w:date="2023-01-25T10:42:00Z">
              <w:r w:rsidR="007A33A2">
                <w:rPr>
                  <w:szCs w:val="22"/>
                </w:rPr>
                <w:t>prof. Ing. Vladimír Vašek, CSc</w:t>
              </w:r>
            </w:ins>
            <w:r>
              <w:rPr>
                <w:szCs w:val="22"/>
              </w:rPr>
              <w:t>.</w:t>
            </w:r>
          </w:p>
          <w:p w14:paraId="514DEC16" w14:textId="1FC39452" w:rsidR="007A33A2" w:rsidRDefault="007A33A2">
            <w:pPr>
              <w:pStyle w:val="NormSHZ"/>
              <w:widowControl w:val="0"/>
              <w:jc w:val="center"/>
              <w:rPr>
                <w:szCs w:val="22"/>
              </w:rPr>
            </w:pPr>
            <w:ins w:id="2341" w:author="Jiří Vojtěšek" w:date="2023-01-25T10:43:00Z">
              <w:r>
                <w:rPr>
                  <w:szCs w:val="22"/>
                </w:rPr>
                <w:t>spoluřešitel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3566DB2A" w14:textId="5246F918" w:rsidR="00397CED" w:rsidRDefault="007A33A2">
            <w:pPr>
              <w:pStyle w:val="NormSHZ"/>
              <w:widowControl w:val="0"/>
              <w:jc w:val="center"/>
              <w:rPr>
                <w:szCs w:val="22"/>
              </w:rPr>
            </w:pPr>
            <w:ins w:id="2342" w:author="Jiří Vojtěšek" w:date="2023-01-25T10:42:00Z">
              <w:r>
                <w:t xml:space="preserve">EG20_321/0023675 - </w:t>
              </w:r>
            </w:ins>
            <w:r w:rsidR="007C733A">
              <w:rPr>
                <w:szCs w:val="22"/>
              </w:rPr>
              <w:t>Výzkum a vývoj automatické emulgační linky polotovarů radiálních i diagonálních pneumatik velkých rozměrů</w:t>
            </w:r>
          </w:p>
        </w:tc>
        <w:tc>
          <w:tcPr>
            <w:tcW w:w="1350" w:type="dxa"/>
            <w:tcBorders>
              <w:top w:val="single" w:sz="4" w:space="0" w:color="000000"/>
              <w:left w:val="single" w:sz="4" w:space="0" w:color="000000"/>
              <w:bottom w:val="single" w:sz="4" w:space="0" w:color="000000"/>
              <w:right w:val="single" w:sz="4" w:space="0" w:color="000000"/>
            </w:tcBorders>
            <w:vAlign w:val="center"/>
          </w:tcPr>
          <w:p w14:paraId="45F2A590" w14:textId="77777777" w:rsidR="00397CED" w:rsidRDefault="007C733A">
            <w:pPr>
              <w:widowControl w:val="0"/>
              <w:jc w:val="center"/>
            </w:pPr>
            <w:r>
              <w:t>MPO</w:t>
            </w:r>
          </w:p>
          <w:p w14:paraId="08C64DD9" w14:textId="77777777" w:rsidR="00397CED" w:rsidRDefault="007C733A">
            <w:pPr>
              <w:pStyle w:val="NormSHZ"/>
              <w:widowControl w:val="0"/>
              <w:jc w:val="center"/>
              <w:rPr>
                <w:szCs w:val="22"/>
              </w:rPr>
            </w:pPr>
            <w:r>
              <w:rPr>
                <w:szCs w:val="22"/>
              </w:rP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3AA52AB7" w14:textId="77777777" w:rsidR="00397CED" w:rsidRDefault="007C733A">
            <w:pPr>
              <w:pStyle w:val="NormSHZ"/>
              <w:widowControl w:val="0"/>
              <w:jc w:val="center"/>
              <w:rPr>
                <w:szCs w:val="22"/>
              </w:rPr>
            </w:pPr>
            <w:r>
              <w:rPr>
                <w:szCs w:val="22"/>
              </w:rPr>
              <w:t>2020-2022</w:t>
            </w:r>
          </w:p>
        </w:tc>
      </w:tr>
      <w:tr w:rsidR="00397CED" w14:paraId="2B720006"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33858FA9" w14:textId="77777777" w:rsidR="007A33A2" w:rsidRDefault="007A33A2" w:rsidP="007A33A2">
            <w:pPr>
              <w:pStyle w:val="NormSHZ"/>
              <w:widowControl w:val="0"/>
              <w:jc w:val="center"/>
              <w:rPr>
                <w:ins w:id="2343" w:author="Jiří Vojtěšek" w:date="2023-01-25T10:43:00Z"/>
                <w:szCs w:val="22"/>
              </w:rPr>
            </w:pPr>
            <w:ins w:id="2344" w:author="Jiří Vojtěšek" w:date="2023-01-25T10:43:00Z">
              <w:r>
                <w:rPr>
                  <w:szCs w:val="22"/>
                </w:rPr>
                <w:t>prof. Ing. Vladimír Vašek, CSc.</w:t>
              </w:r>
            </w:ins>
          </w:p>
          <w:p w14:paraId="43AC3086" w14:textId="25E50975" w:rsidR="00397CED" w:rsidRDefault="007A33A2" w:rsidP="007A33A2">
            <w:pPr>
              <w:pStyle w:val="NormSHZ"/>
              <w:widowControl w:val="0"/>
              <w:jc w:val="center"/>
              <w:rPr>
                <w:szCs w:val="22"/>
              </w:rPr>
            </w:pPr>
            <w:ins w:id="2345" w:author="Jiří Vojtěšek" w:date="2023-01-25T10:43:00Z">
              <w:r>
                <w:rPr>
                  <w:szCs w:val="22"/>
                </w:rPr>
                <w:t>spoluřešitel</w:t>
              </w:r>
            </w:ins>
            <w:del w:id="2346" w:author="Jiří Vojtěšek" w:date="2023-01-25T10:43:00Z">
              <w:r w:rsidR="007C733A" w:rsidDel="007A33A2">
                <w:rPr>
                  <w:szCs w:val="22"/>
                </w:rPr>
                <w:delText>doc. Ing. Jiří Vojtěšek, Ph.D.</w:delText>
              </w:r>
            </w:del>
          </w:p>
        </w:tc>
        <w:tc>
          <w:tcPr>
            <w:tcW w:w="4108" w:type="dxa"/>
            <w:tcBorders>
              <w:top w:val="single" w:sz="4" w:space="0" w:color="000000"/>
              <w:left w:val="single" w:sz="4" w:space="0" w:color="000000"/>
              <w:bottom w:val="single" w:sz="4" w:space="0" w:color="000000"/>
              <w:right w:val="single" w:sz="4" w:space="0" w:color="000000"/>
            </w:tcBorders>
            <w:vAlign w:val="center"/>
          </w:tcPr>
          <w:p w14:paraId="3FCE5860" w14:textId="32BDC211" w:rsidR="00397CED" w:rsidRDefault="007A33A2">
            <w:pPr>
              <w:pStyle w:val="NormSHZ"/>
              <w:widowControl w:val="0"/>
              <w:jc w:val="center"/>
              <w:rPr>
                <w:szCs w:val="22"/>
              </w:rPr>
            </w:pPr>
            <w:ins w:id="2347" w:author="Jiří Vojtěšek" w:date="2023-01-25T10:44:00Z">
              <w:r w:rsidRPr="007A33A2">
                <w:rPr>
                  <w:szCs w:val="22"/>
                </w:rPr>
                <w:t xml:space="preserve">EG16_084/0008839 </w:t>
              </w:r>
              <w:r>
                <w:rPr>
                  <w:szCs w:val="22"/>
                </w:rPr>
                <w:t xml:space="preserve"> - </w:t>
              </w:r>
            </w:ins>
            <w:r w:rsidR="007C733A">
              <w:rPr>
                <w:szCs w:val="22"/>
              </w:rPr>
              <w:t>Aplikace výsledků výzkumu se zaměřením na zavedení nových technologií a postupů do výroby velkých obrobků</w:t>
            </w:r>
          </w:p>
        </w:tc>
        <w:tc>
          <w:tcPr>
            <w:tcW w:w="1350" w:type="dxa"/>
            <w:tcBorders>
              <w:top w:val="single" w:sz="4" w:space="0" w:color="000000"/>
              <w:left w:val="single" w:sz="4" w:space="0" w:color="000000"/>
              <w:bottom w:val="single" w:sz="4" w:space="0" w:color="000000"/>
              <w:right w:val="single" w:sz="4" w:space="0" w:color="000000"/>
            </w:tcBorders>
            <w:vAlign w:val="center"/>
          </w:tcPr>
          <w:p w14:paraId="6A213097" w14:textId="77777777" w:rsidR="00397CED" w:rsidRDefault="007C733A">
            <w:pPr>
              <w:widowControl w:val="0"/>
              <w:jc w:val="center"/>
            </w:pPr>
            <w:r>
              <w:t>MPO</w:t>
            </w:r>
          </w:p>
          <w:p w14:paraId="16520945" w14:textId="77777777" w:rsidR="00397CED" w:rsidRDefault="007C733A">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643A4B92" w14:textId="77777777" w:rsidR="00397CED" w:rsidRDefault="007C733A">
            <w:pPr>
              <w:pStyle w:val="NormSHZ"/>
              <w:widowControl w:val="0"/>
              <w:jc w:val="center"/>
              <w:rPr>
                <w:szCs w:val="22"/>
              </w:rPr>
            </w:pPr>
            <w:r>
              <w:rPr>
                <w:szCs w:val="22"/>
              </w:rPr>
              <w:t>2017-2019</w:t>
            </w:r>
          </w:p>
        </w:tc>
      </w:tr>
      <w:tr w:rsidR="00397CED" w14:paraId="0F85CBE3"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7F85A3E8" w14:textId="77777777" w:rsidR="00397CED" w:rsidRDefault="007C733A">
            <w:pPr>
              <w:pStyle w:val="NormSHZ"/>
              <w:widowControl w:val="0"/>
              <w:jc w:val="center"/>
              <w:rPr>
                <w:ins w:id="2348" w:author="Jiří Vojtěšek" w:date="2023-01-25T10:44:00Z"/>
                <w:szCs w:val="22"/>
              </w:rPr>
            </w:pPr>
            <w:r>
              <w:rPr>
                <w:szCs w:val="22"/>
              </w:rPr>
              <w:t>doc. Ing. Zuzana Komínková Oplatková, Ph.D.</w:t>
            </w:r>
          </w:p>
          <w:p w14:paraId="4F77B3CE" w14:textId="73F86ADE" w:rsidR="002A5171" w:rsidRDefault="002A5171">
            <w:pPr>
              <w:pStyle w:val="NormSHZ"/>
              <w:widowControl w:val="0"/>
              <w:jc w:val="center"/>
              <w:rPr>
                <w:szCs w:val="22"/>
              </w:rPr>
            </w:pPr>
            <w:ins w:id="2349" w:author="Jiří Vojtěšek" w:date="2023-01-25T10:44:00Z">
              <w:r>
                <w:rPr>
                  <w:szCs w:val="22"/>
                </w:rPr>
                <w:t>spoluřešitelka</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3E39C692" w14:textId="4228C2D7" w:rsidR="00397CED" w:rsidRDefault="002A5171">
            <w:pPr>
              <w:pStyle w:val="NormSHZ"/>
              <w:widowControl w:val="0"/>
              <w:jc w:val="center"/>
              <w:rPr>
                <w:szCs w:val="22"/>
              </w:rPr>
            </w:pPr>
            <w:ins w:id="2350" w:author="Jiří Vojtěšek" w:date="2023-01-25T10:44:00Z">
              <w:r>
                <w:t xml:space="preserve">EG20_321/0023870 - </w:t>
              </w:r>
            </w:ins>
            <w:r w:rsidR="007C733A">
              <w:rPr>
                <w:szCs w:val="22"/>
              </w:rPr>
              <w:t>Vývoj nového bezpilotního systému pro monitorování a řízení ekologického hospodářství (Airmobis R5D)</w:t>
            </w:r>
          </w:p>
        </w:tc>
        <w:tc>
          <w:tcPr>
            <w:tcW w:w="1350" w:type="dxa"/>
            <w:tcBorders>
              <w:top w:val="single" w:sz="4" w:space="0" w:color="000000"/>
              <w:left w:val="single" w:sz="4" w:space="0" w:color="000000"/>
              <w:bottom w:val="single" w:sz="4" w:space="0" w:color="000000"/>
              <w:right w:val="single" w:sz="4" w:space="0" w:color="000000"/>
            </w:tcBorders>
            <w:vAlign w:val="center"/>
          </w:tcPr>
          <w:p w14:paraId="4983959F" w14:textId="77777777" w:rsidR="00397CED" w:rsidRDefault="007C733A">
            <w:pPr>
              <w:widowControl w:val="0"/>
              <w:jc w:val="center"/>
            </w:pPr>
            <w:r>
              <w:t>MPO</w:t>
            </w:r>
          </w:p>
          <w:p w14:paraId="580FD2A5" w14:textId="77777777" w:rsidR="00397CED" w:rsidRDefault="007C733A">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7210F4A1" w14:textId="77777777" w:rsidR="00397CED" w:rsidRDefault="007C733A">
            <w:pPr>
              <w:pStyle w:val="NormSHZ"/>
              <w:widowControl w:val="0"/>
              <w:jc w:val="center"/>
              <w:rPr>
                <w:szCs w:val="22"/>
              </w:rPr>
            </w:pPr>
            <w:r>
              <w:rPr>
                <w:szCs w:val="22"/>
              </w:rPr>
              <w:t>2021-2023</w:t>
            </w:r>
          </w:p>
        </w:tc>
      </w:tr>
      <w:tr w:rsidR="00397CED" w14:paraId="0BD65F45"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2CE9E178" w14:textId="77777777" w:rsidR="00397CED" w:rsidRDefault="007C733A" w:rsidP="002A5171">
            <w:pPr>
              <w:pStyle w:val="NormSHZ"/>
              <w:widowControl w:val="0"/>
              <w:jc w:val="center"/>
              <w:rPr>
                <w:ins w:id="2351" w:author="Jiří Vojtěšek" w:date="2023-01-25T10:45:00Z"/>
                <w:szCs w:val="22"/>
              </w:rPr>
            </w:pPr>
            <w:r>
              <w:rPr>
                <w:szCs w:val="22"/>
              </w:rPr>
              <w:t xml:space="preserve">Ing. </w:t>
            </w:r>
            <w:del w:id="2352" w:author="Jiří Vojtěšek" w:date="2023-01-25T10:45:00Z">
              <w:r w:rsidDel="002A5171">
                <w:rPr>
                  <w:szCs w:val="22"/>
                </w:rPr>
                <w:delText>Petr Žáček</w:delText>
              </w:r>
            </w:del>
            <w:ins w:id="2353" w:author="Jiří Vojtěšek" w:date="2023-01-25T10:45:00Z">
              <w:r w:rsidR="002A5171">
                <w:rPr>
                  <w:szCs w:val="22"/>
                </w:rPr>
                <w:t>Radek Vala</w:t>
              </w:r>
            </w:ins>
            <w:r>
              <w:rPr>
                <w:szCs w:val="22"/>
              </w:rPr>
              <w:t>, Ph.D.</w:t>
            </w:r>
          </w:p>
          <w:p w14:paraId="1AEB7FA3" w14:textId="41B82AA7" w:rsidR="002A5171" w:rsidRDefault="002A5171" w:rsidP="002A5171">
            <w:pPr>
              <w:pStyle w:val="NormSHZ"/>
              <w:widowControl w:val="0"/>
              <w:jc w:val="center"/>
              <w:rPr>
                <w:szCs w:val="22"/>
              </w:rPr>
            </w:pPr>
            <w:ins w:id="2354" w:author="Jiří Vojtěšek" w:date="2023-01-25T10:45:00Z">
              <w:r>
                <w:rPr>
                  <w:szCs w:val="22"/>
                </w:rPr>
                <w:t>spoluřešitel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578C3E38" w14:textId="6597154D" w:rsidR="00397CED" w:rsidRDefault="002A5171">
            <w:pPr>
              <w:pStyle w:val="NormSHZ"/>
              <w:widowControl w:val="0"/>
              <w:jc w:val="center"/>
              <w:rPr>
                <w:szCs w:val="22"/>
              </w:rPr>
            </w:pPr>
            <w:ins w:id="2355" w:author="Jiří Vojtěšek" w:date="2023-01-25T10:45:00Z">
              <w:r>
                <w:t xml:space="preserve">EG21_374/0026739 - </w:t>
              </w:r>
            </w:ins>
            <w:r w:rsidR="007C733A">
              <w:rPr>
                <w:szCs w:val="22"/>
              </w:rPr>
              <w:t>NETDIRECT s. r. o. – Blockchain technologie v Business Inteligence (BI) aplikaci</w:t>
            </w:r>
          </w:p>
        </w:tc>
        <w:tc>
          <w:tcPr>
            <w:tcW w:w="1350" w:type="dxa"/>
            <w:tcBorders>
              <w:top w:val="single" w:sz="4" w:space="0" w:color="000000"/>
              <w:left w:val="single" w:sz="4" w:space="0" w:color="000000"/>
              <w:bottom w:val="single" w:sz="4" w:space="0" w:color="000000"/>
              <w:right w:val="single" w:sz="4" w:space="0" w:color="000000"/>
            </w:tcBorders>
            <w:vAlign w:val="center"/>
          </w:tcPr>
          <w:p w14:paraId="3A3BD86A" w14:textId="77777777" w:rsidR="00397CED" w:rsidRDefault="007C733A">
            <w:pPr>
              <w:widowControl w:val="0"/>
              <w:jc w:val="center"/>
            </w:pPr>
            <w:r>
              <w:t>MPO</w:t>
            </w:r>
          </w:p>
          <w:p w14:paraId="24EA2DD4" w14:textId="77777777" w:rsidR="00397CED" w:rsidRDefault="007C733A">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46ECF741" w14:textId="77777777" w:rsidR="00397CED" w:rsidRDefault="007C733A">
            <w:pPr>
              <w:pStyle w:val="NormSHZ"/>
              <w:widowControl w:val="0"/>
              <w:jc w:val="center"/>
              <w:rPr>
                <w:szCs w:val="22"/>
              </w:rPr>
            </w:pPr>
            <w:r>
              <w:rPr>
                <w:szCs w:val="22"/>
              </w:rPr>
              <w:t>2022-2023</w:t>
            </w:r>
          </w:p>
        </w:tc>
      </w:tr>
      <w:tr w:rsidR="00397CED" w14:paraId="73DFAFFC"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1B94688C" w14:textId="77777777" w:rsidR="00397CED" w:rsidRDefault="007C733A">
            <w:pPr>
              <w:pStyle w:val="NormSHZ"/>
              <w:widowControl w:val="0"/>
              <w:jc w:val="center"/>
              <w:rPr>
                <w:ins w:id="2356" w:author="Jiří Vojtěšek" w:date="2023-01-25T10:45:00Z"/>
                <w:szCs w:val="22"/>
              </w:rPr>
            </w:pPr>
            <w:del w:id="2357" w:author="Jiří Vojtěšek" w:date="2023-01-25T10:45:00Z">
              <w:r w:rsidDel="002A5171">
                <w:rPr>
                  <w:szCs w:val="22"/>
                </w:rPr>
                <w:delText>Ing. Petr Žáček, Ph.D.</w:delText>
              </w:r>
            </w:del>
            <w:ins w:id="2358" w:author="Jiří Vojtěšek" w:date="2023-01-25T10:45:00Z">
              <w:r w:rsidR="002A5171">
                <w:rPr>
                  <w:szCs w:val="22"/>
                </w:rPr>
                <w:t>doc. Mgr. Milan Adámek, Ph.D.</w:t>
              </w:r>
            </w:ins>
          </w:p>
          <w:p w14:paraId="3A1187B3" w14:textId="04512D55" w:rsidR="002A5171" w:rsidRDefault="002A5171">
            <w:pPr>
              <w:pStyle w:val="NormSHZ"/>
              <w:widowControl w:val="0"/>
              <w:jc w:val="center"/>
              <w:rPr>
                <w:szCs w:val="22"/>
              </w:rPr>
            </w:pPr>
            <w:ins w:id="2359" w:author="Jiří Vojtěšek" w:date="2023-01-25T10:45:00Z">
              <w:r>
                <w:rPr>
                  <w:szCs w:val="22"/>
                </w:rPr>
                <w:t>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4D8FA941" w14:textId="3F9DB012" w:rsidR="00397CED" w:rsidRDefault="002A5171">
            <w:pPr>
              <w:pStyle w:val="NormSHZ"/>
              <w:widowControl w:val="0"/>
              <w:jc w:val="center"/>
              <w:rPr>
                <w:szCs w:val="22"/>
              </w:rPr>
            </w:pPr>
            <w:ins w:id="2360" w:author="Jiří Vojtěšek" w:date="2023-01-25T10:45:00Z">
              <w:r>
                <w:t xml:space="preserve">VJ02010043 - </w:t>
              </w:r>
            </w:ins>
            <w:r w:rsidR="007C733A">
              <w:rPr>
                <w:szCs w:val="22"/>
              </w:rPr>
              <w:t>Rekonstrukce scénáře bezpečnostního incidentu v prostředí virtuální reality</w:t>
            </w:r>
          </w:p>
        </w:tc>
        <w:tc>
          <w:tcPr>
            <w:tcW w:w="1350" w:type="dxa"/>
            <w:tcBorders>
              <w:top w:val="single" w:sz="4" w:space="0" w:color="000000"/>
              <w:left w:val="single" w:sz="4" w:space="0" w:color="000000"/>
              <w:bottom w:val="single" w:sz="4" w:space="0" w:color="000000"/>
              <w:right w:val="single" w:sz="4" w:space="0" w:color="000000"/>
            </w:tcBorders>
            <w:vAlign w:val="center"/>
          </w:tcPr>
          <w:p w14:paraId="1B5D0A8B" w14:textId="77777777" w:rsidR="00397CED" w:rsidRDefault="007C733A">
            <w:pPr>
              <w:widowControl w:val="0"/>
              <w:jc w:val="center"/>
            </w:pPr>
            <w:r>
              <w:t>MV</w:t>
            </w:r>
          </w:p>
          <w:p w14:paraId="5B6A277F" w14:textId="77777777" w:rsidR="00397CED" w:rsidRDefault="007C733A">
            <w:pPr>
              <w:pStyle w:val="NormSHZ"/>
              <w:widowControl w:val="0"/>
              <w:jc w:val="center"/>
              <w:rPr>
                <w:szCs w:val="22"/>
              </w:rPr>
            </w:pPr>
            <w:r>
              <w:rPr>
                <w:szCs w:val="22"/>
              </w:rP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127A2B66" w14:textId="77777777" w:rsidR="00397CED" w:rsidRDefault="007C733A">
            <w:pPr>
              <w:pStyle w:val="NormSHZ"/>
              <w:widowControl w:val="0"/>
              <w:jc w:val="center"/>
              <w:rPr>
                <w:szCs w:val="22"/>
              </w:rPr>
            </w:pPr>
            <w:r>
              <w:rPr>
                <w:szCs w:val="22"/>
              </w:rPr>
              <w:t>2022-2025</w:t>
            </w:r>
          </w:p>
        </w:tc>
      </w:tr>
      <w:tr w:rsidR="00397CED" w14:paraId="20717A11"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6F0F7496" w14:textId="77777777" w:rsidR="002A5171" w:rsidRDefault="002A5171" w:rsidP="002A5171">
            <w:pPr>
              <w:pStyle w:val="NormSHZ"/>
              <w:widowControl w:val="0"/>
              <w:jc w:val="center"/>
              <w:rPr>
                <w:ins w:id="2361" w:author="Jiří Vojtěšek" w:date="2023-01-25T10:46:00Z"/>
                <w:szCs w:val="22"/>
              </w:rPr>
            </w:pPr>
            <w:ins w:id="2362" w:author="Jiří Vojtěšek" w:date="2023-01-25T10:46:00Z">
              <w:r>
                <w:rPr>
                  <w:szCs w:val="22"/>
                </w:rPr>
                <w:t>prof. Ing. Vladimír Vašek, CSc.</w:t>
              </w:r>
            </w:ins>
          </w:p>
          <w:p w14:paraId="676F3EC5" w14:textId="6D67E851" w:rsidR="00397CED" w:rsidRDefault="007C733A">
            <w:pPr>
              <w:pStyle w:val="NormSHZ"/>
              <w:widowControl w:val="0"/>
              <w:jc w:val="center"/>
              <w:rPr>
                <w:szCs w:val="22"/>
              </w:rPr>
            </w:pPr>
            <w:del w:id="2363" w:author="Jiří Vojtěšek" w:date="2023-01-25T10:46:00Z">
              <w:r w:rsidDel="002A5171">
                <w:rPr>
                  <w:szCs w:val="22"/>
                </w:rPr>
                <w:delText>doc. Ing. Bronislav Chramcov, Ph.D.</w:delText>
              </w:r>
            </w:del>
            <w:ins w:id="2364" w:author="Jiří Vojtěšek" w:date="2023-01-25T10:46:00Z">
              <w:r w:rsidR="002A5171">
                <w:rPr>
                  <w:szCs w:val="22"/>
                </w:rPr>
                <w:t>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31C7FEE2" w14:textId="66B5749E" w:rsidR="00397CED" w:rsidRDefault="002A5171">
            <w:pPr>
              <w:pStyle w:val="NormSHZ"/>
              <w:widowControl w:val="0"/>
              <w:jc w:val="center"/>
              <w:rPr>
                <w:szCs w:val="22"/>
              </w:rPr>
            </w:pPr>
            <w:ins w:id="2365" w:author="Jiří Vojtěšek" w:date="2023-01-25T10:46:00Z">
              <w:r>
                <w:t xml:space="preserve">EF16_028/0006243 - </w:t>
              </w:r>
            </w:ins>
            <w:r w:rsidR="007C733A">
              <w:rPr>
                <w:szCs w:val="22"/>
              </w:rPr>
              <w:t>Rozvoj kapacit pro výzkum a vývoj UTB ve Zlíně</w:t>
            </w:r>
          </w:p>
        </w:tc>
        <w:tc>
          <w:tcPr>
            <w:tcW w:w="1350" w:type="dxa"/>
            <w:tcBorders>
              <w:top w:val="single" w:sz="4" w:space="0" w:color="000000"/>
              <w:left w:val="single" w:sz="4" w:space="0" w:color="000000"/>
              <w:bottom w:val="single" w:sz="4" w:space="0" w:color="000000"/>
              <w:right w:val="single" w:sz="4" w:space="0" w:color="000000"/>
            </w:tcBorders>
            <w:vAlign w:val="center"/>
          </w:tcPr>
          <w:p w14:paraId="6089EC7B" w14:textId="77777777" w:rsidR="00397CED" w:rsidRDefault="007C733A">
            <w:pPr>
              <w:widowControl w:val="0"/>
              <w:jc w:val="center"/>
            </w:pPr>
            <w:r>
              <w:t>MŠMT</w:t>
            </w:r>
          </w:p>
          <w:p w14:paraId="2642165C" w14:textId="77777777" w:rsidR="00397CED" w:rsidRDefault="007C733A">
            <w:pPr>
              <w:pStyle w:val="NormSHZ"/>
              <w:widowControl w:val="0"/>
              <w:jc w:val="center"/>
              <w:rPr>
                <w:szCs w:val="22"/>
              </w:rPr>
            </w:pPr>
            <w:r>
              <w:rPr>
                <w:szCs w:val="22"/>
              </w:rP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50607B92" w14:textId="77777777" w:rsidR="00397CED" w:rsidRDefault="007C733A">
            <w:pPr>
              <w:pStyle w:val="NormSHZ"/>
              <w:widowControl w:val="0"/>
              <w:jc w:val="center"/>
              <w:rPr>
                <w:szCs w:val="22"/>
              </w:rPr>
            </w:pPr>
            <w:r>
              <w:rPr>
                <w:szCs w:val="22"/>
              </w:rPr>
              <w:t>2018-2022</w:t>
            </w:r>
          </w:p>
        </w:tc>
      </w:tr>
      <w:tr w:rsidR="00397CED" w14:paraId="24545095"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014A06F5" w14:textId="77777777" w:rsidR="00397CED" w:rsidRDefault="007C733A" w:rsidP="002929BA">
            <w:pPr>
              <w:pStyle w:val="NormSHZ"/>
              <w:widowControl w:val="0"/>
              <w:jc w:val="center"/>
              <w:rPr>
                <w:ins w:id="2366" w:author="Jiří Vojtěšek" w:date="2023-01-25T10:47:00Z"/>
                <w:szCs w:val="22"/>
              </w:rPr>
            </w:pPr>
            <w:r>
              <w:rPr>
                <w:szCs w:val="22"/>
              </w:rPr>
              <w:t xml:space="preserve">doc. </w:t>
            </w:r>
            <w:del w:id="2367" w:author="Jiří Vojtěšek" w:date="2023-01-25T10:47:00Z">
              <w:r w:rsidDel="002929BA">
                <w:rPr>
                  <w:szCs w:val="22"/>
                </w:rPr>
                <w:delText>Ing. Bronislav Chramcov</w:delText>
              </w:r>
            </w:del>
            <w:ins w:id="2368" w:author="Jiří Vojtěšek" w:date="2023-01-25T10:47:00Z">
              <w:r w:rsidR="002929BA">
                <w:rPr>
                  <w:szCs w:val="22"/>
                </w:rPr>
                <w:t>Mgr. Milan Adámek</w:t>
              </w:r>
            </w:ins>
            <w:r>
              <w:rPr>
                <w:szCs w:val="22"/>
              </w:rPr>
              <w:t>, Ph.D.</w:t>
            </w:r>
          </w:p>
          <w:p w14:paraId="3C64927A" w14:textId="404A8377" w:rsidR="002929BA" w:rsidRDefault="002929BA" w:rsidP="002929BA">
            <w:pPr>
              <w:pStyle w:val="NormSHZ"/>
              <w:widowControl w:val="0"/>
              <w:jc w:val="center"/>
              <w:rPr>
                <w:szCs w:val="22"/>
              </w:rPr>
            </w:pPr>
            <w:ins w:id="2369" w:author="Jiří Vojtěšek" w:date="2023-01-25T10:47:00Z">
              <w:r>
                <w:rPr>
                  <w:szCs w:val="22"/>
                </w:rPr>
                <w:t>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795423EA" w14:textId="77777777" w:rsidR="00397CED" w:rsidRDefault="007C733A">
            <w:pPr>
              <w:pStyle w:val="NormSHZ"/>
              <w:widowControl w:val="0"/>
              <w:jc w:val="center"/>
              <w:rPr>
                <w:szCs w:val="22"/>
              </w:rPr>
            </w:pPr>
            <w:r>
              <w:rPr>
                <w:szCs w:val="22"/>
              </w:rPr>
              <w:t>Rozvoj výzkumně zaměřených studijních programů na FAI</w:t>
            </w:r>
          </w:p>
        </w:tc>
        <w:tc>
          <w:tcPr>
            <w:tcW w:w="1350" w:type="dxa"/>
            <w:tcBorders>
              <w:top w:val="single" w:sz="4" w:space="0" w:color="000000"/>
              <w:left w:val="single" w:sz="4" w:space="0" w:color="000000"/>
              <w:bottom w:val="single" w:sz="4" w:space="0" w:color="000000"/>
              <w:right w:val="single" w:sz="4" w:space="0" w:color="000000"/>
            </w:tcBorders>
            <w:vAlign w:val="center"/>
          </w:tcPr>
          <w:p w14:paraId="2BF2C0CB" w14:textId="77777777" w:rsidR="00397CED" w:rsidRDefault="007C733A">
            <w:pPr>
              <w:widowControl w:val="0"/>
              <w:jc w:val="center"/>
            </w:pPr>
            <w:r>
              <w:t>MŠMT</w:t>
            </w:r>
          </w:p>
          <w:p w14:paraId="1ADAFE18" w14:textId="77777777" w:rsidR="00397CED" w:rsidRDefault="007C733A">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5E52AA18" w14:textId="77777777" w:rsidR="00397CED" w:rsidRDefault="007C733A">
            <w:pPr>
              <w:pStyle w:val="NormSHZ"/>
              <w:widowControl w:val="0"/>
              <w:jc w:val="center"/>
              <w:rPr>
                <w:szCs w:val="22"/>
              </w:rPr>
            </w:pPr>
            <w:r>
              <w:rPr>
                <w:szCs w:val="22"/>
              </w:rPr>
              <w:t>2017-2022</w:t>
            </w:r>
          </w:p>
        </w:tc>
      </w:tr>
      <w:tr w:rsidR="00397CED" w14:paraId="355C13FA" w14:textId="77777777">
        <w:tc>
          <w:tcPr>
            <w:tcW w:w="2336" w:type="dxa"/>
            <w:tcBorders>
              <w:top w:val="single" w:sz="4" w:space="0" w:color="000000"/>
              <w:left w:val="single" w:sz="4" w:space="0" w:color="000000"/>
              <w:bottom w:val="single" w:sz="4" w:space="0" w:color="000000"/>
              <w:right w:val="single" w:sz="4" w:space="0" w:color="000000"/>
            </w:tcBorders>
            <w:vAlign w:val="center"/>
          </w:tcPr>
          <w:p w14:paraId="336A513A" w14:textId="77777777" w:rsidR="00397CED" w:rsidRDefault="007C733A">
            <w:pPr>
              <w:pStyle w:val="NormSHZ"/>
              <w:widowControl w:val="0"/>
              <w:jc w:val="center"/>
              <w:rPr>
                <w:ins w:id="2370" w:author="Jiří Vojtěšek" w:date="2023-01-25T10:49:00Z"/>
                <w:szCs w:val="22"/>
              </w:rPr>
            </w:pPr>
            <w:r>
              <w:rPr>
                <w:szCs w:val="22"/>
              </w:rPr>
              <w:t>doc. Ing. Jiří Vojtěšek, Ph.D.</w:t>
            </w:r>
          </w:p>
          <w:p w14:paraId="51A43341" w14:textId="3AD3C557" w:rsidR="002929BA" w:rsidRDefault="002929BA">
            <w:pPr>
              <w:pStyle w:val="NormSHZ"/>
              <w:widowControl w:val="0"/>
              <w:jc w:val="center"/>
              <w:rPr>
                <w:szCs w:val="22"/>
              </w:rPr>
            </w:pPr>
            <w:ins w:id="2371" w:author="Jiří Vojtěšek" w:date="2023-01-25T10:49:00Z">
              <w:r>
                <w:rPr>
                  <w:szCs w:val="22"/>
                </w:rPr>
                <w:t>spoluřešitel</w:t>
              </w:r>
            </w:ins>
          </w:p>
        </w:tc>
        <w:tc>
          <w:tcPr>
            <w:tcW w:w="4108" w:type="dxa"/>
            <w:tcBorders>
              <w:top w:val="single" w:sz="4" w:space="0" w:color="000000"/>
              <w:left w:val="single" w:sz="4" w:space="0" w:color="000000"/>
              <w:bottom w:val="single" w:sz="4" w:space="0" w:color="000000"/>
              <w:right w:val="single" w:sz="4" w:space="0" w:color="000000"/>
            </w:tcBorders>
            <w:vAlign w:val="center"/>
          </w:tcPr>
          <w:p w14:paraId="234F1743" w14:textId="77777777" w:rsidR="00397CED" w:rsidRDefault="007C733A">
            <w:pPr>
              <w:pStyle w:val="NormSHZ"/>
              <w:widowControl w:val="0"/>
              <w:jc w:val="center"/>
              <w:rPr>
                <w:szCs w:val="22"/>
              </w:rPr>
            </w:pPr>
            <w:r>
              <w:rPr>
                <w:szCs w:val="22"/>
              </w:rPr>
              <w:t>Adaptabilní, Digitální, Agilní, Progresivní, Transformace UTB ve Zlíně</w:t>
            </w:r>
          </w:p>
        </w:tc>
        <w:tc>
          <w:tcPr>
            <w:tcW w:w="1350" w:type="dxa"/>
            <w:tcBorders>
              <w:top w:val="single" w:sz="4" w:space="0" w:color="000000"/>
              <w:left w:val="single" w:sz="4" w:space="0" w:color="000000"/>
              <w:bottom w:val="single" w:sz="4" w:space="0" w:color="000000"/>
              <w:right w:val="single" w:sz="4" w:space="0" w:color="000000"/>
            </w:tcBorders>
            <w:vAlign w:val="center"/>
          </w:tcPr>
          <w:p w14:paraId="2C3C263B" w14:textId="77777777" w:rsidR="00397CED" w:rsidRDefault="007C733A">
            <w:pPr>
              <w:widowControl w:val="0"/>
              <w:jc w:val="center"/>
            </w:pPr>
            <w:r>
              <w:t>MŠMT</w:t>
            </w:r>
          </w:p>
          <w:p w14:paraId="1A936473" w14:textId="77777777" w:rsidR="00397CED" w:rsidRDefault="007C733A">
            <w:pPr>
              <w:widowControl w:val="0"/>
              <w:jc w:val="center"/>
            </w:pPr>
            <w:r>
              <w:t>C</w:t>
            </w:r>
          </w:p>
        </w:tc>
        <w:tc>
          <w:tcPr>
            <w:tcW w:w="1136" w:type="dxa"/>
            <w:tcBorders>
              <w:top w:val="single" w:sz="4" w:space="0" w:color="000000"/>
              <w:left w:val="single" w:sz="4" w:space="0" w:color="000000"/>
              <w:bottom w:val="single" w:sz="4" w:space="0" w:color="000000"/>
              <w:right w:val="single" w:sz="4" w:space="0" w:color="000000"/>
            </w:tcBorders>
            <w:vAlign w:val="center"/>
          </w:tcPr>
          <w:p w14:paraId="23816067" w14:textId="77777777" w:rsidR="00397CED" w:rsidRDefault="007C733A">
            <w:pPr>
              <w:pStyle w:val="NormSHZ"/>
              <w:widowControl w:val="0"/>
              <w:jc w:val="center"/>
              <w:rPr>
                <w:szCs w:val="22"/>
              </w:rPr>
            </w:pPr>
            <w:r>
              <w:rPr>
                <w:szCs w:val="22"/>
              </w:rPr>
              <w:t>2022-2024</w:t>
            </w:r>
          </w:p>
        </w:tc>
      </w:tr>
    </w:tbl>
    <w:p w14:paraId="28773F61" w14:textId="77777777" w:rsidR="00397CED" w:rsidRDefault="00397CED">
      <w:pPr>
        <w:pStyle w:val="NormSHZ"/>
      </w:pPr>
    </w:p>
    <w:p w14:paraId="01C732C0" w14:textId="77777777" w:rsidR="00397CED" w:rsidRDefault="007C733A">
      <w:pPr>
        <w:pStyle w:val="NormSHZ"/>
      </w:pPr>
      <w:r>
        <w:t xml:space="preserve">Součástí FAI je i Regionální výzkumné centrum CEBIA-Tech, které bylo vybudováno v rámci evropského Operačního programu VaVpI. Toto Centrum disponuje novými laboratořemi vybavenými moderními stroji, přístroji a zařízeními a jeho aktivity jsou mimo jiné orientovány i do oblastí přímo související se zaměřeními studijního programu. Toto výzkumné centrum významně podporuje tvůrčí činnost fakulty. </w:t>
      </w:r>
    </w:p>
    <w:p w14:paraId="51F2A04E" w14:textId="77777777" w:rsidR="00397CED" w:rsidRDefault="007C733A">
      <w:pPr>
        <w:pStyle w:val="NormSHZ"/>
      </w:pPr>
      <w:r>
        <w:lastRenderedPageBreak/>
        <w:t>Zapojení akademických pracovníků FAI do tvůrčích činností je zřejmé z Centrální evidence projektů</w:t>
      </w:r>
      <w:r>
        <w:rPr>
          <w:rStyle w:val="Znakapoznpodarou"/>
        </w:rPr>
        <w:footnoteReference w:id="29"/>
      </w:r>
      <w:r>
        <w:t xml:space="preserve"> a průběžně z Výročních zpráv fakulty</w:t>
      </w:r>
      <w:r>
        <w:rPr>
          <w:rStyle w:val="Znakapoznpodarou"/>
        </w:rPr>
        <w:footnoteReference w:id="30"/>
      </w:r>
      <w:r>
        <w:t xml:space="preserve"> a Výročních zpráv UTB</w:t>
      </w:r>
      <w:r>
        <w:rPr>
          <w:rStyle w:val="Znakapoznpodarou"/>
        </w:rPr>
        <w:footnoteReference w:id="31"/>
      </w:r>
      <w:r>
        <w:t xml:space="preserve">. Při řešení projektů, zejména rezortních jsou v omezené míře zapojování do tvůrčí činnosti studenti zpravidla prezenční formy studia. </w:t>
      </w:r>
    </w:p>
    <w:p w14:paraId="63FC9EC9" w14:textId="77777777" w:rsidR="00397CED" w:rsidRDefault="007C733A">
      <w:pPr>
        <w:pStyle w:val="Nadpis3"/>
        <w:tabs>
          <w:tab w:val="clear" w:pos="0"/>
        </w:tabs>
        <w:spacing w:before="120" w:after="120"/>
        <w:ind w:left="993" w:firstLine="0"/>
        <w:jc w:val="both"/>
      </w:pPr>
      <w:r>
        <w:tab/>
      </w:r>
      <w:r>
        <w:tab/>
      </w:r>
      <w:r>
        <w:tab/>
      </w:r>
      <w:r>
        <w:tab/>
      </w:r>
      <w:r>
        <w:tab/>
      </w:r>
      <w:r>
        <w:tab/>
      </w:r>
    </w:p>
    <w:p w14:paraId="6D647CAD" w14:textId="77777777" w:rsidR="00397CED" w:rsidRDefault="007C733A">
      <w:pPr>
        <w:pStyle w:val="Nadpis3"/>
        <w:tabs>
          <w:tab w:val="clear" w:pos="0"/>
        </w:tabs>
        <w:ind w:left="720" w:firstLine="0"/>
        <w:jc w:val="both"/>
      </w:pPr>
      <w:bookmarkStart w:id="2375" w:name="_Toc121083452"/>
      <w:r>
        <w:t>Standard 2.3 Mezinárodní rozměr studijního programu</w:t>
      </w:r>
      <w:bookmarkEnd w:id="2375"/>
    </w:p>
    <w:p w14:paraId="430FFC1F" w14:textId="77777777" w:rsidR="00397CED" w:rsidRDefault="007C733A">
      <w:pPr>
        <w:pStyle w:val="NormSHZ"/>
      </w:pPr>
      <w:r>
        <w:t>Internacionalizace studijních programů je jedním z prioritních cílů FAI UTB ve Zlíně. Je v souladu se strategií určenou Strategickým záměrem UTB na období 21+</w:t>
      </w:r>
      <w:r>
        <w:rPr>
          <w:rStyle w:val="Znakapoznpodarou"/>
        </w:rPr>
        <w:footnoteReference w:id="32"/>
      </w:r>
      <w:r>
        <w:t xml:space="preserve">. Hlavním cílem internacionalizace studijních programů je trvalé navyšování počtu studentů bakalářských a magisterských studijních programů, kteří absolvují během svého studia zahraniční studijní nebo odbornou praktickou stáž. </w:t>
      </w:r>
    </w:p>
    <w:p w14:paraId="57481417" w14:textId="77777777" w:rsidR="00397CED" w:rsidRDefault="007C733A">
      <w:pPr>
        <w:pStyle w:val="NormSHZ"/>
      </w:pPr>
      <w:r>
        <w:t>Studenti mají možnost vyjíždět na zahraniční univerzity zejména v rámci programu Erasmus+. FAI má uzavřeno 75 bilaterálních smluv se zahraničními univerzitami z téměř všech programových zemí programu Erasmus+. Všechna zahraniční partnerská pracoviště mají obdobné odborné zaměření jako FAI.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0337A69A" w14:textId="77777777" w:rsidR="00397CED" w:rsidRDefault="007C733A">
      <w:pPr>
        <w:pStyle w:val="NormSHZ"/>
      </w:pPr>
      <w:r>
        <w:t>Výjezdy studentů na výukové pobyty i pracovní stáže podléhají výběrovému řízení. Kritérii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příslušného studijního oboru na FAI.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w:t>
      </w:r>
      <w:r>
        <w:rPr>
          <w:rStyle w:val="Znakapoznpodarou"/>
        </w:rPr>
        <w:footnoteReference w:id="33"/>
      </w:r>
      <w:r>
        <w:t xml:space="preserve">. </w:t>
      </w:r>
    </w:p>
    <w:p w14:paraId="08FF192C" w14:textId="77777777" w:rsidR="00397CED" w:rsidRDefault="007C733A">
      <w:pPr>
        <w:pStyle w:val="NormSHZ"/>
      </w:pPr>
      <w:r>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3D755B71" w14:textId="77777777" w:rsidR="00397CED" w:rsidRDefault="007C733A">
      <w:pPr>
        <w:pStyle w:val="NormSHZ"/>
      </w:pPr>
      <w:r>
        <w:t xml:space="preserve">Podporu má rovněž mezinárodní výměna akademických pracovníků. Výukové pobyty přijíždějících akademických pracovníků jsou předem naplánovány v součinnosti s vyučujícími </w:t>
      </w:r>
      <w:proofErr w:type="gramStart"/>
      <w:r>
        <w:t>předmětů</w:t>
      </w:r>
      <w:proofErr w:type="gramEnd"/>
      <w:r>
        <w:t xml:space="preserve">,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w:t>
      </w:r>
      <w:r>
        <w:lastRenderedPageBreak/>
        <w:t>akademických pracovníků a přibližně stejný počet zahraničních akademických pracovníků přijíždí na FAI. Přesná čísla o počtech mobilit akademických pracovníků jsou zveřejňována ve výročních zprávách FAI.</w:t>
      </w:r>
    </w:p>
    <w:p w14:paraId="5A41E032" w14:textId="77777777" w:rsidR="00397CED" w:rsidRDefault="007C733A">
      <w:pPr>
        <w:pStyle w:val="NormSHZ"/>
      </w:pPr>
      <w:r>
        <w:t>UTB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2C42CD22" w14:textId="77777777" w:rsidR="00397CED" w:rsidRDefault="00397CED">
      <w:pPr>
        <w:pStyle w:val="NormSHZ"/>
      </w:pPr>
    </w:p>
    <w:p w14:paraId="19C46B91" w14:textId="77777777" w:rsidR="00397CED" w:rsidRDefault="007C733A">
      <w:pPr>
        <w:pStyle w:val="Nadpis2"/>
        <w:jc w:val="both"/>
      </w:pPr>
      <w:bookmarkStart w:id="2376" w:name="_Toc121083453"/>
      <w:r>
        <w:t>Profil absolventa a obsah studia</w:t>
      </w:r>
      <w:bookmarkEnd w:id="2376"/>
      <w:r>
        <w:t xml:space="preserve"> </w:t>
      </w:r>
    </w:p>
    <w:p w14:paraId="1F5F67D4" w14:textId="77777777" w:rsidR="00397CED" w:rsidRDefault="007C733A">
      <w:pPr>
        <w:pStyle w:val="NormSHZ"/>
        <w:rPr>
          <w:rFonts w:cs="Calibri Light"/>
          <w:szCs w:val="22"/>
        </w:rPr>
      </w:pPr>
      <w:r>
        <w:rPr>
          <w:rFonts w:cs="Calibri Light"/>
          <w:szCs w:val="22"/>
        </w:rPr>
        <w:t xml:space="preserve">Profil absolventa navazujícího magisterského studijního programu Učitelství informatiky pro základní a střední školy: </w:t>
      </w:r>
    </w:p>
    <w:p w14:paraId="2A1EF4CD" w14:textId="77777777" w:rsidR="00397CED" w:rsidRDefault="007C733A">
      <w:pPr>
        <w:pStyle w:val="NormSHZ"/>
      </w:pPr>
      <w:r>
        <w:rPr>
          <w:szCs w:val="22"/>
        </w:rPr>
        <w:t>Učitel informatiky bude připravován tak, aby dovedl kvalifikovaně vyučovat s využitím moderních odborných poznatků informatiku na základních a středních školách a současně aby dovedl působit na žáky také výchovně. Kromě toho by měl být připraven na své další vzdělávání (jehož základem bude sebevzdělávání, doplňované nabídkou organizovaných vzdělávacích aktivit jak v oblasti informatiky, tak také v oblasti její didaktiky a v psychologii a pedagogice).</w:t>
      </w:r>
    </w:p>
    <w:p w14:paraId="00A22C93" w14:textId="77777777" w:rsidR="00397CED" w:rsidRDefault="00397CED">
      <w:pPr>
        <w:pStyle w:val="NormSHZ"/>
        <w:rPr>
          <w:rFonts w:cs="Calibri Light"/>
          <w:szCs w:val="22"/>
        </w:rPr>
      </w:pPr>
    </w:p>
    <w:p w14:paraId="6894BD8B" w14:textId="77777777" w:rsidR="00397CED" w:rsidRDefault="007C733A">
      <w:pPr>
        <w:pStyle w:val="Nadpis3"/>
        <w:tabs>
          <w:tab w:val="clear" w:pos="0"/>
        </w:tabs>
        <w:ind w:left="720" w:firstLine="0"/>
        <w:jc w:val="both"/>
      </w:pPr>
      <w:bookmarkStart w:id="2377" w:name="_Toc121083454"/>
      <w:r>
        <w:t xml:space="preserve">Standard </w:t>
      </w:r>
      <w:bookmarkStart w:id="2378" w:name="cast2t4"/>
      <w:r>
        <w:t>2.4 Soulad získaných odborných znalostí, dovedností a způsobilostí s typem a profilem studijního programu</w:t>
      </w:r>
      <w:bookmarkEnd w:id="2377"/>
      <w:bookmarkEnd w:id="2378"/>
      <w:r>
        <w:t xml:space="preserve"> </w:t>
      </w:r>
    </w:p>
    <w:p w14:paraId="2D387BE7" w14:textId="77777777" w:rsidR="00397CED" w:rsidRDefault="007C733A">
      <w:pPr>
        <w:pStyle w:val="NormSHZ"/>
      </w:pPr>
      <w:r>
        <w:t xml:space="preserve">Magisterský studijní program </w:t>
      </w:r>
      <w:r>
        <w:rPr>
          <w:i/>
        </w:rPr>
        <w:t xml:space="preserve">Učitelství informatiky pro základní a střední školy </w:t>
      </w:r>
      <w:r>
        <w:t>je akademicky zaměřený studijní program, který klade za cíl připravit kvalifikované učitele pro výuku informatiky a příbuzných předmětů vyučovaných na základních a středních školách. Studenti si studiem uvedeného oboru prohlubují teoretické znalosti a dovednosti z oblasti informatiky, a především si osvojují klíčové dovednosti a vědomosti, nezbytné pro výuku informatiky na základních a středních školách. Suma kreditů všech předmětů, které se dají považovat jako odborné nebo nosné představuje hodnotu 109 kreditů z celkového počtu 120 kreditů, přičemž součet kreditů předmětů z oblasti informatiky a s tím spojených doplňkových předmětů jako je Diplomový seminář a Diplomová práce dává 56 kreditů, tedy cca 52 % z celkového počtu 109 kreditů. Druhou množinou jsou předměty spadající do oblasti učitelství, tato skpina zahrnuje předměty z pedagogiky, psychologie, oborové didaktiky, které spolu s odbornou pedagogickou praxí dávají 53 kreditů, tedy zbylých 48 % z celkového počtu 109 kreditů. Zbylé předměty jako je Odborná angličtina I a II, Školský management a Základy první pomoci lze považovat za předměty doplňkové, které se do tohoto výpočtu nezapočítávají.</w:t>
      </w:r>
    </w:p>
    <w:p w14:paraId="6AF61C44" w14:textId="425648D0" w:rsidR="00397CED" w:rsidRDefault="007C733A">
      <w:pPr>
        <w:pStyle w:val="NormSHZ"/>
      </w:pPr>
      <w:r>
        <w:t xml:space="preserve">Předkládaný studijní program včetně profilu absolventa je plně v souladu s Dlouhodobým záměrem UTB, který si vytyčil jako jeden z cílů implementaci Národního kvalifikačního rámce terciárního vzdělávání. Podrobněji je profil absolventa studijního programu specifikován v části </w:t>
      </w:r>
      <w:r>
        <w:rPr>
          <w:i/>
        </w:rPr>
        <w:t>B - I</w:t>
      </w:r>
      <w:r>
        <w:t xml:space="preserve"> žádosti o akreditaci. Následující tabulky </w:t>
      </w:r>
      <w:r>
        <w:fldChar w:fldCharType="begin"/>
      </w:r>
      <w:r>
        <w:instrText xml:space="preserve"> REF tab4 \h </w:instrText>
      </w:r>
      <w:r>
        <w:fldChar w:fldCharType="separate"/>
      </w:r>
      <w:r w:rsidR="008A5423">
        <w:rPr>
          <w:noProof/>
        </w:rPr>
        <w:t>4</w:t>
      </w:r>
      <w:r>
        <w:fldChar w:fldCharType="end"/>
      </w:r>
      <w:r>
        <w:t xml:space="preserve"> a </w:t>
      </w:r>
      <w:r>
        <w:fldChar w:fldCharType="begin"/>
      </w:r>
      <w:r>
        <w:instrText xml:space="preserve"> REF tab5 \h </w:instrText>
      </w:r>
      <w:r>
        <w:fldChar w:fldCharType="separate"/>
      </w:r>
      <w:r w:rsidR="008A5423">
        <w:rPr>
          <w:noProof/>
        </w:rPr>
        <w:t>5</w:t>
      </w:r>
      <w:r>
        <w:fldChar w:fldCharType="end"/>
      </w:r>
      <w:r>
        <w:t xml:space="preserve"> uvádí základní tematické okruhy pro obě oblasti vzdělání „Informatika“ a „Učitelství“, které jsou u předkládaného studijního programu </w:t>
      </w:r>
      <w:r>
        <w:rPr>
          <w:i/>
        </w:rPr>
        <w:t>Učitelství informatiky pro základní a střední školy</w:t>
      </w:r>
      <w:r>
        <w:t xml:space="preserve"> v plném nebo částečném souladu s Nařízením Vlády č. 275/2016 Sb., o oblastech vzdělávání ve vysokém školství.</w:t>
      </w:r>
    </w:p>
    <w:p w14:paraId="7EA74440" w14:textId="77777777" w:rsidR="00397CED" w:rsidRDefault="00397CED">
      <w:pPr>
        <w:pStyle w:val="NormSHZ"/>
      </w:pPr>
    </w:p>
    <w:p w14:paraId="71F24CA6" w14:textId="62A07BDB" w:rsidR="00397CED" w:rsidRDefault="007C733A">
      <w:pPr>
        <w:pStyle w:val="Titulek"/>
      </w:pPr>
      <w:r>
        <w:t xml:space="preserve">Tabulka </w:t>
      </w:r>
      <w:bookmarkStart w:id="2379" w:name="tab4"/>
      <w:r>
        <w:fldChar w:fldCharType="begin"/>
      </w:r>
      <w:r>
        <w:instrText xml:space="preserve"> SEQ Tabulka \* ARABIC </w:instrText>
      </w:r>
      <w:r>
        <w:fldChar w:fldCharType="separate"/>
      </w:r>
      <w:r w:rsidR="008A5423">
        <w:rPr>
          <w:noProof/>
        </w:rPr>
        <w:t>4</w:t>
      </w:r>
      <w:r>
        <w:fldChar w:fldCharType="end"/>
      </w:r>
      <w:bookmarkEnd w:id="2379"/>
      <w:r>
        <w:t>:</w:t>
      </w:r>
      <w:r>
        <w:rPr>
          <w:szCs w:val="20"/>
        </w:rPr>
        <w:t xml:space="preserve"> Soulad studijního programu Učitelství informatiky pro základní a střední školy se základními tematickými okruhy pro oblast vzdělávání „Informatika“ (hodnota 5 odpovídá 100% souladu s tematickým okruhem, hodnota 0 vyjadřuje 0% soulad s tematickým okruhem)</w:t>
      </w:r>
    </w:p>
    <w:tbl>
      <w:tblPr>
        <w:tblW w:w="8931" w:type="dxa"/>
        <w:tblInd w:w="171" w:type="dxa"/>
        <w:tblLayout w:type="fixed"/>
        <w:tblLook w:val="0000" w:firstRow="0" w:lastRow="0" w:firstColumn="0" w:lastColumn="0" w:noHBand="0" w:noVBand="0"/>
      </w:tblPr>
      <w:tblGrid>
        <w:gridCol w:w="6380"/>
        <w:gridCol w:w="426"/>
        <w:gridCol w:w="422"/>
        <w:gridCol w:w="425"/>
        <w:gridCol w:w="425"/>
        <w:gridCol w:w="426"/>
        <w:gridCol w:w="427"/>
      </w:tblGrid>
      <w:tr w:rsidR="00397CED" w14:paraId="62C32520" w14:textId="77777777">
        <w:trPr>
          <w:trHeight w:val="505"/>
        </w:trPr>
        <w:tc>
          <w:tcPr>
            <w:tcW w:w="638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777370D1" w14:textId="77777777" w:rsidR="00397CED" w:rsidRDefault="007C733A">
            <w:pPr>
              <w:pStyle w:val="NormSHZ"/>
              <w:widowControl w:val="0"/>
              <w:spacing w:before="40" w:after="40"/>
              <w:rPr>
                <w:b/>
                <w:lang w:eastAsia="en-US"/>
              </w:rPr>
            </w:pPr>
            <w:r>
              <w:rPr>
                <w:b/>
                <w:lang w:eastAsia="en-US"/>
              </w:rPr>
              <w:t>Základní tematické okruhy</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22BBED26" w14:textId="77777777" w:rsidR="00397CED" w:rsidRDefault="007C733A">
            <w:pPr>
              <w:pStyle w:val="NormSHZ"/>
              <w:widowControl w:val="0"/>
              <w:spacing w:before="40" w:after="40"/>
              <w:jc w:val="center"/>
              <w:rPr>
                <w:b/>
                <w:lang w:eastAsia="en-US"/>
              </w:rPr>
            </w:pPr>
            <w:r>
              <w:rPr>
                <w:b/>
                <w:lang w:eastAsia="en-US"/>
              </w:rPr>
              <w:t>5</w:t>
            </w:r>
          </w:p>
        </w:tc>
        <w:tc>
          <w:tcPr>
            <w:tcW w:w="422"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1E85A1F3" w14:textId="77777777" w:rsidR="00397CED" w:rsidRDefault="007C733A">
            <w:pPr>
              <w:pStyle w:val="NormSHZ"/>
              <w:widowControl w:val="0"/>
              <w:spacing w:before="40" w:after="40"/>
              <w:jc w:val="center"/>
              <w:rPr>
                <w:b/>
                <w:lang w:eastAsia="en-US"/>
              </w:rPr>
            </w:pPr>
            <w:r>
              <w:rPr>
                <w:b/>
                <w:lang w:eastAsia="en-US"/>
              </w:rPr>
              <w:t>4</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7A2A446" w14:textId="77777777" w:rsidR="00397CED" w:rsidRDefault="007C733A">
            <w:pPr>
              <w:pStyle w:val="NormSHZ"/>
              <w:widowControl w:val="0"/>
              <w:spacing w:before="40" w:after="40"/>
              <w:jc w:val="center"/>
              <w:rPr>
                <w:b/>
                <w:lang w:eastAsia="en-US"/>
              </w:rPr>
            </w:pPr>
            <w:r>
              <w:rPr>
                <w:b/>
                <w:lang w:eastAsia="en-US"/>
              </w:rPr>
              <w:t>3</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0584BF5D" w14:textId="77777777" w:rsidR="00397CED" w:rsidRDefault="007C733A">
            <w:pPr>
              <w:pStyle w:val="NormSHZ"/>
              <w:widowControl w:val="0"/>
              <w:spacing w:before="40" w:after="40"/>
              <w:jc w:val="center"/>
              <w:rPr>
                <w:b/>
                <w:lang w:eastAsia="en-US"/>
              </w:rPr>
            </w:pPr>
            <w:r>
              <w:rPr>
                <w:b/>
                <w:lang w:eastAsia="en-US"/>
              </w:rPr>
              <w:t>2</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0AE1386" w14:textId="77777777" w:rsidR="00397CED" w:rsidRDefault="007C733A">
            <w:pPr>
              <w:pStyle w:val="NormSHZ"/>
              <w:widowControl w:val="0"/>
              <w:spacing w:before="40" w:after="40"/>
              <w:jc w:val="center"/>
              <w:rPr>
                <w:b/>
                <w:lang w:eastAsia="en-US"/>
              </w:rPr>
            </w:pPr>
            <w:r>
              <w:rPr>
                <w:b/>
                <w:lang w:eastAsia="en-US"/>
              </w:rPr>
              <w:t>1</w:t>
            </w:r>
          </w:p>
        </w:tc>
        <w:tc>
          <w:tcPr>
            <w:tcW w:w="427"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12FD31F" w14:textId="77777777" w:rsidR="00397CED" w:rsidRDefault="007C733A">
            <w:pPr>
              <w:pStyle w:val="NormSHZ"/>
              <w:widowControl w:val="0"/>
              <w:spacing w:before="40" w:after="40"/>
              <w:jc w:val="center"/>
              <w:rPr>
                <w:b/>
                <w:lang w:eastAsia="en-US"/>
              </w:rPr>
            </w:pPr>
            <w:r>
              <w:rPr>
                <w:b/>
                <w:lang w:eastAsia="en-US"/>
              </w:rPr>
              <w:t>0</w:t>
            </w:r>
          </w:p>
        </w:tc>
      </w:tr>
      <w:tr w:rsidR="00397CED" w14:paraId="5B3DFF6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37426CC" w14:textId="77777777" w:rsidR="00397CED" w:rsidRDefault="007C733A">
            <w:pPr>
              <w:pStyle w:val="NormSHZ"/>
              <w:widowControl w:val="0"/>
              <w:spacing w:before="40" w:after="40"/>
              <w:rPr>
                <w:sz w:val="20"/>
                <w:szCs w:val="20"/>
                <w:lang w:eastAsia="en-US"/>
              </w:rPr>
            </w:pPr>
            <w:r>
              <w:rPr>
                <w:sz w:val="20"/>
                <w:szCs w:val="20"/>
                <w:lang w:eastAsia="en-US"/>
              </w:rPr>
              <w:t>Teorie informace,</w:t>
            </w:r>
          </w:p>
        </w:tc>
        <w:tc>
          <w:tcPr>
            <w:tcW w:w="426" w:type="dxa"/>
            <w:tcBorders>
              <w:top w:val="single" w:sz="4" w:space="0" w:color="000000"/>
              <w:left w:val="single" w:sz="4" w:space="0" w:color="000000"/>
              <w:bottom w:val="single" w:sz="4" w:space="0" w:color="000000"/>
              <w:right w:val="single" w:sz="4" w:space="0" w:color="000000"/>
            </w:tcBorders>
            <w:vAlign w:val="center"/>
          </w:tcPr>
          <w:p w14:paraId="4A0148B5"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2E4F377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0FF021"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6E7BED4A"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34B1EC7"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3E88B8B" w14:textId="77777777" w:rsidR="00397CED" w:rsidRDefault="00397CED">
            <w:pPr>
              <w:pStyle w:val="NormSHZ"/>
              <w:widowControl w:val="0"/>
              <w:spacing w:before="40" w:after="40"/>
              <w:jc w:val="center"/>
              <w:rPr>
                <w:rFonts w:ascii="Calibri" w:hAnsi="Calibri"/>
                <w:b/>
                <w:lang w:eastAsia="en-US"/>
              </w:rPr>
            </w:pPr>
          </w:p>
        </w:tc>
      </w:tr>
      <w:tr w:rsidR="00397CED" w14:paraId="1CD99585"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47BFD30" w14:textId="77777777" w:rsidR="00397CED" w:rsidRDefault="007C733A">
            <w:pPr>
              <w:pStyle w:val="NormSHZ"/>
              <w:widowControl w:val="0"/>
              <w:spacing w:before="40" w:after="40"/>
              <w:rPr>
                <w:sz w:val="20"/>
                <w:szCs w:val="20"/>
                <w:lang w:eastAsia="en-US"/>
              </w:rPr>
            </w:pPr>
            <w:r>
              <w:rPr>
                <w:sz w:val="20"/>
                <w:szCs w:val="20"/>
                <w:lang w:eastAsia="en-US"/>
              </w:rPr>
              <w:t>Diskrétní matematika, kombinatorika a teorie grafů,</w:t>
            </w:r>
          </w:p>
        </w:tc>
        <w:tc>
          <w:tcPr>
            <w:tcW w:w="426" w:type="dxa"/>
            <w:tcBorders>
              <w:top w:val="single" w:sz="4" w:space="0" w:color="000000"/>
              <w:left w:val="single" w:sz="4" w:space="0" w:color="000000"/>
              <w:bottom w:val="single" w:sz="4" w:space="0" w:color="000000"/>
              <w:right w:val="single" w:sz="4" w:space="0" w:color="000000"/>
            </w:tcBorders>
            <w:vAlign w:val="center"/>
          </w:tcPr>
          <w:p w14:paraId="53AD146B"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31F541FC"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8F136B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8CCDFF9"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B936F5"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7" w:type="dxa"/>
            <w:tcBorders>
              <w:top w:val="single" w:sz="4" w:space="0" w:color="000000"/>
              <w:left w:val="single" w:sz="4" w:space="0" w:color="000000"/>
              <w:bottom w:val="single" w:sz="4" w:space="0" w:color="000000"/>
              <w:right w:val="single" w:sz="4" w:space="0" w:color="000000"/>
            </w:tcBorders>
            <w:vAlign w:val="center"/>
          </w:tcPr>
          <w:p w14:paraId="3A7E5D99" w14:textId="77777777" w:rsidR="00397CED" w:rsidRDefault="00397CED">
            <w:pPr>
              <w:pStyle w:val="NormSHZ"/>
              <w:widowControl w:val="0"/>
              <w:spacing w:before="40" w:after="40"/>
              <w:jc w:val="center"/>
              <w:rPr>
                <w:rFonts w:ascii="Calibri" w:hAnsi="Calibri"/>
                <w:b/>
                <w:lang w:eastAsia="en-US"/>
              </w:rPr>
            </w:pPr>
          </w:p>
        </w:tc>
      </w:tr>
      <w:tr w:rsidR="00397CED" w14:paraId="66F2C299"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249C81C" w14:textId="77777777" w:rsidR="00397CED" w:rsidRDefault="007C733A">
            <w:pPr>
              <w:pStyle w:val="NormSHZ"/>
              <w:widowControl w:val="0"/>
              <w:spacing w:before="40" w:after="40"/>
              <w:rPr>
                <w:sz w:val="20"/>
                <w:szCs w:val="20"/>
                <w:lang w:eastAsia="en-US"/>
              </w:rPr>
            </w:pPr>
            <w:r>
              <w:rPr>
                <w:sz w:val="20"/>
                <w:szCs w:val="20"/>
                <w:lang w:eastAsia="en-US"/>
              </w:rPr>
              <w:lastRenderedPageBreak/>
              <w:t>Matematická logika</w:t>
            </w:r>
          </w:p>
        </w:tc>
        <w:tc>
          <w:tcPr>
            <w:tcW w:w="426" w:type="dxa"/>
            <w:tcBorders>
              <w:top w:val="single" w:sz="4" w:space="0" w:color="000000"/>
              <w:left w:val="single" w:sz="4" w:space="0" w:color="000000"/>
              <w:bottom w:val="single" w:sz="4" w:space="0" w:color="000000"/>
              <w:right w:val="single" w:sz="4" w:space="0" w:color="000000"/>
            </w:tcBorders>
            <w:vAlign w:val="center"/>
          </w:tcPr>
          <w:p w14:paraId="438ECE3C"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588ABB7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D47DFF6" w14:textId="77777777" w:rsidR="00397CED" w:rsidRDefault="007C733A">
            <w:pPr>
              <w:pStyle w:val="NormSHZ"/>
              <w:widowControl w:val="0"/>
              <w:spacing w:before="40" w:after="40"/>
              <w:jc w:val="center"/>
              <w:rPr>
                <w:b/>
                <w:lang w:eastAsia="en-US"/>
              </w:rPr>
            </w:pPr>
            <w:r>
              <w:rPr>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2967BEA1"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C08ED4D"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D844909" w14:textId="77777777" w:rsidR="00397CED" w:rsidRDefault="00397CED">
            <w:pPr>
              <w:pStyle w:val="NormSHZ"/>
              <w:widowControl w:val="0"/>
              <w:spacing w:before="40" w:after="40"/>
              <w:jc w:val="center"/>
              <w:rPr>
                <w:rFonts w:ascii="Calibri" w:hAnsi="Calibri"/>
                <w:b/>
                <w:lang w:eastAsia="en-US"/>
              </w:rPr>
            </w:pPr>
          </w:p>
        </w:tc>
      </w:tr>
      <w:tr w:rsidR="00397CED" w14:paraId="3091D9BB"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0A2049BE" w14:textId="77777777" w:rsidR="00397CED" w:rsidRDefault="007C733A">
            <w:pPr>
              <w:pStyle w:val="NormSHZ"/>
              <w:widowControl w:val="0"/>
              <w:spacing w:before="40" w:after="40"/>
              <w:rPr>
                <w:sz w:val="20"/>
                <w:szCs w:val="20"/>
                <w:lang w:eastAsia="en-US"/>
              </w:rPr>
            </w:pPr>
            <w:r>
              <w:rPr>
                <w:sz w:val="20"/>
                <w:szCs w:val="20"/>
                <w:lang w:eastAsia="en-US"/>
              </w:rPr>
              <w:t>Programování,</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B9AF8E"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590908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605A938"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2398DD4"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502D89B"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93C7CF0" w14:textId="77777777" w:rsidR="00397CED" w:rsidRDefault="00397CED">
            <w:pPr>
              <w:pStyle w:val="NormSHZ"/>
              <w:widowControl w:val="0"/>
              <w:spacing w:before="40" w:after="40"/>
              <w:jc w:val="center"/>
              <w:rPr>
                <w:rFonts w:ascii="Calibri" w:hAnsi="Calibri"/>
                <w:b/>
                <w:lang w:eastAsia="en-US"/>
              </w:rPr>
            </w:pPr>
          </w:p>
        </w:tc>
      </w:tr>
      <w:tr w:rsidR="00397CED" w14:paraId="0CBC45BB"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65AACE7" w14:textId="77777777" w:rsidR="00397CED" w:rsidRDefault="007C733A">
            <w:pPr>
              <w:pStyle w:val="NormSHZ"/>
              <w:widowControl w:val="0"/>
              <w:spacing w:before="40" w:after="40"/>
              <w:rPr>
                <w:sz w:val="20"/>
                <w:szCs w:val="20"/>
                <w:lang w:eastAsia="en-US"/>
              </w:rPr>
            </w:pPr>
            <w:r>
              <w:rPr>
                <w:sz w:val="20"/>
                <w:szCs w:val="20"/>
                <w:lang w:eastAsia="en-US"/>
              </w:rPr>
              <w:t>Algoritmizace, teorie algoritmů,</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A80F2E"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2D5B3BD1"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0128E2E"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2E5389B"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EB94722"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4EABF5E" w14:textId="77777777" w:rsidR="00397CED" w:rsidRDefault="00397CED">
            <w:pPr>
              <w:pStyle w:val="NormSHZ"/>
              <w:widowControl w:val="0"/>
              <w:spacing w:before="40" w:after="40"/>
              <w:jc w:val="center"/>
              <w:rPr>
                <w:rFonts w:ascii="Calibri" w:hAnsi="Calibri"/>
                <w:b/>
                <w:lang w:eastAsia="en-US"/>
              </w:rPr>
            </w:pPr>
          </w:p>
        </w:tc>
      </w:tr>
      <w:tr w:rsidR="00397CED" w14:paraId="01DB62B2"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2DCBBC79" w14:textId="77777777" w:rsidR="00397CED" w:rsidRDefault="007C733A">
            <w:pPr>
              <w:pStyle w:val="NormSHZ"/>
              <w:widowControl w:val="0"/>
              <w:spacing w:before="40" w:after="40"/>
              <w:rPr>
                <w:sz w:val="20"/>
                <w:szCs w:val="20"/>
                <w:lang w:eastAsia="en-US"/>
              </w:rPr>
            </w:pPr>
            <w:r>
              <w:rPr>
                <w:sz w:val="20"/>
                <w:szCs w:val="20"/>
                <w:lang w:eastAsia="en-US"/>
              </w:rPr>
              <w:t>Teorie složitosti a teorie vyčíslitelnosti,</w:t>
            </w:r>
          </w:p>
        </w:tc>
        <w:tc>
          <w:tcPr>
            <w:tcW w:w="426" w:type="dxa"/>
            <w:tcBorders>
              <w:top w:val="single" w:sz="4" w:space="0" w:color="000000"/>
              <w:left w:val="single" w:sz="4" w:space="0" w:color="000000"/>
              <w:bottom w:val="single" w:sz="4" w:space="0" w:color="000000"/>
              <w:right w:val="single" w:sz="4" w:space="0" w:color="000000"/>
            </w:tcBorders>
            <w:vAlign w:val="center"/>
          </w:tcPr>
          <w:p w14:paraId="7C0A47DE"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31740EA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62F203"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EB32A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7C03418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3F4CFFA" w14:textId="77777777" w:rsidR="00397CED" w:rsidRDefault="00397CED">
            <w:pPr>
              <w:pStyle w:val="NormSHZ"/>
              <w:widowControl w:val="0"/>
              <w:spacing w:before="40" w:after="40"/>
              <w:jc w:val="center"/>
              <w:rPr>
                <w:rFonts w:ascii="Calibri" w:hAnsi="Calibri"/>
                <w:b/>
                <w:lang w:eastAsia="en-US"/>
              </w:rPr>
            </w:pPr>
          </w:p>
        </w:tc>
      </w:tr>
      <w:tr w:rsidR="00397CED" w14:paraId="7FE76EF0"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865F4F8" w14:textId="77777777" w:rsidR="00397CED" w:rsidRDefault="007C733A">
            <w:pPr>
              <w:pStyle w:val="NormSHZ"/>
              <w:widowControl w:val="0"/>
              <w:spacing w:before="40" w:after="40"/>
              <w:rPr>
                <w:sz w:val="20"/>
                <w:szCs w:val="20"/>
                <w:lang w:eastAsia="en-US"/>
              </w:rPr>
            </w:pPr>
            <w:r>
              <w:rPr>
                <w:sz w:val="20"/>
                <w:szCs w:val="20"/>
                <w:lang w:eastAsia="en-US"/>
              </w:rPr>
              <w:t>Číslicové a vestavné systémy,</w:t>
            </w:r>
          </w:p>
        </w:tc>
        <w:tc>
          <w:tcPr>
            <w:tcW w:w="426" w:type="dxa"/>
            <w:tcBorders>
              <w:top w:val="single" w:sz="4" w:space="0" w:color="000000"/>
              <w:left w:val="single" w:sz="4" w:space="0" w:color="000000"/>
              <w:bottom w:val="single" w:sz="4" w:space="0" w:color="000000"/>
              <w:right w:val="single" w:sz="4" w:space="0" w:color="000000"/>
            </w:tcBorders>
            <w:vAlign w:val="center"/>
          </w:tcPr>
          <w:p w14:paraId="5A73B1AD"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237413B0"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24189C"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7ED0F20F"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0E31E0A"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4043163" w14:textId="77777777" w:rsidR="00397CED" w:rsidRDefault="00397CED">
            <w:pPr>
              <w:pStyle w:val="NormSHZ"/>
              <w:widowControl w:val="0"/>
              <w:spacing w:before="40" w:after="40"/>
              <w:jc w:val="center"/>
              <w:rPr>
                <w:rFonts w:ascii="Calibri" w:hAnsi="Calibri"/>
                <w:b/>
                <w:lang w:eastAsia="en-US"/>
              </w:rPr>
            </w:pPr>
          </w:p>
        </w:tc>
      </w:tr>
      <w:tr w:rsidR="00397CED" w14:paraId="2DE50471"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C97F46E" w14:textId="77777777" w:rsidR="00397CED" w:rsidRDefault="007C733A">
            <w:pPr>
              <w:pStyle w:val="NormSHZ"/>
              <w:widowControl w:val="0"/>
              <w:spacing w:before="40" w:after="40"/>
              <w:rPr>
                <w:sz w:val="20"/>
                <w:szCs w:val="20"/>
                <w:lang w:eastAsia="en-US"/>
              </w:rPr>
            </w:pPr>
            <w:r>
              <w:rPr>
                <w:sz w:val="20"/>
                <w:szCs w:val="20"/>
                <w:lang w:eastAsia="en-US"/>
              </w:rPr>
              <w:t>Počítačové systémy, sítě a komunikační technologie,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891AEC"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2DA860E"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455BB60"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802281F"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5C9E35C"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3D241FCE" w14:textId="77777777" w:rsidR="00397CED" w:rsidRDefault="00397CED">
            <w:pPr>
              <w:pStyle w:val="NormSHZ"/>
              <w:widowControl w:val="0"/>
              <w:spacing w:before="40" w:after="40"/>
              <w:jc w:val="center"/>
              <w:rPr>
                <w:rFonts w:ascii="Calibri" w:hAnsi="Calibri"/>
                <w:b/>
                <w:lang w:eastAsia="en-US"/>
              </w:rPr>
            </w:pPr>
          </w:p>
        </w:tc>
      </w:tr>
      <w:tr w:rsidR="00397CED" w14:paraId="1AA1E218"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5E83E63" w14:textId="77777777" w:rsidR="00397CED" w:rsidRDefault="007C733A">
            <w:pPr>
              <w:pStyle w:val="NormSHZ"/>
              <w:widowControl w:val="0"/>
              <w:spacing w:before="40" w:after="40"/>
              <w:rPr>
                <w:sz w:val="20"/>
                <w:szCs w:val="20"/>
                <w:lang w:eastAsia="en-US"/>
              </w:rPr>
            </w:pPr>
            <w:r>
              <w:rPr>
                <w:sz w:val="20"/>
                <w:szCs w:val="20"/>
                <w:lang w:eastAsia="en-US"/>
              </w:rPr>
              <w:t>Webové a mobilní technologie,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AE45E9"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2DBCF5B4"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52AD02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6817418"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F4F681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4598DCE" w14:textId="77777777" w:rsidR="00397CED" w:rsidRDefault="00397CED">
            <w:pPr>
              <w:pStyle w:val="NormSHZ"/>
              <w:widowControl w:val="0"/>
              <w:spacing w:before="40" w:after="40"/>
              <w:jc w:val="center"/>
              <w:rPr>
                <w:rFonts w:ascii="Calibri" w:hAnsi="Calibri"/>
                <w:b/>
                <w:lang w:eastAsia="en-US"/>
              </w:rPr>
            </w:pPr>
          </w:p>
        </w:tc>
      </w:tr>
      <w:tr w:rsidR="00397CED" w14:paraId="01C4547C"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F6B666B" w14:textId="77777777" w:rsidR="00397CED" w:rsidRDefault="007C733A">
            <w:pPr>
              <w:pStyle w:val="NormSHZ"/>
              <w:widowControl w:val="0"/>
              <w:spacing w:before="40" w:after="40"/>
              <w:rPr>
                <w:sz w:val="20"/>
                <w:szCs w:val="20"/>
                <w:lang w:eastAsia="en-US"/>
              </w:rPr>
            </w:pPr>
            <w:r>
              <w:rPr>
                <w:sz w:val="20"/>
                <w:szCs w:val="20"/>
                <w:lang w:eastAsia="en-US"/>
              </w:rPr>
              <w:t>Paralelní a distribuované algoritmy a systémy,</w:t>
            </w:r>
          </w:p>
        </w:tc>
        <w:tc>
          <w:tcPr>
            <w:tcW w:w="426" w:type="dxa"/>
            <w:tcBorders>
              <w:top w:val="single" w:sz="4" w:space="0" w:color="000000"/>
              <w:left w:val="single" w:sz="4" w:space="0" w:color="000000"/>
              <w:bottom w:val="single" w:sz="4" w:space="0" w:color="000000"/>
              <w:right w:val="single" w:sz="4" w:space="0" w:color="000000"/>
            </w:tcBorders>
            <w:vAlign w:val="center"/>
          </w:tcPr>
          <w:p w14:paraId="6644FD72"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7FBBF1C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383B2F"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504361B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407F1E2"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7FD74D7B" w14:textId="77777777" w:rsidR="00397CED" w:rsidRDefault="00397CED">
            <w:pPr>
              <w:pStyle w:val="NormSHZ"/>
              <w:widowControl w:val="0"/>
              <w:spacing w:before="40" w:after="40"/>
              <w:jc w:val="center"/>
              <w:rPr>
                <w:rFonts w:ascii="Calibri" w:hAnsi="Calibri"/>
                <w:b/>
                <w:lang w:eastAsia="en-US"/>
              </w:rPr>
            </w:pPr>
          </w:p>
        </w:tc>
      </w:tr>
      <w:tr w:rsidR="00397CED" w14:paraId="09CB40B3"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3E9C2A1" w14:textId="77777777" w:rsidR="00397CED" w:rsidRDefault="007C733A">
            <w:pPr>
              <w:pStyle w:val="NormSHZ"/>
              <w:widowControl w:val="0"/>
              <w:spacing w:before="40" w:after="40"/>
              <w:rPr>
                <w:sz w:val="20"/>
                <w:szCs w:val="20"/>
                <w:lang w:eastAsia="en-US"/>
              </w:rPr>
            </w:pPr>
            <w:r>
              <w:rPr>
                <w:sz w:val="20"/>
                <w:szCs w:val="20"/>
                <w:lang w:eastAsia="en-US"/>
              </w:rPr>
              <w:t>Informační a počítačová bezpečnost, kódy a kryptologie,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DC936D"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3E108D85"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C1207C0"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AC021D2"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7DE63A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69A2134C" w14:textId="77777777" w:rsidR="00397CED" w:rsidRDefault="00397CED">
            <w:pPr>
              <w:pStyle w:val="NormSHZ"/>
              <w:widowControl w:val="0"/>
              <w:spacing w:before="40" w:after="40"/>
              <w:jc w:val="center"/>
              <w:rPr>
                <w:rFonts w:ascii="Calibri" w:hAnsi="Calibri"/>
                <w:b/>
                <w:lang w:eastAsia="en-US"/>
              </w:rPr>
            </w:pPr>
          </w:p>
        </w:tc>
      </w:tr>
      <w:tr w:rsidR="00397CED" w14:paraId="7757228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57DD0B1" w14:textId="77777777" w:rsidR="00397CED" w:rsidRDefault="007C733A">
            <w:pPr>
              <w:pStyle w:val="NormSHZ"/>
              <w:widowControl w:val="0"/>
              <w:spacing w:before="40" w:after="40"/>
              <w:rPr>
                <w:sz w:val="20"/>
                <w:szCs w:val="20"/>
                <w:lang w:eastAsia="en-US"/>
              </w:rPr>
            </w:pPr>
            <w:r>
              <w:rPr>
                <w:sz w:val="20"/>
                <w:szCs w:val="20"/>
                <w:lang w:eastAsia="en-US"/>
              </w:rPr>
              <w:t>Uživatelská rozhraní,</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BC02F2"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05C9E64B"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947FB3"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4F3AF3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39501B6"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66F4FDA" w14:textId="77777777" w:rsidR="00397CED" w:rsidRDefault="00397CED">
            <w:pPr>
              <w:pStyle w:val="NormSHZ"/>
              <w:widowControl w:val="0"/>
              <w:spacing w:before="40" w:after="40"/>
              <w:jc w:val="center"/>
              <w:rPr>
                <w:rFonts w:ascii="Calibri" w:hAnsi="Calibri"/>
                <w:b/>
                <w:lang w:eastAsia="en-US"/>
              </w:rPr>
            </w:pPr>
          </w:p>
        </w:tc>
      </w:tr>
      <w:tr w:rsidR="00397CED" w14:paraId="503CBA43"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4D4880E" w14:textId="77777777" w:rsidR="00397CED" w:rsidRDefault="007C733A">
            <w:pPr>
              <w:pStyle w:val="NormSHZ"/>
              <w:widowControl w:val="0"/>
              <w:spacing w:before="40" w:after="40"/>
              <w:rPr>
                <w:sz w:val="20"/>
                <w:szCs w:val="20"/>
                <w:lang w:eastAsia="en-US"/>
              </w:rPr>
            </w:pPr>
            <w:r>
              <w:rPr>
                <w:sz w:val="20"/>
                <w:szCs w:val="20"/>
                <w:lang w:eastAsia="en-US"/>
              </w:rPr>
              <w:t>Zpracování přirozeného jazyka, textové, obrazové a multimediální informace,</w:t>
            </w:r>
          </w:p>
        </w:tc>
        <w:tc>
          <w:tcPr>
            <w:tcW w:w="426" w:type="dxa"/>
            <w:tcBorders>
              <w:top w:val="single" w:sz="4" w:space="0" w:color="000000"/>
              <w:left w:val="single" w:sz="4" w:space="0" w:color="000000"/>
              <w:bottom w:val="single" w:sz="4" w:space="0" w:color="000000"/>
              <w:right w:val="single" w:sz="4" w:space="0" w:color="000000"/>
            </w:tcBorders>
            <w:vAlign w:val="center"/>
          </w:tcPr>
          <w:p w14:paraId="48747A65"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885174"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03A9A40A"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E06BF65"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3E93C2B"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5B5F31F" w14:textId="77777777" w:rsidR="00397CED" w:rsidRDefault="00397CED">
            <w:pPr>
              <w:pStyle w:val="NormSHZ"/>
              <w:widowControl w:val="0"/>
              <w:spacing w:before="40" w:after="40"/>
              <w:jc w:val="center"/>
              <w:rPr>
                <w:rFonts w:ascii="Calibri" w:hAnsi="Calibri"/>
                <w:b/>
                <w:lang w:eastAsia="en-US"/>
              </w:rPr>
            </w:pPr>
          </w:p>
        </w:tc>
      </w:tr>
      <w:tr w:rsidR="00397CED" w14:paraId="345F2575"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4C2798D" w14:textId="77777777" w:rsidR="00397CED" w:rsidRDefault="007C733A">
            <w:pPr>
              <w:pStyle w:val="NormSHZ"/>
              <w:widowControl w:val="0"/>
              <w:spacing w:before="40" w:after="40"/>
              <w:rPr>
                <w:sz w:val="20"/>
                <w:szCs w:val="20"/>
                <w:lang w:eastAsia="en-US"/>
              </w:rPr>
            </w:pPr>
            <w:r>
              <w:rPr>
                <w:sz w:val="20"/>
                <w:szCs w:val="20"/>
                <w:lang w:eastAsia="en-US"/>
              </w:rPr>
              <w:t>Zpracování velkých dat a vytěžování znalostí z dat,</w:t>
            </w:r>
          </w:p>
        </w:tc>
        <w:tc>
          <w:tcPr>
            <w:tcW w:w="426" w:type="dxa"/>
            <w:tcBorders>
              <w:top w:val="single" w:sz="4" w:space="0" w:color="000000"/>
              <w:left w:val="single" w:sz="4" w:space="0" w:color="000000"/>
              <w:bottom w:val="single" w:sz="4" w:space="0" w:color="000000"/>
              <w:right w:val="single" w:sz="4" w:space="0" w:color="000000"/>
            </w:tcBorders>
            <w:vAlign w:val="center"/>
          </w:tcPr>
          <w:p w14:paraId="73BDEE8F"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5875EA12"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EA193C6"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7AEE79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6BF7BC2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9FA5A19" w14:textId="77777777" w:rsidR="00397CED" w:rsidRDefault="00397CED">
            <w:pPr>
              <w:pStyle w:val="NormSHZ"/>
              <w:widowControl w:val="0"/>
              <w:spacing w:before="40" w:after="40"/>
              <w:jc w:val="center"/>
              <w:rPr>
                <w:rFonts w:ascii="Calibri" w:hAnsi="Calibri"/>
                <w:b/>
                <w:lang w:eastAsia="en-US"/>
              </w:rPr>
            </w:pPr>
          </w:p>
        </w:tc>
      </w:tr>
      <w:tr w:rsidR="00397CED" w14:paraId="4FCB2FEE"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12CD212" w14:textId="77777777" w:rsidR="00397CED" w:rsidRDefault="007C733A">
            <w:pPr>
              <w:pStyle w:val="NormSHZ"/>
              <w:widowControl w:val="0"/>
              <w:spacing w:before="40" w:after="40"/>
              <w:rPr>
                <w:sz w:val="20"/>
                <w:szCs w:val="20"/>
                <w:lang w:eastAsia="en-US"/>
              </w:rPr>
            </w:pPr>
            <w:r>
              <w:rPr>
                <w:sz w:val="20"/>
                <w:szCs w:val="20"/>
                <w:lang w:eastAsia="en-US"/>
              </w:rPr>
              <w:t>Umělá inteligence a strojové učení, softcomputing,</w:t>
            </w:r>
          </w:p>
        </w:tc>
        <w:tc>
          <w:tcPr>
            <w:tcW w:w="426" w:type="dxa"/>
            <w:tcBorders>
              <w:top w:val="single" w:sz="4" w:space="0" w:color="000000"/>
              <w:left w:val="single" w:sz="4" w:space="0" w:color="000000"/>
              <w:bottom w:val="single" w:sz="4" w:space="0" w:color="000000"/>
              <w:right w:val="single" w:sz="4" w:space="0" w:color="000000"/>
            </w:tcBorders>
            <w:vAlign w:val="center"/>
          </w:tcPr>
          <w:p w14:paraId="6F83CAD6"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096CD4"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3AA0C8D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546F445"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E15CC1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35426937" w14:textId="77777777" w:rsidR="00397CED" w:rsidRDefault="00397CED">
            <w:pPr>
              <w:pStyle w:val="NormSHZ"/>
              <w:widowControl w:val="0"/>
              <w:spacing w:before="40" w:after="40"/>
              <w:jc w:val="center"/>
              <w:rPr>
                <w:rFonts w:ascii="Calibri" w:hAnsi="Calibri"/>
                <w:b/>
                <w:lang w:eastAsia="en-US"/>
              </w:rPr>
            </w:pPr>
          </w:p>
        </w:tc>
      </w:tr>
      <w:tr w:rsidR="00397CED" w14:paraId="50112AEF"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0FAAC35" w14:textId="77777777" w:rsidR="00397CED" w:rsidRDefault="007C733A">
            <w:pPr>
              <w:pStyle w:val="NormSHZ"/>
              <w:widowControl w:val="0"/>
              <w:spacing w:before="40" w:after="40"/>
              <w:rPr>
                <w:sz w:val="20"/>
                <w:szCs w:val="20"/>
                <w:lang w:eastAsia="en-US"/>
              </w:rPr>
            </w:pPr>
            <w:r>
              <w:rPr>
                <w:sz w:val="20"/>
                <w:szCs w:val="20"/>
                <w:lang w:eastAsia="en-US"/>
              </w:rPr>
              <w:t>Optimalizace a operační výzkum,</w:t>
            </w:r>
          </w:p>
        </w:tc>
        <w:tc>
          <w:tcPr>
            <w:tcW w:w="426" w:type="dxa"/>
            <w:tcBorders>
              <w:top w:val="single" w:sz="4" w:space="0" w:color="000000"/>
              <w:left w:val="single" w:sz="4" w:space="0" w:color="000000"/>
              <w:bottom w:val="single" w:sz="4" w:space="0" w:color="000000"/>
              <w:right w:val="single" w:sz="4" w:space="0" w:color="000000"/>
            </w:tcBorders>
            <w:vAlign w:val="center"/>
          </w:tcPr>
          <w:p w14:paraId="6BAD328F"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6E7998D3"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9E8C0A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1348797" w14:textId="77777777" w:rsidR="00397CED" w:rsidRDefault="007C733A">
            <w:pPr>
              <w:pStyle w:val="NormSHZ"/>
              <w:widowControl w:val="0"/>
              <w:spacing w:before="40" w:after="40"/>
              <w:jc w:val="center"/>
              <w:rPr>
                <w:b/>
                <w:lang w:eastAsia="en-US"/>
              </w:rPr>
            </w:pPr>
            <w:r>
              <w:rPr>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57425E0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81F33C1" w14:textId="77777777" w:rsidR="00397CED" w:rsidRDefault="00397CED">
            <w:pPr>
              <w:pStyle w:val="NormSHZ"/>
              <w:widowControl w:val="0"/>
              <w:spacing w:before="40" w:after="40"/>
              <w:jc w:val="center"/>
              <w:rPr>
                <w:rFonts w:ascii="Calibri" w:hAnsi="Calibri"/>
                <w:b/>
                <w:lang w:eastAsia="en-US"/>
              </w:rPr>
            </w:pPr>
          </w:p>
        </w:tc>
      </w:tr>
      <w:tr w:rsidR="00397CED" w14:paraId="7D3AD1DD"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3DA8F907" w14:textId="77777777" w:rsidR="00397CED" w:rsidRDefault="007C733A">
            <w:pPr>
              <w:pStyle w:val="NormSHZ"/>
              <w:widowControl w:val="0"/>
              <w:spacing w:before="40" w:after="40"/>
              <w:rPr>
                <w:sz w:val="20"/>
                <w:szCs w:val="20"/>
                <w:lang w:eastAsia="en-US"/>
              </w:rPr>
            </w:pPr>
            <w:r>
              <w:rPr>
                <w:sz w:val="20"/>
                <w:szCs w:val="20"/>
                <w:lang w:eastAsia="en-US"/>
              </w:rPr>
              <w:t>Počítačové modelování a simulace,</w:t>
            </w:r>
          </w:p>
        </w:tc>
        <w:tc>
          <w:tcPr>
            <w:tcW w:w="426" w:type="dxa"/>
            <w:tcBorders>
              <w:top w:val="single" w:sz="4" w:space="0" w:color="000000"/>
              <w:left w:val="single" w:sz="4" w:space="0" w:color="000000"/>
              <w:bottom w:val="single" w:sz="4" w:space="0" w:color="000000"/>
              <w:right w:val="single" w:sz="4" w:space="0" w:color="000000"/>
            </w:tcBorders>
            <w:vAlign w:val="center"/>
          </w:tcPr>
          <w:p w14:paraId="16665218"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6E68204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AC5C61" w14:textId="77777777" w:rsidR="00397CED" w:rsidRDefault="007C733A">
            <w:pPr>
              <w:pStyle w:val="NormSHZ"/>
              <w:widowControl w:val="0"/>
              <w:spacing w:before="40" w:after="40"/>
              <w:jc w:val="center"/>
              <w:rPr>
                <w:b/>
                <w:lang w:eastAsia="en-US"/>
              </w:rPr>
            </w:pPr>
            <w:r>
              <w:rPr>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0E60BB7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003E5D2"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094883A" w14:textId="77777777" w:rsidR="00397CED" w:rsidRDefault="00397CED">
            <w:pPr>
              <w:pStyle w:val="NormSHZ"/>
              <w:widowControl w:val="0"/>
              <w:spacing w:before="40" w:after="40"/>
              <w:jc w:val="center"/>
              <w:rPr>
                <w:rFonts w:ascii="Calibri" w:hAnsi="Calibri"/>
                <w:b/>
                <w:lang w:eastAsia="en-US"/>
              </w:rPr>
            </w:pPr>
          </w:p>
        </w:tc>
      </w:tr>
      <w:tr w:rsidR="00397CED" w14:paraId="1A200446"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491FF59" w14:textId="77777777" w:rsidR="00397CED" w:rsidRDefault="007C733A">
            <w:pPr>
              <w:pStyle w:val="NormSHZ"/>
              <w:widowControl w:val="0"/>
              <w:spacing w:before="40" w:after="40"/>
              <w:rPr>
                <w:sz w:val="20"/>
                <w:szCs w:val="20"/>
                <w:lang w:eastAsia="en-US"/>
              </w:rPr>
            </w:pPr>
            <w:r>
              <w:rPr>
                <w:sz w:val="20"/>
                <w:szCs w:val="20"/>
                <w:lang w:eastAsia="en-US"/>
              </w:rPr>
              <w:t>Počítačové architektury,</w:t>
            </w:r>
          </w:p>
        </w:tc>
        <w:tc>
          <w:tcPr>
            <w:tcW w:w="426" w:type="dxa"/>
            <w:tcBorders>
              <w:top w:val="single" w:sz="4" w:space="0" w:color="000000"/>
              <w:left w:val="single" w:sz="4" w:space="0" w:color="000000"/>
              <w:bottom w:val="single" w:sz="4" w:space="0" w:color="000000"/>
              <w:right w:val="single" w:sz="4" w:space="0" w:color="000000"/>
            </w:tcBorders>
            <w:vAlign w:val="center"/>
          </w:tcPr>
          <w:p w14:paraId="7FFDE11B"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9B1B89A"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4203C616"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5D3012D"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AE0E441"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0A16157" w14:textId="77777777" w:rsidR="00397CED" w:rsidRDefault="00397CED">
            <w:pPr>
              <w:pStyle w:val="NormSHZ"/>
              <w:widowControl w:val="0"/>
              <w:spacing w:before="40" w:after="40"/>
              <w:jc w:val="center"/>
              <w:rPr>
                <w:rFonts w:ascii="Calibri" w:hAnsi="Calibri"/>
                <w:b/>
                <w:lang w:eastAsia="en-US"/>
              </w:rPr>
            </w:pPr>
          </w:p>
        </w:tc>
      </w:tr>
      <w:tr w:rsidR="00397CED" w14:paraId="44CFD823"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950B7B6" w14:textId="77777777" w:rsidR="00397CED" w:rsidRDefault="007C733A">
            <w:pPr>
              <w:pStyle w:val="NormSHZ"/>
              <w:widowControl w:val="0"/>
              <w:spacing w:before="40" w:after="40"/>
              <w:rPr>
                <w:sz w:val="20"/>
                <w:szCs w:val="20"/>
                <w:lang w:eastAsia="en-US"/>
              </w:rPr>
            </w:pPr>
            <w:r>
              <w:rPr>
                <w:sz w:val="20"/>
                <w:szCs w:val="20"/>
                <w:lang w:eastAsia="en-US"/>
              </w:rPr>
              <w:t>Operační systémy,</w:t>
            </w:r>
          </w:p>
        </w:tc>
        <w:tc>
          <w:tcPr>
            <w:tcW w:w="426" w:type="dxa"/>
            <w:tcBorders>
              <w:top w:val="single" w:sz="4" w:space="0" w:color="000000"/>
              <w:left w:val="single" w:sz="4" w:space="0" w:color="000000"/>
              <w:bottom w:val="single" w:sz="4" w:space="0" w:color="000000"/>
              <w:right w:val="single" w:sz="4" w:space="0" w:color="000000"/>
            </w:tcBorders>
            <w:vAlign w:val="center"/>
          </w:tcPr>
          <w:p w14:paraId="08A4A97F"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0072196"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1CA05707"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E3771B9"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4012994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49009AC" w14:textId="77777777" w:rsidR="00397CED" w:rsidRDefault="00397CED">
            <w:pPr>
              <w:pStyle w:val="NormSHZ"/>
              <w:widowControl w:val="0"/>
              <w:spacing w:before="40" w:after="40"/>
              <w:jc w:val="center"/>
              <w:rPr>
                <w:rFonts w:ascii="Calibri" w:hAnsi="Calibri"/>
                <w:b/>
                <w:lang w:eastAsia="en-US"/>
              </w:rPr>
            </w:pPr>
          </w:p>
        </w:tc>
      </w:tr>
      <w:tr w:rsidR="00397CED" w14:paraId="6F631879"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4A38995" w14:textId="77777777" w:rsidR="00397CED" w:rsidRDefault="007C733A">
            <w:pPr>
              <w:pStyle w:val="NormSHZ"/>
              <w:widowControl w:val="0"/>
              <w:spacing w:before="40" w:after="40"/>
              <w:rPr>
                <w:sz w:val="20"/>
                <w:szCs w:val="20"/>
                <w:lang w:eastAsia="en-US"/>
              </w:rPr>
            </w:pPr>
            <w:r>
              <w:rPr>
                <w:sz w:val="20"/>
                <w:szCs w:val="20"/>
                <w:lang w:eastAsia="en-US"/>
              </w:rPr>
              <w:t>Databázové systémy a datové sklady,</w:t>
            </w:r>
          </w:p>
        </w:tc>
        <w:tc>
          <w:tcPr>
            <w:tcW w:w="426" w:type="dxa"/>
            <w:tcBorders>
              <w:top w:val="single" w:sz="4" w:space="0" w:color="000000"/>
              <w:left w:val="single" w:sz="4" w:space="0" w:color="000000"/>
              <w:bottom w:val="single" w:sz="4" w:space="0" w:color="000000"/>
              <w:right w:val="single" w:sz="4" w:space="0" w:color="000000"/>
            </w:tcBorders>
            <w:vAlign w:val="center"/>
          </w:tcPr>
          <w:p w14:paraId="40E21549"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576A9C"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00A1BB64"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79EA133"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7B9B125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71C9A96" w14:textId="77777777" w:rsidR="00397CED" w:rsidRDefault="00397CED">
            <w:pPr>
              <w:pStyle w:val="NormSHZ"/>
              <w:widowControl w:val="0"/>
              <w:spacing w:before="40" w:after="40"/>
              <w:jc w:val="center"/>
              <w:rPr>
                <w:rFonts w:ascii="Calibri" w:hAnsi="Calibri"/>
                <w:b/>
                <w:lang w:eastAsia="en-US"/>
              </w:rPr>
            </w:pPr>
          </w:p>
        </w:tc>
      </w:tr>
      <w:tr w:rsidR="00397CED" w14:paraId="3572DBEC"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7AECBB3" w14:textId="77777777" w:rsidR="00397CED" w:rsidRDefault="007C733A">
            <w:pPr>
              <w:pStyle w:val="NormSHZ"/>
              <w:widowControl w:val="0"/>
              <w:spacing w:before="40" w:after="40"/>
              <w:rPr>
                <w:sz w:val="20"/>
                <w:szCs w:val="20"/>
                <w:lang w:eastAsia="en-US"/>
              </w:rPr>
            </w:pPr>
            <w:r>
              <w:rPr>
                <w:sz w:val="20"/>
                <w:szCs w:val="20"/>
                <w:lang w:eastAsia="en-US"/>
              </w:rPr>
              <w:t>Formální jazyky, gramatiky a automaty,</w:t>
            </w:r>
          </w:p>
        </w:tc>
        <w:tc>
          <w:tcPr>
            <w:tcW w:w="426" w:type="dxa"/>
            <w:tcBorders>
              <w:top w:val="single" w:sz="4" w:space="0" w:color="000000"/>
              <w:left w:val="single" w:sz="4" w:space="0" w:color="000000"/>
              <w:bottom w:val="single" w:sz="4" w:space="0" w:color="000000"/>
              <w:right w:val="single" w:sz="4" w:space="0" w:color="000000"/>
            </w:tcBorders>
            <w:vAlign w:val="center"/>
          </w:tcPr>
          <w:p w14:paraId="17C961AE"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23B506E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2D6E30C"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8D12B5C"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7946C2"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7" w:type="dxa"/>
            <w:tcBorders>
              <w:top w:val="single" w:sz="4" w:space="0" w:color="000000"/>
              <w:left w:val="single" w:sz="4" w:space="0" w:color="000000"/>
              <w:bottom w:val="single" w:sz="4" w:space="0" w:color="000000"/>
              <w:right w:val="single" w:sz="4" w:space="0" w:color="000000"/>
            </w:tcBorders>
            <w:vAlign w:val="center"/>
          </w:tcPr>
          <w:p w14:paraId="069C4E42" w14:textId="77777777" w:rsidR="00397CED" w:rsidRDefault="00397CED">
            <w:pPr>
              <w:pStyle w:val="NormSHZ"/>
              <w:widowControl w:val="0"/>
              <w:spacing w:before="40" w:after="40"/>
              <w:jc w:val="center"/>
              <w:rPr>
                <w:rFonts w:ascii="Calibri" w:hAnsi="Calibri"/>
                <w:b/>
                <w:lang w:eastAsia="en-US"/>
              </w:rPr>
            </w:pPr>
          </w:p>
        </w:tc>
      </w:tr>
      <w:tr w:rsidR="00397CED" w14:paraId="5815EDAF"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126BAB14" w14:textId="77777777" w:rsidR="00397CED" w:rsidRDefault="007C733A">
            <w:pPr>
              <w:pStyle w:val="NormSHZ"/>
              <w:widowControl w:val="0"/>
              <w:spacing w:before="40" w:after="40"/>
              <w:rPr>
                <w:sz w:val="20"/>
                <w:szCs w:val="20"/>
                <w:lang w:eastAsia="en-US"/>
              </w:rPr>
            </w:pPr>
            <w:r>
              <w:rPr>
                <w:sz w:val="20"/>
                <w:szCs w:val="20"/>
                <w:lang w:eastAsia="en-US"/>
              </w:rPr>
              <w:t>Programovací jazyky a paradigmata,</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8ED68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4DC92F6B"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A2CFA0E"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A81D149"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146D46F" w14:textId="77777777" w:rsidR="00397CED" w:rsidRDefault="00397CED">
            <w:pPr>
              <w:pStyle w:val="NormSHZ"/>
              <w:widowControl w:val="0"/>
              <w:spacing w:before="40" w:after="40"/>
              <w:jc w:val="center"/>
              <w:rPr>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655063EA" w14:textId="77777777" w:rsidR="00397CED" w:rsidRDefault="00397CED">
            <w:pPr>
              <w:pStyle w:val="NormSHZ"/>
              <w:widowControl w:val="0"/>
              <w:spacing w:before="40" w:after="40"/>
              <w:jc w:val="center"/>
              <w:rPr>
                <w:rFonts w:ascii="Calibri" w:hAnsi="Calibri"/>
                <w:b/>
                <w:lang w:eastAsia="en-US"/>
              </w:rPr>
            </w:pPr>
          </w:p>
        </w:tc>
      </w:tr>
      <w:tr w:rsidR="00397CED" w14:paraId="591CCF04"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C4C3F12" w14:textId="77777777" w:rsidR="00397CED" w:rsidRDefault="007C733A">
            <w:pPr>
              <w:pStyle w:val="NormSHZ"/>
              <w:widowControl w:val="0"/>
              <w:spacing w:before="40" w:after="40"/>
              <w:rPr>
                <w:sz w:val="20"/>
                <w:szCs w:val="20"/>
                <w:lang w:eastAsia="en-US"/>
              </w:rPr>
            </w:pPr>
            <w:r>
              <w:rPr>
                <w:sz w:val="20"/>
                <w:szCs w:val="20"/>
                <w:lang w:eastAsia="en-US"/>
              </w:rPr>
              <w:t>Překladače a programovací technologie,</w:t>
            </w:r>
          </w:p>
        </w:tc>
        <w:tc>
          <w:tcPr>
            <w:tcW w:w="426" w:type="dxa"/>
            <w:tcBorders>
              <w:top w:val="single" w:sz="4" w:space="0" w:color="000000"/>
              <w:left w:val="single" w:sz="4" w:space="0" w:color="000000"/>
              <w:bottom w:val="single" w:sz="4" w:space="0" w:color="000000"/>
              <w:right w:val="single" w:sz="4" w:space="0" w:color="000000"/>
            </w:tcBorders>
            <w:vAlign w:val="center"/>
          </w:tcPr>
          <w:p w14:paraId="741C6FFA"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0200ACE1"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F4EC4E"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451A71DC"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28EE9B4"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5FA85DA1" w14:textId="77777777" w:rsidR="00397CED" w:rsidRDefault="00397CED">
            <w:pPr>
              <w:pStyle w:val="NormSHZ"/>
              <w:widowControl w:val="0"/>
              <w:spacing w:before="40" w:after="40"/>
              <w:jc w:val="center"/>
              <w:rPr>
                <w:rFonts w:ascii="Calibri" w:hAnsi="Calibri"/>
                <w:b/>
                <w:lang w:eastAsia="en-US"/>
              </w:rPr>
            </w:pPr>
          </w:p>
        </w:tc>
      </w:tr>
      <w:tr w:rsidR="00397CED" w14:paraId="1C533ECF"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13EAB03" w14:textId="77777777" w:rsidR="00397CED" w:rsidRDefault="007C733A">
            <w:pPr>
              <w:pStyle w:val="NormSHZ"/>
              <w:widowControl w:val="0"/>
              <w:spacing w:before="40" w:after="40"/>
              <w:rPr>
                <w:sz w:val="20"/>
                <w:szCs w:val="20"/>
                <w:lang w:eastAsia="en-US"/>
              </w:rPr>
            </w:pPr>
            <w:r>
              <w:rPr>
                <w:sz w:val="20"/>
                <w:szCs w:val="20"/>
                <w:lang w:eastAsia="en-US"/>
              </w:rPr>
              <w:t>Softwarové inženýrství,</w:t>
            </w:r>
          </w:p>
        </w:tc>
        <w:tc>
          <w:tcPr>
            <w:tcW w:w="426" w:type="dxa"/>
            <w:tcBorders>
              <w:top w:val="single" w:sz="4" w:space="0" w:color="000000"/>
              <w:left w:val="single" w:sz="4" w:space="0" w:color="000000"/>
              <w:bottom w:val="single" w:sz="4" w:space="0" w:color="000000"/>
              <w:right w:val="single" w:sz="4" w:space="0" w:color="000000"/>
            </w:tcBorders>
            <w:vAlign w:val="center"/>
          </w:tcPr>
          <w:p w14:paraId="1C3374C6"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138BDE"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71E9CFD6"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1D73F40"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9A2537E"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5369C910" w14:textId="77777777" w:rsidR="00397CED" w:rsidRDefault="00397CED">
            <w:pPr>
              <w:pStyle w:val="NormSHZ"/>
              <w:widowControl w:val="0"/>
              <w:spacing w:before="40" w:after="40"/>
              <w:jc w:val="center"/>
              <w:rPr>
                <w:rFonts w:ascii="Calibri" w:hAnsi="Calibri"/>
                <w:b/>
                <w:lang w:eastAsia="en-US"/>
              </w:rPr>
            </w:pPr>
          </w:p>
        </w:tc>
      </w:tr>
      <w:tr w:rsidR="00397CED" w14:paraId="385883F6"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09D566D" w14:textId="77777777" w:rsidR="00397CED" w:rsidRDefault="007C733A">
            <w:pPr>
              <w:pStyle w:val="NormSHZ"/>
              <w:widowControl w:val="0"/>
              <w:spacing w:before="40" w:after="40"/>
              <w:rPr>
                <w:sz w:val="20"/>
                <w:szCs w:val="20"/>
                <w:lang w:eastAsia="en-US"/>
              </w:rPr>
            </w:pPr>
            <w:r>
              <w:rPr>
                <w:sz w:val="20"/>
                <w:szCs w:val="20"/>
                <w:lang w:eastAsia="en-US"/>
              </w:rPr>
              <w:t>Informační systémy,</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097B85"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9D49B0B"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4C4CED68"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E3C84A6"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32B9B44A"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9464883" w14:textId="77777777" w:rsidR="00397CED" w:rsidRDefault="00397CED">
            <w:pPr>
              <w:pStyle w:val="NormSHZ"/>
              <w:widowControl w:val="0"/>
              <w:spacing w:before="40" w:after="40"/>
              <w:jc w:val="center"/>
              <w:rPr>
                <w:rFonts w:ascii="Calibri" w:hAnsi="Calibri"/>
                <w:b/>
                <w:lang w:eastAsia="en-US"/>
              </w:rPr>
            </w:pPr>
          </w:p>
        </w:tc>
      </w:tr>
      <w:tr w:rsidR="00397CED" w14:paraId="52835984"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36CB3AF3" w14:textId="77777777" w:rsidR="00397CED" w:rsidRDefault="007C733A">
            <w:pPr>
              <w:pStyle w:val="NormSHZ"/>
              <w:widowControl w:val="0"/>
              <w:spacing w:before="40" w:after="40"/>
              <w:rPr>
                <w:sz w:val="20"/>
                <w:szCs w:val="20"/>
                <w:lang w:eastAsia="en-US"/>
              </w:rPr>
            </w:pPr>
            <w:r>
              <w:rPr>
                <w:sz w:val="20"/>
                <w:szCs w:val="20"/>
                <w:lang w:eastAsia="en-US"/>
              </w:rPr>
              <w:t>Počítačová grafika a animace,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A15A2A"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220CC79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F51A686"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A6E4522"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35F1D1D"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2ECD3BB" w14:textId="77777777" w:rsidR="00397CED" w:rsidRDefault="00397CED">
            <w:pPr>
              <w:pStyle w:val="NormSHZ"/>
              <w:widowControl w:val="0"/>
              <w:spacing w:before="40" w:after="40"/>
              <w:jc w:val="center"/>
              <w:rPr>
                <w:rFonts w:ascii="Calibri" w:hAnsi="Calibri"/>
                <w:b/>
                <w:lang w:eastAsia="en-US"/>
              </w:rPr>
            </w:pPr>
          </w:p>
        </w:tc>
      </w:tr>
      <w:tr w:rsidR="00397CED" w14:paraId="46A4AFD9"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140DF9B8" w14:textId="77777777" w:rsidR="00397CED" w:rsidRDefault="007C733A">
            <w:pPr>
              <w:pStyle w:val="NormSHZ"/>
              <w:widowControl w:val="0"/>
              <w:spacing w:before="40" w:after="40"/>
              <w:rPr>
                <w:sz w:val="20"/>
                <w:szCs w:val="20"/>
                <w:lang w:eastAsia="en-US"/>
              </w:rPr>
            </w:pPr>
            <w:r>
              <w:rPr>
                <w:sz w:val="20"/>
                <w:szCs w:val="20"/>
                <w:lang w:eastAsia="en-US"/>
              </w:rPr>
              <w:t>Inteligentní plánování, rozvrhování, predikce a diagnostika, spolehlivost.</w:t>
            </w:r>
          </w:p>
        </w:tc>
        <w:tc>
          <w:tcPr>
            <w:tcW w:w="426" w:type="dxa"/>
            <w:tcBorders>
              <w:top w:val="single" w:sz="4" w:space="0" w:color="000000"/>
              <w:left w:val="single" w:sz="4" w:space="0" w:color="000000"/>
              <w:bottom w:val="single" w:sz="4" w:space="0" w:color="000000"/>
              <w:right w:val="single" w:sz="4" w:space="0" w:color="000000"/>
            </w:tcBorders>
            <w:vAlign w:val="center"/>
          </w:tcPr>
          <w:p w14:paraId="7731CD60"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4CA0CB4B"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A3D9FB"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5BEE54F0"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13D6476" w14:textId="77777777" w:rsidR="00397CED" w:rsidRDefault="00397CED">
            <w:pPr>
              <w:pStyle w:val="NormSHZ"/>
              <w:widowControl w:val="0"/>
              <w:spacing w:before="40" w:after="40"/>
              <w:jc w:val="center"/>
              <w:rPr>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0B43E494" w14:textId="77777777" w:rsidR="00397CED" w:rsidRDefault="00397CED">
            <w:pPr>
              <w:pStyle w:val="NormSHZ"/>
              <w:widowControl w:val="0"/>
              <w:spacing w:before="40" w:after="40"/>
              <w:jc w:val="center"/>
              <w:rPr>
                <w:rFonts w:ascii="Calibri" w:hAnsi="Calibri"/>
                <w:b/>
                <w:lang w:eastAsia="en-US"/>
              </w:rPr>
            </w:pPr>
          </w:p>
        </w:tc>
      </w:tr>
    </w:tbl>
    <w:p w14:paraId="36FAE682" w14:textId="77777777" w:rsidR="00397CED" w:rsidRDefault="00397CED">
      <w:pPr>
        <w:pStyle w:val="NormSHZ"/>
        <w:rPr>
          <w:rStyle w:val="Nadpis30"/>
        </w:rPr>
      </w:pPr>
    </w:p>
    <w:p w14:paraId="5269D86D" w14:textId="6DC45092" w:rsidR="00397CED" w:rsidRDefault="007C733A">
      <w:pPr>
        <w:pStyle w:val="NormSHZ"/>
      </w:pPr>
      <w:r>
        <w:t xml:space="preserve">Tabulka </w:t>
      </w:r>
      <w:bookmarkStart w:id="2380" w:name="tab5"/>
      <w:r>
        <w:fldChar w:fldCharType="begin"/>
      </w:r>
      <w:r>
        <w:instrText xml:space="preserve"> SEQ Tabulka \* ARABIC </w:instrText>
      </w:r>
      <w:r>
        <w:fldChar w:fldCharType="separate"/>
      </w:r>
      <w:r w:rsidR="008A5423">
        <w:rPr>
          <w:noProof/>
        </w:rPr>
        <w:t>5</w:t>
      </w:r>
      <w:r>
        <w:fldChar w:fldCharType="end"/>
      </w:r>
      <w:bookmarkEnd w:id="2380"/>
      <w:r>
        <w:t>:</w:t>
      </w:r>
      <w:r>
        <w:rPr>
          <w:szCs w:val="20"/>
        </w:rPr>
        <w:t xml:space="preserve"> Soulad studijního programu Učitelství informatiky pro základní a střední školy se základními tematickými okruhy pro oblast vzdělávání „Učitelství“ (hodnota 5 odpovídá 100% souladu s tematickým okruhem, hodnota 0 vyjadřuje 0% soulad s tematickým okruhem)</w:t>
      </w:r>
    </w:p>
    <w:tbl>
      <w:tblPr>
        <w:tblW w:w="8931" w:type="dxa"/>
        <w:tblInd w:w="171" w:type="dxa"/>
        <w:tblLayout w:type="fixed"/>
        <w:tblLook w:val="0000" w:firstRow="0" w:lastRow="0" w:firstColumn="0" w:lastColumn="0" w:noHBand="0" w:noVBand="0"/>
      </w:tblPr>
      <w:tblGrid>
        <w:gridCol w:w="6380"/>
        <w:gridCol w:w="426"/>
        <w:gridCol w:w="422"/>
        <w:gridCol w:w="425"/>
        <w:gridCol w:w="425"/>
        <w:gridCol w:w="426"/>
        <w:gridCol w:w="427"/>
      </w:tblGrid>
      <w:tr w:rsidR="00397CED" w14:paraId="169A72FA" w14:textId="77777777">
        <w:trPr>
          <w:trHeight w:val="505"/>
        </w:trPr>
        <w:tc>
          <w:tcPr>
            <w:tcW w:w="638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1A0A736" w14:textId="77777777" w:rsidR="00397CED" w:rsidRDefault="007C733A">
            <w:pPr>
              <w:pStyle w:val="NormSHZ"/>
              <w:widowControl w:val="0"/>
              <w:spacing w:before="40" w:after="40"/>
              <w:rPr>
                <w:b/>
                <w:lang w:eastAsia="en-US"/>
              </w:rPr>
            </w:pPr>
            <w:r>
              <w:rPr>
                <w:b/>
                <w:lang w:eastAsia="en-US"/>
              </w:rPr>
              <w:t>Základní tematické okruhy</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B3BA5BF" w14:textId="77777777" w:rsidR="00397CED" w:rsidRDefault="007C733A">
            <w:pPr>
              <w:pStyle w:val="NormSHZ"/>
              <w:widowControl w:val="0"/>
              <w:spacing w:before="40" w:after="40"/>
              <w:jc w:val="center"/>
              <w:rPr>
                <w:b/>
                <w:lang w:eastAsia="en-US"/>
              </w:rPr>
            </w:pPr>
            <w:r>
              <w:rPr>
                <w:b/>
                <w:lang w:eastAsia="en-US"/>
              </w:rPr>
              <w:t>5</w:t>
            </w:r>
          </w:p>
        </w:tc>
        <w:tc>
          <w:tcPr>
            <w:tcW w:w="422"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A527624" w14:textId="77777777" w:rsidR="00397CED" w:rsidRDefault="007C733A">
            <w:pPr>
              <w:pStyle w:val="NormSHZ"/>
              <w:widowControl w:val="0"/>
              <w:spacing w:before="40" w:after="40"/>
              <w:jc w:val="center"/>
              <w:rPr>
                <w:b/>
                <w:lang w:eastAsia="en-US"/>
              </w:rPr>
            </w:pPr>
            <w:r>
              <w:rPr>
                <w:b/>
                <w:lang w:eastAsia="en-US"/>
              </w:rPr>
              <w:t>4</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88B102E" w14:textId="77777777" w:rsidR="00397CED" w:rsidRDefault="007C733A">
            <w:pPr>
              <w:pStyle w:val="NormSHZ"/>
              <w:widowControl w:val="0"/>
              <w:spacing w:before="40" w:after="40"/>
              <w:jc w:val="center"/>
              <w:rPr>
                <w:b/>
                <w:lang w:eastAsia="en-US"/>
              </w:rPr>
            </w:pPr>
            <w:r>
              <w:rPr>
                <w:b/>
                <w:lang w:eastAsia="en-US"/>
              </w:rPr>
              <w:t>3</w:t>
            </w:r>
          </w:p>
        </w:tc>
        <w:tc>
          <w:tcPr>
            <w:tcW w:w="42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9F88B07" w14:textId="77777777" w:rsidR="00397CED" w:rsidRDefault="007C733A">
            <w:pPr>
              <w:pStyle w:val="NormSHZ"/>
              <w:widowControl w:val="0"/>
              <w:spacing w:before="40" w:after="40"/>
              <w:jc w:val="center"/>
              <w:rPr>
                <w:b/>
                <w:lang w:eastAsia="en-US"/>
              </w:rPr>
            </w:pPr>
            <w:r>
              <w:rPr>
                <w:b/>
                <w:lang w:eastAsia="en-US"/>
              </w:rPr>
              <w:t>2</w:t>
            </w:r>
          </w:p>
        </w:tc>
        <w:tc>
          <w:tcPr>
            <w:tcW w:w="426"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7EFA6EF8" w14:textId="77777777" w:rsidR="00397CED" w:rsidRDefault="007C733A">
            <w:pPr>
              <w:pStyle w:val="NormSHZ"/>
              <w:widowControl w:val="0"/>
              <w:spacing w:before="40" w:after="40"/>
              <w:jc w:val="center"/>
              <w:rPr>
                <w:b/>
                <w:lang w:eastAsia="en-US"/>
              </w:rPr>
            </w:pPr>
            <w:r>
              <w:rPr>
                <w:b/>
                <w:lang w:eastAsia="en-US"/>
              </w:rPr>
              <w:t>1</w:t>
            </w:r>
          </w:p>
        </w:tc>
        <w:tc>
          <w:tcPr>
            <w:tcW w:w="427"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688021B8" w14:textId="77777777" w:rsidR="00397CED" w:rsidRDefault="007C733A">
            <w:pPr>
              <w:pStyle w:val="NormSHZ"/>
              <w:widowControl w:val="0"/>
              <w:spacing w:before="40" w:after="40"/>
              <w:jc w:val="center"/>
              <w:rPr>
                <w:b/>
                <w:lang w:eastAsia="en-US"/>
              </w:rPr>
            </w:pPr>
            <w:r>
              <w:rPr>
                <w:b/>
                <w:lang w:eastAsia="en-US"/>
              </w:rPr>
              <w:t>0</w:t>
            </w:r>
          </w:p>
        </w:tc>
      </w:tr>
      <w:tr w:rsidR="00397CED" w14:paraId="2A29326A"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3E39A036" w14:textId="77777777" w:rsidR="00397CED" w:rsidRDefault="007C733A">
            <w:pPr>
              <w:pStyle w:val="NormSHZ"/>
              <w:widowControl w:val="0"/>
              <w:spacing w:before="40" w:after="40"/>
              <w:rPr>
                <w:sz w:val="20"/>
                <w:szCs w:val="20"/>
                <w:lang w:eastAsia="en-US"/>
              </w:rPr>
            </w:pPr>
            <w:r>
              <w:rPr>
                <w:sz w:val="20"/>
                <w:szCs w:val="20"/>
                <w:lang w:eastAsia="en-US"/>
              </w:rPr>
              <w:t>Pedagogika,</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C404B8"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1F5DD2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0325153"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0566B86B"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0BD9D7D"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154F9C3B" w14:textId="77777777" w:rsidR="00397CED" w:rsidRDefault="00397CED">
            <w:pPr>
              <w:pStyle w:val="NormSHZ"/>
              <w:widowControl w:val="0"/>
              <w:spacing w:before="40" w:after="40"/>
              <w:jc w:val="center"/>
              <w:rPr>
                <w:rFonts w:ascii="Calibri" w:hAnsi="Calibri"/>
                <w:b/>
                <w:lang w:eastAsia="en-US"/>
              </w:rPr>
            </w:pPr>
          </w:p>
        </w:tc>
      </w:tr>
      <w:tr w:rsidR="00397CED" w14:paraId="5086091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097FE214" w14:textId="77777777" w:rsidR="00397CED" w:rsidRDefault="007C733A">
            <w:pPr>
              <w:pStyle w:val="NormSHZ"/>
              <w:widowControl w:val="0"/>
              <w:spacing w:before="40" w:after="40"/>
              <w:rPr>
                <w:sz w:val="20"/>
                <w:szCs w:val="20"/>
                <w:lang w:eastAsia="en-US"/>
              </w:rPr>
            </w:pPr>
            <w:r>
              <w:rPr>
                <w:sz w:val="20"/>
                <w:szCs w:val="20"/>
                <w:lang w:eastAsia="en-US"/>
              </w:rPr>
              <w:t>Pedagogická psychologie,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10DD61"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440989FC"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CFF67C8"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2D3D3854"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0A6ABBC"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35170E22" w14:textId="77777777" w:rsidR="00397CED" w:rsidRDefault="00397CED">
            <w:pPr>
              <w:pStyle w:val="NormSHZ"/>
              <w:widowControl w:val="0"/>
              <w:spacing w:before="40" w:after="40"/>
              <w:jc w:val="center"/>
              <w:rPr>
                <w:rFonts w:ascii="Calibri" w:hAnsi="Calibri"/>
                <w:b/>
                <w:lang w:eastAsia="en-US"/>
              </w:rPr>
            </w:pPr>
          </w:p>
        </w:tc>
      </w:tr>
      <w:tr w:rsidR="00397CED" w14:paraId="15A308D2"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41178FEC" w14:textId="77777777" w:rsidR="00397CED" w:rsidRDefault="007C733A">
            <w:pPr>
              <w:pStyle w:val="NormSHZ"/>
              <w:widowControl w:val="0"/>
              <w:spacing w:before="40" w:after="40"/>
              <w:rPr>
                <w:sz w:val="20"/>
                <w:szCs w:val="20"/>
                <w:lang w:eastAsia="en-US"/>
              </w:rPr>
            </w:pPr>
            <w:r>
              <w:rPr>
                <w:sz w:val="20"/>
                <w:szCs w:val="20"/>
                <w:lang w:eastAsia="en-US"/>
              </w:rPr>
              <w:t>Obecná didaktika,</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F91F09"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53286EF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136CE21"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E8EA93F"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01FFA6E3"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7B21381" w14:textId="77777777" w:rsidR="00397CED" w:rsidRDefault="00397CED">
            <w:pPr>
              <w:pStyle w:val="NormSHZ"/>
              <w:widowControl w:val="0"/>
              <w:spacing w:before="40" w:after="40"/>
              <w:jc w:val="center"/>
              <w:rPr>
                <w:rFonts w:ascii="Calibri" w:hAnsi="Calibri"/>
                <w:b/>
                <w:lang w:eastAsia="en-US"/>
              </w:rPr>
            </w:pPr>
          </w:p>
        </w:tc>
      </w:tr>
      <w:tr w:rsidR="00397CED" w14:paraId="20E144CC"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2A961950" w14:textId="77777777" w:rsidR="00397CED" w:rsidRDefault="007C733A">
            <w:pPr>
              <w:pStyle w:val="NormSHZ"/>
              <w:widowControl w:val="0"/>
              <w:spacing w:before="40" w:after="40"/>
              <w:rPr>
                <w:sz w:val="20"/>
                <w:szCs w:val="20"/>
                <w:lang w:eastAsia="en-US"/>
              </w:rPr>
            </w:pPr>
            <w:r>
              <w:rPr>
                <w:sz w:val="20"/>
                <w:szCs w:val="20"/>
                <w:lang w:eastAsia="en-US"/>
              </w:rPr>
              <w:t>Oborová didaktika (didaktika konkrétního oboru podle příslušné aprobace),</w:t>
            </w:r>
          </w:p>
        </w:tc>
        <w:tc>
          <w:tcPr>
            <w:tcW w:w="4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55CE4E" w14:textId="77777777" w:rsidR="00397CED" w:rsidRDefault="007C733A">
            <w:pPr>
              <w:pStyle w:val="NormSHZ"/>
              <w:widowControl w:val="0"/>
              <w:spacing w:before="40" w:after="40"/>
              <w:jc w:val="center"/>
              <w:rPr>
                <w:b/>
                <w:lang w:eastAsia="en-US"/>
              </w:rPr>
            </w:pPr>
            <w:r>
              <w:rPr>
                <w:b/>
                <w:lang w:eastAsia="en-US"/>
              </w:rPr>
              <w:t>X</w:t>
            </w:r>
          </w:p>
        </w:tc>
        <w:tc>
          <w:tcPr>
            <w:tcW w:w="422" w:type="dxa"/>
            <w:tcBorders>
              <w:top w:val="single" w:sz="4" w:space="0" w:color="000000"/>
              <w:left w:val="single" w:sz="4" w:space="0" w:color="000000"/>
              <w:bottom w:val="single" w:sz="4" w:space="0" w:color="000000"/>
              <w:right w:val="single" w:sz="4" w:space="0" w:color="000000"/>
            </w:tcBorders>
            <w:vAlign w:val="center"/>
          </w:tcPr>
          <w:p w14:paraId="05D861AD"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5927ED6F"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6BCC8F04"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21978889"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4D5DC1D1" w14:textId="77777777" w:rsidR="00397CED" w:rsidRDefault="00397CED">
            <w:pPr>
              <w:pStyle w:val="NormSHZ"/>
              <w:widowControl w:val="0"/>
              <w:spacing w:before="40" w:after="40"/>
              <w:jc w:val="center"/>
              <w:rPr>
                <w:rFonts w:ascii="Calibri" w:hAnsi="Calibri"/>
                <w:b/>
                <w:lang w:eastAsia="en-US"/>
              </w:rPr>
            </w:pPr>
          </w:p>
        </w:tc>
      </w:tr>
      <w:tr w:rsidR="00397CED" w14:paraId="34A5B4A1"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7D18FFBA" w14:textId="77777777" w:rsidR="00397CED" w:rsidRDefault="007C733A">
            <w:pPr>
              <w:pStyle w:val="NormSHZ"/>
              <w:widowControl w:val="0"/>
              <w:spacing w:before="40" w:after="40"/>
              <w:rPr>
                <w:sz w:val="20"/>
                <w:szCs w:val="20"/>
                <w:lang w:eastAsia="en-US"/>
              </w:rPr>
            </w:pPr>
            <w:r>
              <w:rPr>
                <w:sz w:val="20"/>
                <w:szCs w:val="20"/>
                <w:lang w:eastAsia="en-US"/>
              </w:rPr>
              <w:lastRenderedPageBreak/>
              <w:t>Teorie a praxe učitelské profese,</w:t>
            </w:r>
          </w:p>
        </w:tc>
        <w:tc>
          <w:tcPr>
            <w:tcW w:w="426" w:type="dxa"/>
            <w:tcBorders>
              <w:top w:val="single" w:sz="4" w:space="0" w:color="000000"/>
              <w:left w:val="single" w:sz="4" w:space="0" w:color="000000"/>
              <w:bottom w:val="single" w:sz="4" w:space="0" w:color="000000"/>
              <w:right w:val="single" w:sz="4" w:space="0" w:color="000000"/>
            </w:tcBorders>
            <w:vAlign w:val="center"/>
          </w:tcPr>
          <w:p w14:paraId="4317768F" w14:textId="77777777" w:rsidR="00397CED" w:rsidRDefault="00397CED">
            <w:pPr>
              <w:pStyle w:val="NormSHZ"/>
              <w:widowControl w:val="0"/>
              <w:spacing w:before="40" w:after="40"/>
              <w:jc w:val="center"/>
              <w:rPr>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2C2CAE"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17BAFC29"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7B686890"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6F805AF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A2DA87E" w14:textId="77777777" w:rsidR="00397CED" w:rsidRDefault="00397CED">
            <w:pPr>
              <w:pStyle w:val="NormSHZ"/>
              <w:widowControl w:val="0"/>
              <w:spacing w:before="40" w:after="40"/>
              <w:jc w:val="center"/>
              <w:rPr>
                <w:rFonts w:ascii="Calibri" w:hAnsi="Calibri"/>
                <w:b/>
                <w:lang w:eastAsia="en-US"/>
              </w:rPr>
            </w:pPr>
          </w:p>
        </w:tc>
      </w:tr>
      <w:tr w:rsidR="00397CED" w14:paraId="6358BA98"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40F4992" w14:textId="77777777" w:rsidR="00397CED" w:rsidRDefault="007C733A">
            <w:pPr>
              <w:pStyle w:val="NormSHZ"/>
              <w:widowControl w:val="0"/>
              <w:spacing w:before="40" w:after="40"/>
              <w:rPr>
                <w:sz w:val="20"/>
                <w:szCs w:val="20"/>
                <w:lang w:eastAsia="en-US"/>
              </w:rPr>
            </w:pPr>
            <w:r>
              <w:rPr>
                <w:sz w:val="20"/>
                <w:szCs w:val="20"/>
                <w:lang w:eastAsia="en-US"/>
              </w:rPr>
              <w:t>Obor (konkrétní obor podle příslušné aprobace), včetně bezpečnosti a ochrany zdraví při práci v konkrétních oborech,</w:t>
            </w:r>
          </w:p>
        </w:tc>
        <w:tc>
          <w:tcPr>
            <w:tcW w:w="426" w:type="dxa"/>
            <w:tcBorders>
              <w:top w:val="single" w:sz="4" w:space="0" w:color="000000"/>
              <w:left w:val="single" w:sz="4" w:space="0" w:color="000000"/>
              <w:bottom w:val="single" w:sz="4" w:space="0" w:color="000000"/>
              <w:right w:val="single" w:sz="4" w:space="0" w:color="000000"/>
            </w:tcBorders>
            <w:vAlign w:val="center"/>
          </w:tcPr>
          <w:p w14:paraId="69865202"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050D1D"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19D4EB14"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184B1411" w14:textId="77777777" w:rsidR="00397CED" w:rsidRDefault="00397CED">
            <w:pPr>
              <w:pStyle w:val="NormSHZ"/>
              <w:widowControl w:val="0"/>
              <w:spacing w:before="40" w:after="40"/>
              <w:jc w:val="center"/>
              <w:rPr>
                <w:rFonts w:ascii="Calibri" w:hAnsi="Calibri"/>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134D93B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22793AB" w14:textId="77777777" w:rsidR="00397CED" w:rsidRDefault="00397CED">
            <w:pPr>
              <w:pStyle w:val="NormSHZ"/>
              <w:widowControl w:val="0"/>
              <w:spacing w:before="40" w:after="40"/>
              <w:jc w:val="center"/>
              <w:rPr>
                <w:rFonts w:ascii="Calibri" w:hAnsi="Calibri"/>
                <w:b/>
                <w:lang w:eastAsia="en-US"/>
              </w:rPr>
            </w:pPr>
          </w:p>
        </w:tc>
      </w:tr>
      <w:tr w:rsidR="00397CED" w14:paraId="2C7A36A6"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5DFB5141" w14:textId="77777777" w:rsidR="00397CED" w:rsidRDefault="007C733A">
            <w:pPr>
              <w:pStyle w:val="NormSHZ"/>
              <w:widowControl w:val="0"/>
              <w:spacing w:before="40" w:after="40"/>
              <w:rPr>
                <w:sz w:val="20"/>
                <w:szCs w:val="20"/>
                <w:lang w:eastAsia="en-US"/>
              </w:rPr>
            </w:pPr>
            <w:r>
              <w:rPr>
                <w:sz w:val="20"/>
                <w:szCs w:val="20"/>
                <w:lang w:eastAsia="en-US"/>
              </w:rPr>
              <w:t>Speciální pedagogika,</w:t>
            </w:r>
          </w:p>
        </w:tc>
        <w:tc>
          <w:tcPr>
            <w:tcW w:w="426" w:type="dxa"/>
            <w:tcBorders>
              <w:top w:val="single" w:sz="4" w:space="0" w:color="000000"/>
              <w:left w:val="single" w:sz="4" w:space="0" w:color="000000"/>
              <w:bottom w:val="single" w:sz="4" w:space="0" w:color="000000"/>
              <w:right w:val="single" w:sz="4" w:space="0" w:color="000000"/>
            </w:tcBorders>
            <w:vAlign w:val="center"/>
          </w:tcPr>
          <w:p w14:paraId="0D690402"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10CB6897"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78349B"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5" w:type="dxa"/>
            <w:tcBorders>
              <w:top w:val="single" w:sz="4" w:space="0" w:color="000000"/>
              <w:left w:val="single" w:sz="4" w:space="0" w:color="000000"/>
              <w:bottom w:val="single" w:sz="4" w:space="0" w:color="000000"/>
              <w:right w:val="single" w:sz="4" w:space="0" w:color="000000"/>
            </w:tcBorders>
            <w:vAlign w:val="center"/>
          </w:tcPr>
          <w:p w14:paraId="2C8710A7" w14:textId="77777777" w:rsidR="00397CED" w:rsidRDefault="00397CED">
            <w:pPr>
              <w:pStyle w:val="NormSHZ"/>
              <w:widowControl w:val="0"/>
              <w:spacing w:before="40" w:after="40"/>
              <w:jc w:val="center"/>
              <w:rPr>
                <w:b/>
                <w:lang w:eastAsia="en-US"/>
              </w:rPr>
            </w:pPr>
          </w:p>
        </w:tc>
        <w:tc>
          <w:tcPr>
            <w:tcW w:w="426" w:type="dxa"/>
            <w:tcBorders>
              <w:top w:val="single" w:sz="4" w:space="0" w:color="000000"/>
              <w:left w:val="single" w:sz="4" w:space="0" w:color="000000"/>
              <w:bottom w:val="single" w:sz="4" w:space="0" w:color="000000"/>
              <w:right w:val="single" w:sz="4" w:space="0" w:color="000000"/>
            </w:tcBorders>
            <w:vAlign w:val="center"/>
          </w:tcPr>
          <w:p w14:paraId="54969130"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2F4CB2F5" w14:textId="77777777" w:rsidR="00397CED" w:rsidRDefault="00397CED">
            <w:pPr>
              <w:pStyle w:val="NormSHZ"/>
              <w:widowControl w:val="0"/>
              <w:spacing w:before="40" w:after="40"/>
              <w:jc w:val="center"/>
              <w:rPr>
                <w:rFonts w:ascii="Calibri" w:hAnsi="Calibri"/>
                <w:b/>
                <w:lang w:eastAsia="en-US"/>
              </w:rPr>
            </w:pPr>
          </w:p>
        </w:tc>
      </w:tr>
      <w:tr w:rsidR="00397CED" w14:paraId="5155C197" w14:textId="77777777">
        <w:trPr>
          <w:trHeight w:val="170"/>
        </w:trPr>
        <w:tc>
          <w:tcPr>
            <w:tcW w:w="6380" w:type="dxa"/>
            <w:tcBorders>
              <w:top w:val="single" w:sz="4" w:space="0" w:color="000000"/>
              <w:left w:val="single" w:sz="4" w:space="0" w:color="000000"/>
              <w:bottom w:val="single" w:sz="4" w:space="0" w:color="000000"/>
              <w:right w:val="single" w:sz="4" w:space="0" w:color="000000"/>
            </w:tcBorders>
          </w:tcPr>
          <w:p w14:paraId="678F4961" w14:textId="77777777" w:rsidR="00397CED" w:rsidRDefault="007C733A">
            <w:pPr>
              <w:pStyle w:val="NormSHZ"/>
              <w:widowControl w:val="0"/>
              <w:spacing w:before="40" w:after="40"/>
              <w:rPr>
                <w:sz w:val="20"/>
                <w:szCs w:val="20"/>
                <w:lang w:eastAsia="en-US"/>
              </w:rPr>
            </w:pPr>
            <w:r>
              <w:rPr>
                <w:sz w:val="20"/>
                <w:szCs w:val="20"/>
                <w:lang w:eastAsia="en-US"/>
              </w:rPr>
              <w:t>Inkluzivní didaktika.</w:t>
            </w:r>
          </w:p>
        </w:tc>
        <w:tc>
          <w:tcPr>
            <w:tcW w:w="426" w:type="dxa"/>
            <w:tcBorders>
              <w:top w:val="single" w:sz="4" w:space="0" w:color="000000"/>
              <w:left w:val="single" w:sz="4" w:space="0" w:color="000000"/>
              <w:bottom w:val="single" w:sz="4" w:space="0" w:color="000000"/>
              <w:right w:val="single" w:sz="4" w:space="0" w:color="000000"/>
            </w:tcBorders>
            <w:vAlign w:val="center"/>
          </w:tcPr>
          <w:p w14:paraId="7EFF0E96" w14:textId="77777777" w:rsidR="00397CED" w:rsidRDefault="00397CED">
            <w:pPr>
              <w:pStyle w:val="NormSHZ"/>
              <w:widowControl w:val="0"/>
              <w:spacing w:before="40" w:after="40"/>
              <w:jc w:val="center"/>
              <w:rPr>
                <w:rFonts w:ascii="Calibri" w:hAnsi="Calibri"/>
                <w:b/>
                <w:lang w:eastAsia="en-US"/>
              </w:rPr>
            </w:pPr>
          </w:p>
        </w:tc>
        <w:tc>
          <w:tcPr>
            <w:tcW w:w="422" w:type="dxa"/>
            <w:tcBorders>
              <w:top w:val="single" w:sz="4" w:space="0" w:color="000000"/>
              <w:left w:val="single" w:sz="4" w:space="0" w:color="000000"/>
              <w:bottom w:val="single" w:sz="4" w:space="0" w:color="000000"/>
              <w:right w:val="single" w:sz="4" w:space="0" w:color="000000"/>
            </w:tcBorders>
            <w:vAlign w:val="center"/>
          </w:tcPr>
          <w:p w14:paraId="19DF9677" w14:textId="77777777" w:rsidR="00397CED" w:rsidRDefault="00397CED">
            <w:pPr>
              <w:pStyle w:val="NormSHZ"/>
              <w:widowControl w:val="0"/>
              <w:spacing w:before="40" w:after="40"/>
              <w:jc w:val="center"/>
              <w:rPr>
                <w:b/>
                <w:lang w:eastAsia="en-US"/>
              </w:rPr>
            </w:pPr>
          </w:p>
        </w:tc>
        <w:tc>
          <w:tcPr>
            <w:tcW w:w="425" w:type="dxa"/>
            <w:tcBorders>
              <w:top w:val="single" w:sz="4" w:space="0" w:color="000000"/>
              <w:left w:val="single" w:sz="4" w:space="0" w:color="000000"/>
              <w:bottom w:val="single" w:sz="4" w:space="0" w:color="000000"/>
              <w:right w:val="single" w:sz="4" w:space="0" w:color="000000"/>
            </w:tcBorders>
            <w:vAlign w:val="center"/>
          </w:tcPr>
          <w:p w14:paraId="319C2461" w14:textId="77777777" w:rsidR="00397CED" w:rsidRDefault="00397CED">
            <w:pPr>
              <w:pStyle w:val="NormSHZ"/>
              <w:widowControl w:val="0"/>
              <w:spacing w:before="40" w:after="40"/>
              <w:jc w:val="center"/>
              <w:rPr>
                <w:rFonts w:ascii="Calibri" w:hAnsi="Calibri"/>
                <w:b/>
                <w:lang w:eastAsia="en-US"/>
              </w:rPr>
            </w:pP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E2C6C36" w14:textId="77777777" w:rsidR="00397CED" w:rsidRDefault="007C733A">
            <w:pPr>
              <w:pStyle w:val="NormSHZ"/>
              <w:widowControl w:val="0"/>
              <w:spacing w:before="40" w:after="40"/>
              <w:jc w:val="center"/>
              <w:rPr>
                <w:rFonts w:ascii="Calibri" w:hAnsi="Calibri"/>
                <w:b/>
                <w:lang w:eastAsia="en-US"/>
              </w:rPr>
            </w:pPr>
            <w:r>
              <w:rPr>
                <w:rFonts w:ascii="Calibri" w:hAnsi="Calibri"/>
                <w:b/>
                <w:lang w:eastAsia="en-US"/>
              </w:rPr>
              <w:t>X</w:t>
            </w:r>
          </w:p>
        </w:tc>
        <w:tc>
          <w:tcPr>
            <w:tcW w:w="426" w:type="dxa"/>
            <w:tcBorders>
              <w:top w:val="single" w:sz="4" w:space="0" w:color="000000"/>
              <w:left w:val="single" w:sz="4" w:space="0" w:color="000000"/>
              <w:bottom w:val="single" w:sz="4" w:space="0" w:color="000000"/>
              <w:right w:val="single" w:sz="4" w:space="0" w:color="000000"/>
            </w:tcBorders>
            <w:vAlign w:val="center"/>
          </w:tcPr>
          <w:p w14:paraId="19403EB1" w14:textId="77777777" w:rsidR="00397CED" w:rsidRDefault="00397CED">
            <w:pPr>
              <w:pStyle w:val="NormSHZ"/>
              <w:widowControl w:val="0"/>
              <w:spacing w:before="40" w:after="40"/>
              <w:jc w:val="center"/>
              <w:rPr>
                <w:rFonts w:ascii="Calibri" w:hAnsi="Calibri"/>
                <w:b/>
                <w:lang w:eastAsia="en-US"/>
              </w:rPr>
            </w:pPr>
          </w:p>
        </w:tc>
        <w:tc>
          <w:tcPr>
            <w:tcW w:w="427" w:type="dxa"/>
            <w:tcBorders>
              <w:top w:val="single" w:sz="4" w:space="0" w:color="000000"/>
              <w:left w:val="single" w:sz="4" w:space="0" w:color="000000"/>
              <w:bottom w:val="single" w:sz="4" w:space="0" w:color="000000"/>
              <w:right w:val="single" w:sz="4" w:space="0" w:color="000000"/>
            </w:tcBorders>
            <w:vAlign w:val="center"/>
          </w:tcPr>
          <w:p w14:paraId="50B1D56E" w14:textId="77777777" w:rsidR="00397CED" w:rsidRDefault="00397CED">
            <w:pPr>
              <w:pStyle w:val="NormSHZ"/>
              <w:widowControl w:val="0"/>
              <w:spacing w:before="40" w:after="40"/>
              <w:jc w:val="center"/>
              <w:rPr>
                <w:rFonts w:ascii="Calibri" w:hAnsi="Calibri"/>
                <w:b/>
                <w:lang w:eastAsia="en-US"/>
              </w:rPr>
            </w:pPr>
          </w:p>
        </w:tc>
      </w:tr>
    </w:tbl>
    <w:p w14:paraId="61F09585" w14:textId="77777777" w:rsidR="00397CED" w:rsidRDefault="00397CED">
      <w:pPr>
        <w:pStyle w:val="NormSHZ"/>
      </w:pPr>
    </w:p>
    <w:p w14:paraId="65A4FD16" w14:textId="77777777" w:rsidR="00397CED" w:rsidRDefault="007C733A">
      <w:pPr>
        <w:pStyle w:val="Nadpis3"/>
        <w:tabs>
          <w:tab w:val="clear" w:pos="0"/>
        </w:tabs>
        <w:ind w:left="720" w:firstLine="0"/>
        <w:jc w:val="both"/>
      </w:pPr>
      <w:bookmarkStart w:id="2381" w:name="_Toc121083455"/>
      <w:r>
        <w:t>Standard 2.5 Jazykové kompetence</w:t>
      </w:r>
      <w:bookmarkEnd w:id="2381"/>
      <w:r>
        <w:t xml:space="preserve"> </w:t>
      </w:r>
    </w:p>
    <w:p w14:paraId="058E12CE" w14:textId="77777777" w:rsidR="00397CED" w:rsidRDefault="007C733A">
      <w:pPr>
        <w:pStyle w:val="NormSHZ"/>
      </w:pPr>
      <w:r>
        <w:t>Výuka cizích jazyků na Univerzitě Tomáše Bati ve Zlíně byla jedním z prioritních cílů Dlouhodobého záměru univerzity na období 2016–2020</w:t>
      </w:r>
      <w:r>
        <w:rPr>
          <w:rStyle w:val="Znakapoznpodarou"/>
        </w:rPr>
        <w:footnoteReference w:id="34"/>
      </w:r>
      <w:r>
        <w:t xml:space="preserve">.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zvoleného konce výuky jazyků je výuka v prezenční i kombinované formě studia realizována formou povinných předmětů zakončených klasifikovaným zápočtem a zkouškou. </w:t>
      </w:r>
    </w:p>
    <w:p w14:paraId="36742C33" w14:textId="77777777" w:rsidR="00397CED" w:rsidRDefault="007C733A">
      <w:pPr>
        <w:pStyle w:val="NormSHZ"/>
      </w:pPr>
      <w:r>
        <w:t xml:space="preserve">Jazyková koncepce v magisterském stupni studia navazuje na jazykovou koncepci bakalářského stupně studia. V rámci magisterského stupně studenti v prezenční i kombinované formě absolvují formou povinného předmětu dva semestry odborné angličtiny, která je orientována do problematiky studijního programu. Předměty jsou zakončeny klasifikovaným zápočtem a zkouškou. U studijního programu </w:t>
      </w:r>
      <w:r>
        <w:rPr>
          <w:i/>
        </w:rPr>
        <w:t>Učitelství informatiky pro základní a střední školy</w:t>
      </w:r>
      <w:r>
        <w:t xml:space="preserve"> je odborná angličtina zaměřena do oblastí informatiky, softwarového inženýrství, kybernetické bezpečnosti a aplikace informačních technologií při výuce a také do oblasti pedagogiky a psychologie. </w:t>
      </w:r>
    </w:p>
    <w:p w14:paraId="21D05F52" w14:textId="77777777" w:rsidR="00397CED" w:rsidRDefault="007C733A">
      <w:pPr>
        <w:pStyle w:val="NormSHZ"/>
      </w:pPr>
      <w:r>
        <w:t xml:space="preserve">Během bakalářského i magisterského stupně studia studenti prohlubují své jazykové znalosti i v odborných předmětech. Řada odborných předmětů vychází ze zahraniční literatury, převážně anglické, ta je studentům doporučována k přípravě na zkoušku z odborného předmětu. Své jazykové dovednosti mohou prohlubovat i při vypracovávání semestrálních a kvalifikačních prací v cizím jazyce. </w:t>
      </w:r>
    </w:p>
    <w:p w14:paraId="51E58882" w14:textId="77777777" w:rsidR="00397CED" w:rsidRDefault="007C733A">
      <w:pPr>
        <w:pStyle w:val="NormSHZ"/>
      </w:pPr>
      <w:r>
        <w:t xml:space="preserve">K výraznému zvýšení jazykových kompetencí studentů přispívá i studium v zahraničí. V rámci programu Erasmus+ a Freemover mohou studenti absolvovat jeden semestr nebo celý rok výuky v zahraničí na partnerské vysoké škole, se kterou má FAI uzavřenu bilaterální smlouvu. V době přípravy akreditační žádosti tohoto studijního programu měla FAI uzavřeno více jak 75 bilaterálních smluv, což skýtá dostatečnou nabídku pro studium v zahraničí. </w:t>
      </w:r>
    </w:p>
    <w:p w14:paraId="6DB2B426" w14:textId="77777777" w:rsidR="00397CED" w:rsidRDefault="007C733A">
      <w:pPr>
        <w:tabs>
          <w:tab w:val="left" w:pos="2835"/>
        </w:tabs>
        <w:spacing w:before="120" w:after="120"/>
        <w:jc w:val="both"/>
      </w:pPr>
      <w:r>
        <w:tab/>
      </w:r>
      <w:r>
        <w:tab/>
      </w:r>
    </w:p>
    <w:p w14:paraId="7BB5F63C" w14:textId="77777777" w:rsidR="00397CED" w:rsidRDefault="007C733A">
      <w:pPr>
        <w:pStyle w:val="Nadpis3"/>
        <w:tabs>
          <w:tab w:val="clear" w:pos="0"/>
        </w:tabs>
        <w:ind w:left="720" w:firstLine="0"/>
        <w:jc w:val="both"/>
      </w:pPr>
      <w:bookmarkStart w:id="2382" w:name="_Toc121083456"/>
      <w:bookmarkStart w:id="2383" w:name="_Ref119580842"/>
      <w:r>
        <w:t xml:space="preserve">Standard </w:t>
      </w:r>
      <w:bookmarkStart w:id="2384" w:name="cast2t6"/>
      <w:r>
        <w:t>2.6 Pravidla a podmínky utváření studijních plánů</w:t>
      </w:r>
      <w:bookmarkEnd w:id="2382"/>
      <w:bookmarkEnd w:id="2383"/>
      <w:bookmarkEnd w:id="2384"/>
      <w:r>
        <w:t xml:space="preserve"> </w:t>
      </w:r>
    </w:p>
    <w:p w14:paraId="0EB45350" w14:textId="77777777" w:rsidR="00397CED" w:rsidRDefault="007C733A">
      <w:pPr>
        <w:pStyle w:val="NormSHZ"/>
      </w:pPr>
      <w:r>
        <w:t>FAI má v souladu se Studijním a zkušebním řádem UTB ve Zlíně</w:t>
      </w:r>
      <w:r>
        <w:rPr>
          <w:rStyle w:val="Znakapoznpodarou"/>
        </w:rPr>
        <w:footnoteReference w:id="35"/>
      </w:r>
      <w:r>
        <w:t xml:space="preserve"> ustanovenu Radu studijních programů Fakulty aplikované informatiky</w:t>
      </w:r>
      <w:r>
        <w:rPr>
          <w:rStyle w:val="Znakapoznpodarou"/>
        </w:rPr>
        <w:footnoteReference w:id="36"/>
      </w:r>
      <w:r>
        <w:t xml:space="preserve">. Jedním z úkolů Rad studijních programů je navrhovat, projednávat a schvalovat studijní plány studijních programů a dále projednávat a schvalovat změny ve studijních plánech. </w:t>
      </w:r>
    </w:p>
    <w:p w14:paraId="36ECCCC0" w14:textId="77777777" w:rsidR="00397CED" w:rsidRDefault="007C733A">
      <w:pPr>
        <w:pStyle w:val="NormSHZ"/>
      </w:pPr>
      <w:r>
        <w:t xml:space="preserve">Do studijních plánů akademicky zaměřeného studijního programu </w:t>
      </w:r>
      <w:r>
        <w:rPr>
          <w:i/>
        </w:rPr>
        <w:t>Učitelství informatiky pro základní a střední školy</w:t>
      </w:r>
      <w:r>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 Každý předmět může mít definovány v kartách předmětů prerekvizity, korekvizity a ekvivalence nutné ke splnění povinností daného předmětu. Studijní plán uvedeného studijního programu je </w:t>
      </w:r>
      <w:r>
        <w:lastRenderedPageBreak/>
        <w:t xml:space="preserve">koncipován tak, aby studenta provedl všemi potřebnými základními teoretickými předměty a předměty profilového základu s cílem úspěšného zvládnutí všech tématických okruhů státní závěrečné zkoušky. </w:t>
      </w:r>
    </w:p>
    <w:p w14:paraId="3577AD6E" w14:textId="77777777" w:rsidR="00397CED" w:rsidRDefault="007C733A">
      <w:pPr>
        <w:pStyle w:val="NormSHZ"/>
      </w:pPr>
      <w:r>
        <w:t xml:space="preserve">Studijní program </w:t>
      </w:r>
      <w:r>
        <w:rPr>
          <w:i/>
        </w:rPr>
        <w:t>Učitelství informatiky pro základní a střední školy</w:t>
      </w:r>
      <w:r>
        <w:t xml:space="preserve"> je koncipován jako akademicky zaměřený studijní program bez specializací. Studijní program klade rovněž důraz na získání praktických dovedností zařazením laboratorních cvičení, ve kterých mohou studenti využívat pokročilé metody výzkumné práce. Součástí studijních plánů je také povinná praxe s reflexí v rozsahu tří semestrů. První semestr je koncipován jako náslechový v rozsahu 42 hod., druhý jako průběžná praxe v rozsahu 28 hod. a poslední semestr je praxe souvislá v rozsahu 112 hod. Studenti si praxi najdou sami nebo je jim doporučena z řad partnerských „Fakultních škol Fakulty aplikované informatiky“</w:t>
      </w:r>
      <w:r>
        <w:rPr>
          <w:rStyle w:val="Znakapoznpodarou"/>
        </w:rPr>
        <w:footnoteReference w:id="37"/>
      </w:r>
      <w:r>
        <w:t xml:space="preserve"> popř. jiných školských zařízení.</w:t>
      </w:r>
    </w:p>
    <w:p w14:paraId="4B4519F8" w14:textId="77777777" w:rsidR="00397CED" w:rsidRDefault="007C733A">
      <w:pPr>
        <w:pStyle w:val="NormSHZ"/>
      </w:pPr>
      <w:r>
        <w:t xml:space="preserve">Při tvorbě studijních plánů magisterského studijního programu se vychází z evropského kreditního systému </w:t>
      </w:r>
      <w:r>
        <w:rPr>
          <w:i/>
        </w:rPr>
        <w:t>European Credit Transfer System (</w:t>
      </w:r>
      <w:r>
        <w:t xml:space="preserve">dále jen „ECTS“), UTB je držitelem „ECTS label“ opravňující tento systém využívat. Jeden ECTS kredit představuje studijní zátěž cca 25-27 hodin, přičemž je zde kromě přímé výuky započítána i doba odpovídající samostudiu, tvorbě seminárních prací, vypracování protokolů do laboratorních cvičení apod. Studijní plán je koncipován tak, aby součet ECTS kreditů povinných a povinně volitelných předmětů v jednom akademickém roce byl 60 ECTS kreditů, což u dvouleté standardní délky studia v magisterském studijním programu představuje 120 ECTS kreditů. </w:t>
      </w:r>
    </w:p>
    <w:p w14:paraId="35022419" w14:textId="77777777" w:rsidR="00397CED" w:rsidRDefault="007C733A">
      <w:pPr>
        <w:pStyle w:val="NormSHZ"/>
      </w:pPr>
      <w:r>
        <w:t xml:space="preserve">Časová týdenní zátěž v jednotlivých semestrech je v rozmezí 22-26 hodin v součtu všech přednášek, cvičení a seminářů povinných předmětů. Studijní plán studijního programu obsahuje také předměty, ve kterých studenti zpracovávají seminární práce či malé výzkumné zprávy, čímž si osvojují výzkumné činnosti a dovednosti během studia. Praktické dovednosti studenti získávají také v laboratorních cvičeních a seminářů u předmětů z oblasti informatiky. Pedagogické dovednosti získávají studenti především v přednáškách a seminářích, kde je u některých předmětů kladen důraz také na týmovou práci. U některých předmětů uskutečňují vyučující projektovou výuku s cílem rozvíjet u studentů tvůrčí myšlení a současně vzájemnou spolupráci při řešení zadaného úkolu. Studenti mohou také během akademického roku pracovat na pozici pomocné vědecké síly, kdy řeší samostatně odborné téma zadané svým vedoucím. Dosažené výsledky zpravidla obhajuje v rámci soutěže </w:t>
      </w:r>
      <w:r>
        <w:rPr>
          <w:i/>
        </w:rPr>
        <w:t>Studentská tvůrčí a odborná činnost (STOČ)</w:t>
      </w:r>
      <w:r>
        <w:t>, kterou každoročně FAI spoluorganizuje.</w:t>
      </w:r>
    </w:p>
    <w:p w14:paraId="2E2FA73A" w14:textId="77777777" w:rsidR="00397CED" w:rsidRDefault="007C733A">
      <w:pPr>
        <w:pStyle w:val="NormSHZ"/>
      </w:pPr>
      <w:r>
        <w:tab/>
      </w:r>
      <w:r>
        <w:tab/>
      </w:r>
    </w:p>
    <w:p w14:paraId="752F353B" w14:textId="77777777" w:rsidR="00397CED" w:rsidRDefault="007C733A">
      <w:pPr>
        <w:pStyle w:val="Nadpis3"/>
        <w:tabs>
          <w:tab w:val="clear" w:pos="0"/>
        </w:tabs>
        <w:ind w:left="720" w:firstLine="0"/>
        <w:jc w:val="both"/>
      </w:pPr>
      <w:bookmarkStart w:id="2385" w:name="_Toc121083457"/>
      <w:r>
        <w:t>Standard 2.7 Vymezení uplatnění absolventů</w:t>
      </w:r>
      <w:bookmarkEnd w:id="2385"/>
      <w:r>
        <w:t xml:space="preserve"> </w:t>
      </w:r>
    </w:p>
    <w:p w14:paraId="2F1A1E7B" w14:textId="77777777" w:rsidR="00397CED" w:rsidRDefault="007C733A">
      <w:pPr>
        <w:pStyle w:val="NormSHZ"/>
      </w:pPr>
      <w:r>
        <w:t xml:space="preserve">Uplatnění absolventů studijního programu </w:t>
      </w:r>
      <w:r>
        <w:rPr>
          <w:i/>
        </w:rPr>
        <w:t>Učitelství informatiky pro základní a střední školy</w:t>
      </w:r>
      <w:r>
        <w:t xml:space="preserve"> je uvedeno v části </w:t>
      </w:r>
      <w:r>
        <w:br/>
      </w:r>
      <w:r>
        <w:rPr>
          <w:i/>
        </w:rPr>
        <w:t>B-I – Charakteristika studijního programu</w:t>
      </w:r>
      <w:r>
        <w:t xml:space="preserve"> akreditační žádosti. Profil absolventa studijního programu, typické pracovní pozice jsou pak specifikovány v části D-I téhož materiálu. V rámci tohoto studijního programu jsou vychováváni především učitelé informatiky na základní a střední škole. Tito učitelé budou připravováni tak, aby dovedli kvalifikovaně vyučovat s využitím moderních odborných poznatků informatiku na základních a středních školách a současně aby dovedli působit na žáky také výchovně. Kromě toho by měli být připraveni na své další vzdělávání (jehož základem bude sebevzdělávání, doplňované nabídkou organizovaných vzdělávacích aktivit jak v oblasti informatiky, tak také v oblasti její didaktiky a v psychologii a pedagogice). Vzhledem k získaným praktickým poznatkům především z informatiky není vyloučena také možnost působení na jiných IT pozicích ve firmách v komerční i veřejné správě.</w:t>
      </w:r>
    </w:p>
    <w:p w14:paraId="18102CE1" w14:textId="77777777" w:rsidR="00397CED" w:rsidRDefault="007C733A">
      <w:pPr>
        <w:pStyle w:val="NormSHZ"/>
      </w:pPr>
      <w:r>
        <w:tab/>
      </w:r>
      <w:r>
        <w:tab/>
      </w:r>
    </w:p>
    <w:p w14:paraId="3F965F32" w14:textId="77777777" w:rsidR="00397CED" w:rsidRDefault="007C733A">
      <w:pPr>
        <w:pStyle w:val="Nadpis3"/>
        <w:tabs>
          <w:tab w:val="clear" w:pos="0"/>
        </w:tabs>
        <w:ind w:left="720" w:firstLine="0"/>
        <w:jc w:val="both"/>
      </w:pPr>
      <w:bookmarkStart w:id="2386" w:name="_Toc121083458"/>
      <w:r>
        <w:t>Standard 2.8 Standardní doba studia</w:t>
      </w:r>
      <w:bookmarkEnd w:id="2386"/>
      <w:r>
        <w:t xml:space="preserve"> </w:t>
      </w:r>
    </w:p>
    <w:p w14:paraId="06CEE87E" w14:textId="54991635" w:rsidR="00397CED" w:rsidRDefault="007C733A">
      <w:pPr>
        <w:pStyle w:val="NormSHZ"/>
      </w:pPr>
      <w:r>
        <w:t>Standardní doba studia pro daný magisterský studijní program je dva roky, této délce studia odpovídá celkem 120 ECTS kreditů. Jak již bylo uvedeno v </w:t>
      </w:r>
      <w:proofErr w:type="gramStart"/>
      <w:r>
        <w:t xml:space="preserve">části </w:t>
      </w:r>
      <w:r>
        <w:rPr>
          <w:rStyle w:val="Zdraznnjemn"/>
        </w:rPr>
        <w:fldChar w:fldCharType="begin"/>
      </w:r>
      <w:r>
        <w:rPr>
          <w:rStyle w:val="Zdraznnjemn"/>
        </w:rPr>
        <w:instrText xml:space="preserve"> REF cast2t6 \h </w:instrText>
      </w:r>
      <w:r>
        <w:rPr>
          <w:rStyle w:val="Zdraznnjemn"/>
        </w:rPr>
      </w:r>
      <w:r>
        <w:rPr>
          <w:rStyle w:val="Zdraznnjemn"/>
        </w:rPr>
        <w:fldChar w:fldCharType="separate"/>
      </w:r>
      <w:ins w:id="2387" w:author="Jiří Vojtěšek" w:date="2023-01-24T20:39:00Z">
        <w:r w:rsidR="008A5423">
          <w:t>2.6 Pravidla</w:t>
        </w:r>
        <w:proofErr w:type="gramEnd"/>
        <w:r w:rsidR="008A5423">
          <w:t xml:space="preserve"> a podmínky utváření studijních plánů</w:t>
        </w:r>
      </w:ins>
      <w:del w:id="2388" w:author="Jiří Vojtěšek" w:date="2023-01-24T20:39:00Z">
        <w:r w:rsidDel="008A5423">
          <w:rPr>
            <w:rStyle w:val="Zdraznnjemn"/>
          </w:rPr>
          <w:delText>2.6 Pravidla a podmínky utváření studijních plánů</w:delText>
        </w:r>
      </w:del>
      <w:r>
        <w:rPr>
          <w:rStyle w:val="Zdraznnjemn"/>
        </w:rPr>
        <w:fldChar w:fldCharType="end"/>
      </w:r>
      <w:r>
        <w:t xml:space="preserve">, jeden ECTS kredit představuje studijní zátěž cca 25-30 hodin, přičemž ve studijní </w:t>
      </w:r>
      <w:r>
        <w:lastRenderedPageBreak/>
        <w:t>zátěži je kromě přímé výuky započítána i doba odpovídající samostudiu, tvorbě seminárních prací, vypracování protokolů do laboratorních cvičení apod. Této studijní zátěži odpovídá kreditové ohodnocení povinných a povinně volitelných předmětů studijního plánu, přičemž bylo dodrženo pravidlo maximálně 60-ti kreditů povinných a povinně volitelných předmětů v akademickém roce. Kreditové ohodnocení jednotlivých předmětů také splňuje doporučené postupy Národního akreditačního úřadu pro přípravu studijních programů. Obdobně je také volen způsob zakončení předmětů tak, aby student měl reálnou šanci absolvovat daný obor ve standardní době studia.</w:t>
      </w:r>
    </w:p>
    <w:p w14:paraId="4AB9EFC2" w14:textId="77777777" w:rsidR="00397CED" w:rsidRDefault="007C733A">
      <w:pPr>
        <w:pStyle w:val="NormSHZ"/>
      </w:pPr>
      <w:r>
        <w:tab/>
      </w:r>
      <w:r>
        <w:tab/>
      </w:r>
    </w:p>
    <w:p w14:paraId="5A2FB1FA" w14:textId="77777777" w:rsidR="00397CED" w:rsidRDefault="007C733A">
      <w:pPr>
        <w:pStyle w:val="Nadpis3"/>
        <w:tabs>
          <w:tab w:val="clear" w:pos="0"/>
        </w:tabs>
        <w:ind w:left="720" w:firstLine="0"/>
        <w:jc w:val="both"/>
      </w:pPr>
      <w:bookmarkStart w:id="2389" w:name="_Toc121083459"/>
      <w:r>
        <w:t>Standard 2.9 Soulad obsahu studia s cíli studia a profilem absolventa</w:t>
      </w:r>
      <w:bookmarkEnd w:id="2389"/>
      <w:r>
        <w:t xml:space="preserve"> </w:t>
      </w:r>
    </w:p>
    <w:p w14:paraId="72CBAF1D" w14:textId="77777777" w:rsidR="00397CED" w:rsidRDefault="007C733A">
      <w:pPr>
        <w:pStyle w:val="NormSHZ"/>
      </w:pPr>
      <w:r>
        <w:t xml:space="preserve">Soulad mezi cíli studia a obsahem studia je zřejmý z obsahu předložených akreditačních dokumentů. Cíle studia a profil absolventa jsou popsány v části </w:t>
      </w:r>
      <w:r>
        <w:rPr>
          <w:i/>
        </w:rPr>
        <w:t>B-I – Charakteristika studijního programu</w:t>
      </w:r>
      <w:r>
        <w:t xml:space="preserve">. Těmto cílům odpovídá skladba i obsah studovaných předmětů, které umožní dosažení uvedeného profilu absolventa (část </w:t>
      </w:r>
      <w:r>
        <w:rPr>
          <w:i/>
        </w:rPr>
        <w:t>B-IIa – Studijní plány a návrh témat prací</w:t>
      </w:r>
      <w:r>
        <w:t>). Toto magisterské studium navazuje na bakalářské studium především v oblasti informačních technologií a softwarového inženýrství, v rámci kterého studenti získávají matematický a fyzikální základ, základy z oblasti programování, informační a datové bezpečnosti, informačních technologií atd. Tento základ je poté v průběhu bakalářského studia rozšířen prostřednictvím povinných předmětů ZT a PZ. V rámci magisterského stupně studia získají studenti především znalosti a dovednosti z oblasti pedagogiky a jejich znalosti z informatiky jsou dále prohlubovány především v předmětech označených jako ZT a PZ.</w:t>
      </w:r>
    </w:p>
    <w:p w14:paraId="0B09EFF0" w14:textId="4E1C2534" w:rsidR="00397CED" w:rsidRDefault="007C733A">
      <w:pPr>
        <w:pStyle w:val="NormSHZ"/>
      </w:pPr>
      <w:r>
        <w:t xml:space="preserve">Cílem magisterského studia ve studijním programu </w:t>
      </w:r>
      <w:r>
        <w:rPr>
          <w:i/>
        </w:rPr>
        <w:t>Učitelství informatiky pro základní a střední školy</w:t>
      </w:r>
      <w:r>
        <w:t xml:space="preserve"> je připravit kvalifikované učitele pro výuku informatiky a příbuzných předmětů vyučovaných na základních a středních školách. Jak již bylo uvedeno v </w:t>
      </w:r>
      <w:proofErr w:type="gramStart"/>
      <w:r>
        <w:t xml:space="preserve">části </w:t>
      </w:r>
      <w:r>
        <w:rPr>
          <w:rStyle w:val="Zdraznnjemn"/>
        </w:rPr>
        <w:fldChar w:fldCharType="begin"/>
      </w:r>
      <w:r>
        <w:rPr>
          <w:rStyle w:val="Zdraznnjemn"/>
        </w:rPr>
        <w:instrText xml:space="preserve"> REF cast2t4 \h </w:instrText>
      </w:r>
      <w:r>
        <w:rPr>
          <w:rStyle w:val="Zdraznnjemn"/>
        </w:rPr>
      </w:r>
      <w:r>
        <w:rPr>
          <w:rStyle w:val="Zdraznnjemn"/>
        </w:rPr>
        <w:fldChar w:fldCharType="separate"/>
      </w:r>
      <w:ins w:id="2390" w:author="Jiří Vojtěšek" w:date="2023-01-24T20:39:00Z">
        <w:r w:rsidR="008A5423">
          <w:t>2.4 Soulad</w:t>
        </w:r>
        <w:proofErr w:type="gramEnd"/>
        <w:r w:rsidR="008A5423">
          <w:t xml:space="preserve"> získaných odborných znalostí, dovedností a způsobilostí s typem a profilem studijního programu</w:t>
        </w:r>
      </w:ins>
      <w:del w:id="2391" w:author="Jiří Vojtěšek" w:date="2023-01-24T20:39:00Z">
        <w:r w:rsidDel="008A5423">
          <w:rPr>
            <w:rStyle w:val="Zdraznnjemn"/>
          </w:rPr>
          <w:delText>2.4 Soulad získaných odborných znalostí, dovedností a způsobilostí s typem a profilem studijního programu</w:delText>
        </w:r>
      </w:del>
      <w:r>
        <w:rPr>
          <w:rStyle w:val="Zdraznnjemn"/>
        </w:rPr>
        <w:fldChar w:fldCharType="end"/>
      </w:r>
      <w:r>
        <w:t>, studenti si studiem uvedeného oboru prohlubují teoretické znalosti a dovednosti z oblasti informatiky, která z hlediska získaných kreditů představuje cca 52 % celkového počtu kreditů odborných předmětů, a také klíčové dovednosti a vědomosti, nezbytné pro výuku informatiky na základních a středních školách, kdy pedagogické, psychologické předměty, oborová didaktika a pedagogická praxe tvoří cca 48 % z celkového počtu kreditů odborných předmětů studijního programu.</w:t>
      </w:r>
    </w:p>
    <w:p w14:paraId="17467C2B" w14:textId="77777777" w:rsidR="00397CED" w:rsidRDefault="007C733A">
      <w:pPr>
        <w:pStyle w:val="NormSHZ"/>
      </w:pPr>
      <w:r>
        <w:t>Předměty studijního programu mají mezioborový charakter a jsou strukturovány tak, aby postihovaly základní problémy, s nimiž se učitel při výuce informatiky a ve svém výchovném působení setkává. To znamená, že vycházejí z pedagogických a psychologických disciplín a oborové didaktiky (informatika, výpočetní technika a příbuzné předměty). Důraz je položen na zkušenostní učení, tj. praktické aktivity studentů v seminářích, cvičeních a na pedagogických praxích. Tyto zkušenosti budou studenti reflektovat i s využitím adekvátních psychologických a pedagogických poznatků. Studenti budou podněcováni k tomu, aby průběh a výsledky svého učení monitorovali (s využitím studentského portfolia) a tak se učili autoregulovat svoje učební aktivity.</w:t>
      </w:r>
    </w:p>
    <w:p w14:paraId="06163705" w14:textId="77777777" w:rsidR="00397CED" w:rsidRDefault="007C733A">
      <w:pPr>
        <w:pStyle w:val="NormSHZ"/>
      </w:pPr>
      <w:r>
        <w:t>Uplatnění absolventů je především na učitelských pozicích na základních a středních školách, kde je v současné době velký nedostatek kvalifikovaných učitelů, což se projevuje také podporou těchto studijních programů ze strany MŠMT, které učitele informatiky zařadilo v minulých letech do tzv. nedostatkových aprobací, pro něž byla v minulých letech vyčleněna speciální dotační podpora pomocí ukazatele P rozpočtu vysokých škol.</w:t>
      </w:r>
    </w:p>
    <w:p w14:paraId="1D49738A" w14:textId="77777777" w:rsidR="00397CED" w:rsidRDefault="007C733A">
      <w:pPr>
        <w:pStyle w:val="NormSHZ"/>
      </w:pPr>
      <w:r>
        <w:tab/>
      </w:r>
    </w:p>
    <w:p w14:paraId="25E23BDE" w14:textId="77777777" w:rsidR="00397CED" w:rsidRDefault="007C733A">
      <w:pPr>
        <w:pStyle w:val="Nadpis3"/>
        <w:tabs>
          <w:tab w:val="clear" w:pos="0"/>
        </w:tabs>
        <w:ind w:left="720" w:firstLine="0"/>
        <w:jc w:val="both"/>
      </w:pPr>
      <w:bookmarkStart w:id="2392" w:name="_Toc121083460"/>
      <w:r>
        <w:t>Standard 2.12 Struktura a rozsah studijních předmětů</w:t>
      </w:r>
      <w:bookmarkEnd w:id="2392"/>
      <w:r>
        <w:t xml:space="preserve"> </w:t>
      </w:r>
    </w:p>
    <w:p w14:paraId="731F791B" w14:textId="77777777" w:rsidR="00397CED" w:rsidRDefault="007C733A">
      <w:pPr>
        <w:pStyle w:val="NormSHZ"/>
      </w:pPr>
      <w:r>
        <w:t xml:space="preserve">V souladu s požadavky Národního akreditačního úřadu jsou předměty členěny na základní teoretické předměty profilujícího základu (ZT) a předměty profilujícího základu (PZ). Studijní plán obsahuje celkem 13 předmětů PZ a ZT, z toho 6 předmětů ZT s celkovým kreditovým ohodnocením 26 kreditů a 7 předmětů PZ s celkovým počtem kreditů 27. Celkově mají tedy předměty PZ a ZT 53 kreditů, což je 44 % z celkového počtu 120 kreditů, přičemž předměty ZT mají 49 </w:t>
      </w:r>
      <w:r>
        <w:lastRenderedPageBreak/>
        <w:t xml:space="preserve">% kreditů celkového počtu 53 kreditů PZ a ZT. Zbylý počet kreditů tvoří předměty, které mají z hlediska profilu absolventa doplňující charakter – např. povinné praxe s reflexí, odborná angličtina, Diplomový seminář apod. Skladba těchto předmětů je uvedena ve formuláři </w:t>
      </w:r>
      <w:r>
        <w:rPr>
          <w:i/>
        </w:rPr>
        <w:t>B-IIa - Studijní plány a návrh témat prací</w:t>
      </w:r>
      <w:r>
        <w:t>, přičemž byly dodrženy návaznosti jednotlivých předmětů s cílem osvojit si základní teoretické znalosti a praktické dovednosti tak, aby byl naplněn deklarovaný profil absolventa studijního programu. Při návrhu tematických okruhů státních závěrečných zkoušek je vždy uvedeno, ze kterých předmětů studijního plánu tyto okruhy vycházejí.</w:t>
      </w:r>
    </w:p>
    <w:p w14:paraId="1975E943" w14:textId="77777777" w:rsidR="00397CED" w:rsidRDefault="007C733A">
      <w:pPr>
        <w:pStyle w:val="NormSHZ"/>
      </w:pPr>
      <w:r>
        <w:t xml:space="preserve">Podrobnější obsahy a struktury předmětů jsou uvedeny ve formuláři </w:t>
      </w:r>
      <w:r>
        <w:rPr>
          <w:i/>
        </w:rPr>
        <w:t>B-III – Charakteristika studijního předmětu pro jednotlivé předměty studijního plánu</w:t>
      </w:r>
      <w:r>
        <w:t>.</w:t>
      </w:r>
    </w:p>
    <w:p w14:paraId="5B826AE8" w14:textId="77777777" w:rsidR="00397CED" w:rsidRDefault="007C733A">
      <w:pPr>
        <w:pStyle w:val="NormSHZ"/>
      </w:pPr>
      <w:r>
        <w:t xml:space="preserve">Většina předmětů studijního plánu prezenčního studia je uskutečňována ve formě přednášek, kde jsou uvedeny teoretické základy předmětu, a cvičení, popř. semináře, ve kterých jsou tyto poznatky procvičeny a prohloubeny. Rozsah přednášek je zpravidla 2 hodiny týdně a rozsah cvičení, popř. seminářů je 1-3 hodiny týdně. Jiný rozsah má především předmět </w:t>
      </w:r>
      <w:r>
        <w:rPr>
          <w:i/>
        </w:rPr>
        <w:t>Pedagogická praxe s reflexí 3</w:t>
      </w:r>
      <w:r>
        <w:t xml:space="preserve"> v zimním semestru zimního semestru, která je koncipována jako souvislá pedagogická praxe na základní nebo střední škole. Výjimkou je také předmět </w:t>
      </w:r>
      <w:r>
        <w:rPr>
          <w:i/>
        </w:rPr>
        <w:t>Diplomová práce</w:t>
      </w:r>
      <w:r>
        <w:t xml:space="preserve"> v posledním semestru, který má vyšší hodinovou i kreditovou dotaci z důvodů podstatně vyšší studijní zátěže na studenta spojenou s vypracováním této závěrečné kvalifikační práce. Do této hodinové dotace jsou započítány především konzultační hodiny s vedoucím diplomové práce.</w:t>
      </w:r>
      <w:r>
        <w:tab/>
      </w:r>
      <w:r>
        <w:tab/>
      </w:r>
      <w:r>
        <w:tab/>
      </w:r>
      <w:r>
        <w:tab/>
      </w:r>
    </w:p>
    <w:p w14:paraId="354C2FA2" w14:textId="77777777" w:rsidR="00397CED" w:rsidRDefault="00397CED">
      <w:pPr>
        <w:ind w:left="3540"/>
        <w:jc w:val="both"/>
      </w:pPr>
    </w:p>
    <w:p w14:paraId="46CC1C2A" w14:textId="77777777" w:rsidR="00397CED" w:rsidRDefault="007C733A">
      <w:pPr>
        <w:pStyle w:val="Nadpis3"/>
        <w:tabs>
          <w:tab w:val="clear" w:pos="0"/>
        </w:tabs>
        <w:ind w:left="720" w:firstLine="0"/>
        <w:jc w:val="both"/>
      </w:pPr>
      <w:bookmarkStart w:id="2393" w:name="_Toc121083461"/>
      <w:r>
        <w:t>Standard 2.14 Soulad obsahu studijních předmětů, státních zkoušek a kvalifikačních prací s výsledky učení a profilem absolventa</w:t>
      </w:r>
      <w:bookmarkEnd w:id="2393"/>
      <w:r>
        <w:t xml:space="preserve">  </w:t>
      </w:r>
    </w:p>
    <w:p w14:paraId="1F614795" w14:textId="77777777" w:rsidR="00397CED" w:rsidRDefault="007C733A">
      <w:pPr>
        <w:pStyle w:val="NormSHZ"/>
      </w:pPr>
      <w:r>
        <w:t xml:space="preserve">Obsah jednotlivých předmětů je uveden v kartách předmětů ve formulářích </w:t>
      </w:r>
      <w:r>
        <w:rPr>
          <w:i/>
        </w:rPr>
        <w:t>B-III – Charakteristika studijního předmětu</w:t>
      </w:r>
      <w:r>
        <w:t xml:space="preserve">. Každý předmět má přesně definovánu náplň výuky pro čtrnáct týdnů semestru spolu s prerekvizitami, korekvizitami a ekvivalencemi, jsou-li pro daný předmět definovány. </w:t>
      </w:r>
    </w:p>
    <w:p w14:paraId="7203EE2D" w14:textId="77777777" w:rsidR="00397CED" w:rsidRDefault="007C733A">
      <w:pPr>
        <w:pStyle w:val="NormSHZ"/>
      </w:pPr>
      <w:r>
        <w:t>V kartách předmětů je přesně definována forma ověření studijních výsledků a podmínky pro úspěšné absolvování předmětu. Většina předmětů je zakončena konkrétní formou klasifikovaného zakončení (klasifikovaný zápočet, zkouška), přičemž je respektována maximální studijní zátěž 7 klasifikačních zakončení za semestr.</w:t>
      </w:r>
    </w:p>
    <w:p w14:paraId="1BD52664" w14:textId="4BA307FD" w:rsidR="00397CED" w:rsidRDefault="007C733A">
      <w:pPr>
        <w:pStyle w:val="NormSHZ"/>
      </w:pPr>
      <w:r>
        <w:t>K ohodnocení znalostí studenta v jednotlivých předmětech zakončených klasifikací (klasifikovaný zápočet, zkouška) je využito ECTS hodnocení dle Studijního a zkušebního řádu UTB (dále jen SZŘ UTB), článek 14, odst. (1)</w:t>
      </w:r>
      <w:r>
        <w:rPr>
          <w:rStyle w:val="Znakapoznpodarou"/>
        </w:rPr>
        <w:footnoteReference w:id="38"/>
      </w:r>
      <w:r>
        <w:t xml:space="preserve">, viz následující tabulka </w:t>
      </w:r>
      <w:r>
        <w:fldChar w:fldCharType="begin"/>
      </w:r>
      <w:r>
        <w:instrText xml:space="preserve"> REF tabECTS \h </w:instrText>
      </w:r>
      <w:r>
        <w:fldChar w:fldCharType="separate"/>
      </w:r>
      <w:r w:rsidR="008A5423">
        <w:rPr>
          <w:noProof/>
        </w:rPr>
        <w:t>6</w:t>
      </w:r>
      <w:r>
        <w:fldChar w:fldCharType="end"/>
      </w:r>
      <w:r>
        <w:t>.</w:t>
      </w:r>
    </w:p>
    <w:p w14:paraId="5B2E8F7C" w14:textId="77777777" w:rsidR="00397CED" w:rsidRDefault="00397CED">
      <w:pPr>
        <w:pStyle w:val="NormSHZ"/>
      </w:pPr>
    </w:p>
    <w:p w14:paraId="24437AFD" w14:textId="5BBC7907" w:rsidR="00397CED" w:rsidRDefault="007C733A">
      <w:pPr>
        <w:pStyle w:val="Titulek"/>
      </w:pPr>
      <w:r>
        <w:t xml:space="preserve">Tabulka </w:t>
      </w:r>
      <w:bookmarkStart w:id="2394" w:name="tabECTS"/>
      <w:r>
        <w:fldChar w:fldCharType="begin"/>
      </w:r>
      <w:r>
        <w:instrText xml:space="preserve"> SEQ Tabulka \* ARABIC </w:instrText>
      </w:r>
      <w:r>
        <w:fldChar w:fldCharType="separate"/>
      </w:r>
      <w:r w:rsidR="008A5423">
        <w:rPr>
          <w:noProof/>
        </w:rPr>
        <w:t>6</w:t>
      </w:r>
      <w:r>
        <w:fldChar w:fldCharType="end"/>
      </w:r>
      <w:bookmarkEnd w:id="2394"/>
      <w:r>
        <w:t>: Stupně hodnocení klasifikovaného zakončení předmětu</w:t>
      </w:r>
    </w:p>
    <w:tbl>
      <w:tblPr>
        <w:tblW w:w="8958" w:type="dxa"/>
        <w:tblInd w:w="137" w:type="dxa"/>
        <w:tblLayout w:type="fixed"/>
        <w:tblCellMar>
          <w:left w:w="28" w:type="dxa"/>
          <w:right w:w="28" w:type="dxa"/>
        </w:tblCellMar>
        <w:tblLook w:val="0000" w:firstRow="0" w:lastRow="0" w:firstColumn="0" w:lastColumn="0" w:noHBand="0" w:noVBand="0"/>
      </w:tblPr>
      <w:tblGrid>
        <w:gridCol w:w="2965"/>
        <w:gridCol w:w="3000"/>
        <w:gridCol w:w="2993"/>
      </w:tblGrid>
      <w:tr w:rsidR="00397CED" w14:paraId="7A1362A2" w14:textId="77777777">
        <w:trPr>
          <w:trHeight w:val="227"/>
        </w:trPr>
        <w:tc>
          <w:tcPr>
            <w:tcW w:w="2965"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4BD207D0" w14:textId="77777777" w:rsidR="00397CED" w:rsidRDefault="007C733A">
            <w:pPr>
              <w:pStyle w:val="NormSHZ"/>
              <w:widowControl w:val="0"/>
              <w:spacing w:before="40" w:after="40"/>
              <w:jc w:val="center"/>
              <w:rPr>
                <w:b/>
                <w:lang w:eastAsia="en-US"/>
              </w:rPr>
            </w:pPr>
            <w:r>
              <w:rPr>
                <w:b/>
                <w:lang w:eastAsia="en-US"/>
              </w:rPr>
              <w:t>Stupeň ECTS</w:t>
            </w:r>
          </w:p>
        </w:tc>
        <w:tc>
          <w:tcPr>
            <w:tcW w:w="3000"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382907A" w14:textId="77777777" w:rsidR="00397CED" w:rsidRDefault="007C733A">
            <w:pPr>
              <w:pStyle w:val="NormSHZ"/>
              <w:widowControl w:val="0"/>
              <w:spacing w:before="40" w:after="40"/>
              <w:jc w:val="center"/>
              <w:rPr>
                <w:b/>
                <w:lang w:eastAsia="en-US"/>
              </w:rPr>
            </w:pPr>
            <w:r>
              <w:rPr>
                <w:b/>
                <w:lang w:eastAsia="en-US"/>
              </w:rPr>
              <w:t>Slovní vyjádření</w:t>
            </w:r>
          </w:p>
        </w:tc>
        <w:tc>
          <w:tcPr>
            <w:tcW w:w="2993" w:type="dxa"/>
            <w:tcBorders>
              <w:top w:val="single" w:sz="4" w:space="0" w:color="000000"/>
              <w:left w:val="single" w:sz="4" w:space="0" w:color="000000"/>
              <w:bottom w:val="single" w:sz="4" w:space="0" w:color="000000"/>
              <w:right w:val="single" w:sz="4" w:space="0" w:color="000000"/>
            </w:tcBorders>
            <w:shd w:val="clear" w:color="auto" w:fill="FBD4B4"/>
            <w:vAlign w:val="center"/>
          </w:tcPr>
          <w:p w14:paraId="52ED70F6" w14:textId="77777777" w:rsidR="00397CED" w:rsidRDefault="007C733A">
            <w:pPr>
              <w:pStyle w:val="NormSHZ"/>
              <w:widowControl w:val="0"/>
              <w:spacing w:before="40" w:after="40"/>
              <w:jc w:val="center"/>
              <w:rPr>
                <w:b/>
                <w:lang w:eastAsia="en-US"/>
              </w:rPr>
            </w:pPr>
            <w:r>
              <w:rPr>
                <w:b/>
                <w:lang w:eastAsia="en-US"/>
              </w:rPr>
              <w:t>Číselné vyjádření</w:t>
            </w:r>
          </w:p>
        </w:tc>
      </w:tr>
      <w:tr w:rsidR="00397CED" w14:paraId="6BC4FC59"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54BBD5D0" w14:textId="77777777" w:rsidR="00397CED" w:rsidRDefault="007C733A">
            <w:pPr>
              <w:pStyle w:val="NormSHZ"/>
              <w:widowControl w:val="0"/>
              <w:spacing w:before="40" w:after="40"/>
              <w:jc w:val="center"/>
              <w:rPr>
                <w:sz w:val="20"/>
                <w:lang w:eastAsia="en-US"/>
              </w:rPr>
            </w:pPr>
            <w:r>
              <w:rPr>
                <w:sz w:val="20"/>
                <w:lang w:eastAsia="en-US"/>
              </w:rPr>
              <w:t>A</w:t>
            </w:r>
          </w:p>
        </w:tc>
        <w:tc>
          <w:tcPr>
            <w:tcW w:w="3000" w:type="dxa"/>
            <w:tcBorders>
              <w:top w:val="single" w:sz="4" w:space="0" w:color="000000"/>
              <w:left w:val="single" w:sz="4" w:space="0" w:color="000000"/>
              <w:bottom w:val="single" w:sz="4" w:space="0" w:color="000000"/>
              <w:right w:val="single" w:sz="4" w:space="0" w:color="000000"/>
            </w:tcBorders>
            <w:vAlign w:val="center"/>
          </w:tcPr>
          <w:p w14:paraId="45067B3B" w14:textId="77777777" w:rsidR="00397CED" w:rsidRDefault="007C733A">
            <w:pPr>
              <w:pStyle w:val="NormSHZ"/>
              <w:widowControl w:val="0"/>
              <w:spacing w:before="40" w:after="40"/>
              <w:jc w:val="center"/>
              <w:rPr>
                <w:sz w:val="20"/>
                <w:lang w:eastAsia="en-US"/>
              </w:rPr>
            </w:pPr>
            <w:r>
              <w:rPr>
                <w:sz w:val="20"/>
                <w:lang w:eastAsia="en-US"/>
              </w:rPr>
              <w:t>Výborně / Excelent</w:t>
            </w:r>
          </w:p>
        </w:tc>
        <w:tc>
          <w:tcPr>
            <w:tcW w:w="2993" w:type="dxa"/>
            <w:tcBorders>
              <w:top w:val="single" w:sz="4" w:space="0" w:color="000000"/>
              <w:left w:val="single" w:sz="4" w:space="0" w:color="000000"/>
              <w:bottom w:val="single" w:sz="4" w:space="0" w:color="000000"/>
              <w:right w:val="single" w:sz="4" w:space="0" w:color="000000"/>
            </w:tcBorders>
            <w:vAlign w:val="center"/>
          </w:tcPr>
          <w:p w14:paraId="24B26B24" w14:textId="77777777" w:rsidR="00397CED" w:rsidRDefault="007C733A">
            <w:pPr>
              <w:pStyle w:val="NormSHZ"/>
              <w:widowControl w:val="0"/>
              <w:spacing w:before="40" w:after="40"/>
              <w:jc w:val="center"/>
              <w:rPr>
                <w:sz w:val="20"/>
                <w:lang w:eastAsia="en-US"/>
              </w:rPr>
            </w:pPr>
            <w:r>
              <w:rPr>
                <w:sz w:val="20"/>
                <w:lang w:eastAsia="en-US"/>
              </w:rPr>
              <w:t>1</w:t>
            </w:r>
          </w:p>
        </w:tc>
      </w:tr>
      <w:tr w:rsidR="00397CED" w14:paraId="694216E5"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7F11CBFA" w14:textId="77777777" w:rsidR="00397CED" w:rsidRDefault="007C733A">
            <w:pPr>
              <w:pStyle w:val="NormSHZ"/>
              <w:widowControl w:val="0"/>
              <w:spacing w:before="40" w:after="40"/>
              <w:jc w:val="center"/>
              <w:rPr>
                <w:sz w:val="20"/>
                <w:lang w:eastAsia="en-US"/>
              </w:rPr>
            </w:pPr>
            <w:r>
              <w:rPr>
                <w:sz w:val="20"/>
                <w:lang w:eastAsia="en-US"/>
              </w:rPr>
              <w:t>B</w:t>
            </w:r>
          </w:p>
        </w:tc>
        <w:tc>
          <w:tcPr>
            <w:tcW w:w="3000" w:type="dxa"/>
            <w:tcBorders>
              <w:top w:val="single" w:sz="4" w:space="0" w:color="000000"/>
              <w:left w:val="single" w:sz="4" w:space="0" w:color="000000"/>
              <w:bottom w:val="single" w:sz="4" w:space="0" w:color="000000"/>
              <w:right w:val="single" w:sz="4" w:space="0" w:color="000000"/>
            </w:tcBorders>
            <w:vAlign w:val="center"/>
          </w:tcPr>
          <w:p w14:paraId="68CB3A84" w14:textId="77777777" w:rsidR="00397CED" w:rsidRDefault="007C733A">
            <w:pPr>
              <w:pStyle w:val="NormSHZ"/>
              <w:widowControl w:val="0"/>
              <w:spacing w:before="40" w:after="40"/>
              <w:jc w:val="center"/>
              <w:rPr>
                <w:sz w:val="20"/>
                <w:lang w:eastAsia="en-US"/>
              </w:rPr>
            </w:pPr>
            <w:r>
              <w:rPr>
                <w:sz w:val="20"/>
                <w:lang w:eastAsia="en-US"/>
              </w:rPr>
              <w:t>Velmi dobře / Very good</w:t>
            </w:r>
          </w:p>
        </w:tc>
        <w:tc>
          <w:tcPr>
            <w:tcW w:w="2993" w:type="dxa"/>
            <w:tcBorders>
              <w:top w:val="single" w:sz="4" w:space="0" w:color="000000"/>
              <w:left w:val="single" w:sz="4" w:space="0" w:color="000000"/>
              <w:bottom w:val="single" w:sz="4" w:space="0" w:color="000000"/>
              <w:right w:val="single" w:sz="4" w:space="0" w:color="000000"/>
            </w:tcBorders>
            <w:vAlign w:val="center"/>
          </w:tcPr>
          <w:p w14:paraId="5790CE2A" w14:textId="77777777" w:rsidR="00397CED" w:rsidRDefault="007C733A">
            <w:pPr>
              <w:pStyle w:val="NormSHZ"/>
              <w:widowControl w:val="0"/>
              <w:spacing w:before="40" w:after="40"/>
              <w:jc w:val="center"/>
              <w:rPr>
                <w:sz w:val="20"/>
                <w:lang w:eastAsia="en-US"/>
              </w:rPr>
            </w:pPr>
            <w:r>
              <w:rPr>
                <w:sz w:val="20"/>
                <w:lang w:eastAsia="en-US"/>
              </w:rPr>
              <w:t>1,5</w:t>
            </w:r>
          </w:p>
        </w:tc>
      </w:tr>
      <w:tr w:rsidR="00397CED" w14:paraId="7DF17B00"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27752FC7" w14:textId="77777777" w:rsidR="00397CED" w:rsidRDefault="007C733A">
            <w:pPr>
              <w:pStyle w:val="NormSHZ"/>
              <w:widowControl w:val="0"/>
              <w:spacing w:before="40" w:after="40"/>
              <w:jc w:val="center"/>
              <w:rPr>
                <w:sz w:val="20"/>
                <w:lang w:eastAsia="en-US"/>
              </w:rPr>
            </w:pPr>
            <w:r>
              <w:rPr>
                <w:sz w:val="20"/>
                <w:lang w:eastAsia="en-US"/>
              </w:rPr>
              <w:t>C</w:t>
            </w:r>
          </w:p>
        </w:tc>
        <w:tc>
          <w:tcPr>
            <w:tcW w:w="3000" w:type="dxa"/>
            <w:tcBorders>
              <w:top w:val="single" w:sz="4" w:space="0" w:color="000000"/>
              <w:left w:val="single" w:sz="4" w:space="0" w:color="000000"/>
              <w:bottom w:val="single" w:sz="4" w:space="0" w:color="000000"/>
              <w:right w:val="single" w:sz="4" w:space="0" w:color="000000"/>
            </w:tcBorders>
            <w:vAlign w:val="center"/>
          </w:tcPr>
          <w:p w14:paraId="55B69DF0" w14:textId="77777777" w:rsidR="00397CED" w:rsidRDefault="007C733A">
            <w:pPr>
              <w:pStyle w:val="NormSHZ"/>
              <w:widowControl w:val="0"/>
              <w:spacing w:before="40" w:after="40"/>
              <w:jc w:val="center"/>
              <w:rPr>
                <w:sz w:val="20"/>
                <w:lang w:eastAsia="en-US"/>
              </w:rPr>
            </w:pPr>
            <w:r>
              <w:rPr>
                <w:sz w:val="20"/>
                <w:lang w:eastAsia="en-US"/>
              </w:rPr>
              <w:t>Dobře / Good</w:t>
            </w:r>
          </w:p>
        </w:tc>
        <w:tc>
          <w:tcPr>
            <w:tcW w:w="2993" w:type="dxa"/>
            <w:tcBorders>
              <w:top w:val="single" w:sz="4" w:space="0" w:color="000000"/>
              <w:left w:val="single" w:sz="4" w:space="0" w:color="000000"/>
              <w:bottom w:val="single" w:sz="4" w:space="0" w:color="000000"/>
              <w:right w:val="single" w:sz="4" w:space="0" w:color="000000"/>
            </w:tcBorders>
            <w:vAlign w:val="center"/>
          </w:tcPr>
          <w:p w14:paraId="59D5E650" w14:textId="77777777" w:rsidR="00397CED" w:rsidRDefault="007C733A">
            <w:pPr>
              <w:pStyle w:val="NormSHZ"/>
              <w:widowControl w:val="0"/>
              <w:spacing w:before="40" w:after="40"/>
              <w:jc w:val="center"/>
              <w:rPr>
                <w:sz w:val="20"/>
                <w:lang w:eastAsia="en-US"/>
              </w:rPr>
            </w:pPr>
            <w:r>
              <w:rPr>
                <w:sz w:val="20"/>
                <w:lang w:eastAsia="en-US"/>
              </w:rPr>
              <w:t>2</w:t>
            </w:r>
          </w:p>
        </w:tc>
      </w:tr>
      <w:tr w:rsidR="00397CED" w14:paraId="5BFF3808"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3408BD71" w14:textId="77777777" w:rsidR="00397CED" w:rsidRDefault="007C733A">
            <w:pPr>
              <w:pStyle w:val="NormSHZ"/>
              <w:widowControl w:val="0"/>
              <w:spacing w:before="40" w:after="40"/>
              <w:jc w:val="center"/>
              <w:rPr>
                <w:sz w:val="20"/>
                <w:lang w:eastAsia="en-US"/>
              </w:rPr>
            </w:pPr>
            <w:r>
              <w:rPr>
                <w:sz w:val="20"/>
                <w:lang w:eastAsia="en-US"/>
              </w:rPr>
              <w:t>D</w:t>
            </w:r>
          </w:p>
        </w:tc>
        <w:tc>
          <w:tcPr>
            <w:tcW w:w="3000" w:type="dxa"/>
            <w:tcBorders>
              <w:top w:val="single" w:sz="4" w:space="0" w:color="000000"/>
              <w:left w:val="single" w:sz="4" w:space="0" w:color="000000"/>
              <w:bottom w:val="single" w:sz="4" w:space="0" w:color="000000"/>
              <w:right w:val="single" w:sz="4" w:space="0" w:color="000000"/>
            </w:tcBorders>
            <w:vAlign w:val="center"/>
          </w:tcPr>
          <w:p w14:paraId="4E585711" w14:textId="77777777" w:rsidR="00397CED" w:rsidRDefault="007C733A">
            <w:pPr>
              <w:pStyle w:val="NormSHZ"/>
              <w:widowControl w:val="0"/>
              <w:spacing w:before="40" w:after="40"/>
              <w:jc w:val="center"/>
              <w:rPr>
                <w:sz w:val="20"/>
                <w:lang w:eastAsia="en-US"/>
              </w:rPr>
            </w:pPr>
            <w:r>
              <w:rPr>
                <w:sz w:val="20"/>
                <w:lang w:eastAsia="en-US"/>
              </w:rPr>
              <w:t>Uspokojivě / Satisfactory</w:t>
            </w:r>
          </w:p>
        </w:tc>
        <w:tc>
          <w:tcPr>
            <w:tcW w:w="2993" w:type="dxa"/>
            <w:tcBorders>
              <w:top w:val="single" w:sz="4" w:space="0" w:color="000000"/>
              <w:left w:val="single" w:sz="4" w:space="0" w:color="000000"/>
              <w:bottom w:val="single" w:sz="4" w:space="0" w:color="000000"/>
              <w:right w:val="single" w:sz="4" w:space="0" w:color="000000"/>
            </w:tcBorders>
            <w:vAlign w:val="center"/>
          </w:tcPr>
          <w:p w14:paraId="2E10F7CD" w14:textId="77777777" w:rsidR="00397CED" w:rsidRDefault="007C733A">
            <w:pPr>
              <w:pStyle w:val="NormSHZ"/>
              <w:widowControl w:val="0"/>
              <w:spacing w:before="40" w:after="40"/>
              <w:jc w:val="center"/>
              <w:rPr>
                <w:sz w:val="20"/>
                <w:lang w:eastAsia="en-US"/>
              </w:rPr>
            </w:pPr>
            <w:r>
              <w:rPr>
                <w:sz w:val="20"/>
                <w:lang w:eastAsia="en-US"/>
              </w:rPr>
              <w:t>2,5</w:t>
            </w:r>
          </w:p>
        </w:tc>
      </w:tr>
      <w:tr w:rsidR="00397CED" w14:paraId="6B6EB037"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69156C76" w14:textId="77777777" w:rsidR="00397CED" w:rsidRDefault="007C733A">
            <w:pPr>
              <w:pStyle w:val="NormSHZ"/>
              <w:widowControl w:val="0"/>
              <w:spacing w:before="40" w:after="40"/>
              <w:jc w:val="center"/>
              <w:rPr>
                <w:sz w:val="20"/>
                <w:lang w:eastAsia="en-US"/>
              </w:rPr>
            </w:pPr>
            <w:r>
              <w:rPr>
                <w:sz w:val="20"/>
                <w:lang w:eastAsia="en-US"/>
              </w:rPr>
              <w:t>E</w:t>
            </w:r>
          </w:p>
        </w:tc>
        <w:tc>
          <w:tcPr>
            <w:tcW w:w="3000" w:type="dxa"/>
            <w:tcBorders>
              <w:top w:val="single" w:sz="4" w:space="0" w:color="000000"/>
              <w:left w:val="single" w:sz="4" w:space="0" w:color="000000"/>
              <w:bottom w:val="single" w:sz="4" w:space="0" w:color="000000"/>
              <w:right w:val="single" w:sz="4" w:space="0" w:color="000000"/>
            </w:tcBorders>
            <w:vAlign w:val="center"/>
          </w:tcPr>
          <w:p w14:paraId="75EED7BC" w14:textId="77777777" w:rsidR="00397CED" w:rsidRDefault="007C733A">
            <w:pPr>
              <w:pStyle w:val="NormSHZ"/>
              <w:widowControl w:val="0"/>
              <w:spacing w:before="40" w:after="40"/>
              <w:jc w:val="center"/>
              <w:rPr>
                <w:sz w:val="20"/>
                <w:lang w:eastAsia="en-US"/>
              </w:rPr>
            </w:pPr>
            <w:r>
              <w:rPr>
                <w:sz w:val="20"/>
                <w:lang w:eastAsia="en-US"/>
              </w:rPr>
              <w:t>Dostatečně / Sufficient</w:t>
            </w:r>
          </w:p>
        </w:tc>
        <w:tc>
          <w:tcPr>
            <w:tcW w:w="2993" w:type="dxa"/>
            <w:tcBorders>
              <w:top w:val="single" w:sz="4" w:space="0" w:color="000000"/>
              <w:left w:val="single" w:sz="4" w:space="0" w:color="000000"/>
              <w:bottom w:val="single" w:sz="4" w:space="0" w:color="000000"/>
              <w:right w:val="single" w:sz="4" w:space="0" w:color="000000"/>
            </w:tcBorders>
            <w:vAlign w:val="center"/>
          </w:tcPr>
          <w:p w14:paraId="66D74493" w14:textId="77777777" w:rsidR="00397CED" w:rsidRDefault="007C733A">
            <w:pPr>
              <w:pStyle w:val="NormSHZ"/>
              <w:widowControl w:val="0"/>
              <w:spacing w:before="40" w:after="40"/>
              <w:jc w:val="center"/>
              <w:rPr>
                <w:sz w:val="20"/>
                <w:lang w:eastAsia="en-US"/>
              </w:rPr>
            </w:pPr>
            <w:r>
              <w:rPr>
                <w:sz w:val="20"/>
                <w:lang w:eastAsia="en-US"/>
              </w:rPr>
              <w:t>3</w:t>
            </w:r>
          </w:p>
        </w:tc>
      </w:tr>
      <w:tr w:rsidR="00397CED" w14:paraId="1923C916"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106B0EA4" w14:textId="77777777" w:rsidR="00397CED" w:rsidRDefault="007C733A">
            <w:pPr>
              <w:pStyle w:val="NormSHZ"/>
              <w:widowControl w:val="0"/>
              <w:spacing w:before="40" w:after="40"/>
              <w:jc w:val="center"/>
              <w:rPr>
                <w:sz w:val="20"/>
                <w:lang w:eastAsia="en-US"/>
              </w:rPr>
            </w:pPr>
            <w:r>
              <w:rPr>
                <w:sz w:val="20"/>
                <w:lang w:eastAsia="en-US"/>
              </w:rPr>
              <w:t>F</w:t>
            </w:r>
          </w:p>
        </w:tc>
        <w:tc>
          <w:tcPr>
            <w:tcW w:w="3000" w:type="dxa"/>
            <w:tcBorders>
              <w:top w:val="single" w:sz="4" w:space="0" w:color="000000"/>
              <w:left w:val="single" w:sz="4" w:space="0" w:color="000000"/>
              <w:bottom w:val="single" w:sz="4" w:space="0" w:color="000000"/>
              <w:right w:val="single" w:sz="4" w:space="0" w:color="000000"/>
            </w:tcBorders>
            <w:vAlign w:val="center"/>
          </w:tcPr>
          <w:p w14:paraId="761D6957" w14:textId="77777777" w:rsidR="00397CED" w:rsidRDefault="007C733A">
            <w:pPr>
              <w:pStyle w:val="NormSHZ"/>
              <w:widowControl w:val="0"/>
              <w:spacing w:before="40" w:after="40"/>
              <w:jc w:val="center"/>
              <w:rPr>
                <w:sz w:val="20"/>
                <w:lang w:eastAsia="en-US"/>
              </w:rPr>
            </w:pPr>
            <w:r>
              <w:rPr>
                <w:sz w:val="20"/>
                <w:lang w:eastAsia="en-US"/>
              </w:rPr>
              <w:t>Nedostatečně / Unsatisfactory</w:t>
            </w:r>
          </w:p>
        </w:tc>
        <w:tc>
          <w:tcPr>
            <w:tcW w:w="2993" w:type="dxa"/>
            <w:tcBorders>
              <w:top w:val="single" w:sz="4" w:space="0" w:color="000000"/>
              <w:left w:val="single" w:sz="4" w:space="0" w:color="000000"/>
              <w:bottom w:val="single" w:sz="4" w:space="0" w:color="000000"/>
              <w:right w:val="single" w:sz="4" w:space="0" w:color="000000"/>
            </w:tcBorders>
            <w:vAlign w:val="center"/>
          </w:tcPr>
          <w:p w14:paraId="615F1E8C" w14:textId="77777777" w:rsidR="00397CED" w:rsidRDefault="007C733A">
            <w:pPr>
              <w:pStyle w:val="NormSHZ"/>
              <w:widowControl w:val="0"/>
              <w:spacing w:before="40" w:after="40"/>
              <w:jc w:val="center"/>
              <w:rPr>
                <w:sz w:val="20"/>
                <w:lang w:eastAsia="en-US"/>
              </w:rPr>
            </w:pPr>
            <w:r>
              <w:rPr>
                <w:sz w:val="20"/>
                <w:lang w:eastAsia="en-US"/>
              </w:rPr>
              <w:t>-</w:t>
            </w:r>
          </w:p>
        </w:tc>
      </w:tr>
      <w:tr w:rsidR="00397CED" w14:paraId="771F46AE" w14:textId="77777777">
        <w:trPr>
          <w:trHeight w:val="227"/>
        </w:trPr>
        <w:tc>
          <w:tcPr>
            <w:tcW w:w="2965" w:type="dxa"/>
            <w:tcBorders>
              <w:top w:val="single" w:sz="4" w:space="0" w:color="000000"/>
              <w:left w:val="single" w:sz="4" w:space="0" w:color="000000"/>
              <w:bottom w:val="single" w:sz="4" w:space="0" w:color="000000"/>
              <w:right w:val="single" w:sz="4" w:space="0" w:color="000000"/>
            </w:tcBorders>
            <w:vAlign w:val="center"/>
          </w:tcPr>
          <w:p w14:paraId="0CE61DDF" w14:textId="77777777" w:rsidR="00397CED" w:rsidRDefault="007C733A">
            <w:pPr>
              <w:pStyle w:val="NormSHZ"/>
              <w:widowControl w:val="0"/>
              <w:spacing w:before="40" w:after="40"/>
              <w:jc w:val="center"/>
              <w:rPr>
                <w:sz w:val="20"/>
                <w:lang w:eastAsia="en-US"/>
              </w:rPr>
            </w:pPr>
            <w:r>
              <w:rPr>
                <w:sz w:val="20"/>
                <w:lang w:eastAsia="en-US"/>
              </w:rPr>
              <w:t>FX *</w:t>
            </w:r>
          </w:p>
        </w:tc>
        <w:tc>
          <w:tcPr>
            <w:tcW w:w="3000" w:type="dxa"/>
            <w:tcBorders>
              <w:top w:val="single" w:sz="4" w:space="0" w:color="000000"/>
              <w:left w:val="single" w:sz="4" w:space="0" w:color="000000"/>
              <w:bottom w:val="single" w:sz="4" w:space="0" w:color="000000"/>
              <w:right w:val="single" w:sz="4" w:space="0" w:color="000000"/>
            </w:tcBorders>
            <w:vAlign w:val="center"/>
          </w:tcPr>
          <w:p w14:paraId="7314B56C" w14:textId="77777777" w:rsidR="00397CED" w:rsidRDefault="007C733A">
            <w:pPr>
              <w:pStyle w:val="NormSHZ"/>
              <w:widowControl w:val="0"/>
              <w:spacing w:before="40" w:after="40"/>
              <w:jc w:val="center"/>
              <w:rPr>
                <w:sz w:val="20"/>
                <w:lang w:eastAsia="en-US"/>
              </w:rPr>
            </w:pPr>
            <w:r>
              <w:rPr>
                <w:sz w:val="20"/>
                <w:lang w:eastAsia="en-US"/>
              </w:rPr>
              <w:t>Nedostatečně / Unsatisfactory</w:t>
            </w:r>
          </w:p>
        </w:tc>
        <w:tc>
          <w:tcPr>
            <w:tcW w:w="2993" w:type="dxa"/>
            <w:tcBorders>
              <w:top w:val="single" w:sz="4" w:space="0" w:color="000000"/>
              <w:left w:val="single" w:sz="4" w:space="0" w:color="000000"/>
              <w:bottom w:val="single" w:sz="4" w:space="0" w:color="000000"/>
              <w:right w:val="single" w:sz="4" w:space="0" w:color="000000"/>
            </w:tcBorders>
            <w:vAlign w:val="center"/>
          </w:tcPr>
          <w:p w14:paraId="7C80E006" w14:textId="77777777" w:rsidR="00397CED" w:rsidRDefault="007C733A">
            <w:pPr>
              <w:pStyle w:val="NormSHZ"/>
              <w:widowControl w:val="0"/>
              <w:spacing w:before="40" w:after="40"/>
              <w:jc w:val="center"/>
              <w:rPr>
                <w:sz w:val="20"/>
                <w:lang w:eastAsia="en-US"/>
              </w:rPr>
            </w:pPr>
            <w:r>
              <w:rPr>
                <w:sz w:val="20"/>
                <w:lang w:eastAsia="en-US"/>
              </w:rPr>
              <w:t>-</w:t>
            </w:r>
          </w:p>
        </w:tc>
      </w:tr>
    </w:tbl>
    <w:p w14:paraId="05E76ED6" w14:textId="77777777" w:rsidR="00397CED" w:rsidRDefault="007C733A">
      <w:pPr>
        <w:pStyle w:val="NormSHZ"/>
        <w:rPr>
          <w:sz w:val="20"/>
        </w:rPr>
      </w:pPr>
      <w:r>
        <w:rPr>
          <w:sz w:val="20"/>
        </w:rPr>
        <w:t>*) Pokud je student hodnocen stupněm FX, je mu při opětovném zápisu předmětu uznán zápočet.</w:t>
      </w:r>
    </w:p>
    <w:p w14:paraId="1A93B154" w14:textId="77777777" w:rsidR="00397CED" w:rsidRDefault="00397CED">
      <w:pPr>
        <w:pStyle w:val="NormSHZ"/>
      </w:pPr>
    </w:p>
    <w:p w14:paraId="2F06B617" w14:textId="77777777" w:rsidR="00397CED" w:rsidRDefault="007C733A">
      <w:pPr>
        <w:pStyle w:val="NormSHZ"/>
      </w:pPr>
      <w:r>
        <w:lastRenderedPageBreak/>
        <w:t>Státní závěrečná zkouška (dále jen „SZZ“) se dle SZŘ UTB, článku 26 skládá z obhajoby diplomové práce a státní zkoušky složené ze tří tematických okruhů. Studentům jsou nejpozději na začátku letního semestru posledního ročníku oznámeny okruhy témat, ze kterých budou zkoušeni. Okruhy reflektují probrané učivo a systémově propojují požadované znalosti a dovednosti.</w:t>
      </w:r>
    </w:p>
    <w:p w14:paraId="2F844A47" w14:textId="77777777" w:rsidR="00397CED" w:rsidRDefault="007C733A">
      <w:pPr>
        <w:pStyle w:val="NormSHZ"/>
      </w:pPr>
      <w:r>
        <w:rPr>
          <w:rStyle w:val="Zdraznn"/>
        </w:rPr>
        <w:t>Tematické okruhy státní závěrečné zkoušky spolu s předměty ZT a PZ ze kterých jsou sestaveny:</w:t>
      </w:r>
    </w:p>
    <w:p w14:paraId="012248EF" w14:textId="77777777" w:rsidR="00397CED" w:rsidRDefault="007C733A">
      <w:pPr>
        <w:pStyle w:val="NormSHZ"/>
        <w:numPr>
          <w:ilvl w:val="0"/>
          <w:numId w:val="44"/>
        </w:numPr>
        <w:spacing w:before="0"/>
        <w:pPrChange w:id="2395" w:author="Jiri Vojtesek" w:date="2023-01-19T13:14:00Z">
          <w:pPr>
            <w:pStyle w:val="NormSHZ"/>
            <w:numPr>
              <w:numId w:val="46"/>
            </w:numPr>
            <w:tabs>
              <w:tab w:val="num" w:pos="0"/>
            </w:tabs>
            <w:spacing w:before="0"/>
            <w:ind w:left="720" w:hanging="360"/>
          </w:pPr>
        </w:pPrChange>
      </w:pPr>
      <w:r>
        <w:rPr>
          <w:b/>
        </w:rPr>
        <w:t xml:space="preserve">Informatika pro učitele </w:t>
      </w:r>
      <w:r>
        <w:t>(Provoz počítačových sítí, Webové technologie pro učitele informatiky, Multimédia, Algoritmizace pro učitele informatiky)</w:t>
      </w:r>
    </w:p>
    <w:p w14:paraId="1B54A2B6" w14:textId="77777777" w:rsidR="00397CED" w:rsidRDefault="007C733A">
      <w:pPr>
        <w:pStyle w:val="NormSHZ"/>
        <w:numPr>
          <w:ilvl w:val="0"/>
          <w:numId w:val="44"/>
        </w:numPr>
        <w:spacing w:before="0"/>
        <w:pPrChange w:id="2396" w:author="Jiri Vojtesek" w:date="2023-01-19T13:14:00Z">
          <w:pPr>
            <w:pStyle w:val="NormSHZ"/>
            <w:numPr>
              <w:numId w:val="46"/>
            </w:numPr>
            <w:tabs>
              <w:tab w:val="num" w:pos="0"/>
            </w:tabs>
            <w:spacing w:before="0"/>
            <w:ind w:left="720" w:hanging="360"/>
          </w:pPr>
        </w:pPrChange>
      </w:pPr>
      <w:r>
        <w:rPr>
          <w:b/>
        </w:rPr>
        <w:t xml:space="preserve">Pedagogika a psychologie </w:t>
      </w:r>
      <w:r>
        <w:t>(Školní pedagogika, Psychologie pro učitele, Filosofie pro učitele informatiky, Pedagogická evaluace)</w:t>
      </w:r>
    </w:p>
    <w:p w14:paraId="18F2E834" w14:textId="77777777" w:rsidR="00397CED" w:rsidRDefault="007C733A">
      <w:pPr>
        <w:pStyle w:val="NormSHZ"/>
        <w:numPr>
          <w:ilvl w:val="0"/>
          <w:numId w:val="44"/>
        </w:numPr>
        <w:spacing w:before="0"/>
        <w:pPrChange w:id="2397" w:author="Jiri Vojtesek" w:date="2023-01-19T13:14:00Z">
          <w:pPr>
            <w:pStyle w:val="NormSHZ"/>
            <w:numPr>
              <w:numId w:val="46"/>
            </w:numPr>
            <w:tabs>
              <w:tab w:val="num" w:pos="0"/>
            </w:tabs>
            <w:spacing w:before="0"/>
            <w:ind w:left="720" w:hanging="360"/>
          </w:pPr>
        </w:pPrChange>
      </w:pPr>
      <w:r>
        <w:rPr>
          <w:b/>
        </w:rPr>
        <w:t>Didaktika a vyučování informatických předmětů</w:t>
      </w:r>
      <w:r>
        <w:t xml:space="preserve"> (Obecná didaktika, Didaktika informatiky, Online výukové nástroje, Aplikační software pro učitele informatiky)</w:t>
      </w:r>
    </w:p>
    <w:p w14:paraId="39C2C7D4" w14:textId="77777777" w:rsidR="00397CED" w:rsidRDefault="007C733A">
      <w:pPr>
        <w:pStyle w:val="NormSHZ"/>
      </w:pPr>
      <w:r>
        <w:t>Témata diplomových prací jsou každoročně schvalována garantem studijního programu na začátku zimního semestru posledního roku studia dle Pravidel průběhu studia ve studijních programech na FAI (dále jen „Pravidel“), článku 4, odst. (2)</w:t>
      </w:r>
      <w:r>
        <w:rPr>
          <w:rStyle w:val="Znakapoznpodarou"/>
        </w:rPr>
        <w:footnoteReference w:id="39"/>
      </w:r>
      <w:r>
        <w:t xml:space="preserve">.  Počet uveřejněných témat převyšuje počet studentů závěrečného ročníku, tímto navýšením počtu témat mají studenti zajištěnu možnost výběru. Návrhy témat jsou před předložením garantovi studijních programů nejdříve posuzovány interní komisí, kterou jmenuje garant studijního programu a která se sestává minimálně </w:t>
      </w:r>
      <w:proofErr w:type="gramStart"/>
      <w:r>
        <w:t>ze</w:t>
      </w:r>
      <w:proofErr w:type="gramEnd"/>
      <w:r>
        <w:t xml:space="preserve"> 3 akademiků, kteří se podílí na výuce ve studijním programu. Tímto krokem je zajištěna relevantnost daného tématu s profilem absolventa již před předložením ke schválení. Vnitřním normou Směrnice děkana SD/09/20 – „Pravidla pro vypisování bakalářských a diplomových prací“</w:t>
      </w:r>
      <w:r>
        <w:rPr>
          <w:rStyle w:val="Znakapoznpodarou"/>
        </w:rPr>
        <w:footnoteReference w:id="40"/>
      </w:r>
      <w:r>
        <w:t xml:space="preserve"> je stanoven maximální počet prací vedených pedagogem dle jednotlivých kategorií pracovníka, což zaručuje dostatečný prostor na to, aby se vedoucí práce mohl studentovi věnovat na pravidelných konzultacích během posledního ročníku. Zároveň je stanoveno, že maximální počet bakalářských a diplomových prací vedených jedním vyučujícím je 15. </w:t>
      </w:r>
    </w:p>
    <w:p w14:paraId="0078E34D" w14:textId="77777777" w:rsidR="00397CED" w:rsidRDefault="007C733A">
      <w:pPr>
        <w:pStyle w:val="NormSHZ"/>
      </w:pPr>
      <w:r>
        <w:t xml:space="preserve">Mimo pravidelných konzultací s vedoucím práce jsou v průběhu letního semestru organizovány garantem studijního programu tzv. kontrolní dny, na kterých student prezentuje aktuální stav řešení diplomové práce. Studenti absolvují během letního semestru posledního ročníku povinně minimálně dva kontrolní dny. Aktivní účast na těchto dnech je nutnou podmínkou pro udělení zápočtu za předmět </w:t>
      </w:r>
      <w:r>
        <w:rPr>
          <w:i/>
        </w:rPr>
        <w:t>Diplomová práce</w:t>
      </w:r>
      <w:r>
        <w:t>.</w:t>
      </w:r>
      <w:r>
        <w:tab/>
      </w:r>
    </w:p>
    <w:p w14:paraId="38B4C382" w14:textId="77777777" w:rsidR="00397CED" w:rsidRDefault="007C733A">
      <w:pPr>
        <w:pStyle w:val="NormSHZ"/>
      </w:pPr>
      <w:r>
        <w:t>FAI používá pro metody výuky v prezenční formě klasické způsoby přímé výuky, jako jsou přednášky, laboratorní cvičení, výpočetní semináře, exkurze apod. Tyto formy jsou zpravidla doplněny o e-learningový systém Learning Management Systém (LMS) Moodle</w:t>
      </w:r>
      <w:r>
        <w:rPr>
          <w:rStyle w:val="Znakapoznpodarou"/>
        </w:rPr>
        <w:footnoteReference w:id="41"/>
      </w:r>
      <w:r>
        <w:t>, který je na FAI dlouhodobě využívám k distribuci studijních materiálů, ale také k ověření studijních výsledků formou on-line testů, odevzdávání protokolů z laboratorních úloh apod. V současnosti je na Univerzitě Tomáše Bati ve Zlíně používáno centralizované řešení LMS Moodle, kdy jsou všechny kurzy na jednom místě a jednotlivé kurzy napříč fakultami jsou propojeny. LMS Moodle je navíc propojen přímo se studijním systémem IS/STAG, což usnadňuje automatické vytváření a správu kurzů.</w:t>
      </w:r>
    </w:p>
    <w:p w14:paraId="09BD3776" w14:textId="77777777" w:rsidR="00397CED" w:rsidRDefault="007C733A">
      <w:pPr>
        <w:pStyle w:val="NormSHZ"/>
      </w:pPr>
      <w:r>
        <w:t>Pro výuku praktických cvičení a laboratoří disponuje FAI dostatečným počtem počítačových učeben a odborných laboratoří. V současnosti je k dispozici 13 počítačových učeben a 5 odborných laboratoří, ve kterých probíhá praktická výuka, v případě potřeby jsou tyto učebny zpřístupněny studentům i mimo rozvrhovanou výuku. Dále je možné využít také 4 poslucháren s kapacitou 160, 92, 60 a 46 míst a 9 seminárních místností. Studenti mají také možnost využívat služeb areálové studovny přímo v budově FAI, v níž je k dispozici 45 počítačů pro studijní účely s možností scanování a tisku dokumentů. Při výuce předmětů pedagogiky a psychologie je možné využít také učeben ve Vzdělávacím komplexu UTB, kde sídlí FHS. V tomto objektu se nachází posluchárny pro 240, 98, 72 a 70 osob, 13 seminárních učeben a 2 počítačové učebny.</w:t>
      </w:r>
      <w:r>
        <w:tab/>
      </w:r>
      <w:r>
        <w:tab/>
      </w:r>
      <w:r>
        <w:tab/>
      </w:r>
    </w:p>
    <w:p w14:paraId="3B0551A8" w14:textId="77777777" w:rsidR="00397CED" w:rsidRDefault="007C733A">
      <w:pPr>
        <w:pStyle w:val="Nadpis2"/>
        <w:jc w:val="both"/>
      </w:pPr>
      <w:bookmarkStart w:id="2398" w:name="_Toc121083462"/>
      <w:r>
        <w:lastRenderedPageBreak/>
        <w:t>Vzdělávací a tvůrčí činnost ve studijním programu</w:t>
      </w:r>
      <w:bookmarkEnd w:id="2398"/>
    </w:p>
    <w:p w14:paraId="561A5ED0" w14:textId="77777777" w:rsidR="00397CED" w:rsidRDefault="007C733A">
      <w:pPr>
        <w:pStyle w:val="Nadpis3"/>
        <w:tabs>
          <w:tab w:val="clear" w:pos="0"/>
        </w:tabs>
        <w:ind w:left="720" w:firstLine="0"/>
        <w:jc w:val="both"/>
      </w:pPr>
      <w:bookmarkStart w:id="2399" w:name="_Toc121083463"/>
      <w:r>
        <w:t>Standardy 3.1-3.4 Metody výuky a hodnocení výsledků studia</w:t>
      </w:r>
      <w:bookmarkEnd w:id="2399"/>
    </w:p>
    <w:p w14:paraId="4CB44806" w14:textId="77777777" w:rsidR="00397CED" w:rsidRDefault="007C733A">
      <w:pPr>
        <w:pStyle w:val="NormSHZ"/>
        <w:rPr>
          <w:b/>
          <w:i/>
        </w:rPr>
      </w:pPr>
      <w:r>
        <w:rPr>
          <w:b/>
          <w:i/>
        </w:rPr>
        <w:t>Metody výuky</w:t>
      </w:r>
    </w:p>
    <w:p w14:paraId="3B3BEEB0" w14:textId="77777777" w:rsidR="00397CED" w:rsidRDefault="007C733A">
      <w:pPr>
        <w:pStyle w:val="NormSHZ"/>
      </w:pPr>
      <w:r>
        <w:t xml:space="preserve">Podle charakteru studijních předmětů v prezenční formě studia mají studenti možnost teoretické poznatky informatických předmětů získané na přednáškách osvojit a prohloubit ve výpočetních seminářích a laboratorních cvičeních. U předmětů pedagogického zaměření je kladen důraz na přednášky s teoretickými základy a jejich prohloubení při seminářích a cvičeních. Výuka některých předmětů je obohacena o jednorázové exkurze, které probíhají na základě dohody ve firmách popř. školských zařízeních. V některých předmětech výuka probíhá formou projektové činnosti. Studenti pracují během semestru na zadaném projektu, průběžně v semestru prezentují své výsledky, na závěr semestru proběhne obhajoba projektu. Na jednom projektu pracují průměrně dva až čtyři studenti s cílem podporovat spolupráci při řešení zadaného úkolu. </w:t>
      </w:r>
    </w:p>
    <w:p w14:paraId="0540ADFB" w14:textId="77777777" w:rsidR="00397CED" w:rsidRDefault="007C733A">
      <w:pPr>
        <w:pStyle w:val="NormSHZ"/>
      </w:pPr>
      <w:r>
        <w:t xml:space="preserve">Pro studenty magisterského studia jsou organizovány přednášky vedené odborníky z praxe s cílem zvýšit zájem studentů o daný předmět a studijní program. Přednášky jsou vedeny nejen učiteli ze škol, ale také odborníky z firem, které sídlí ve Vědeckotechnickém parku, který je součástí FAI, jakož i odborníky z praxe. </w:t>
      </w:r>
    </w:p>
    <w:p w14:paraId="1D5F3A12" w14:textId="77777777" w:rsidR="00397CED" w:rsidRDefault="007C733A">
      <w:pPr>
        <w:pStyle w:val="NormSHZ"/>
      </w:pPr>
      <w:r>
        <w:t xml:space="preserve">Další možností získání informací k dané problematice je využití e-learningového systému LMS Moodle, který využívá většina vyučujících pro distribuci výukových materiálů, testování znalostí, ale také kontaktu se studenty. </w:t>
      </w:r>
    </w:p>
    <w:p w14:paraId="69438DBE" w14:textId="77777777" w:rsidR="00397CED" w:rsidRDefault="007C733A">
      <w:pPr>
        <w:pStyle w:val="NormSHZ"/>
        <w:rPr>
          <w:b/>
          <w:i/>
        </w:rPr>
      </w:pPr>
      <w:r>
        <w:rPr>
          <w:b/>
          <w:i/>
        </w:rPr>
        <w:t>Forma studia</w:t>
      </w:r>
    </w:p>
    <w:p w14:paraId="5FA19D9E" w14:textId="77777777" w:rsidR="00397CED" w:rsidRDefault="007C733A">
      <w:pPr>
        <w:pStyle w:val="NormSHZ"/>
      </w:pPr>
      <w:r>
        <w:t xml:space="preserve">Výuka v prezenční formě studijního programu </w:t>
      </w:r>
      <w:r>
        <w:rPr>
          <w:i/>
        </w:rPr>
        <w:t>Učitelství informatiky pro základní a střední školy</w:t>
      </w:r>
      <w:r>
        <w:t xml:space="preserve"> probíhá nejčastěji formou přednášek, počítačových popř. laboratorních cvičení, výpočetních seminářů, seminářů a odborné praxe. Odborná praxe je naplánována v prvních třech semestru ve formě předmětů </w:t>
      </w:r>
      <w:r>
        <w:rPr>
          <w:i/>
        </w:rPr>
        <w:t>Pedagogická praxe s reflexí 1-3</w:t>
      </w:r>
      <w:r>
        <w:t>. První semestr je zaměřen na náslechy při výuce v rozsahu 42 hodin za semestr, druhý semestr je poté praxe průběžná v rozsahu 28 hodin a poslední semestr je to již souvislá praxe v trvání 112 hodin. Studenti si praxi na základních nebo středních školách domlouvají sami popř. jim je domluvena z řad FAI. FAI má dohodu s tzv. „Fakultními školami“ o umožnění praxe na těchto školách studentům FAI. Tato praxe není placená. Časová náročnost předmětů je vyjádřena počtem ECTS kreditů, přičemž 1 ECTS kredit značí cca 25-30 hodin, které student během semestru věnuje danému předmětu. Jedná se jak o přímou výuku (přednášky, cvičení, semináře), tak samostudium a příprava na hodiny. Předměty teoretického základu a profilujícího základu mají kredity v rozsahu 3-5 kreditů, což značí časovou náročnost 75 – 180 hodin Tomuto časovém zatížení odpovídá pro obě specializace průměrně 46 % přímé výuky a 54 % samostudia. Každý student má možnost kontaktu s vyučujícím je prostřednictvím konzultačních hodin, které mají akademičtí pracovníci vypsány na daný semestr v délce minimálně 2 hodiny týdně.</w:t>
      </w:r>
    </w:p>
    <w:p w14:paraId="5628B04E" w14:textId="77777777" w:rsidR="00397CED" w:rsidRDefault="007C733A">
      <w:pPr>
        <w:pStyle w:val="NormSHZ"/>
      </w:pPr>
      <w:r>
        <w:t xml:space="preserve">Konkrétní formy výuky jsou specifikovány u každého předmětu ve formuláři </w:t>
      </w:r>
      <w:r>
        <w:rPr>
          <w:i/>
        </w:rPr>
        <w:t>B-III – Charakteristika studijního předmětu</w:t>
      </w:r>
      <w:r>
        <w:t>. Všechny předměty mají v těchto kartách taktéž specifikovány podmínky pro získání zápočtu a absolvování předmětu a formu zakončení. Většinou se jedná o písemnou, ústní nebo kombinovanou formu zkoušení.</w:t>
      </w:r>
    </w:p>
    <w:p w14:paraId="72008E7A" w14:textId="77777777" w:rsidR="00397CED" w:rsidRDefault="00397CED">
      <w:pPr>
        <w:pStyle w:val="NormSHZ"/>
        <w:rPr>
          <w:b/>
          <w:i/>
        </w:rPr>
      </w:pPr>
    </w:p>
    <w:p w14:paraId="1A66DEFA" w14:textId="77777777" w:rsidR="00397CED" w:rsidRDefault="007C733A">
      <w:pPr>
        <w:pStyle w:val="NormSHZ"/>
        <w:rPr>
          <w:b/>
          <w:i/>
        </w:rPr>
      </w:pPr>
      <w:r>
        <w:rPr>
          <w:b/>
          <w:i/>
        </w:rPr>
        <w:t>Studijní literatura, studijní opory</w:t>
      </w:r>
    </w:p>
    <w:p w14:paraId="7784CBA6" w14:textId="77777777" w:rsidR="00397CED" w:rsidRDefault="007C733A">
      <w:pPr>
        <w:pStyle w:val="NormSHZ"/>
      </w:pPr>
      <w:r>
        <w:t xml:space="preserve">Každý předmět má uveden v kartě </w:t>
      </w:r>
      <w:r>
        <w:rPr>
          <w:i/>
        </w:rPr>
        <w:t>B-III – Charakteristika studijního předmětu</w:t>
      </w:r>
      <w:r>
        <w:t xml:space="preserve">, seznam nejdůležitější literatury rozdělené na </w:t>
      </w:r>
      <w:r>
        <w:rPr>
          <w:i/>
        </w:rPr>
        <w:t>Povinnou</w:t>
      </w:r>
      <w:r>
        <w:t xml:space="preserve"> a </w:t>
      </w:r>
      <w:r>
        <w:rPr>
          <w:i/>
        </w:rPr>
        <w:t>Doporučenou literaturu</w:t>
      </w:r>
      <w:r>
        <w:t xml:space="preserve">. Některé ze zdrojů studijní literatury jsou také pro doplnění v angličtině a cílem zvýšení jazykových kompetencí studentů. Tyto studijní zdroje jsou studentům představeny v úvodních přednáškách, kde jsou případně doplněny o další, aktuální zdroje potřebné ke studiu. </w:t>
      </w:r>
    </w:p>
    <w:p w14:paraId="3C858D4D" w14:textId="77777777" w:rsidR="00397CED" w:rsidRDefault="007C733A">
      <w:pPr>
        <w:pStyle w:val="NormSHZ"/>
      </w:pPr>
      <w:r>
        <w:t xml:space="preserve">Univerzita Tomáše Bati ve Zlíně disponuje také univerzitní knihovnou, která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w:t>
      </w:r>
      <w:r>
        <w:lastRenderedPageBreak/>
        <w:t>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A8A8F53" w14:textId="77777777" w:rsidR="00397CED" w:rsidRDefault="007C733A">
      <w:pPr>
        <w:pStyle w:val="NormSHZ"/>
      </w:pPr>
      <w:r>
        <w:t xml:space="preserve">V knihovním fondu je více než 150 000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Knihovna dále zajišťuje i přístup k bakalářským, diplomovým a disertačním pracím absolventů univerzity, a to v rámci digitální knihovny na adrese </w:t>
      </w:r>
      <w:hyperlink r:id="rId29">
        <w:r>
          <w:rPr>
            <w:rStyle w:val="Hypertextovodkaz"/>
          </w:rPr>
          <w:t>http://digilib.k.utb.cz</w:t>
        </w:r>
      </w:hyperlink>
      <w:r>
        <w:t xml:space="preserve">. Práce jsou zde zpravidla dostupné volně v plném textu. Kromě toho provozuje knihovna také repozitář publikační činnosti akademických pracovníků univerzity na adrese </w:t>
      </w:r>
      <w:hyperlink r:id="rId30">
        <w:r>
          <w:rPr>
            <w:rStyle w:val="Hypertextovodkaz"/>
          </w:rPr>
          <w:t>http://publikace.k.utb.cz</w:t>
        </w:r>
      </w:hyperlink>
      <w:r>
        <w:t xml:space="preserve">. </w:t>
      </w:r>
    </w:p>
    <w:p w14:paraId="60A94083" w14:textId="77777777" w:rsidR="00397CED" w:rsidRDefault="007C733A">
      <w:pPr>
        <w:pStyle w:val="NormSHZ"/>
      </w:pPr>
      <w:r>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31">
        <w:r>
          <w:rPr>
            <w:rStyle w:val="Hypertextovodkaz"/>
          </w:rPr>
          <w:t>http://portal.k.utb.cz</w:t>
        </w:r>
      </w:hyperlink>
      <w:r>
        <w:t xml:space="preserve">, který je postaven na bázi známého discovery systému Summon EDS. Jednotlivé databáze tedy není potřeba prohledávat separátně. K dispozici je také technologie SFX FullTextFinder, která značně ulehčuje uživatelům práci zejména při dohledávání plných textů dokumentů. Veškeré elektronické zdroje jsou přístupné 24 hodin denně, a to i z počítačů mimo univerzitní síť UTB formou tzv. vzdáleného přístupu. </w:t>
      </w:r>
    </w:p>
    <w:p w14:paraId="581CC7DE" w14:textId="77777777" w:rsidR="00397CED" w:rsidRDefault="007C733A">
      <w:pPr>
        <w:pStyle w:val="NormSHZ"/>
      </w:pPr>
      <w:r>
        <w:t>Konkrétní dostupné databáze</w:t>
      </w:r>
      <w:r>
        <w:rPr>
          <w:rStyle w:val="Znakapoznpodarou"/>
        </w:rPr>
        <w:footnoteReference w:id="42"/>
      </w:r>
      <w:r>
        <w:t xml:space="preserve">: </w:t>
      </w:r>
    </w:p>
    <w:p w14:paraId="632C672A" w14:textId="77777777" w:rsidR="00397CED" w:rsidRDefault="007C733A">
      <w:pPr>
        <w:pStyle w:val="NormSHZ"/>
        <w:numPr>
          <w:ilvl w:val="0"/>
          <w:numId w:val="46"/>
        </w:numPr>
        <w:pPrChange w:id="2400" w:author="Jiri Vojtesek" w:date="2023-01-19T13:14:00Z">
          <w:pPr>
            <w:pStyle w:val="NormSHZ"/>
            <w:numPr>
              <w:numId w:val="48"/>
            </w:numPr>
            <w:tabs>
              <w:tab w:val="num" w:pos="0"/>
            </w:tabs>
            <w:ind w:left="720" w:hanging="360"/>
          </w:pPr>
        </w:pPrChange>
      </w:pPr>
      <w:r>
        <w:t xml:space="preserve">Citační databáze Web of Science a Scopus; </w:t>
      </w:r>
    </w:p>
    <w:p w14:paraId="397E9618" w14:textId="77777777" w:rsidR="00397CED" w:rsidRDefault="007C733A">
      <w:pPr>
        <w:pStyle w:val="NormSHZ"/>
        <w:numPr>
          <w:ilvl w:val="0"/>
          <w:numId w:val="46"/>
        </w:numPr>
        <w:pPrChange w:id="2401" w:author="Jiri Vojtesek" w:date="2023-01-19T13:14:00Z">
          <w:pPr>
            <w:pStyle w:val="NormSHZ"/>
            <w:numPr>
              <w:numId w:val="48"/>
            </w:numPr>
            <w:tabs>
              <w:tab w:val="num" w:pos="0"/>
            </w:tabs>
            <w:ind w:left="720" w:hanging="360"/>
          </w:pPr>
        </w:pPrChange>
      </w:pPr>
      <w:r>
        <w:t>Multioborové kolekce elektronických časopisů Elsevier ScienceDirect, Wiley Online Library, SpringerLink a další;</w:t>
      </w:r>
    </w:p>
    <w:p w14:paraId="4850D668" w14:textId="77777777" w:rsidR="00397CED" w:rsidRDefault="007C733A">
      <w:pPr>
        <w:pStyle w:val="NormSHZ"/>
        <w:numPr>
          <w:ilvl w:val="0"/>
          <w:numId w:val="46"/>
        </w:numPr>
        <w:pPrChange w:id="2402" w:author="Jiri Vojtesek" w:date="2023-01-19T13:14:00Z">
          <w:pPr>
            <w:pStyle w:val="NormSHZ"/>
            <w:numPr>
              <w:numId w:val="48"/>
            </w:numPr>
            <w:tabs>
              <w:tab w:val="num" w:pos="0"/>
            </w:tabs>
            <w:ind w:left="720" w:hanging="360"/>
          </w:pPr>
        </w:pPrChange>
      </w:pPr>
      <w:r>
        <w:t xml:space="preserve">Multioborové plnotextové databáze Ebsco a ProQuest; </w:t>
      </w:r>
    </w:p>
    <w:p w14:paraId="603E3CC1" w14:textId="77777777" w:rsidR="00397CED" w:rsidRDefault="007C733A">
      <w:pPr>
        <w:pStyle w:val="NormSHZ"/>
        <w:numPr>
          <w:ilvl w:val="0"/>
          <w:numId w:val="46"/>
        </w:numPr>
        <w:pPrChange w:id="2403" w:author="Jiri Vojtesek" w:date="2023-01-19T13:14:00Z">
          <w:pPr>
            <w:pStyle w:val="NormSHZ"/>
            <w:numPr>
              <w:numId w:val="48"/>
            </w:numPr>
            <w:tabs>
              <w:tab w:val="num" w:pos="0"/>
            </w:tabs>
            <w:ind w:left="720" w:hanging="360"/>
          </w:pPr>
        </w:pPrChange>
      </w:pPr>
      <w:r>
        <w:t>Významné oborové databáze např. IEEExplore</w:t>
      </w:r>
      <w:r>
        <w:br w:type="page"/>
      </w:r>
    </w:p>
    <w:p w14:paraId="4EADA44F" w14:textId="77777777" w:rsidR="00397CED" w:rsidRDefault="007C733A">
      <w:pPr>
        <w:pStyle w:val="NormSHZ"/>
        <w:rPr>
          <w:b/>
          <w:i/>
        </w:rPr>
      </w:pPr>
      <w:r>
        <w:rPr>
          <w:b/>
          <w:i/>
        </w:rPr>
        <w:lastRenderedPageBreak/>
        <w:t>Hodnocení výsledků studia</w:t>
      </w:r>
    </w:p>
    <w:p w14:paraId="76854FA0" w14:textId="77777777" w:rsidR="00397CED" w:rsidRDefault="007C733A">
      <w:pPr>
        <w:pStyle w:val="NormSHZ"/>
      </w:pPr>
      <w:r>
        <w:t>Sylaby předmětů studijního programu obsahující cíle, náplň, povinnou a doporučenou literaturu včetně podmínek pro absolvování předmětů jsou uveřejněny na IS/STAG</w:t>
      </w:r>
      <w:r>
        <w:rPr>
          <w:rStyle w:val="Znakapoznpodarou"/>
        </w:rPr>
        <w:footnoteReference w:id="43"/>
      </w:r>
      <w:r>
        <w:t>. Podmínky pro absolvování předmětů jsou zveřejněny před zahájením semestru a během výuky se nesmí měnit. Sylaby jsou každoročně aktualizovány garanty předmětů a dle „Pravidel průběhu studia ve studijních programech uskutečňovaných na Fakultě aplikované informatiky“</w:t>
      </w:r>
      <w:r>
        <w:rPr>
          <w:rStyle w:val="Znakapoznpodarou"/>
        </w:rPr>
        <w:footnoteReference w:id="44"/>
      </w:r>
      <w:r>
        <w:t xml:space="preserve">, článku 8 jsou zveřejněny nejpozději týden před začátkem předzápisu studentů. Tímto včasným zveřejněním se studenti mohou ještě před zápisem předmětu obeznámit s náplní předmětů. Každý předmět má stanoveny také minimální požadavky, které student musí splnit pro absolvování předmětu. Základní požadavky pro úspěšné absolvování předmětů jsou uvedeny v kartách předmětů </w:t>
      </w:r>
      <w:r>
        <w:rPr>
          <w:i/>
        </w:rPr>
        <w:t>B-III – Charakteristika studijního předmětu</w:t>
      </w:r>
      <w:r>
        <w:t>. Na základě zkušeností z předchozích let jsou zde také podmínky k zakončení předmětů v době platnosti mimořádných opatření zamezujících osobní přítomnost na výuce.</w:t>
      </w:r>
    </w:p>
    <w:p w14:paraId="734CA0A9" w14:textId="77777777" w:rsidR="00397CED" w:rsidRDefault="007C733A">
      <w:pPr>
        <w:pStyle w:val="NormSHZ"/>
      </w:pPr>
      <w:r>
        <w:t>Organizaci, průběh a hodnocení státní závěrečné zkoušky (dále jen „SZZ“) řeší na FAI Směrnice děkana SD/01/18 – „Pokyny pro organizaci, průběh a hodnocení státních závěrečných zkoušek na FAI UTB ve Zlíně“</w:t>
      </w:r>
      <w:r>
        <w:rPr>
          <w:rStyle w:val="Znakapoznpodarou"/>
          <w:i/>
        </w:rPr>
        <w:footnoteReference w:id="45"/>
      </w:r>
      <w:r>
        <w:t>.  V této směrnici jsou uvedena pravidla pro sestavování komisí pro SZZ, průběh a hodnocení SZZ a hodnocení celého studia. Státní závěrečná zkouška se dle článku 26 SZŘ UTB skládá z obhajoby diplomové práce a ze státní zkoušky, skládající se ze dvou povinných předmětů a dalšího povinného předmětu odrážejícího zvolenou specializaci studijního programu. Obě části se konají v jeden den a jsou klasifikovány zvlášť. V případě neúspěchu student opakuje jen tu část SZZ, u které neprospěl. Pokud v předmětové části neuspěje v jednom předmětu, bere se tato část jako neúspěšná a student opakuje v opravném termínu všechny odborné předměty.</w:t>
      </w:r>
    </w:p>
    <w:p w14:paraId="5DBC7731" w14:textId="77777777" w:rsidR="00397CED" w:rsidRDefault="007C733A">
      <w:pPr>
        <w:tabs>
          <w:tab w:val="left" w:pos="2835"/>
        </w:tabs>
        <w:spacing w:before="120" w:after="120"/>
        <w:jc w:val="both"/>
      </w:pPr>
      <w:r>
        <w:tab/>
      </w:r>
      <w:r>
        <w:tab/>
      </w:r>
    </w:p>
    <w:p w14:paraId="22358020" w14:textId="77777777" w:rsidR="00397CED" w:rsidRDefault="007C733A">
      <w:pPr>
        <w:pStyle w:val="Nadpis3"/>
        <w:tabs>
          <w:tab w:val="clear" w:pos="0"/>
        </w:tabs>
        <w:jc w:val="both"/>
      </w:pPr>
      <w:bookmarkStart w:id="2404" w:name="_Toc121083464"/>
      <w:r>
        <w:t>Standardy 3.5-3.7 Tvůrčí činnost vztahující se ke studijnímu programu</w:t>
      </w:r>
      <w:bookmarkEnd w:id="2404"/>
    </w:p>
    <w:p w14:paraId="7980FF9F" w14:textId="057E052F" w:rsidR="00397CED" w:rsidRDefault="007C733A">
      <w:pPr>
        <w:pStyle w:val="NormSHZ"/>
      </w:pPr>
      <w:r>
        <w:t>Tvůrčí a publikační činnost je na FAI UTB ve Zlíně systematicky dlouhodobě rozvíjena. Je orientována do oblastí informačních technologií, kybernetické bezpečnosti, softwarového inženýrství, bezpečnostních technologií, automatizačních technik a robotických systémů, řízení průmyslových procesů a aplikací informačních technologií v řízení průmyslové výroby. Kvantifikovaný přehled publikační činnosti akademických pracovníků fakulty je uveden v </w:t>
      </w:r>
      <w:proofErr w:type="gramStart"/>
      <w:r>
        <w:t xml:space="preserve">části </w:t>
      </w:r>
      <w:r>
        <w:rPr>
          <w:rStyle w:val="Zdraznnjemn"/>
        </w:rPr>
        <w:fldChar w:fldCharType="begin"/>
      </w:r>
      <w:r>
        <w:rPr>
          <w:rStyle w:val="Zdraznnjemn"/>
        </w:rPr>
        <w:instrText xml:space="preserve"> REF cast2t2 \h </w:instrText>
      </w:r>
      <w:r>
        <w:rPr>
          <w:rStyle w:val="Zdraznnjemn"/>
        </w:rPr>
      </w:r>
      <w:r>
        <w:rPr>
          <w:rStyle w:val="Zdraznnjemn"/>
        </w:rPr>
        <w:fldChar w:fldCharType="separate"/>
      </w:r>
      <w:ins w:id="2405" w:author="Jiří Vojtěšek" w:date="2023-01-24T20:39:00Z">
        <w:r w:rsidR="008A5423">
          <w:t>2.2 Souvislost</w:t>
        </w:r>
        <w:proofErr w:type="gramEnd"/>
        <w:r w:rsidR="008A5423">
          <w:t xml:space="preserve"> s tvůrčí činností vysoké školy</w:t>
        </w:r>
      </w:ins>
      <w:del w:id="2406" w:author="Jiří Vojtěšek" w:date="2023-01-24T20:39:00Z">
        <w:r w:rsidDel="008A5423">
          <w:rPr>
            <w:rStyle w:val="Zdraznnjemn"/>
          </w:rPr>
          <w:delText>2.2 Souvislost s tvůrčí činností vysoké školy</w:delText>
        </w:r>
      </w:del>
      <w:r>
        <w:rPr>
          <w:rStyle w:val="Zdraznnjemn"/>
        </w:rPr>
        <w:fldChar w:fldCharType="end"/>
      </w:r>
      <w:r>
        <w:t xml:space="preserve"> této Sebehodnotící zprávy. Z tohoto přehledu je zřejmé, že orientace publikační činnosti akademických pracovníků FAI je plně v souladu s oblastmi vzdělávání, v rámci nichž bude studijní program uskutečňován. Na fakultě byla v uplynulých pěti letech řešena celá řada odborných grantů a projektů, které pokrývají také oblast vzdělávání studijního programu</w:t>
      </w:r>
      <w:r>
        <w:rPr>
          <w:i/>
        </w:rPr>
        <w:t xml:space="preserve"> Učitelství informatiky pro základní a střední školy</w:t>
      </w:r>
      <w:r>
        <w:t xml:space="preserve">. Aktuálně je na fakultě řešeno 6 projektů financovaných Ministerstvem průmyslu a obchodu, 3 projekt financovaný Technologickou agenturou ČR, 2 projekty financované Grantovou agenturou ČR a 3 projekty financované Ministerstvem vnitra. FAI byla úspěšná i přípravě projektových žádostí v rámci operačního programu Věda, výzkum a vzdělávání (OP VVV). Aktuálně pracovníci FAI řeší 3 projekty OP VVV.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FAI. </w:t>
      </w:r>
    </w:p>
    <w:p w14:paraId="64DB7936" w14:textId="77777777" w:rsidR="00397CED" w:rsidRDefault="007C733A">
      <w:pPr>
        <w:pStyle w:val="NormSHZ"/>
      </w:pPr>
      <w:r>
        <w:t xml:space="preserve">K významné tvůrčí činnosti FAI přispívá také Regionální výzkumné centrum CEBIA-Tech, které bylo vybudováno v rámci evropského Operačního programu VaVpI a které je součástí fakulty. Toto Centrum disponuje novými laboratořemi vybavenými moderními stroji, přístroji a zařízeními a velmi úzce spolupracuje se studenty navazujících magisterských studijních oborů a doktorských studií. V rámci řešení kvalifikačních prací mají studenti fakulty možnost plnohodnotně využít infrastrukturu tohoto výzkumného centra. </w:t>
      </w:r>
    </w:p>
    <w:p w14:paraId="52C5EF99" w14:textId="77777777" w:rsidR="00397CED" w:rsidRDefault="007C733A">
      <w:pPr>
        <w:pStyle w:val="NormSHZ"/>
      </w:pPr>
      <w:r>
        <w:lastRenderedPageBreak/>
        <w:t>K úspěšnému zapojení studentů do tvůrčí činnosti fakulty přispívá také Vědeckotechnický park Informační a komunikační technologie, který je přímo spojen s budovou FAI.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kolaborativního výzkumu s přímou účastí akademických pracovníků a studentů FAI.</w:t>
      </w:r>
    </w:p>
    <w:p w14:paraId="0E859867" w14:textId="77777777" w:rsidR="00397CED" w:rsidRDefault="007C733A">
      <w:pPr>
        <w:pStyle w:val="NormSHZ"/>
      </w:pPr>
      <w:r>
        <w:rPr>
          <w:rFonts w:eastAsia="Calibri"/>
          <w:szCs w:val="22"/>
          <w:lang w:eastAsia="en-US"/>
        </w:rPr>
        <w:t xml:space="preserve">Tvůrčí činnost pracovníků ÚPV podílejících se na realizaci studijního programu směřuje k tématům </w:t>
      </w:r>
      <w:r>
        <w:rPr>
          <w:rFonts w:eastAsia="Calibri"/>
          <w:szCs w:val="22"/>
          <w:lang w:eastAsia="en-US"/>
        </w:rPr>
        <w:br/>
        <w:t xml:space="preserve">a oblastem, které souvisí se studijním programem </w:t>
      </w:r>
      <w:r>
        <w:rPr>
          <w:rFonts w:eastAsia="Calibri"/>
          <w:i/>
          <w:szCs w:val="22"/>
          <w:lang w:eastAsia="en-US"/>
        </w:rPr>
        <w:t>Učitelství informatiky pro základní a střední školy</w:t>
      </w:r>
      <w:r>
        <w:rPr>
          <w:rFonts w:eastAsia="Calibri"/>
          <w:szCs w:val="22"/>
          <w:lang w:eastAsia="en-US"/>
        </w:rPr>
        <w:t>. Dlouhá léta jsou na pracovišti rozvíjena témata sociokulturní diverzity ve školách (sociálně odmítaní žáci, integrace a adaptace nadaných žáků, inkluze, multikulturního prostředí ve školách) a autoregulace učení a chování. Projekty, které jsou a v minulosti byly řešeny, jsou v souladu s dlouhodobým vědecko-výzkumným zaměřením pracoviště. Konkrétně to byly např. projekty:</w:t>
      </w:r>
    </w:p>
    <w:p w14:paraId="36345666" w14:textId="77777777" w:rsidR="00397CED" w:rsidRDefault="007C733A">
      <w:pPr>
        <w:pStyle w:val="Odstavecseseznamem"/>
        <w:numPr>
          <w:ilvl w:val="0"/>
          <w:numId w:val="57"/>
        </w:numPr>
        <w:tabs>
          <w:tab w:val="left" w:pos="2835"/>
        </w:tabs>
        <w:spacing w:before="120" w:after="120" w:line="312" w:lineRule="auto"/>
        <w:jc w:val="both"/>
        <w:pPrChange w:id="2407" w:author="Jiri Vojtesek" w:date="2023-01-19T13:14:00Z">
          <w:pPr>
            <w:pStyle w:val="Odstavecseseznamem"/>
            <w:numPr>
              <w:numId w:val="59"/>
            </w:numPr>
            <w:tabs>
              <w:tab w:val="num" w:pos="0"/>
              <w:tab w:val="left" w:pos="2835"/>
            </w:tabs>
            <w:spacing w:before="120" w:after="120" w:line="312" w:lineRule="auto"/>
            <w:ind w:hanging="360"/>
            <w:jc w:val="both"/>
          </w:pPr>
        </w:pPrChange>
      </w:pPr>
      <w:r>
        <w:rPr>
          <w:szCs w:val="24"/>
        </w:rPr>
        <w:t>TA ČR TL03000191/</w:t>
      </w:r>
      <w:r>
        <w:rPr>
          <w:i/>
          <w:szCs w:val="24"/>
        </w:rPr>
        <w:t>Nálepkování intelektově nadaných dětí ve školním prostředí</w:t>
      </w:r>
      <w:r>
        <w:rPr>
          <w:szCs w:val="24"/>
        </w:rPr>
        <w:t xml:space="preserve"> (2020 - 2022). Řešitel: Mgr. Eva Klimecká, Ph.D., jako člen týmu byla také PhDr. Iva Staňková, Ph.D.</w:t>
      </w:r>
    </w:p>
    <w:p w14:paraId="10E35CA0" w14:textId="77777777" w:rsidR="00397CED" w:rsidRDefault="007C733A">
      <w:pPr>
        <w:pStyle w:val="Odstavecseseznamem"/>
        <w:numPr>
          <w:ilvl w:val="0"/>
          <w:numId w:val="57"/>
        </w:numPr>
        <w:tabs>
          <w:tab w:val="left" w:pos="2835"/>
        </w:tabs>
        <w:spacing w:before="120" w:after="120" w:line="312" w:lineRule="auto"/>
        <w:jc w:val="both"/>
        <w:pPrChange w:id="2408" w:author="Jiri Vojtesek" w:date="2023-01-19T13:14:00Z">
          <w:pPr>
            <w:pStyle w:val="Odstavecseseznamem"/>
            <w:numPr>
              <w:numId w:val="59"/>
            </w:numPr>
            <w:tabs>
              <w:tab w:val="num" w:pos="0"/>
              <w:tab w:val="left" w:pos="2835"/>
            </w:tabs>
            <w:spacing w:before="120" w:after="120" w:line="312" w:lineRule="auto"/>
            <w:ind w:hanging="360"/>
            <w:jc w:val="both"/>
          </w:pPr>
        </w:pPrChange>
      </w:pPr>
      <w:r>
        <w:t xml:space="preserve">Projekt smluvního výzkumu: </w:t>
      </w:r>
      <w:r>
        <w:rPr>
          <w:i/>
        </w:rPr>
        <w:t>Nadace České spořitelny/Zhodnocení přínosu konstruktivistických metod výuky v programu Začít spolu</w:t>
      </w:r>
      <w:r>
        <w:t xml:space="preserve"> (2022). Řešitel: PhDr. Denisa Denglerová, Ph.D.</w:t>
      </w:r>
    </w:p>
    <w:p w14:paraId="7D652A3B" w14:textId="77777777" w:rsidR="00397CED" w:rsidRDefault="007C733A">
      <w:pPr>
        <w:pStyle w:val="Odstavecseseznamem"/>
        <w:numPr>
          <w:ilvl w:val="0"/>
          <w:numId w:val="57"/>
        </w:numPr>
        <w:tabs>
          <w:tab w:val="left" w:pos="2835"/>
        </w:tabs>
        <w:spacing w:before="120" w:after="120" w:line="312" w:lineRule="auto"/>
        <w:jc w:val="both"/>
        <w:pPrChange w:id="2409" w:author="Jiri Vojtesek" w:date="2023-01-19T13:14:00Z">
          <w:pPr>
            <w:pStyle w:val="Odstavecseseznamem"/>
            <w:numPr>
              <w:numId w:val="59"/>
            </w:numPr>
            <w:tabs>
              <w:tab w:val="num" w:pos="0"/>
              <w:tab w:val="left" w:pos="2835"/>
            </w:tabs>
            <w:spacing w:before="120" w:after="120" w:line="312" w:lineRule="auto"/>
            <w:ind w:hanging="360"/>
            <w:jc w:val="both"/>
          </w:pPr>
        </w:pPrChange>
      </w:pPr>
      <w:r>
        <w:t>IGA/FHS/2017/006/</w:t>
      </w:r>
      <w:r>
        <w:rPr>
          <w:i/>
        </w:rPr>
        <w:t>Pojetí hodnoty vzdělání prizmatem žáků z odlišného kulturního prostředí</w:t>
      </w:r>
      <w:r>
        <w:t xml:space="preserve"> (2017 -  2019). Spoluřešitelka PhDr. Iva Staňková, Ph.D.</w:t>
      </w:r>
    </w:p>
    <w:p w14:paraId="2D121DE9" w14:textId="77777777" w:rsidR="00397CED" w:rsidRDefault="007C733A">
      <w:pPr>
        <w:tabs>
          <w:tab w:val="left" w:pos="2835"/>
        </w:tabs>
        <w:spacing w:before="120" w:after="120"/>
        <w:jc w:val="both"/>
      </w:pPr>
      <w:r>
        <w:t>Další tvůrčí činnost ÚPV:</w:t>
      </w:r>
    </w:p>
    <w:p w14:paraId="2B122C84" w14:textId="77777777" w:rsidR="00397CED" w:rsidRDefault="007C733A">
      <w:pPr>
        <w:pStyle w:val="Odstavecseseznamem"/>
        <w:numPr>
          <w:ilvl w:val="0"/>
          <w:numId w:val="58"/>
        </w:numPr>
        <w:tabs>
          <w:tab w:val="left" w:pos="2835"/>
        </w:tabs>
        <w:spacing w:before="120" w:after="120" w:line="312" w:lineRule="auto"/>
        <w:jc w:val="both"/>
        <w:pPrChange w:id="2410" w:author="Jiri Vojtesek" w:date="2023-01-19T13:14:00Z">
          <w:pPr>
            <w:pStyle w:val="Odstavecseseznamem"/>
            <w:numPr>
              <w:numId w:val="60"/>
            </w:numPr>
            <w:tabs>
              <w:tab w:val="num" w:pos="0"/>
              <w:tab w:val="left" w:pos="2835"/>
            </w:tabs>
            <w:spacing w:before="120" w:after="120" w:line="312" w:lineRule="auto"/>
            <w:ind w:hanging="360"/>
            <w:jc w:val="both"/>
          </w:pPr>
        </w:pPrChange>
      </w:pPr>
      <w:r>
        <w:t>Vydávání odborného časopisu Sociální pedagogika.</w:t>
      </w:r>
    </w:p>
    <w:p w14:paraId="7342989F" w14:textId="77777777" w:rsidR="00397CED" w:rsidRDefault="007C733A">
      <w:pPr>
        <w:pStyle w:val="Odstavecseseznamem"/>
        <w:numPr>
          <w:ilvl w:val="0"/>
          <w:numId w:val="58"/>
        </w:numPr>
        <w:tabs>
          <w:tab w:val="left" w:pos="2835"/>
        </w:tabs>
        <w:spacing w:before="120" w:after="120" w:line="312" w:lineRule="auto"/>
        <w:jc w:val="both"/>
        <w:pPrChange w:id="2411" w:author="Jiri Vojtesek" w:date="2023-01-19T13:14:00Z">
          <w:pPr>
            <w:pStyle w:val="Odstavecseseznamem"/>
            <w:numPr>
              <w:numId w:val="60"/>
            </w:numPr>
            <w:tabs>
              <w:tab w:val="num" w:pos="0"/>
              <w:tab w:val="left" w:pos="2835"/>
            </w:tabs>
            <w:spacing w:before="120" w:after="120" w:line="312" w:lineRule="auto"/>
            <w:ind w:hanging="360"/>
            <w:jc w:val="both"/>
          </w:pPr>
        </w:pPrChange>
      </w:pPr>
      <w:r>
        <w:t>Pracovníci jsou zakládajícími členy Asociace vzdělavatelů v sociální pedagogice (předseda doc. Mgr. Jakub Hladík, Ph.D.), která sdružuje zástupce všech vysokoškolských pracovišť, jež realizují výuku v oboru sociální pedagogika.</w:t>
      </w:r>
    </w:p>
    <w:p w14:paraId="5CE5EF57" w14:textId="77777777" w:rsidR="00397CED" w:rsidRDefault="007C733A">
      <w:pPr>
        <w:pStyle w:val="Odstavecseseznamem"/>
        <w:numPr>
          <w:ilvl w:val="0"/>
          <w:numId w:val="58"/>
        </w:numPr>
        <w:tabs>
          <w:tab w:val="left" w:pos="2835"/>
        </w:tabs>
        <w:spacing w:before="120" w:after="120" w:line="312" w:lineRule="auto"/>
        <w:jc w:val="both"/>
        <w:pPrChange w:id="2412" w:author="Jiri Vojtesek" w:date="2023-01-19T13:14:00Z">
          <w:pPr>
            <w:pStyle w:val="Odstavecseseznamem"/>
            <w:numPr>
              <w:numId w:val="60"/>
            </w:numPr>
            <w:tabs>
              <w:tab w:val="num" w:pos="0"/>
              <w:tab w:val="left" w:pos="2835"/>
            </w:tabs>
            <w:spacing w:before="120" w:after="120" w:line="312" w:lineRule="auto"/>
            <w:ind w:hanging="360"/>
            <w:jc w:val="both"/>
          </w:pPr>
        </w:pPrChange>
      </w:pPr>
      <w:r>
        <w:t>Pracovníci jsou zakládajícími členy Asociace sociálních pedagogů.</w:t>
      </w:r>
    </w:p>
    <w:p w14:paraId="7C1BC5E0" w14:textId="77777777" w:rsidR="00397CED" w:rsidRDefault="007C733A">
      <w:pPr>
        <w:pStyle w:val="Odstavecseseznamem"/>
        <w:numPr>
          <w:ilvl w:val="0"/>
          <w:numId w:val="58"/>
        </w:numPr>
        <w:tabs>
          <w:tab w:val="left" w:pos="2835"/>
        </w:tabs>
        <w:spacing w:before="120" w:after="120" w:line="312" w:lineRule="auto"/>
        <w:jc w:val="both"/>
        <w:pPrChange w:id="2413" w:author="Jiri Vojtesek" w:date="2023-01-19T13:14:00Z">
          <w:pPr>
            <w:pStyle w:val="Odstavecseseznamem"/>
            <w:numPr>
              <w:numId w:val="60"/>
            </w:numPr>
            <w:tabs>
              <w:tab w:val="num" w:pos="0"/>
              <w:tab w:val="left" w:pos="2835"/>
            </w:tabs>
            <w:spacing w:before="120" w:after="120" w:line="312" w:lineRule="auto"/>
            <w:ind w:hanging="360"/>
            <w:jc w:val="both"/>
          </w:pPr>
        </w:pPrChange>
      </w:pPr>
      <w:r>
        <w:t>Vedení doktorandů.</w:t>
      </w:r>
    </w:p>
    <w:p w14:paraId="50832A72" w14:textId="77777777" w:rsidR="00397CED" w:rsidRDefault="007C733A">
      <w:pPr>
        <w:pStyle w:val="Odstavecseseznamem"/>
        <w:numPr>
          <w:ilvl w:val="0"/>
          <w:numId w:val="58"/>
        </w:numPr>
        <w:tabs>
          <w:tab w:val="left" w:pos="2835"/>
        </w:tabs>
        <w:spacing w:before="120" w:after="120" w:line="312" w:lineRule="auto"/>
        <w:jc w:val="both"/>
        <w:pPrChange w:id="2414" w:author="Jiri Vojtesek" w:date="2023-01-19T13:14:00Z">
          <w:pPr>
            <w:pStyle w:val="Odstavecseseznamem"/>
            <w:numPr>
              <w:numId w:val="60"/>
            </w:numPr>
            <w:tabs>
              <w:tab w:val="num" w:pos="0"/>
              <w:tab w:val="left" w:pos="2835"/>
            </w:tabs>
            <w:spacing w:before="120" w:after="120" w:line="312" w:lineRule="auto"/>
            <w:ind w:hanging="360"/>
            <w:jc w:val="both"/>
          </w:pPr>
        </w:pPrChange>
      </w:pPr>
      <w:r>
        <w:t>Vedení studentů v oblasti vědecké a výzkumné činnosti v rámci SVOČ a studentský vědeckých sil.</w:t>
      </w:r>
    </w:p>
    <w:p w14:paraId="53002BDB" w14:textId="77777777" w:rsidR="00397CED" w:rsidRDefault="007C733A">
      <w:pPr>
        <w:pStyle w:val="Odstavecseseznamem"/>
        <w:numPr>
          <w:ilvl w:val="0"/>
          <w:numId w:val="58"/>
        </w:numPr>
        <w:tabs>
          <w:tab w:val="left" w:pos="2835"/>
        </w:tabs>
        <w:spacing w:before="120" w:after="120" w:line="312" w:lineRule="auto"/>
        <w:jc w:val="both"/>
        <w:pPrChange w:id="2415" w:author="Jiri Vojtesek" w:date="2023-01-19T13:14:00Z">
          <w:pPr>
            <w:pStyle w:val="Odstavecseseznamem"/>
            <w:numPr>
              <w:numId w:val="60"/>
            </w:numPr>
            <w:tabs>
              <w:tab w:val="num" w:pos="0"/>
              <w:tab w:val="left" w:pos="2835"/>
            </w:tabs>
            <w:spacing w:before="120" w:after="120" w:line="312" w:lineRule="auto"/>
            <w:ind w:hanging="360"/>
            <w:jc w:val="both"/>
          </w:pPr>
        </w:pPrChange>
      </w:pPr>
      <w:r>
        <w:t>Organizace a spoluorganizace konferencí a odborných seminářů: každoroční organizace studentské konference a odborného workshopu Sociální pedagogika v praxi; Sociální pedagog jako člen školního poradenského pracoviště (2022); 3. setkání andragogů ve Zlíně (2019).</w:t>
      </w:r>
    </w:p>
    <w:p w14:paraId="489F6599" w14:textId="77777777" w:rsidR="00397CED" w:rsidRDefault="007C733A">
      <w:pPr>
        <w:pStyle w:val="Odstavecseseznamem"/>
        <w:numPr>
          <w:ilvl w:val="0"/>
          <w:numId w:val="58"/>
        </w:numPr>
        <w:tabs>
          <w:tab w:val="left" w:pos="2835"/>
        </w:tabs>
        <w:spacing w:before="120" w:after="120" w:line="312" w:lineRule="auto"/>
        <w:jc w:val="both"/>
        <w:pPrChange w:id="2416" w:author="Jiri Vojtesek" w:date="2023-01-19T13:14:00Z">
          <w:pPr>
            <w:pStyle w:val="Odstavecseseznamem"/>
            <w:numPr>
              <w:numId w:val="60"/>
            </w:numPr>
            <w:tabs>
              <w:tab w:val="num" w:pos="0"/>
              <w:tab w:val="left" w:pos="2835"/>
            </w:tabs>
            <w:spacing w:before="120" w:after="120" w:line="312" w:lineRule="auto"/>
            <w:ind w:hanging="360"/>
            <w:jc w:val="both"/>
          </w:pPr>
        </w:pPrChange>
      </w:pPr>
      <w:r>
        <w:t>Pracovníci prezentují výsledky své vědecko-výzkumné činnosti na významných mezinárodních konferencích (např. Self-driving postitive psychology and well-being, Melbourne, Austrálie, 2017; International Conference on Educational Measurement, Evaluation and Assessment (ICEMEA), Abu Dhabi, SAE, 2017).</w:t>
      </w:r>
    </w:p>
    <w:p w14:paraId="26096DC8" w14:textId="77777777" w:rsidR="00397CED" w:rsidRDefault="007C733A">
      <w:pPr>
        <w:pStyle w:val="NormSHZ"/>
      </w:pPr>
      <w:r>
        <w:t>Tvůrčí činnosti je věnována pozornost také na druhém pracovišti FHS, konkrétně ÚŠP. Důraz se klade na transfer výsledků a závěrů do výuky a další spolupráce se studenty.</w:t>
      </w:r>
    </w:p>
    <w:p w14:paraId="52C56B45" w14:textId="77777777" w:rsidR="00397CED" w:rsidRDefault="007C733A">
      <w:pPr>
        <w:pStyle w:val="NormSHZ"/>
      </w:pPr>
      <w:r>
        <w:t xml:space="preserve">Tvůrčí činnost studentů je podporována např.: </w:t>
      </w:r>
    </w:p>
    <w:p w14:paraId="7AB11931" w14:textId="77777777" w:rsidR="00397CED" w:rsidRDefault="007C733A">
      <w:pPr>
        <w:pStyle w:val="NormSHZ"/>
        <w:numPr>
          <w:ilvl w:val="0"/>
          <w:numId w:val="60"/>
        </w:numPr>
        <w:pPrChange w:id="2417" w:author="Jiri Vojtesek" w:date="2023-01-19T13:14:00Z">
          <w:pPr>
            <w:pStyle w:val="NormSHZ"/>
            <w:numPr>
              <w:numId w:val="63"/>
            </w:numPr>
            <w:tabs>
              <w:tab w:val="num" w:pos="360"/>
              <w:tab w:val="num" w:pos="720"/>
            </w:tabs>
            <w:ind w:left="720" w:hanging="720"/>
          </w:pPr>
        </w:pPrChange>
      </w:pPr>
      <w:r>
        <w:t>SVOČ – Studentskou vědeckou odbornou činností studentů, která je zaměřena na prezentaci vědecko-výzkumných projektů studentů.</w:t>
      </w:r>
    </w:p>
    <w:p w14:paraId="772078EA" w14:textId="77777777" w:rsidR="00397CED" w:rsidRDefault="007C733A">
      <w:pPr>
        <w:pStyle w:val="NormSHZ"/>
        <w:numPr>
          <w:ilvl w:val="0"/>
          <w:numId w:val="60"/>
        </w:numPr>
        <w:pPrChange w:id="2418" w:author="Jiri Vojtesek" w:date="2023-01-19T13:14:00Z">
          <w:pPr>
            <w:pStyle w:val="NormSHZ"/>
            <w:numPr>
              <w:numId w:val="63"/>
            </w:numPr>
            <w:tabs>
              <w:tab w:val="num" w:pos="360"/>
              <w:tab w:val="num" w:pos="720"/>
            </w:tabs>
            <w:ind w:left="720" w:hanging="720"/>
          </w:pPr>
        </w:pPrChange>
      </w:pPr>
      <w:r>
        <w:t xml:space="preserve">IGA – Interní grantová agentura UTB ve Zlíně a zapojuje studenty bakalářských a magisterských studijních programů do odborné vědecko-výzkumné činnosti, která je podpořena každoročně konferencí: Magisterská a doktorandská konference studentů Fakulty humanitních studií Fórum mladých výzkumníků zapojených do řešení projektů Interní grantové agentury (IGA) Univerzity Tomáše Bati ve Zlíně. </w:t>
      </w:r>
    </w:p>
    <w:p w14:paraId="33CB9CA0" w14:textId="77777777" w:rsidR="00397CED" w:rsidRDefault="00397CED">
      <w:pPr>
        <w:tabs>
          <w:tab w:val="left" w:pos="2835"/>
        </w:tabs>
        <w:spacing w:before="120" w:after="120"/>
        <w:jc w:val="both"/>
      </w:pPr>
    </w:p>
    <w:p w14:paraId="25446418" w14:textId="77777777" w:rsidR="00397CED" w:rsidRDefault="00397CED">
      <w:pPr>
        <w:tabs>
          <w:tab w:val="left" w:pos="2835"/>
        </w:tabs>
        <w:spacing w:before="120" w:after="120"/>
        <w:jc w:val="both"/>
      </w:pPr>
    </w:p>
    <w:p w14:paraId="4BC0A883" w14:textId="77777777" w:rsidR="00397CED" w:rsidRDefault="007C733A">
      <w:pPr>
        <w:tabs>
          <w:tab w:val="left" w:pos="2835"/>
        </w:tabs>
        <w:spacing w:before="120" w:after="120"/>
        <w:jc w:val="both"/>
      </w:pPr>
      <w:r>
        <w:tab/>
      </w:r>
      <w:r>
        <w:tab/>
      </w:r>
    </w:p>
    <w:p w14:paraId="390D817B" w14:textId="77777777" w:rsidR="00397CED" w:rsidRDefault="007C733A">
      <w:pPr>
        <w:pStyle w:val="Nadpis2"/>
        <w:jc w:val="both"/>
      </w:pPr>
      <w:bookmarkStart w:id="2419" w:name="_Toc121083465"/>
      <w:r>
        <w:lastRenderedPageBreak/>
        <w:t>Finanční, materiální a další zabezpečení studijního programu</w:t>
      </w:r>
      <w:bookmarkEnd w:id="2419"/>
    </w:p>
    <w:p w14:paraId="562D27FF" w14:textId="77777777" w:rsidR="00397CED" w:rsidRDefault="007C733A">
      <w:pPr>
        <w:pStyle w:val="Nadpis3"/>
        <w:tabs>
          <w:tab w:val="clear" w:pos="0"/>
        </w:tabs>
        <w:ind w:left="720" w:firstLine="0"/>
        <w:jc w:val="both"/>
      </w:pPr>
      <w:bookmarkStart w:id="2420" w:name="_Toc121083466"/>
      <w:r>
        <w:t>Standard 4.1 Finanční zabezpečení studijního programu</w:t>
      </w:r>
      <w:bookmarkEnd w:id="2420"/>
      <w:r>
        <w:t xml:space="preserve"> </w:t>
      </w:r>
    </w:p>
    <w:p w14:paraId="1D643316" w14:textId="77777777" w:rsidR="00397CED" w:rsidRDefault="007C733A">
      <w:pPr>
        <w:pStyle w:val="NormSHZ"/>
      </w:pPr>
      <w:r>
        <w:t xml:space="preserve">Pro finanční zabezpečení studijního programu </w:t>
      </w:r>
      <w:r>
        <w:rPr>
          <w:i/>
        </w:rPr>
        <w:t>Učitelství informatiky pro základní a střední školy</w:t>
      </w:r>
      <w:r>
        <w:t xml:space="preserve"> využívá UTB ve Zlíně příspěvky a dotace, které Ministerstvo školství, mládeže a tělovýchovy poskytuje veřejným vysokým školám 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  V souladu s Pravidly pro poskytování příspěvku a dotací veřejným vysokým školám Ministerstva školství, mládeže a tělovýchovy Univerzita Tomáše Bati ve Zlíně, také její součást FAI, využívá </w:t>
      </w:r>
      <w:r>
        <w:rPr>
          <w:i/>
        </w:rPr>
        <w:t>příspěvek</w:t>
      </w:r>
      <w:r>
        <w:t xml:space="preserve"> pro uskutečňování akreditovaných studijních programů, programů celoživotního vzdělávání a s nimi spojenou vědeckou a tvůrčí činnost.  </w:t>
      </w:r>
      <w:r>
        <w:rPr>
          <w:i/>
        </w:rPr>
        <w:t xml:space="preserve">Dotace </w:t>
      </w:r>
      <w:r>
        <w:t xml:space="preserve">je využívána na rozvoj vysoké školy, rozvoj součástí a na ubytování a stravování studentů. </w:t>
      </w:r>
    </w:p>
    <w:p w14:paraId="2808977A" w14:textId="77777777" w:rsidR="00397CED" w:rsidRDefault="007C733A">
      <w:pPr>
        <w:pStyle w:val="NormSHZ"/>
      </w:pPr>
      <w:r>
        <w:t>FAI průběžně sleduje finanční prostředky potřebné na zajištění výuky a vyhodnocuje náklady spojené s uskutečňováním studijního programu, zejména náklady na přístrojové vybavení a jejich provoz, náklady na provoz budov, ve kterých je výuka realizována, náklady na materiální a technické vybavení a jeho modernizaci, v neposlední řadě osobní náklady akademických pracovníků a technicko - hospodářských pracovníků, náklady dalšího vzdělávání akademických pracovníků a výdaje na inovace výukového prostředí.</w:t>
      </w:r>
    </w:p>
    <w:p w14:paraId="6CA7FDE8" w14:textId="77777777" w:rsidR="00397CED" w:rsidRDefault="007C733A">
      <w:pPr>
        <w:pStyle w:val="NormSHZ"/>
      </w:pPr>
      <w:r>
        <w:t>FAI má zajištěny prostředky na finanční zabezpečení studijního programu nejen na daný kalendářní rok, ale i na střednědobý výhled. Vzhledem k akademicky zaměřenému profilu absolventa a podstatnému procentu předmětů, které nevyžadují specializované laboratoře je finanční náročnost tohoto studijního programu také nižší než u ostatních studijních programů na FAI. Výroční zpráva o hospodaření fakulty je veřejný dokument</w:t>
      </w:r>
      <w:r>
        <w:rPr>
          <w:rStyle w:val="Znakapoznpodarou"/>
        </w:rPr>
        <w:footnoteReference w:id="46"/>
      </w:r>
      <w:r>
        <w:t xml:space="preserve"> a je pravidelně projednávána a schvalována Akademickým senátem fakulty.</w:t>
      </w:r>
    </w:p>
    <w:p w14:paraId="03C49E47" w14:textId="77777777" w:rsidR="00397CED" w:rsidRDefault="007C733A">
      <w:pPr>
        <w:pStyle w:val="NormSHZ"/>
      </w:pPr>
      <w:r>
        <w:tab/>
      </w:r>
      <w:r>
        <w:tab/>
      </w:r>
    </w:p>
    <w:p w14:paraId="28F8B9F9" w14:textId="77777777" w:rsidR="00397CED" w:rsidRDefault="007C733A">
      <w:pPr>
        <w:pStyle w:val="Nadpis3"/>
        <w:tabs>
          <w:tab w:val="clear" w:pos="0"/>
        </w:tabs>
        <w:ind w:left="720" w:firstLine="0"/>
        <w:jc w:val="both"/>
      </w:pPr>
      <w:bookmarkStart w:id="2421" w:name="_Toc121083467"/>
      <w:r>
        <w:t>Standard 4.2 Materiální a technické zabezpečení studijního programu</w:t>
      </w:r>
      <w:bookmarkEnd w:id="2421"/>
      <w:r>
        <w:t xml:space="preserve"> </w:t>
      </w:r>
    </w:p>
    <w:p w14:paraId="6903576D" w14:textId="77777777" w:rsidR="00397CED" w:rsidRDefault="007C733A">
      <w:pPr>
        <w:pStyle w:val="NormSHZ"/>
      </w:pPr>
      <w:r>
        <w:t xml:space="preserve">FAI, která garantuje studijní program </w:t>
      </w:r>
      <w:r>
        <w:rPr>
          <w:i/>
        </w:rPr>
        <w:t>Učitelství informatiky pro základní a střední školy</w:t>
      </w:r>
      <w:r>
        <w:t xml:space="preserve">,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laboratorní úlohy pro laboratorní cvičení. Přehled místností pro zajištění výuky je uveden v části </w:t>
      </w:r>
      <w:r>
        <w:rPr>
          <w:i/>
        </w:rPr>
        <w:t>C-IV</w:t>
      </w:r>
      <w:r>
        <w:t xml:space="preserve"> akreditačních materiálů. Studentům magisterského studia jsou k dispozici i laboratoře a přístrojové vybavení Regionálního výzkumného centra CEBIA – Tech, které bylo vybudováno v rámci operačního programu VaVpI. Výuku předmětů z pedagogické oblasti bude možné realizovat také v nově vybudovaném Vzdělávacím komplexu UTB ve Zlíně, kde sídlí FHS.  </w:t>
      </w:r>
    </w:p>
    <w:p w14:paraId="403DE5DC" w14:textId="77777777" w:rsidR="00397CED" w:rsidRDefault="007C733A">
      <w:pPr>
        <w:pStyle w:val="NormSHZ"/>
      </w:pPr>
      <w:r>
        <w:t>Pro modernizaci výukových prostor využívá FAI finanční prostředky, které 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vypisuje za účelem modernizace výukových prostor a laboratoří. V minulých letech byl v rámci operačního programu VVV řešen projekt s názvem Modernizace výukové infrastruktury FAI (dále jen „MoVI – FAI“), díky kterému proběhla modernizace a rozšíření laboratoří pro výuku bezpečnostních technologií, elektroniky, měření, informačních technologií a také dvě robotické laboratoře. FAI se také zapojila do řešení projektu „UTB rozvoj studijního prostředí“, který univerzita řeší v rámci OP VVV výzvy Podpora rozvoje studijního prostředí na VŠ. V rámci tohoto projektu byly v budově FAI modernizovány čtyři posluchárny, v seminárních místnostech jsou instalována jednotná prezentační místa a je modernizována výpočetní a audiovizuální technika.</w:t>
      </w:r>
    </w:p>
    <w:p w14:paraId="21A80D07" w14:textId="77777777" w:rsidR="00397CED" w:rsidRDefault="007C733A">
      <w:pPr>
        <w:pStyle w:val="NormSHZ"/>
      </w:pPr>
      <w:r>
        <w:t xml:space="preserve">Část výuky může být také realizována v tzv. Vzdělávacím komplexu Univerzity Tomáše Bati ve Zlíně, kde sídlí FHS. Vzdělávací komplex je zcela nový, moderně vybavený objekt dokončený v roce 2017. Výuka zde probíhá od letního </w:t>
      </w:r>
      <w:r>
        <w:lastRenderedPageBreak/>
        <w:t>semestru 2018. Prostory jsou určeny pro 2080 studentů (okamžitá obsazenost). Výukové prostory obsahují posluchárny pro 240, 98, 72 a 70 osob, 13 seminárních učeben a 2 počítačové učebny.</w:t>
      </w:r>
    </w:p>
    <w:p w14:paraId="470892CB" w14:textId="77777777" w:rsidR="00397CED" w:rsidRDefault="007C733A">
      <w:pPr>
        <w:pStyle w:val="NormSHZ"/>
      </w:pPr>
      <w:r>
        <w:tab/>
      </w:r>
    </w:p>
    <w:p w14:paraId="2EF45A00" w14:textId="77777777" w:rsidR="00397CED" w:rsidRDefault="007C733A">
      <w:pPr>
        <w:pStyle w:val="Nadpis3"/>
        <w:tabs>
          <w:tab w:val="clear" w:pos="0"/>
        </w:tabs>
        <w:ind w:left="720" w:firstLine="0"/>
        <w:jc w:val="both"/>
      </w:pPr>
      <w:bookmarkStart w:id="2422" w:name="_Toc121083468"/>
      <w:r>
        <w:t>Standard 4.3 Odborná literatura a elektronické databáze odpovídající studijnímu programu</w:t>
      </w:r>
      <w:bookmarkEnd w:id="2422"/>
      <w:r>
        <w:t xml:space="preserve"> </w:t>
      </w:r>
    </w:p>
    <w:p w14:paraId="6F2D8D2F" w14:textId="50934454" w:rsidR="00397CED" w:rsidRDefault="007C733A">
      <w:pPr>
        <w:pStyle w:val="NormSHZ"/>
      </w:pPr>
      <w: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Pr>
          <w:i/>
        </w:rPr>
        <w:t>C-III akreditačního spisu</w:t>
      </w:r>
      <w:r>
        <w:t xml:space="preserve">, a také zde, v komentáři </w:t>
      </w:r>
      <w:proofErr w:type="gramStart"/>
      <w:r>
        <w:t xml:space="preserve">standardu </w:t>
      </w:r>
      <w:r>
        <w:rPr>
          <w:rStyle w:val="Zdraznnjemn"/>
        </w:rPr>
        <w:fldChar w:fldCharType="begin"/>
      </w:r>
      <w:r>
        <w:rPr>
          <w:rStyle w:val="Zdraznnjemn"/>
        </w:rPr>
        <w:instrText xml:space="preserve"> REF cast1t13 \h </w:instrText>
      </w:r>
      <w:r>
        <w:rPr>
          <w:rStyle w:val="Zdraznnjemn"/>
        </w:rPr>
      </w:r>
      <w:r>
        <w:rPr>
          <w:rStyle w:val="Zdraznnjemn"/>
        </w:rPr>
        <w:fldChar w:fldCharType="separate"/>
      </w:r>
      <w:ins w:id="2423" w:author="Jiří Vojtěšek" w:date="2023-01-24T20:39:00Z">
        <w:r w:rsidR="008A5423">
          <w:t>1.13</w:t>
        </w:r>
        <w:proofErr w:type="gramEnd"/>
        <w:r w:rsidR="008A5423">
          <w:t xml:space="preserve"> Knihovny a elektronické zdroje</w:t>
        </w:r>
      </w:ins>
      <w:del w:id="2424" w:author="Jiří Vojtěšek" w:date="2023-01-24T20:39:00Z">
        <w:r w:rsidDel="008A5423">
          <w:rPr>
            <w:rStyle w:val="Zdraznnjemn"/>
          </w:rPr>
          <w:delText>1.13 Knihovny a elektronické zdroje</w:delText>
        </w:r>
      </w:del>
      <w:r>
        <w:rPr>
          <w:rStyle w:val="Zdraznnjemn"/>
        </w:rPr>
        <w:fldChar w:fldCharType="end"/>
      </w:r>
      <w:r>
        <w:t>.</w:t>
      </w:r>
      <w:r>
        <w:tab/>
      </w:r>
    </w:p>
    <w:p w14:paraId="418E4673" w14:textId="77777777" w:rsidR="00397CED" w:rsidRDefault="007C733A">
      <w:pPr>
        <w:tabs>
          <w:tab w:val="left" w:pos="2835"/>
        </w:tabs>
        <w:spacing w:before="120" w:after="120"/>
        <w:jc w:val="both"/>
      </w:pPr>
      <w:r>
        <w:tab/>
      </w:r>
      <w:r>
        <w:tab/>
      </w:r>
    </w:p>
    <w:p w14:paraId="0A3185B8" w14:textId="77777777" w:rsidR="00397CED" w:rsidRDefault="007C733A">
      <w:pPr>
        <w:pStyle w:val="Nadpis3"/>
        <w:tabs>
          <w:tab w:val="clear" w:pos="0"/>
        </w:tabs>
        <w:ind w:left="720" w:firstLine="0"/>
        <w:jc w:val="both"/>
      </w:pPr>
      <w:bookmarkStart w:id="2425" w:name="_Toc121083469"/>
      <w:r>
        <w:t>Standard 4.4 Materiální a technické zabezpečení studijního programu uskutečňovaného mimo sídlo vysoké školy</w:t>
      </w:r>
      <w:bookmarkEnd w:id="2425"/>
      <w:r>
        <w:t xml:space="preserve"> </w:t>
      </w:r>
    </w:p>
    <w:p w14:paraId="28E39273" w14:textId="77777777" w:rsidR="00397CED" w:rsidRDefault="007C733A">
      <w:pPr>
        <w:pStyle w:val="NormSHZ"/>
      </w:pPr>
      <w:r>
        <w:t>Relevantní studijní program bude uskutečňován pouze v budovách UTB ve Zlíně, zejména na FAI.</w:t>
      </w:r>
    </w:p>
    <w:p w14:paraId="3D761EDE" w14:textId="77777777" w:rsidR="00397CED" w:rsidRDefault="007C733A">
      <w:pPr>
        <w:pStyle w:val="NormSHZ"/>
      </w:pPr>
      <w:r>
        <w:tab/>
      </w:r>
      <w:r>
        <w:tab/>
      </w:r>
      <w:r>
        <w:tab/>
      </w:r>
    </w:p>
    <w:p w14:paraId="778B035C" w14:textId="77777777" w:rsidR="00397CED" w:rsidRDefault="007C733A">
      <w:pPr>
        <w:pStyle w:val="Nadpis2"/>
        <w:jc w:val="both"/>
      </w:pPr>
      <w:bookmarkStart w:id="2426" w:name="_Toc121083470"/>
      <w:r>
        <w:t>Garant studijního programu</w:t>
      </w:r>
      <w:bookmarkEnd w:id="2426"/>
      <w:r>
        <w:t xml:space="preserve"> </w:t>
      </w:r>
    </w:p>
    <w:p w14:paraId="2B0CE306" w14:textId="77777777" w:rsidR="00397CED" w:rsidRDefault="007C733A">
      <w:pPr>
        <w:pStyle w:val="Nadpis3"/>
        <w:tabs>
          <w:tab w:val="clear" w:pos="0"/>
        </w:tabs>
        <w:ind w:left="720" w:firstLine="0"/>
        <w:jc w:val="both"/>
      </w:pPr>
      <w:bookmarkStart w:id="2427" w:name="_Toc121083471"/>
      <w:r>
        <w:t>Standard 5.1 Pravomoci a odpovědnost garanta</w:t>
      </w:r>
      <w:bookmarkEnd w:id="2427"/>
      <w:r>
        <w:t xml:space="preserve"> </w:t>
      </w:r>
    </w:p>
    <w:p w14:paraId="286E27BC" w14:textId="77777777" w:rsidR="00397CED" w:rsidRDefault="007C733A">
      <w:pPr>
        <w:pStyle w:val="NormSHZ"/>
      </w:pPr>
      <w:r>
        <w:t>Pozice garanta studijního programu je dána zákonem č. 111/1998 Sb., o vysokých školách, v platném znění</w:t>
      </w:r>
      <w:r>
        <w:rPr>
          <w:rStyle w:val="Znakapoznpodarou"/>
          <w:szCs w:val="22"/>
        </w:rPr>
        <w:footnoteReference w:id="47"/>
      </w:r>
      <w:r>
        <w:t xml:space="preserve"> a na univerzitní úrovni jsou pravomoci a odpovědnost garanta stanoveny především v čl. 8 vnitřního předpisu Řád pro tvorbu, schvalování, uskutečňování a změny studijních programů UTB ve Zlíně</w:t>
      </w:r>
      <w:r>
        <w:rPr>
          <w:rStyle w:val="Znakapoznpodarou"/>
          <w:szCs w:val="22"/>
        </w:rPr>
        <w:footnoteReference w:id="48"/>
      </w:r>
      <w:r>
        <w:t>, kde činnost garanta popisuje odstavec (5), viz:</w:t>
      </w:r>
    </w:p>
    <w:p w14:paraId="24F726DF" w14:textId="77777777" w:rsidR="00397CED" w:rsidRDefault="007C733A">
      <w:pPr>
        <w:pStyle w:val="NormSHZ"/>
        <w:rPr>
          <w:szCs w:val="22"/>
        </w:rPr>
      </w:pPr>
      <w:r>
        <w:rPr>
          <w:szCs w:val="22"/>
        </w:rPr>
        <w:t xml:space="preserve">(5) Garant bakalářského a magisterského studijního programu zejména: </w:t>
      </w:r>
    </w:p>
    <w:p w14:paraId="389B0F1B" w14:textId="77777777" w:rsidR="00397CED" w:rsidRDefault="007C733A">
      <w:pPr>
        <w:pStyle w:val="Odstavecseseznamem"/>
        <w:numPr>
          <w:ilvl w:val="1"/>
          <w:numId w:val="47"/>
        </w:numPr>
        <w:suppressAutoHyphens w:val="0"/>
        <w:spacing w:line="312" w:lineRule="auto"/>
        <w:ind w:left="709"/>
        <w:rPr>
          <w:i/>
          <w:color w:val="000000"/>
        </w:rPr>
        <w:pPrChange w:id="2428"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koordinuje obsahovou přípravu studijního programu,</w:t>
      </w:r>
    </w:p>
    <w:p w14:paraId="2F9F4D56" w14:textId="77777777" w:rsidR="00397CED" w:rsidRDefault="007C733A">
      <w:pPr>
        <w:pStyle w:val="Odstavecseseznamem"/>
        <w:numPr>
          <w:ilvl w:val="1"/>
          <w:numId w:val="47"/>
        </w:numPr>
        <w:suppressAutoHyphens w:val="0"/>
        <w:spacing w:line="312" w:lineRule="auto"/>
        <w:ind w:left="709"/>
        <w:rPr>
          <w:i/>
          <w:color w:val="000000"/>
        </w:rPr>
        <w:pPrChange w:id="2429"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dbá na to, aby studijní program byl uskutečňován v souladu s akreditačním spisem,</w:t>
      </w:r>
    </w:p>
    <w:p w14:paraId="0D669D82" w14:textId="77777777" w:rsidR="00397CED" w:rsidRDefault="007C733A">
      <w:pPr>
        <w:pStyle w:val="Odstavecseseznamem"/>
        <w:numPr>
          <w:ilvl w:val="1"/>
          <w:numId w:val="47"/>
        </w:numPr>
        <w:suppressAutoHyphens w:val="0"/>
        <w:spacing w:line="312" w:lineRule="auto"/>
        <w:ind w:left="709"/>
        <w:rPr>
          <w:i/>
          <w:color w:val="000000"/>
        </w:rPr>
        <w:pPrChange w:id="2430"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dohlíží na kvalitu uskutečňování studijního programu,</w:t>
      </w:r>
    </w:p>
    <w:p w14:paraId="34B53FB8" w14:textId="77777777" w:rsidR="00397CED" w:rsidRDefault="007C733A">
      <w:pPr>
        <w:pStyle w:val="Odstavecseseznamem"/>
        <w:numPr>
          <w:ilvl w:val="1"/>
          <w:numId w:val="47"/>
        </w:numPr>
        <w:suppressAutoHyphens w:val="0"/>
        <w:spacing w:line="312" w:lineRule="auto"/>
        <w:ind w:left="709"/>
        <w:rPr>
          <w:i/>
          <w:color w:val="000000"/>
        </w:rPr>
        <w:pPrChange w:id="2431"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studentům ve studijním programu poskytuje odborné studijní poradenství,</w:t>
      </w:r>
    </w:p>
    <w:p w14:paraId="285A583A" w14:textId="77777777" w:rsidR="00397CED" w:rsidRDefault="007C733A">
      <w:pPr>
        <w:pStyle w:val="Odstavecseseznamem"/>
        <w:numPr>
          <w:ilvl w:val="1"/>
          <w:numId w:val="47"/>
        </w:numPr>
        <w:suppressAutoHyphens w:val="0"/>
        <w:spacing w:line="312" w:lineRule="auto"/>
        <w:ind w:left="709"/>
        <w:rPr>
          <w:i/>
          <w:color w:val="000000"/>
        </w:rPr>
        <w:pPrChange w:id="2432"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schvaluje výběr studijních předmětů studia v zahraničí a jejich uznání,</w:t>
      </w:r>
    </w:p>
    <w:p w14:paraId="2CF76F81" w14:textId="77777777" w:rsidR="00397CED" w:rsidRDefault="007C733A">
      <w:pPr>
        <w:pStyle w:val="Odstavecseseznamem"/>
        <w:numPr>
          <w:ilvl w:val="1"/>
          <w:numId w:val="47"/>
        </w:numPr>
        <w:suppressAutoHyphens w:val="0"/>
        <w:spacing w:line="312" w:lineRule="auto"/>
        <w:ind w:left="709"/>
        <w:rPr>
          <w:i/>
          <w:color w:val="000000"/>
        </w:rPr>
        <w:pPrChange w:id="2433"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doporučuje uznání části studia podle čl. 24 Studijního a zkušebního řádu UTB,</w:t>
      </w:r>
    </w:p>
    <w:p w14:paraId="2B7D77D0" w14:textId="77777777" w:rsidR="00397CED" w:rsidRDefault="007C733A">
      <w:pPr>
        <w:pStyle w:val="Odstavecseseznamem"/>
        <w:numPr>
          <w:ilvl w:val="1"/>
          <w:numId w:val="47"/>
        </w:numPr>
        <w:suppressAutoHyphens w:val="0"/>
        <w:spacing w:line="312" w:lineRule="auto"/>
        <w:ind w:left="709"/>
        <w:rPr>
          <w:i/>
          <w:color w:val="000000"/>
        </w:rPr>
        <w:pPrChange w:id="2434"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schvaluje témata bakalářských nebo diplomových prací,</w:t>
      </w:r>
    </w:p>
    <w:p w14:paraId="076A3923" w14:textId="77777777" w:rsidR="00397CED" w:rsidRDefault="007C733A">
      <w:pPr>
        <w:pStyle w:val="Odstavecseseznamem"/>
        <w:numPr>
          <w:ilvl w:val="1"/>
          <w:numId w:val="47"/>
        </w:numPr>
        <w:suppressAutoHyphens w:val="0"/>
        <w:spacing w:line="312" w:lineRule="auto"/>
        <w:ind w:left="709"/>
        <w:rPr>
          <w:i/>
          <w:color w:val="000000"/>
        </w:rPr>
        <w:pPrChange w:id="2435"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obsahově a metodicky rozvíjí studijní program v souladu s aktuální úrovní poznání a potřebami praxe,</w:t>
      </w:r>
    </w:p>
    <w:p w14:paraId="111EADA3" w14:textId="77777777" w:rsidR="00397CED" w:rsidRDefault="007C733A">
      <w:pPr>
        <w:pStyle w:val="Odstavecseseznamem"/>
        <w:numPr>
          <w:ilvl w:val="1"/>
          <w:numId w:val="47"/>
        </w:numPr>
        <w:suppressAutoHyphens w:val="0"/>
        <w:spacing w:line="312" w:lineRule="auto"/>
        <w:ind w:left="709"/>
        <w:rPr>
          <w:i/>
          <w:color w:val="000000"/>
        </w:rPr>
        <w:pPrChange w:id="2436"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předkládá radě studijního programu návrhy na změny studijního programu,</w:t>
      </w:r>
    </w:p>
    <w:p w14:paraId="60F80959" w14:textId="77777777" w:rsidR="00397CED" w:rsidRDefault="007C733A">
      <w:pPr>
        <w:pStyle w:val="Odstavecseseznamem"/>
        <w:numPr>
          <w:ilvl w:val="1"/>
          <w:numId w:val="47"/>
        </w:numPr>
        <w:suppressAutoHyphens w:val="0"/>
        <w:spacing w:line="312" w:lineRule="auto"/>
        <w:ind w:left="709"/>
        <w:rPr>
          <w:i/>
          <w:color w:val="000000"/>
        </w:rPr>
        <w:pPrChange w:id="2437"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účastní se jednání rady studijního programu,</w:t>
      </w:r>
    </w:p>
    <w:p w14:paraId="268B91F2" w14:textId="77777777" w:rsidR="00397CED" w:rsidRDefault="007C733A">
      <w:pPr>
        <w:pStyle w:val="Odstavecseseznamem"/>
        <w:numPr>
          <w:ilvl w:val="1"/>
          <w:numId w:val="47"/>
        </w:numPr>
        <w:suppressAutoHyphens w:val="0"/>
        <w:spacing w:line="312" w:lineRule="auto"/>
        <w:ind w:left="709"/>
        <w:rPr>
          <w:i/>
          <w:color w:val="000000"/>
        </w:rPr>
        <w:pPrChange w:id="2438"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spolupracuje s proděkany, řediteli ústavů a garanty dalších studijních programů uskutečňovaných na dané součásti,</w:t>
      </w:r>
    </w:p>
    <w:p w14:paraId="536AB8FF" w14:textId="77777777" w:rsidR="00397CED" w:rsidRDefault="007C733A">
      <w:pPr>
        <w:pStyle w:val="Odstavecseseznamem"/>
        <w:numPr>
          <w:ilvl w:val="1"/>
          <w:numId w:val="47"/>
        </w:numPr>
        <w:suppressAutoHyphens w:val="0"/>
        <w:spacing w:line="312" w:lineRule="auto"/>
        <w:ind w:left="709"/>
        <w:rPr>
          <w:i/>
          <w:color w:val="000000"/>
        </w:rPr>
        <w:pPrChange w:id="2439"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vyhodnocuje obsah a uskutečňování studijního programu, přičemž se opírá o procesy zpětné vazby, zejména ankety a kvantitativní a kvalitativní průzkumy u studentů, zaměstnavatelů, profesních komor a oborových sdružení,</w:t>
      </w:r>
    </w:p>
    <w:p w14:paraId="4047DE70" w14:textId="77777777" w:rsidR="00397CED" w:rsidRDefault="007C733A">
      <w:pPr>
        <w:pStyle w:val="Odstavecseseznamem"/>
        <w:numPr>
          <w:ilvl w:val="1"/>
          <w:numId w:val="47"/>
        </w:numPr>
        <w:suppressAutoHyphens w:val="0"/>
        <w:spacing w:line="312" w:lineRule="auto"/>
        <w:ind w:left="709"/>
        <w:rPr>
          <w:i/>
          <w:color w:val="000000"/>
        </w:rPr>
        <w:pPrChange w:id="2440"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zpracovává hodnotící zprávu o studijním programu jako podklad pro hodnocení kvality uskutečňovaného studijního programu,</w:t>
      </w:r>
    </w:p>
    <w:p w14:paraId="202D3353" w14:textId="77777777" w:rsidR="00397CED" w:rsidRDefault="007C733A">
      <w:pPr>
        <w:pStyle w:val="Odstavecseseznamem"/>
        <w:numPr>
          <w:ilvl w:val="1"/>
          <w:numId w:val="47"/>
        </w:numPr>
        <w:suppressAutoHyphens w:val="0"/>
        <w:spacing w:line="312" w:lineRule="auto"/>
        <w:ind w:left="709"/>
        <w:pPrChange w:id="2441" w:author="Jiri Vojtesek" w:date="2023-01-19T13:14:00Z">
          <w:pPr>
            <w:pStyle w:val="Odstavecseseznamem"/>
            <w:numPr>
              <w:ilvl w:val="1"/>
              <w:numId w:val="49"/>
            </w:numPr>
            <w:tabs>
              <w:tab w:val="num" w:pos="0"/>
            </w:tabs>
            <w:suppressAutoHyphens w:val="0"/>
            <w:spacing w:line="312" w:lineRule="auto"/>
            <w:ind w:left="709" w:hanging="360"/>
          </w:pPr>
        </w:pPrChange>
      </w:pPr>
      <w:r>
        <w:rPr>
          <w:i/>
          <w:color w:val="000000"/>
        </w:rPr>
        <w:t xml:space="preserve">odpovídá za promítnutí závěrů zprávy o hodnocení studijního programu, schválené Radou UTB, do dalšího uskutečňování studijního programu, případně do přípravy žádosti o prodloužení nebo rozšíření akreditace studijního programu. </w:t>
      </w:r>
      <w:r>
        <w:rPr>
          <w:rStyle w:val="Znakapoznpodarou"/>
          <w:i/>
          <w:color w:val="000000"/>
        </w:rPr>
        <w:footnoteReference w:id="49"/>
      </w:r>
    </w:p>
    <w:p w14:paraId="0116B951" w14:textId="77777777" w:rsidR="00397CED" w:rsidRDefault="007C733A">
      <w:pPr>
        <w:pStyle w:val="NormSHZ"/>
      </w:pPr>
      <w:r>
        <w:tab/>
      </w:r>
      <w:r>
        <w:tab/>
      </w:r>
      <w:r>
        <w:tab/>
      </w:r>
    </w:p>
    <w:p w14:paraId="5FD01AD0" w14:textId="77777777" w:rsidR="00397CED" w:rsidRDefault="007C733A">
      <w:pPr>
        <w:pStyle w:val="Nadpis3"/>
        <w:tabs>
          <w:tab w:val="clear" w:pos="0"/>
        </w:tabs>
        <w:ind w:left="720" w:firstLine="0"/>
        <w:jc w:val="both"/>
      </w:pPr>
      <w:bookmarkStart w:id="2442" w:name="_Toc121083472"/>
      <w:r>
        <w:lastRenderedPageBreak/>
        <w:t>Standardy 5.2-5.4 Zhodnocení osoby garanta z hlediska naplnění standardů</w:t>
      </w:r>
      <w:bookmarkEnd w:id="2442"/>
      <w:r>
        <w:t xml:space="preserve"> </w:t>
      </w:r>
    </w:p>
    <w:p w14:paraId="4DA174DB" w14:textId="77777777" w:rsidR="00397CED" w:rsidRDefault="007C733A">
      <w:pPr>
        <w:pStyle w:val="NormSHZ"/>
      </w:pPr>
      <w:r>
        <w:t xml:space="preserve">Garantem studijního programu </w:t>
      </w:r>
      <w:r>
        <w:rPr>
          <w:i/>
        </w:rPr>
        <w:t>Učitelství informatiky pro základní a střední školy</w:t>
      </w:r>
      <w:r>
        <w:t xml:space="preserve"> byl po projednání ve Vědecké radě FAI jmenován </w:t>
      </w:r>
    </w:p>
    <w:p w14:paraId="460CCBF3" w14:textId="77777777" w:rsidR="00397CED" w:rsidRDefault="007C733A">
      <w:pPr>
        <w:pStyle w:val="NormSHZ"/>
        <w:jc w:val="center"/>
        <w:rPr>
          <w:b/>
          <w:sz w:val="32"/>
        </w:rPr>
      </w:pPr>
      <w:r>
        <w:rPr>
          <w:b/>
          <w:sz w:val="32"/>
        </w:rPr>
        <w:t>doc. Ing. Jiří Vojtěšek, Ph.D.</w:t>
      </w:r>
    </w:p>
    <w:p w14:paraId="73F913AC" w14:textId="77777777" w:rsidR="00397CED" w:rsidRDefault="007C733A">
      <w:pPr>
        <w:pStyle w:val="NormSHZ"/>
      </w:pPr>
      <w:r>
        <w:t xml:space="preserve">Garant má požadovanou kvalifikaci a jeho tvůrčí a vědecká činnost je stručně uvedena v akreditačních materiálech, v části </w:t>
      </w:r>
      <w:r>
        <w:rPr>
          <w:i/>
        </w:rPr>
        <w:t>C-I – Personální zabezpečení</w:t>
      </w:r>
      <w:r>
        <w:t>. Garant je v době podání žádosti autorem nebo spoluautorem 133 publikací, z toho 39 publikací je citováno na Web of Science Core Collection (</w:t>
      </w:r>
      <w:r>
        <w:rPr>
          <w:bCs/>
        </w:rPr>
        <w:t xml:space="preserve">ResearcherID: </w:t>
      </w:r>
      <w:r>
        <w:t>H-6372-2012</w:t>
      </w:r>
      <w:r>
        <w:rPr>
          <w:bCs/>
        </w:rPr>
        <w:t xml:space="preserve">, </w:t>
      </w:r>
      <w:r>
        <w:t xml:space="preserve">h-index: 4, celkový počet citací je 44, viz </w:t>
      </w:r>
      <w:hyperlink r:id="rId32">
        <w:r>
          <w:rPr>
            <w:rStyle w:val="Hypertextovodkaz"/>
          </w:rPr>
          <w:t>https://www.webofscience.com/wos/author/record/1512237</w:t>
        </w:r>
      </w:hyperlink>
      <w:r>
        <w:t>) a 89 publikací v databázi SCOPUS (</w:t>
      </w:r>
      <w:r>
        <w:rPr>
          <w:bCs/>
        </w:rPr>
        <w:t xml:space="preserve">Scopus Author ID: </w:t>
      </w:r>
      <w:r>
        <w:rPr>
          <w:rStyle w:val="authoridinfoicon-modulehjujs"/>
        </w:rPr>
        <w:t>15072241800</w:t>
      </w:r>
      <w:r>
        <w:rPr>
          <w:bCs/>
        </w:rPr>
        <w:t xml:space="preserve">, </w:t>
      </w:r>
      <w:r>
        <w:t>h-index: 7, celkový počet citací je 198, viz</w:t>
      </w:r>
      <w:r>
        <w:rPr>
          <w:bCs/>
        </w:rPr>
        <w:t xml:space="preserve">: </w:t>
      </w:r>
      <w:hyperlink r:id="rId33">
        <w:r>
          <w:rPr>
            <w:rStyle w:val="Hypertextovodkaz"/>
          </w:rPr>
          <w:t>https://www.scopus.com/authid/detail.uri?authorId=15072241800</w:t>
        </w:r>
      </w:hyperlink>
      <w:r>
        <w:rPr>
          <w:bCs/>
        </w:rPr>
        <w:t xml:space="preserve">.  </w:t>
      </w:r>
    </w:p>
    <w:p w14:paraId="3574AAFE" w14:textId="77777777" w:rsidR="00397CED" w:rsidRDefault="007C733A">
      <w:pPr>
        <w:pStyle w:val="NormSHZ"/>
      </w:pPr>
      <w:r>
        <w:t xml:space="preserve">Garant studijního programu je akademickým pracovníkem UTB ve Zlíně a působí na vysoké škole jako akademický pracovník na plný úvazek na základě pracovní smlouvy s celkovou týdenní pracovní dobou odpovídající stanovené týdenní pracovní době podle § 79 zákoníku práce. Docent Vojtěšek negarantuje žádný studijní program v bakalářském ani magisterském stupni studia. </w:t>
      </w:r>
    </w:p>
    <w:p w14:paraId="57D08F57" w14:textId="77777777" w:rsidR="00397CED" w:rsidRDefault="007C733A">
      <w:pPr>
        <w:pStyle w:val="NormSHZ"/>
      </w:pPr>
      <w:r>
        <w:t xml:space="preserve">Docent Vojtěšek má plnohodnotnou pracovní smlouvu na UTB ve Zlíně s úvazkem 100 % a zároveň nepůsobí pedagogicky na žádné jiné vysoké škole. </w:t>
      </w:r>
    </w:p>
    <w:p w14:paraId="7717D7DD" w14:textId="77777777" w:rsidR="00397CED" w:rsidRDefault="007C733A">
      <w:pPr>
        <w:pStyle w:val="NormSHZ"/>
      </w:pPr>
      <w:r>
        <w:t xml:space="preserve">V době podání žádosti působí navrhovaný garant studijního programu jako děkan FAI UTB ve Zlíně, která bude nositelem akreditace studijního programu </w:t>
      </w:r>
      <w:r>
        <w:rPr>
          <w:i/>
        </w:rPr>
        <w:t>Učitelství informatiky pro základní a střední školy</w:t>
      </w:r>
      <w:r>
        <w:t>. V pozici děkana působí od 28. 3. 2022, přičemž v předchozích letech působil v pozici proděkana pro bakalářské a magisterské studium na FAI UTB ve Zlíně, díky čemuž získal bohaté zkušenosti nejen z pedagogiky, ale také s organizací studia a řízení studijního programu včetně procesu tvorby studijních plánů, návrhu témat závěrečných prací, jejich schvalování a administrací, organizací přijímacího řízení, ale také státních závěrečných zkoušek a promocí. Za dobu svého pedagogického působení byl vedoucím 48 bakalářských a 38 diplomových prací a školitelem 3 studentů doktorského studia.</w:t>
      </w:r>
    </w:p>
    <w:p w14:paraId="68C142A0" w14:textId="77777777" w:rsidR="00397CED" w:rsidRDefault="007C733A">
      <w:pPr>
        <w:pStyle w:val="NormSHZ"/>
      </w:pPr>
      <w:r>
        <w:t>Inženýrský titul s vyznamenáním získal pan doc. Vojtěšek v roce 2002 na Fakultě technologické UTB ve Zlíně v oboru „Automatizace a řídicí technika ve spotřebním průmyslu“, kdy obhájil práci na téma „Simulace nelineárního systému se spojitě rozloženými parametry“.</w:t>
      </w:r>
    </w:p>
    <w:p w14:paraId="5925F261" w14:textId="77777777" w:rsidR="00397CED" w:rsidRDefault="007C733A">
      <w:pPr>
        <w:pStyle w:val="NormSHZ"/>
      </w:pPr>
      <w:r>
        <w:t xml:space="preserve">Disertační práci na téma „Chemical reactors: Modern Control Methods“ v doktorském studijním programu Technická kybernetika na FAI UTB ve Zlíně obhájil pan doc. Vojtěšek v roce 2007. </w:t>
      </w:r>
    </w:p>
    <w:p w14:paraId="1FD04F8D" w14:textId="77777777" w:rsidR="00397CED" w:rsidRDefault="007C733A">
      <w:pPr>
        <w:pStyle w:val="NormSHZ"/>
      </w:pPr>
      <w:r>
        <w:t>V roce 2015 byl Jiří Vojtěšek jmenován docentem pro obor „Řízení strojů a procesů“, kdy obhájil habilitační práci na téma „Efektivní metoda nelineárního a adaptivního řízení procesů“ také na FAI UTB ve Zlíně.</w:t>
      </w:r>
    </w:p>
    <w:p w14:paraId="1588A5AC" w14:textId="77777777" w:rsidR="00397CED" w:rsidRDefault="007C733A">
      <w:pPr>
        <w:pStyle w:val="NormSHZ"/>
      </w:pPr>
      <w:r>
        <w:t xml:space="preserve"> V rámci svých vědeckovýzkumných aktivit se navrhovaný garant studijního programu věnuje matematickému modelování, moderním metodám řízení, automatizaci a robotice. V poslední době se více zaměřuje na problematiku počítačových sítí, Internetu, ale také moderních metod výuky pomocí e-Learningu, tzv. „Blended learningu“, výuce informatiky a programování apod., což je v souladu se zaměřením studijního programu </w:t>
      </w:r>
      <w:r>
        <w:rPr>
          <w:i/>
        </w:rPr>
        <w:t>Učitelství informatiky pro základní a střední školy</w:t>
      </w:r>
      <w:r>
        <w:t xml:space="preserve">. </w:t>
      </w:r>
    </w:p>
    <w:p w14:paraId="36487BF8" w14:textId="77777777" w:rsidR="00397CED" w:rsidRDefault="007C733A">
      <w:pPr>
        <w:pStyle w:val="NormSHZ"/>
      </w:pPr>
      <w:r>
        <w:t>Vzhledem ke své odbornosti je členem řady odborných a expertních komisí majících přímou a relevantní vazbu na studijní program Informační technologie. Z celého výčtu lze uvést:</w:t>
      </w:r>
    </w:p>
    <w:p w14:paraId="15C8B3AF" w14:textId="77777777" w:rsidR="00397CED" w:rsidRDefault="007C733A">
      <w:pPr>
        <w:rPr>
          <w:b/>
          <w:szCs w:val="24"/>
        </w:rPr>
      </w:pPr>
      <w:r>
        <w:br w:type="page"/>
      </w:r>
    </w:p>
    <w:p w14:paraId="4FA20B34" w14:textId="77777777" w:rsidR="00397CED" w:rsidRDefault="007C733A">
      <w:pPr>
        <w:pStyle w:val="NormSHZ"/>
        <w:rPr>
          <w:b/>
        </w:rPr>
      </w:pPr>
      <w:r>
        <w:rPr>
          <w:b/>
        </w:rPr>
        <w:lastRenderedPageBreak/>
        <w:t xml:space="preserve">Členství v oborových radách a orgánech: </w:t>
      </w:r>
    </w:p>
    <w:p w14:paraId="1694A070" w14:textId="77777777" w:rsidR="00397CED" w:rsidRDefault="007C733A">
      <w:pPr>
        <w:pStyle w:val="NormSHZ"/>
        <w:numPr>
          <w:ilvl w:val="0"/>
          <w:numId w:val="45"/>
        </w:numPr>
        <w:spacing w:before="0"/>
        <w:pPrChange w:id="2443" w:author="Jiri Vojtesek" w:date="2023-01-19T13:14:00Z">
          <w:pPr>
            <w:pStyle w:val="NormSHZ"/>
            <w:numPr>
              <w:numId w:val="47"/>
            </w:numPr>
            <w:tabs>
              <w:tab w:val="num" w:pos="0"/>
            </w:tabs>
            <w:spacing w:before="0"/>
            <w:ind w:left="720" w:hanging="360"/>
          </w:pPr>
        </w:pPrChange>
      </w:pPr>
      <w:r>
        <w:t>Děkan FAI UTB ve Zlíně.</w:t>
      </w:r>
    </w:p>
    <w:p w14:paraId="5EDB944B" w14:textId="77777777" w:rsidR="00397CED" w:rsidRDefault="007C733A">
      <w:pPr>
        <w:pStyle w:val="NormSHZ"/>
        <w:numPr>
          <w:ilvl w:val="0"/>
          <w:numId w:val="45"/>
        </w:numPr>
        <w:spacing w:before="0"/>
        <w:pPrChange w:id="2444" w:author="Jiri Vojtesek" w:date="2023-01-19T13:14:00Z">
          <w:pPr>
            <w:pStyle w:val="NormSHZ"/>
            <w:numPr>
              <w:numId w:val="47"/>
            </w:numPr>
            <w:tabs>
              <w:tab w:val="num" w:pos="0"/>
            </w:tabs>
            <w:spacing w:before="0"/>
            <w:ind w:left="720" w:hanging="360"/>
          </w:pPr>
        </w:pPrChange>
      </w:pPr>
      <w:r>
        <w:t>Předseda Vědecké rady FAI UTB ve Zlíně.</w:t>
      </w:r>
    </w:p>
    <w:p w14:paraId="28D4F683" w14:textId="77777777" w:rsidR="00397CED" w:rsidRDefault="007C733A">
      <w:pPr>
        <w:pStyle w:val="NormSHZ"/>
        <w:numPr>
          <w:ilvl w:val="0"/>
          <w:numId w:val="45"/>
        </w:numPr>
        <w:spacing w:before="0"/>
        <w:pPrChange w:id="2445" w:author="Jiri Vojtesek" w:date="2023-01-19T13:14:00Z">
          <w:pPr>
            <w:pStyle w:val="NormSHZ"/>
            <w:numPr>
              <w:numId w:val="47"/>
            </w:numPr>
            <w:tabs>
              <w:tab w:val="num" w:pos="0"/>
            </w:tabs>
            <w:spacing w:before="0"/>
            <w:ind w:left="720" w:hanging="360"/>
          </w:pPr>
        </w:pPrChange>
      </w:pPr>
      <w:r>
        <w:t>Předseda Rady studijních programů na FAI UTB ve Zlíně.</w:t>
      </w:r>
    </w:p>
    <w:p w14:paraId="0D01BD56" w14:textId="77777777" w:rsidR="00397CED" w:rsidRDefault="007C733A">
      <w:pPr>
        <w:pStyle w:val="NormSHZ"/>
        <w:numPr>
          <w:ilvl w:val="0"/>
          <w:numId w:val="45"/>
        </w:numPr>
        <w:spacing w:before="0"/>
        <w:pPrChange w:id="2446" w:author="Jiri Vojtesek" w:date="2023-01-19T13:14:00Z">
          <w:pPr>
            <w:pStyle w:val="NormSHZ"/>
            <w:numPr>
              <w:numId w:val="47"/>
            </w:numPr>
            <w:tabs>
              <w:tab w:val="num" w:pos="0"/>
            </w:tabs>
            <w:spacing w:before="0"/>
            <w:ind w:left="720" w:hanging="360"/>
          </w:pPr>
        </w:pPrChange>
      </w:pPr>
      <w:r>
        <w:t>Člen Oborové rady doktorských studijních programů na FAI UTB ve Zlíně.</w:t>
      </w:r>
    </w:p>
    <w:p w14:paraId="16C93322" w14:textId="77777777" w:rsidR="00397CED" w:rsidRDefault="007C733A">
      <w:pPr>
        <w:pStyle w:val="NormSHZ"/>
        <w:numPr>
          <w:ilvl w:val="0"/>
          <w:numId w:val="45"/>
        </w:numPr>
        <w:spacing w:before="0"/>
        <w:pPrChange w:id="2447" w:author="Jiri Vojtesek" w:date="2023-01-19T13:14:00Z">
          <w:pPr>
            <w:pStyle w:val="NormSHZ"/>
            <w:numPr>
              <w:numId w:val="47"/>
            </w:numPr>
            <w:tabs>
              <w:tab w:val="num" w:pos="0"/>
            </w:tabs>
            <w:spacing w:before="0"/>
            <w:ind w:left="720" w:hanging="360"/>
          </w:pPr>
        </w:pPrChange>
      </w:pPr>
      <w:r>
        <w:t>Člen Průmyslové rady FAI UTB ve Zlíně.</w:t>
      </w:r>
    </w:p>
    <w:p w14:paraId="3FBB5D3E" w14:textId="77777777" w:rsidR="00397CED" w:rsidRDefault="007C733A">
      <w:pPr>
        <w:pStyle w:val="NormSHZ"/>
        <w:numPr>
          <w:ilvl w:val="0"/>
          <w:numId w:val="45"/>
        </w:numPr>
        <w:spacing w:before="0"/>
        <w:pPrChange w:id="2448" w:author="Jiri Vojtesek" w:date="2023-01-19T13:14:00Z">
          <w:pPr>
            <w:pStyle w:val="NormSHZ"/>
            <w:numPr>
              <w:numId w:val="47"/>
            </w:numPr>
            <w:tabs>
              <w:tab w:val="num" w:pos="0"/>
            </w:tabs>
            <w:spacing w:before="0"/>
            <w:ind w:left="720" w:hanging="360"/>
          </w:pPr>
        </w:pPrChange>
      </w:pPr>
      <w:r>
        <w:t>Člen Vědecké rady edice „Inženýrská informatika“.</w:t>
      </w:r>
    </w:p>
    <w:p w14:paraId="11F4EEB7" w14:textId="77777777" w:rsidR="00397CED" w:rsidRDefault="00397CED">
      <w:pPr>
        <w:pStyle w:val="NormSHZ"/>
        <w:rPr>
          <w:b/>
        </w:rPr>
      </w:pPr>
    </w:p>
    <w:p w14:paraId="7C769820" w14:textId="77777777" w:rsidR="00397CED" w:rsidRDefault="007C733A">
      <w:pPr>
        <w:pStyle w:val="NormSHZ"/>
        <w:rPr>
          <w:b/>
        </w:rPr>
      </w:pPr>
      <w:r>
        <w:rPr>
          <w:b/>
        </w:rPr>
        <w:t>Zahraniční studijní pobyty a stáže</w:t>
      </w:r>
    </w:p>
    <w:p w14:paraId="6CB705EC" w14:textId="77777777" w:rsidR="00397CED" w:rsidRDefault="007C733A">
      <w:pPr>
        <w:pStyle w:val="NormSHZ"/>
        <w:numPr>
          <w:ilvl w:val="0"/>
          <w:numId w:val="48"/>
        </w:numPr>
        <w:pPrChange w:id="2449" w:author="Jiri Vojtesek" w:date="2023-01-19T13:14:00Z">
          <w:pPr>
            <w:pStyle w:val="NormSHZ"/>
            <w:numPr>
              <w:numId w:val="50"/>
            </w:numPr>
            <w:tabs>
              <w:tab w:val="num" w:pos="0"/>
            </w:tabs>
            <w:ind w:left="720" w:hanging="360"/>
          </w:pPr>
        </w:pPrChange>
      </w:pPr>
      <w:r>
        <w:t>06/2022: University of Minho, Department of Mechanical Engineering, Guimaraes, Portugalsko, 1-týdenní výukový pobyt v rámci programu Erasmus+</w:t>
      </w:r>
    </w:p>
    <w:p w14:paraId="446B2A24" w14:textId="77777777" w:rsidR="00397CED" w:rsidRDefault="007C733A">
      <w:pPr>
        <w:pStyle w:val="NormSHZ"/>
        <w:numPr>
          <w:ilvl w:val="0"/>
          <w:numId w:val="48"/>
        </w:numPr>
        <w:pPrChange w:id="2450" w:author="Jiri Vojtesek" w:date="2023-01-19T13:14:00Z">
          <w:pPr>
            <w:pStyle w:val="NormSHZ"/>
            <w:numPr>
              <w:numId w:val="50"/>
            </w:numPr>
            <w:tabs>
              <w:tab w:val="num" w:pos="0"/>
            </w:tabs>
            <w:ind w:left="720" w:hanging="360"/>
          </w:pPr>
        </w:pPrChange>
      </w:pPr>
      <w:r>
        <w:t>05/2018, 05/2019: Université D'Angers, Angers, Francie, 1-týdenní vyzvaný výukový pobyt</w:t>
      </w:r>
    </w:p>
    <w:p w14:paraId="5E3C8736" w14:textId="77777777" w:rsidR="00397CED" w:rsidRDefault="007C733A">
      <w:pPr>
        <w:pStyle w:val="NormSHZ"/>
        <w:numPr>
          <w:ilvl w:val="0"/>
          <w:numId w:val="48"/>
        </w:numPr>
        <w:pPrChange w:id="2451" w:author="Jiri Vojtesek" w:date="2023-01-19T13:14:00Z">
          <w:pPr>
            <w:pStyle w:val="NormSHZ"/>
            <w:numPr>
              <w:numId w:val="50"/>
            </w:numPr>
            <w:tabs>
              <w:tab w:val="num" w:pos="0"/>
            </w:tabs>
            <w:ind w:left="720" w:hanging="360"/>
          </w:pPr>
        </w:pPrChange>
      </w:pPr>
      <w:r>
        <w:t>06/2018: University of Minho, Department of Mechanical Engineering, Guimaraes, Portugalsko, 1-týdenní výukový pobyt v rámci programu Erasmus+</w:t>
      </w:r>
    </w:p>
    <w:p w14:paraId="531BFE2E" w14:textId="77777777" w:rsidR="00397CED" w:rsidRDefault="007C733A">
      <w:pPr>
        <w:pStyle w:val="NormSHZ"/>
        <w:numPr>
          <w:ilvl w:val="0"/>
          <w:numId w:val="48"/>
        </w:numPr>
        <w:pPrChange w:id="2452" w:author="Jiri Vojtesek" w:date="2023-01-19T13:14:00Z">
          <w:pPr>
            <w:pStyle w:val="NormSHZ"/>
            <w:numPr>
              <w:numId w:val="50"/>
            </w:numPr>
            <w:tabs>
              <w:tab w:val="num" w:pos="0"/>
            </w:tabs>
            <w:ind w:left="720" w:hanging="360"/>
          </w:pPr>
        </w:pPrChange>
      </w:pPr>
      <w:r>
        <w:t>11/2016: Universita di Cagliari, Sardinie, Itálie, 1-týdenní výukový pobyt v rámci programu Erasmus+</w:t>
      </w:r>
    </w:p>
    <w:p w14:paraId="73F30333" w14:textId="77777777" w:rsidR="00397CED" w:rsidRDefault="007C733A">
      <w:pPr>
        <w:pStyle w:val="NormSHZ"/>
        <w:numPr>
          <w:ilvl w:val="0"/>
          <w:numId w:val="48"/>
        </w:numPr>
        <w:pPrChange w:id="2453" w:author="Jiri Vojtesek" w:date="2023-01-19T13:14:00Z">
          <w:pPr>
            <w:pStyle w:val="NormSHZ"/>
            <w:numPr>
              <w:numId w:val="50"/>
            </w:numPr>
            <w:tabs>
              <w:tab w:val="num" w:pos="0"/>
            </w:tabs>
            <w:ind w:left="720" w:hanging="360"/>
          </w:pPr>
        </w:pPrChange>
      </w:pPr>
      <w:r>
        <w:t xml:space="preserve">04/2016: Insituto Superior de Engenharia do </w:t>
      </w:r>
      <w:proofErr w:type="gramStart"/>
      <w:r>
        <w:t>Porto</w:t>
      </w:r>
      <w:proofErr w:type="gramEnd"/>
      <w:r>
        <w:t>, Portugalsko, 1-týdenní výukový pobyt v rámci programu Erasmus+</w:t>
      </w:r>
    </w:p>
    <w:p w14:paraId="4CCEA939" w14:textId="77777777" w:rsidR="00397CED" w:rsidRDefault="007C733A">
      <w:pPr>
        <w:pStyle w:val="NormSHZ"/>
        <w:numPr>
          <w:ilvl w:val="0"/>
          <w:numId w:val="48"/>
        </w:numPr>
        <w:pPrChange w:id="2454" w:author="Jiri Vojtesek" w:date="2023-01-19T13:14:00Z">
          <w:pPr>
            <w:pStyle w:val="NormSHZ"/>
            <w:numPr>
              <w:numId w:val="50"/>
            </w:numPr>
            <w:tabs>
              <w:tab w:val="num" w:pos="0"/>
            </w:tabs>
            <w:ind w:left="720" w:hanging="360"/>
          </w:pPr>
        </w:pPrChange>
      </w:pPr>
      <w:r>
        <w:t>05/2014: University of Algarve, Faro, Portugalsko, 1-týdenní výukový pobyt v rámci programu Erasmus+</w:t>
      </w:r>
    </w:p>
    <w:p w14:paraId="2F3EC68D" w14:textId="77777777" w:rsidR="00397CED" w:rsidRDefault="007C733A">
      <w:pPr>
        <w:pStyle w:val="NormSHZ"/>
        <w:numPr>
          <w:ilvl w:val="0"/>
          <w:numId w:val="48"/>
        </w:numPr>
        <w:pPrChange w:id="2455" w:author="Jiri Vojtesek" w:date="2023-01-19T13:14:00Z">
          <w:pPr>
            <w:pStyle w:val="NormSHZ"/>
            <w:numPr>
              <w:numId w:val="50"/>
            </w:numPr>
            <w:tabs>
              <w:tab w:val="num" w:pos="0"/>
            </w:tabs>
            <w:ind w:left="720" w:hanging="360"/>
          </w:pPr>
        </w:pPrChange>
      </w:pPr>
      <w:r>
        <w:t>05/2012: University of Peloponnese, Tripoli, Řecko, 1-týdenní výukový pobyt v rámci programu Erasmus+</w:t>
      </w:r>
    </w:p>
    <w:p w14:paraId="1653D6B5" w14:textId="77777777" w:rsidR="00397CED" w:rsidRDefault="007C733A">
      <w:pPr>
        <w:pStyle w:val="NormSHZ"/>
        <w:numPr>
          <w:ilvl w:val="0"/>
          <w:numId w:val="48"/>
        </w:numPr>
        <w:pPrChange w:id="2456" w:author="Jiri Vojtesek" w:date="2023-01-19T13:14:00Z">
          <w:pPr>
            <w:pStyle w:val="NormSHZ"/>
            <w:numPr>
              <w:numId w:val="50"/>
            </w:numPr>
            <w:tabs>
              <w:tab w:val="num" w:pos="0"/>
            </w:tabs>
            <w:ind w:left="720" w:hanging="360"/>
          </w:pPr>
        </w:pPrChange>
      </w:pPr>
      <w:r>
        <w:t>10/2011: Universita Degli Studi di Catania, Itálie, 1-týdenní výukový pobyt v rámci programu Erasmus+</w:t>
      </w:r>
    </w:p>
    <w:p w14:paraId="29609C2C" w14:textId="77777777" w:rsidR="00397CED" w:rsidRDefault="007C733A">
      <w:pPr>
        <w:pStyle w:val="NormSHZ"/>
        <w:numPr>
          <w:ilvl w:val="0"/>
          <w:numId w:val="48"/>
        </w:numPr>
        <w:pPrChange w:id="2457" w:author="Jiri Vojtesek" w:date="2023-01-19T13:14:00Z">
          <w:pPr>
            <w:pStyle w:val="NormSHZ"/>
            <w:numPr>
              <w:numId w:val="50"/>
            </w:numPr>
            <w:tabs>
              <w:tab w:val="num" w:pos="0"/>
            </w:tabs>
            <w:ind w:left="720" w:hanging="360"/>
          </w:pPr>
        </w:pPrChange>
      </w:pPr>
      <w:r>
        <w:t>05/2011: Yasar University, Izmir, Turecko, 1-týdenní výukový pobyt v rámci programu Erasmus+</w:t>
      </w:r>
    </w:p>
    <w:p w14:paraId="7A540338" w14:textId="77777777" w:rsidR="00397CED" w:rsidRDefault="007C733A">
      <w:pPr>
        <w:pStyle w:val="NormSHZ"/>
        <w:numPr>
          <w:ilvl w:val="0"/>
          <w:numId w:val="48"/>
        </w:numPr>
        <w:pPrChange w:id="2458" w:author="Jiri Vojtesek" w:date="2023-01-19T13:14:00Z">
          <w:pPr>
            <w:pStyle w:val="NormSHZ"/>
            <w:numPr>
              <w:numId w:val="50"/>
            </w:numPr>
            <w:tabs>
              <w:tab w:val="num" w:pos="0"/>
            </w:tabs>
            <w:ind w:left="720" w:hanging="360"/>
          </w:pPr>
        </w:pPrChange>
      </w:pPr>
      <w:r>
        <w:t>05/2010: Middle East Technical University, Ankara, Turecko, 1-týdenní výukový pobyt v rámci programu Erasmus+</w:t>
      </w:r>
    </w:p>
    <w:p w14:paraId="040C873D" w14:textId="77777777" w:rsidR="00397CED" w:rsidRDefault="007C733A">
      <w:pPr>
        <w:pStyle w:val="NormSHZ"/>
        <w:numPr>
          <w:ilvl w:val="0"/>
          <w:numId w:val="48"/>
        </w:numPr>
        <w:pPrChange w:id="2459" w:author="Jiri Vojtesek" w:date="2023-01-19T13:14:00Z">
          <w:pPr>
            <w:pStyle w:val="NormSHZ"/>
            <w:numPr>
              <w:numId w:val="50"/>
            </w:numPr>
            <w:tabs>
              <w:tab w:val="num" w:pos="0"/>
            </w:tabs>
            <w:ind w:left="720" w:hanging="360"/>
          </w:pPr>
        </w:pPrChange>
      </w:pPr>
      <w:r>
        <w:t xml:space="preserve">05/2009: Polytechnic Institute of </w:t>
      </w:r>
      <w:proofErr w:type="gramStart"/>
      <w:r>
        <w:t>Beja</w:t>
      </w:r>
      <w:proofErr w:type="gramEnd"/>
      <w:r>
        <w:t>, Portugalsko, 1-týdenní výukový pobyt v rámci programu Erasmus+</w:t>
      </w:r>
    </w:p>
    <w:p w14:paraId="6FACE76E" w14:textId="77777777" w:rsidR="00397CED" w:rsidRDefault="007C733A">
      <w:pPr>
        <w:pStyle w:val="NormSHZ"/>
        <w:numPr>
          <w:ilvl w:val="0"/>
          <w:numId w:val="48"/>
        </w:numPr>
        <w:pPrChange w:id="2460" w:author="Jiri Vojtesek" w:date="2023-01-19T13:14:00Z">
          <w:pPr>
            <w:pStyle w:val="NormSHZ"/>
            <w:numPr>
              <w:numId w:val="50"/>
            </w:numPr>
            <w:tabs>
              <w:tab w:val="num" w:pos="0"/>
            </w:tabs>
            <w:ind w:left="720" w:hanging="360"/>
          </w:pPr>
        </w:pPrChange>
      </w:pPr>
      <w:r>
        <w:t>12/2007: Lappeenranta University of Technology, Finsko, 1-týdenní výukový pobyt v rámci programu Erasmus+</w:t>
      </w:r>
    </w:p>
    <w:p w14:paraId="5737509C" w14:textId="77777777" w:rsidR="00397CED" w:rsidRDefault="007C733A">
      <w:pPr>
        <w:pStyle w:val="NormSHZ"/>
        <w:numPr>
          <w:ilvl w:val="0"/>
          <w:numId w:val="48"/>
        </w:numPr>
        <w:pPrChange w:id="2461" w:author="Jiri Vojtesek" w:date="2023-01-19T13:14:00Z">
          <w:pPr>
            <w:pStyle w:val="NormSHZ"/>
            <w:numPr>
              <w:numId w:val="50"/>
            </w:numPr>
            <w:tabs>
              <w:tab w:val="num" w:pos="0"/>
            </w:tabs>
            <w:ind w:left="720" w:hanging="360"/>
          </w:pPr>
        </w:pPrChange>
      </w:pPr>
      <w:r>
        <w:t>09/2005: University of Applied Science Cologne, Německo, 1-týdenní výukový pobyt v rámci programu Erasmus+</w:t>
      </w:r>
    </w:p>
    <w:p w14:paraId="001C4F03" w14:textId="77777777" w:rsidR="00397CED" w:rsidRDefault="007C733A">
      <w:pPr>
        <w:pStyle w:val="NormSHZ"/>
        <w:numPr>
          <w:ilvl w:val="0"/>
          <w:numId w:val="48"/>
        </w:numPr>
        <w:pPrChange w:id="2462" w:author="Jiri Vojtesek" w:date="2023-01-19T13:14:00Z">
          <w:pPr>
            <w:pStyle w:val="NormSHZ"/>
            <w:numPr>
              <w:numId w:val="50"/>
            </w:numPr>
            <w:tabs>
              <w:tab w:val="num" w:pos="0"/>
            </w:tabs>
            <w:ind w:left="720" w:hanging="360"/>
          </w:pPr>
        </w:pPrChange>
      </w:pPr>
      <w:r>
        <w:t>04-06/2004: Politecnico di Milano, Italy. Department of Electronics and Computer Science - tříměsíční studium na pozvání prof. Sergio Bittanti.</w:t>
      </w:r>
    </w:p>
    <w:p w14:paraId="590FCD80" w14:textId="77777777" w:rsidR="00397CED" w:rsidRDefault="007C733A">
      <w:pPr>
        <w:pStyle w:val="NormSHZ"/>
        <w:numPr>
          <w:ilvl w:val="0"/>
          <w:numId w:val="48"/>
        </w:numPr>
        <w:spacing w:before="0"/>
        <w:pPrChange w:id="2463" w:author="Jiri Vojtesek" w:date="2023-01-19T13:14:00Z">
          <w:pPr>
            <w:pStyle w:val="NormSHZ"/>
            <w:numPr>
              <w:numId w:val="50"/>
            </w:numPr>
            <w:tabs>
              <w:tab w:val="num" w:pos="0"/>
            </w:tabs>
            <w:spacing w:before="0"/>
            <w:ind w:left="720" w:hanging="360"/>
          </w:pPr>
        </w:pPrChange>
      </w:pPr>
      <w:r>
        <w:t>01-03/2003: University of Applied Science Cologne, Germany. Faculty of Process Engineering, Energy and Mechanical Systems - tříměsíční studium v rámci studijního programu Erasmus+</w:t>
      </w:r>
    </w:p>
    <w:p w14:paraId="4E4B962C" w14:textId="77777777" w:rsidR="00397CED" w:rsidRDefault="00397CED">
      <w:pPr>
        <w:pStyle w:val="NormSHZ"/>
      </w:pPr>
    </w:p>
    <w:p w14:paraId="44CCE2B6" w14:textId="77777777" w:rsidR="00397CED" w:rsidRDefault="007C733A">
      <w:pPr>
        <w:pStyle w:val="NormSHZ"/>
        <w:rPr>
          <w:b/>
        </w:rPr>
      </w:pPr>
      <w:r>
        <w:rPr>
          <w:b/>
        </w:rPr>
        <w:t>Organizačně konferenční odborné aktivity</w:t>
      </w:r>
    </w:p>
    <w:p w14:paraId="032239F6" w14:textId="77777777" w:rsidR="00397CED" w:rsidRDefault="007C733A">
      <w:pPr>
        <w:pStyle w:val="NormSHZ"/>
        <w:numPr>
          <w:ilvl w:val="0"/>
          <w:numId w:val="50"/>
        </w:numPr>
        <w:pPrChange w:id="2464" w:author="Jiri Vojtesek" w:date="2023-01-19T13:14:00Z">
          <w:pPr>
            <w:pStyle w:val="NormSHZ"/>
            <w:numPr>
              <w:numId w:val="52"/>
            </w:numPr>
            <w:tabs>
              <w:tab w:val="num" w:pos="0"/>
            </w:tabs>
            <w:ind w:left="720" w:hanging="360"/>
          </w:pPr>
        </w:pPrChange>
      </w:pPr>
      <w:r>
        <w:t xml:space="preserve">Člen organizačního výboru mezinárodní konference European Conference on Modelling and Simulation ECMS, track chair sekce </w:t>
      </w:r>
      <w:r>
        <w:rPr>
          <w:i/>
        </w:rPr>
        <w:t xml:space="preserve">Modelling, Simulation and Control of Technological Processes (MCT) </w:t>
      </w:r>
      <w:r>
        <w:t>(2007-2020)</w:t>
      </w:r>
    </w:p>
    <w:p w14:paraId="53163DAD" w14:textId="77777777" w:rsidR="00397CED" w:rsidRDefault="00397CED">
      <w:pPr>
        <w:pStyle w:val="NormSHZ"/>
        <w:rPr>
          <w:b/>
        </w:rPr>
      </w:pPr>
    </w:p>
    <w:p w14:paraId="1748EF3E" w14:textId="77777777" w:rsidR="00397CED" w:rsidRDefault="007C733A">
      <w:pPr>
        <w:pStyle w:val="NormSHZ"/>
        <w:rPr>
          <w:b/>
        </w:rPr>
      </w:pPr>
      <w:r>
        <w:rPr>
          <w:b/>
        </w:rPr>
        <w:t>Další odborné aktivity</w:t>
      </w:r>
    </w:p>
    <w:p w14:paraId="640EDC63" w14:textId="77777777" w:rsidR="00397CED" w:rsidRDefault="007C733A">
      <w:pPr>
        <w:pStyle w:val="NormSHZ"/>
        <w:numPr>
          <w:ilvl w:val="0"/>
          <w:numId w:val="49"/>
        </w:numPr>
        <w:spacing w:before="0"/>
        <w:pPrChange w:id="2465" w:author="Jiri Vojtesek" w:date="2023-01-19T13:14:00Z">
          <w:pPr>
            <w:pStyle w:val="NormSHZ"/>
            <w:numPr>
              <w:numId w:val="51"/>
            </w:numPr>
            <w:tabs>
              <w:tab w:val="num" w:pos="0"/>
            </w:tabs>
            <w:spacing w:before="0"/>
            <w:ind w:left="720" w:hanging="360"/>
          </w:pPr>
        </w:pPrChange>
      </w:pPr>
      <w:r>
        <w:t>Člen fakultní hodnotící komise „Interní grantové agentury” na FAI UTB.</w:t>
      </w:r>
    </w:p>
    <w:p w14:paraId="2929AB04" w14:textId="77777777" w:rsidR="00397CED" w:rsidRDefault="007C733A">
      <w:pPr>
        <w:pStyle w:val="NormSHZ"/>
        <w:numPr>
          <w:ilvl w:val="0"/>
          <w:numId w:val="49"/>
        </w:numPr>
        <w:spacing w:before="0"/>
        <w:pPrChange w:id="2466" w:author="Jiri Vojtesek" w:date="2023-01-19T13:14:00Z">
          <w:pPr>
            <w:pStyle w:val="NormSHZ"/>
            <w:numPr>
              <w:numId w:val="51"/>
            </w:numPr>
            <w:tabs>
              <w:tab w:val="num" w:pos="0"/>
            </w:tabs>
            <w:spacing w:before="0"/>
            <w:ind w:left="720" w:hanging="360"/>
          </w:pPr>
        </w:pPrChange>
      </w:pPr>
      <w:r>
        <w:t>Člen Akademického senátu FAI UTB ve Zlíně (2009-2014).</w:t>
      </w:r>
    </w:p>
    <w:p w14:paraId="3E928541" w14:textId="77777777" w:rsidR="00397CED" w:rsidRDefault="007C733A">
      <w:pPr>
        <w:pStyle w:val="NormSHZ"/>
        <w:numPr>
          <w:ilvl w:val="0"/>
          <w:numId w:val="49"/>
        </w:numPr>
        <w:spacing w:before="0"/>
        <w:pPrChange w:id="2467" w:author="Jiri Vojtesek" w:date="2023-01-19T13:14:00Z">
          <w:pPr>
            <w:pStyle w:val="NormSHZ"/>
            <w:numPr>
              <w:numId w:val="51"/>
            </w:numPr>
            <w:tabs>
              <w:tab w:val="num" w:pos="0"/>
            </w:tabs>
            <w:spacing w:before="0"/>
            <w:ind w:left="720" w:hanging="360"/>
          </w:pPr>
        </w:pPrChange>
      </w:pPr>
      <w:r>
        <w:t>Předseda Legislativní komise Akademického senátu FAI UTB ve Zlíně (2012-2014).</w:t>
      </w:r>
    </w:p>
    <w:p w14:paraId="160EEF6C" w14:textId="77777777" w:rsidR="00397CED" w:rsidRDefault="007C733A">
      <w:pPr>
        <w:pStyle w:val="NormSHZ"/>
        <w:numPr>
          <w:ilvl w:val="0"/>
          <w:numId w:val="49"/>
        </w:numPr>
        <w:spacing w:before="0"/>
        <w:pPrChange w:id="2468" w:author="Jiri Vojtesek" w:date="2023-01-19T13:14:00Z">
          <w:pPr>
            <w:pStyle w:val="NormSHZ"/>
            <w:numPr>
              <w:numId w:val="51"/>
            </w:numPr>
            <w:tabs>
              <w:tab w:val="num" w:pos="0"/>
            </w:tabs>
            <w:spacing w:before="0"/>
            <w:ind w:left="720" w:hanging="360"/>
          </w:pPr>
        </w:pPrChange>
      </w:pPr>
      <w:r>
        <w:lastRenderedPageBreak/>
        <w:t>Proděkan pro bakalářské a magisterské studium, FAI UTB ve Zlíně (2014-2022).</w:t>
      </w:r>
    </w:p>
    <w:p w14:paraId="5603CFC9" w14:textId="77777777" w:rsidR="00397CED" w:rsidRDefault="007C733A">
      <w:pPr>
        <w:pStyle w:val="NormSHZ"/>
        <w:numPr>
          <w:ilvl w:val="0"/>
          <w:numId w:val="49"/>
        </w:numPr>
        <w:spacing w:before="0"/>
        <w:pPrChange w:id="2469" w:author="Jiri Vojtesek" w:date="2023-01-19T13:14:00Z">
          <w:pPr>
            <w:pStyle w:val="NormSHZ"/>
            <w:numPr>
              <w:numId w:val="51"/>
            </w:numPr>
            <w:tabs>
              <w:tab w:val="num" w:pos="0"/>
            </w:tabs>
            <w:spacing w:before="0"/>
            <w:ind w:left="720" w:hanging="360"/>
          </w:pPr>
        </w:pPrChange>
      </w:pPr>
      <w:r>
        <w:t>Předseda Stipendijní komise FAI UTB ve Zlíně (2014-2022).</w:t>
      </w:r>
    </w:p>
    <w:p w14:paraId="6B472BC8" w14:textId="77777777" w:rsidR="00397CED" w:rsidRDefault="00397CED">
      <w:pPr>
        <w:pStyle w:val="NormSHZ"/>
        <w:rPr>
          <w:b/>
        </w:rPr>
      </w:pPr>
    </w:p>
    <w:p w14:paraId="246788BA" w14:textId="77777777" w:rsidR="00397CED" w:rsidRDefault="007C733A">
      <w:pPr>
        <w:pStyle w:val="NormSHZ"/>
        <w:rPr>
          <w:b/>
        </w:rPr>
      </w:pPr>
      <w:r>
        <w:rPr>
          <w:b/>
        </w:rPr>
        <w:t>Pedagogická činnost – výuka předmětů:</w:t>
      </w:r>
    </w:p>
    <w:p w14:paraId="32F4FECB" w14:textId="77777777" w:rsidR="00397CED" w:rsidRDefault="007C733A">
      <w:pPr>
        <w:pStyle w:val="NormSHZ"/>
        <w:rPr>
          <w:i/>
        </w:rPr>
      </w:pPr>
      <w:r>
        <w:rPr>
          <w:i/>
        </w:rPr>
        <w:t>Přednášky z předmětů:</w:t>
      </w:r>
    </w:p>
    <w:p w14:paraId="7BDF8690" w14:textId="77777777" w:rsidR="00397CED" w:rsidRDefault="007C733A">
      <w:pPr>
        <w:pStyle w:val="NormSHZ"/>
        <w:numPr>
          <w:ilvl w:val="0"/>
          <w:numId w:val="52"/>
        </w:numPr>
        <w:pPrChange w:id="2470" w:author="Jiri Vojtesek" w:date="2023-01-19T13:14:00Z">
          <w:pPr>
            <w:pStyle w:val="NormSHZ"/>
            <w:numPr>
              <w:numId w:val="54"/>
            </w:numPr>
            <w:tabs>
              <w:tab w:val="num" w:pos="0"/>
            </w:tabs>
            <w:ind w:left="720" w:hanging="360"/>
          </w:pPr>
        </w:pPrChange>
      </w:pPr>
      <w:r>
        <w:t>Internet a jeho služby (2011 – dosud), garant předmětu</w:t>
      </w:r>
    </w:p>
    <w:p w14:paraId="493A33D4" w14:textId="77777777" w:rsidR="00397CED" w:rsidRDefault="007C733A">
      <w:pPr>
        <w:pStyle w:val="NormSHZ"/>
        <w:numPr>
          <w:ilvl w:val="0"/>
          <w:numId w:val="52"/>
        </w:numPr>
        <w:pPrChange w:id="2471" w:author="Jiri Vojtesek" w:date="2023-01-19T13:14:00Z">
          <w:pPr>
            <w:pStyle w:val="NormSHZ"/>
            <w:numPr>
              <w:numId w:val="54"/>
            </w:numPr>
            <w:tabs>
              <w:tab w:val="num" w:pos="0"/>
            </w:tabs>
            <w:ind w:left="720" w:hanging="360"/>
          </w:pPr>
        </w:pPrChange>
      </w:pPr>
      <w:r>
        <w:t>Systémy pro přenos a ukládání dat (2016 – dosud), garant předmětu</w:t>
      </w:r>
    </w:p>
    <w:p w14:paraId="58E32D0C" w14:textId="77777777" w:rsidR="00397CED" w:rsidRDefault="007C733A">
      <w:pPr>
        <w:pStyle w:val="NormSHZ"/>
        <w:numPr>
          <w:ilvl w:val="0"/>
          <w:numId w:val="52"/>
        </w:numPr>
        <w:pPrChange w:id="2472" w:author="Jiri Vojtesek" w:date="2023-01-19T13:14:00Z">
          <w:pPr>
            <w:pStyle w:val="NormSHZ"/>
            <w:numPr>
              <w:numId w:val="54"/>
            </w:numPr>
            <w:tabs>
              <w:tab w:val="num" w:pos="0"/>
            </w:tabs>
            <w:ind w:left="720" w:hanging="360"/>
          </w:pPr>
        </w:pPrChange>
      </w:pPr>
      <w:r>
        <w:t xml:space="preserve">Technická dokumentace a prezentace (2019 – dosud) </w:t>
      </w:r>
    </w:p>
    <w:p w14:paraId="1E4407D1" w14:textId="77777777" w:rsidR="00397CED" w:rsidRDefault="007C733A">
      <w:pPr>
        <w:pStyle w:val="NormSHZ"/>
        <w:rPr>
          <w:i/>
        </w:rPr>
      </w:pPr>
      <w:r>
        <w:rPr>
          <w:i/>
        </w:rPr>
        <w:t>Cvičení nebo semináře z předmětů:</w:t>
      </w:r>
    </w:p>
    <w:p w14:paraId="32ECAA54" w14:textId="77777777" w:rsidR="00397CED" w:rsidRDefault="007C733A">
      <w:pPr>
        <w:pStyle w:val="NormSHZ"/>
        <w:numPr>
          <w:ilvl w:val="0"/>
          <w:numId w:val="53"/>
        </w:numPr>
        <w:pPrChange w:id="2473" w:author="Jiri Vojtesek" w:date="2023-01-19T13:14:00Z">
          <w:pPr>
            <w:pStyle w:val="NormSHZ"/>
            <w:numPr>
              <w:numId w:val="55"/>
            </w:numPr>
            <w:tabs>
              <w:tab w:val="num" w:pos="0"/>
            </w:tabs>
            <w:ind w:left="720" w:hanging="360"/>
          </w:pPr>
        </w:pPrChange>
      </w:pPr>
      <w:r>
        <w:t>Analýza a simulace technologických procesů (2005 – 2006)</w:t>
      </w:r>
    </w:p>
    <w:p w14:paraId="3C4F2458" w14:textId="77777777" w:rsidR="00397CED" w:rsidRDefault="007C733A">
      <w:pPr>
        <w:pStyle w:val="NormSHZ"/>
        <w:numPr>
          <w:ilvl w:val="0"/>
          <w:numId w:val="53"/>
        </w:numPr>
        <w:pPrChange w:id="2474" w:author="Jiri Vojtesek" w:date="2023-01-19T13:14:00Z">
          <w:pPr>
            <w:pStyle w:val="NormSHZ"/>
            <w:numPr>
              <w:numId w:val="55"/>
            </w:numPr>
            <w:tabs>
              <w:tab w:val="num" w:pos="0"/>
            </w:tabs>
            <w:ind w:left="720" w:hanging="360"/>
          </w:pPr>
        </w:pPrChange>
      </w:pPr>
      <w:r>
        <w:t>Internet a jeho služby (2011 – dosud)</w:t>
      </w:r>
    </w:p>
    <w:p w14:paraId="433216EA" w14:textId="77777777" w:rsidR="00397CED" w:rsidRDefault="007C733A">
      <w:pPr>
        <w:pStyle w:val="NormSHZ"/>
        <w:numPr>
          <w:ilvl w:val="0"/>
          <w:numId w:val="53"/>
        </w:numPr>
        <w:pPrChange w:id="2475" w:author="Jiri Vojtesek" w:date="2023-01-19T13:14:00Z">
          <w:pPr>
            <w:pStyle w:val="NormSHZ"/>
            <w:numPr>
              <w:numId w:val="55"/>
            </w:numPr>
            <w:tabs>
              <w:tab w:val="num" w:pos="0"/>
            </w:tabs>
            <w:ind w:left="720" w:hanging="360"/>
          </w:pPr>
        </w:pPrChange>
      </w:pPr>
      <w:r>
        <w:t>Matlab a Simulink (2010)</w:t>
      </w:r>
    </w:p>
    <w:p w14:paraId="73A5EBC4" w14:textId="77777777" w:rsidR="00397CED" w:rsidRDefault="007C733A">
      <w:pPr>
        <w:pStyle w:val="NormSHZ"/>
        <w:numPr>
          <w:ilvl w:val="0"/>
          <w:numId w:val="53"/>
        </w:numPr>
        <w:pPrChange w:id="2476" w:author="Jiri Vojtesek" w:date="2023-01-19T13:14:00Z">
          <w:pPr>
            <w:pStyle w:val="NormSHZ"/>
            <w:numPr>
              <w:numId w:val="55"/>
            </w:numPr>
            <w:tabs>
              <w:tab w:val="num" w:pos="0"/>
            </w:tabs>
            <w:ind w:left="720" w:hanging="360"/>
          </w:pPr>
        </w:pPrChange>
      </w:pPr>
      <w:r>
        <w:t>Operační systémy (2005 – dosud)</w:t>
      </w:r>
    </w:p>
    <w:p w14:paraId="3F52B976" w14:textId="77777777" w:rsidR="00397CED" w:rsidRDefault="007C733A">
      <w:pPr>
        <w:pStyle w:val="NormSHZ"/>
        <w:numPr>
          <w:ilvl w:val="0"/>
          <w:numId w:val="53"/>
        </w:numPr>
        <w:pPrChange w:id="2477" w:author="Jiri Vojtesek" w:date="2023-01-19T13:14:00Z">
          <w:pPr>
            <w:pStyle w:val="NormSHZ"/>
            <w:numPr>
              <w:numId w:val="55"/>
            </w:numPr>
            <w:tabs>
              <w:tab w:val="num" w:pos="0"/>
            </w:tabs>
            <w:ind w:left="720" w:hanging="360"/>
          </w:pPr>
        </w:pPrChange>
      </w:pPr>
      <w:r>
        <w:t>Operating Systems (2010 – dosud)</w:t>
      </w:r>
    </w:p>
    <w:p w14:paraId="63A1B610" w14:textId="77777777" w:rsidR="00397CED" w:rsidRDefault="007C733A">
      <w:pPr>
        <w:pStyle w:val="NormSHZ"/>
        <w:numPr>
          <w:ilvl w:val="0"/>
          <w:numId w:val="53"/>
        </w:numPr>
        <w:pPrChange w:id="2478" w:author="Jiri Vojtesek" w:date="2023-01-19T13:14:00Z">
          <w:pPr>
            <w:pStyle w:val="NormSHZ"/>
            <w:numPr>
              <w:numId w:val="55"/>
            </w:numPr>
            <w:tabs>
              <w:tab w:val="num" w:pos="0"/>
            </w:tabs>
            <w:ind w:left="720" w:hanging="360"/>
          </w:pPr>
        </w:pPrChange>
      </w:pPr>
      <w:r>
        <w:t>Operační systémy a jejich bezpečnost (2009 – 2018)</w:t>
      </w:r>
    </w:p>
    <w:p w14:paraId="4DD2679E" w14:textId="77777777" w:rsidR="00397CED" w:rsidRDefault="007C733A">
      <w:pPr>
        <w:pStyle w:val="NormSHZ"/>
        <w:numPr>
          <w:ilvl w:val="0"/>
          <w:numId w:val="53"/>
        </w:numPr>
        <w:pPrChange w:id="2479" w:author="Jiri Vojtesek" w:date="2023-01-19T13:14:00Z">
          <w:pPr>
            <w:pStyle w:val="NormSHZ"/>
            <w:numPr>
              <w:numId w:val="55"/>
            </w:numPr>
            <w:tabs>
              <w:tab w:val="num" w:pos="0"/>
            </w:tabs>
            <w:ind w:left="720" w:hanging="360"/>
          </w:pPr>
        </w:pPrChange>
      </w:pPr>
      <w:r>
        <w:t>Počítačové sítě (2005 – 2006, 2009 – 2015)</w:t>
      </w:r>
    </w:p>
    <w:p w14:paraId="1BDDF024" w14:textId="77777777" w:rsidR="00397CED" w:rsidRDefault="007C733A">
      <w:pPr>
        <w:pStyle w:val="NormSHZ"/>
        <w:numPr>
          <w:ilvl w:val="0"/>
          <w:numId w:val="53"/>
        </w:numPr>
        <w:pPrChange w:id="2480" w:author="Jiri Vojtesek" w:date="2023-01-19T13:14:00Z">
          <w:pPr>
            <w:pStyle w:val="NormSHZ"/>
            <w:numPr>
              <w:numId w:val="55"/>
            </w:numPr>
            <w:tabs>
              <w:tab w:val="num" w:pos="0"/>
            </w:tabs>
            <w:ind w:left="720" w:hanging="360"/>
          </w:pPr>
        </w:pPrChange>
      </w:pPr>
      <w:r>
        <w:t>Computer Networks (2010 – dosud)</w:t>
      </w:r>
    </w:p>
    <w:p w14:paraId="2C526374" w14:textId="77777777" w:rsidR="00397CED" w:rsidRDefault="007C733A">
      <w:pPr>
        <w:pStyle w:val="NormSHZ"/>
        <w:numPr>
          <w:ilvl w:val="0"/>
          <w:numId w:val="53"/>
        </w:numPr>
        <w:pPrChange w:id="2481" w:author="Jiri Vojtesek" w:date="2023-01-19T13:14:00Z">
          <w:pPr>
            <w:pStyle w:val="NormSHZ"/>
            <w:numPr>
              <w:numId w:val="55"/>
            </w:numPr>
            <w:tabs>
              <w:tab w:val="num" w:pos="0"/>
            </w:tabs>
            <w:ind w:left="720" w:hanging="360"/>
          </w:pPr>
        </w:pPrChange>
      </w:pPr>
      <w:r>
        <w:t>Technická dokumentace a prezentace (2019 – dosud)</w:t>
      </w:r>
    </w:p>
    <w:p w14:paraId="6FBE32D4" w14:textId="77777777" w:rsidR="00397CED" w:rsidRDefault="007C733A">
      <w:pPr>
        <w:pStyle w:val="NormSHZ"/>
        <w:numPr>
          <w:ilvl w:val="0"/>
          <w:numId w:val="53"/>
        </w:numPr>
        <w:pPrChange w:id="2482" w:author="Jiri Vojtesek" w:date="2023-01-19T13:14:00Z">
          <w:pPr>
            <w:pStyle w:val="NormSHZ"/>
            <w:numPr>
              <w:numId w:val="55"/>
            </w:numPr>
            <w:tabs>
              <w:tab w:val="num" w:pos="0"/>
            </w:tabs>
            <w:ind w:left="720" w:hanging="360"/>
          </w:pPr>
        </w:pPrChange>
      </w:pPr>
      <w:r>
        <w:t>Technical documentation and presentation (2021 – dosud)</w:t>
      </w:r>
    </w:p>
    <w:p w14:paraId="6EB0D91D" w14:textId="77777777" w:rsidR="00397CED" w:rsidRDefault="007C733A">
      <w:pPr>
        <w:pStyle w:val="NormSHZ"/>
        <w:numPr>
          <w:ilvl w:val="0"/>
          <w:numId w:val="53"/>
        </w:numPr>
        <w:pPrChange w:id="2483" w:author="Jiri Vojtesek" w:date="2023-01-19T13:14:00Z">
          <w:pPr>
            <w:pStyle w:val="NormSHZ"/>
            <w:numPr>
              <w:numId w:val="55"/>
            </w:numPr>
            <w:tabs>
              <w:tab w:val="num" w:pos="0"/>
            </w:tabs>
            <w:ind w:left="720" w:hanging="360"/>
          </w:pPr>
        </w:pPrChange>
      </w:pPr>
      <w:r>
        <w:t>Základy informatiky (2008)</w:t>
      </w:r>
    </w:p>
    <w:p w14:paraId="11860F2B" w14:textId="77777777" w:rsidR="00397CED" w:rsidRDefault="007C733A">
      <w:pPr>
        <w:pStyle w:val="NormSHZ"/>
        <w:numPr>
          <w:ilvl w:val="0"/>
          <w:numId w:val="53"/>
        </w:numPr>
        <w:pPrChange w:id="2484" w:author="Jiri Vojtesek" w:date="2023-01-19T13:14:00Z">
          <w:pPr>
            <w:pStyle w:val="NormSHZ"/>
            <w:numPr>
              <w:numId w:val="55"/>
            </w:numPr>
            <w:tabs>
              <w:tab w:val="num" w:pos="0"/>
            </w:tabs>
            <w:ind w:left="720" w:hanging="360"/>
          </w:pPr>
        </w:pPrChange>
      </w:pPr>
      <w:r>
        <w:t>Základy počítačové techniky (2008 – dosud), garant předmětu</w:t>
      </w:r>
    </w:p>
    <w:p w14:paraId="5F00B22C" w14:textId="77777777" w:rsidR="00397CED" w:rsidRDefault="007C733A">
      <w:pPr>
        <w:pStyle w:val="NormSHZ"/>
        <w:numPr>
          <w:ilvl w:val="0"/>
          <w:numId w:val="53"/>
        </w:numPr>
        <w:pPrChange w:id="2485" w:author="Jiri Vojtesek" w:date="2023-01-19T13:14:00Z">
          <w:pPr>
            <w:pStyle w:val="NormSHZ"/>
            <w:numPr>
              <w:numId w:val="55"/>
            </w:numPr>
            <w:tabs>
              <w:tab w:val="num" w:pos="0"/>
            </w:tabs>
            <w:ind w:left="720" w:hanging="360"/>
          </w:pPr>
        </w:pPrChange>
      </w:pPr>
      <w:r>
        <w:t>Základy výpočetní techniky (2006 – 2008)</w:t>
      </w:r>
    </w:p>
    <w:p w14:paraId="38C01BC0" w14:textId="77777777" w:rsidR="00397CED" w:rsidRDefault="007C733A">
      <w:pPr>
        <w:pStyle w:val="NormSHZ"/>
        <w:numPr>
          <w:ilvl w:val="0"/>
          <w:numId w:val="53"/>
        </w:numPr>
        <w:pPrChange w:id="2486" w:author="Jiri Vojtesek" w:date="2023-01-19T13:14:00Z">
          <w:pPr>
            <w:pStyle w:val="NormSHZ"/>
            <w:numPr>
              <w:numId w:val="55"/>
            </w:numPr>
            <w:tabs>
              <w:tab w:val="num" w:pos="0"/>
            </w:tabs>
            <w:ind w:left="720" w:hanging="360"/>
          </w:pPr>
        </w:pPrChange>
      </w:pPr>
      <w:r>
        <w:t>Základy výpočetní techniky a informatiky (2005 – 2006)</w:t>
      </w:r>
    </w:p>
    <w:p w14:paraId="3CF55F74" w14:textId="77777777" w:rsidR="00397CED" w:rsidRDefault="00397CED">
      <w:pPr>
        <w:pStyle w:val="NormSHZ"/>
        <w:rPr>
          <w:b/>
        </w:rPr>
      </w:pPr>
    </w:p>
    <w:p w14:paraId="2C5BC2A7" w14:textId="77777777" w:rsidR="00397CED" w:rsidRDefault="007C733A">
      <w:pPr>
        <w:pStyle w:val="NormSHZ"/>
        <w:rPr>
          <w:b/>
        </w:rPr>
      </w:pPr>
      <w:r>
        <w:rPr>
          <w:b/>
        </w:rPr>
        <w:t xml:space="preserve">Za nejvýznamnější výzkumné aktivity v předmětné oblasti lze považovat jeho účast v projektech: </w:t>
      </w:r>
    </w:p>
    <w:p w14:paraId="57474E84" w14:textId="77777777" w:rsidR="00397CED" w:rsidRDefault="007C733A">
      <w:pPr>
        <w:pStyle w:val="NormSHZ"/>
        <w:numPr>
          <w:ilvl w:val="0"/>
          <w:numId w:val="51"/>
        </w:numPr>
        <w:pPrChange w:id="2487" w:author="Jiri Vojtesek" w:date="2023-01-19T13:14:00Z">
          <w:pPr>
            <w:pStyle w:val="NormSHZ"/>
            <w:numPr>
              <w:numId w:val="53"/>
            </w:numPr>
            <w:tabs>
              <w:tab w:val="num" w:pos="0"/>
            </w:tabs>
            <w:ind w:left="720" w:hanging="360"/>
          </w:pPr>
        </w:pPrChange>
      </w:pPr>
      <w:r>
        <w:t>Spoluřešitel: Adaptabilní, Digitální, Agilní, Progresivní, Transformace UTB ve Zlíně. Operační program Národní plán obnovy, projekt Ministerstva školství, mládeže a tělovýchovy, 2022-2024.</w:t>
      </w:r>
    </w:p>
    <w:p w14:paraId="659C1397" w14:textId="77777777" w:rsidR="00397CED" w:rsidRDefault="007C733A">
      <w:pPr>
        <w:pStyle w:val="NormSHZ"/>
        <w:numPr>
          <w:ilvl w:val="0"/>
          <w:numId w:val="51"/>
        </w:numPr>
        <w:pPrChange w:id="2488" w:author="Jiri Vojtesek" w:date="2023-01-19T13:14:00Z">
          <w:pPr>
            <w:pStyle w:val="NormSHZ"/>
            <w:numPr>
              <w:numId w:val="53"/>
            </w:numPr>
            <w:tabs>
              <w:tab w:val="num" w:pos="0"/>
            </w:tabs>
            <w:ind w:left="720" w:hanging="360"/>
          </w:pPr>
        </w:pPrChange>
      </w:pPr>
      <w:r>
        <w:t>Spoluřešitel: Vývoj nového bezpilotního systému pro monitorování a řízení ekologického hospodářství (Airmobis R5D). Operační program OP PIK Aplikace, Ministerstva průmyslu a obchodu, (2021-2023)</w:t>
      </w:r>
    </w:p>
    <w:p w14:paraId="2FA86870" w14:textId="77777777" w:rsidR="00397CED" w:rsidRDefault="007C733A">
      <w:pPr>
        <w:pStyle w:val="NormSHZ"/>
        <w:numPr>
          <w:ilvl w:val="0"/>
          <w:numId w:val="51"/>
        </w:numPr>
        <w:pPrChange w:id="2489" w:author="Jiri Vojtesek" w:date="2023-01-19T13:14:00Z">
          <w:pPr>
            <w:pStyle w:val="NormSHZ"/>
            <w:numPr>
              <w:numId w:val="53"/>
            </w:numPr>
            <w:tabs>
              <w:tab w:val="num" w:pos="0"/>
            </w:tabs>
            <w:ind w:left="720" w:hanging="360"/>
          </w:pPr>
        </w:pPrChange>
      </w:pPr>
      <w:r>
        <w:t>Spoluřešitel: Výzkum a vývoj automatické emulgační linky polotovarů radiálních i diagonálních pneumatik velkých rozměrů. Operační program OP PIK Aplikace, Ministerstva průmyslu a obchodu, (2020-2022)</w:t>
      </w:r>
    </w:p>
    <w:p w14:paraId="6ABB6FB2" w14:textId="77777777" w:rsidR="00397CED" w:rsidRDefault="007C733A">
      <w:pPr>
        <w:pStyle w:val="NormSHZ"/>
        <w:numPr>
          <w:ilvl w:val="0"/>
          <w:numId w:val="51"/>
        </w:numPr>
        <w:pPrChange w:id="2490" w:author="Jiri Vojtesek" w:date="2023-01-19T13:14:00Z">
          <w:pPr>
            <w:pStyle w:val="NormSHZ"/>
            <w:numPr>
              <w:numId w:val="53"/>
            </w:numPr>
            <w:tabs>
              <w:tab w:val="num" w:pos="0"/>
            </w:tabs>
            <w:ind w:left="720" w:hanging="360"/>
          </w:pPr>
        </w:pPrChange>
      </w:pPr>
      <w:r>
        <w:t>Spoluřešitel: Rozvoj kapacit pro výzkum a vývoj UTB ve Zlíně RoKaVaV, projekt Ministerstva školství, mládeže a tělovýchovy, 2018-2022.</w:t>
      </w:r>
    </w:p>
    <w:p w14:paraId="33B8E5CB" w14:textId="77777777" w:rsidR="00397CED" w:rsidRDefault="007C733A">
      <w:pPr>
        <w:pStyle w:val="NormSHZ"/>
        <w:numPr>
          <w:ilvl w:val="0"/>
          <w:numId w:val="51"/>
        </w:numPr>
        <w:pPrChange w:id="2491" w:author="Jiri Vojtesek" w:date="2023-01-19T13:14:00Z">
          <w:pPr>
            <w:pStyle w:val="NormSHZ"/>
            <w:numPr>
              <w:numId w:val="53"/>
            </w:numPr>
            <w:tabs>
              <w:tab w:val="num" w:pos="0"/>
            </w:tabs>
            <w:ind w:left="720" w:hanging="360"/>
          </w:pPr>
        </w:pPrChange>
      </w:pPr>
      <w:r>
        <w:t>Spoluřešitel: Strategický projekt UTB ve Zlíně. Operační program OP VVV, projekt Ministerstva školství, mládeže a tělovýchovy, 2017-2022.</w:t>
      </w:r>
    </w:p>
    <w:p w14:paraId="57546653" w14:textId="77777777" w:rsidR="00397CED" w:rsidRDefault="007C733A">
      <w:pPr>
        <w:pStyle w:val="NormSHZ"/>
        <w:numPr>
          <w:ilvl w:val="0"/>
          <w:numId w:val="51"/>
        </w:numPr>
        <w:pPrChange w:id="2492" w:author="Jiri Vojtesek" w:date="2023-01-19T13:14:00Z">
          <w:pPr>
            <w:pStyle w:val="NormSHZ"/>
            <w:numPr>
              <w:numId w:val="53"/>
            </w:numPr>
            <w:tabs>
              <w:tab w:val="num" w:pos="0"/>
            </w:tabs>
            <w:ind w:left="720" w:hanging="360"/>
          </w:pPr>
        </w:pPrChange>
      </w:pPr>
      <w:r>
        <w:t>Spoluřešitel: Rozvoj výzkumně zaměřených studijních programů na FAI. Operační program OP VVV, projekt Ministerstva školství, mládeže a tělovýchovy, 2017-2022.</w:t>
      </w:r>
    </w:p>
    <w:p w14:paraId="5BE6663A" w14:textId="77777777" w:rsidR="00397CED" w:rsidRDefault="007C733A">
      <w:pPr>
        <w:pStyle w:val="NormSHZ"/>
        <w:numPr>
          <w:ilvl w:val="0"/>
          <w:numId w:val="51"/>
        </w:numPr>
        <w:pPrChange w:id="2493" w:author="Jiri Vojtesek" w:date="2023-01-19T13:14:00Z">
          <w:pPr>
            <w:pStyle w:val="NormSHZ"/>
            <w:numPr>
              <w:numId w:val="53"/>
            </w:numPr>
            <w:tabs>
              <w:tab w:val="num" w:pos="0"/>
            </w:tabs>
            <w:ind w:left="720" w:hanging="360"/>
          </w:pPr>
        </w:pPrChange>
      </w:pPr>
      <w:r>
        <w:t>Spoluřešitel: Modulární systém ENTER, Operační program OP PIK Aplikace, Ministerstva průmyslu a obchodu, (2017-2019)</w:t>
      </w:r>
    </w:p>
    <w:p w14:paraId="30ECA460" w14:textId="77777777" w:rsidR="00397CED" w:rsidRDefault="007C733A">
      <w:pPr>
        <w:pStyle w:val="NormSHZ"/>
        <w:numPr>
          <w:ilvl w:val="0"/>
          <w:numId w:val="51"/>
        </w:numPr>
        <w:pPrChange w:id="2494" w:author="Jiri Vojtesek" w:date="2023-01-19T13:14:00Z">
          <w:pPr>
            <w:pStyle w:val="NormSHZ"/>
            <w:numPr>
              <w:numId w:val="53"/>
            </w:numPr>
            <w:tabs>
              <w:tab w:val="num" w:pos="0"/>
            </w:tabs>
            <w:ind w:left="720" w:hanging="360"/>
          </w:pPr>
        </w:pPrChange>
      </w:pPr>
      <w:r>
        <w:lastRenderedPageBreak/>
        <w:t>Spoluřešitel: Aplikace výsledků výzkumu se zaměřením na zavedení nových technologií a postupů do výroby velkých obrobků. Operační program OP PIK Aplikace, Ministerstva průmyslu a obchodu, (2017-2019)</w:t>
      </w:r>
    </w:p>
    <w:p w14:paraId="016AC089" w14:textId="77777777" w:rsidR="00397CED" w:rsidRDefault="007C733A">
      <w:pPr>
        <w:pStyle w:val="NormSHZ"/>
        <w:numPr>
          <w:ilvl w:val="0"/>
          <w:numId w:val="51"/>
        </w:numPr>
        <w:pPrChange w:id="2495" w:author="Jiri Vojtesek" w:date="2023-01-19T13:14:00Z">
          <w:pPr>
            <w:pStyle w:val="NormSHZ"/>
            <w:numPr>
              <w:numId w:val="53"/>
            </w:numPr>
            <w:tabs>
              <w:tab w:val="num" w:pos="0"/>
            </w:tabs>
            <w:ind w:left="720" w:hanging="360"/>
          </w:pPr>
        </w:pPrChange>
      </w:pPr>
      <w:r>
        <w:t xml:space="preserve">Spoluřešitel: Metody prediktivního řízení: algoritmy a implementace. Standardní projekt Grantové agentury </w:t>
      </w:r>
      <w:r>
        <w:rPr>
          <w:rFonts w:cs="Arial Narrow"/>
        </w:rPr>
        <w:t>ČR č.</w:t>
      </w:r>
      <w:r>
        <w:t> 102/05/0271, P</w:t>
      </w:r>
      <w:r>
        <w:rPr>
          <w:rFonts w:cs="Arial Narrow"/>
        </w:rPr>
        <w:t>ří</w:t>
      </w:r>
      <w:r>
        <w:t>jemce: Univerzita Tomáše Bati ve Zlíně, hlavní řešitel: prof. Ing. Vladimír Bobál, CSc., splnění cílů: vynikající – (2005-2007).</w:t>
      </w:r>
    </w:p>
    <w:p w14:paraId="7768EA15" w14:textId="77777777" w:rsidR="00397CED" w:rsidRDefault="007C733A">
      <w:pPr>
        <w:pStyle w:val="NormSHZ"/>
        <w:numPr>
          <w:ilvl w:val="0"/>
          <w:numId w:val="51"/>
        </w:numPr>
        <w:pPrChange w:id="2496" w:author="Jiri Vojtesek" w:date="2023-01-19T13:14:00Z">
          <w:pPr>
            <w:pStyle w:val="NormSHZ"/>
            <w:numPr>
              <w:numId w:val="53"/>
            </w:numPr>
            <w:tabs>
              <w:tab w:val="num" w:pos="0"/>
            </w:tabs>
            <w:ind w:left="720" w:hanging="360"/>
          </w:pPr>
        </w:pPrChange>
      </w:pPr>
      <w:r>
        <w:t>Spoluřešitel: Icamp. Specic targeted research project (STREP) number IST- 027168, FP6 EU, EU funding: 2 698 000 EUR, result: success – (2006 - 2008).</w:t>
      </w:r>
    </w:p>
    <w:p w14:paraId="0EE92F2E" w14:textId="77777777" w:rsidR="00397CED" w:rsidRDefault="00397CED">
      <w:pPr>
        <w:pStyle w:val="NormSHZ"/>
      </w:pPr>
    </w:p>
    <w:p w14:paraId="22C3A6FE" w14:textId="77777777" w:rsidR="00397CED" w:rsidRDefault="007C733A">
      <w:pPr>
        <w:pStyle w:val="NormSHZ"/>
      </w:pPr>
      <w:r>
        <w:t>Seznam nejvýznamnějších publikačních aktivit autora ve vybraných databázích Web of Science a SCOPUS a mnoha dalších výstupů v jiných oblastech. Za nejvýznamnější lze považovat:</w:t>
      </w:r>
    </w:p>
    <w:p w14:paraId="46EA295A" w14:textId="77777777" w:rsidR="00397CED" w:rsidRDefault="00397CED">
      <w:pPr>
        <w:pStyle w:val="NormSHZ"/>
      </w:pPr>
    </w:p>
    <w:p w14:paraId="20413BB0" w14:textId="77777777" w:rsidR="00397CED" w:rsidRDefault="007C733A">
      <w:pPr>
        <w:pStyle w:val="NormSHZ"/>
        <w:rPr>
          <w:b/>
        </w:rPr>
      </w:pPr>
      <w:r>
        <w:rPr>
          <w:b/>
        </w:rPr>
        <w:t>A. KNIHA</w:t>
      </w:r>
    </w:p>
    <w:p w14:paraId="019B8830" w14:textId="77777777" w:rsidR="00397CED" w:rsidRDefault="007C733A">
      <w:pPr>
        <w:pStyle w:val="NormSHZ"/>
      </w:pPr>
      <w:r>
        <w:rPr>
          <w:b/>
        </w:rPr>
        <w:t xml:space="preserve">Vojtěšek, </w:t>
      </w:r>
      <w:proofErr w:type="gramStart"/>
      <w:r>
        <w:rPr>
          <w:b/>
        </w:rPr>
        <w:t>Jiří(100</w:t>
      </w:r>
      <w:proofErr w:type="gramEnd"/>
      <w:r>
        <w:rPr>
          <w:b/>
        </w:rPr>
        <w:t>)</w:t>
      </w:r>
      <w:r>
        <w:t xml:space="preserve">. </w:t>
      </w:r>
      <w:r>
        <w:rPr>
          <w:i/>
        </w:rPr>
        <w:t>Modern Control Methods for Chemical Reactors</w:t>
      </w:r>
      <w:r>
        <w:t xml:space="preserve">. 1 </w:t>
      </w:r>
      <w:proofErr w:type="gramStart"/>
      <w:r>
        <w:t>Saarbrücken : Lambert</w:t>
      </w:r>
      <w:proofErr w:type="gramEnd"/>
      <w:r>
        <w:t xml:space="preserve"> Academic Publishing Saarbrücken, 2010. 132s. 1. ISBN 978-3-8383-4006-7. </w:t>
      </w:r>
    </w:p>
    <w:p w14:paraId="46C44439" w14:textId="77777777" w:rsidR="00397CED" w:rsidRDefault="00397CED">
      <w:pPr>
        <w:pStyle w:val="NormSHZ"/>
      </w:pPr>
    </w:p>
    <w:p w14:paraId="727A0DAE" w14:textId="77777777" w:rsidR="00397CED" w:rsidRDefault="007C733A">
      <w:pPr>
        <w:pStyle w:val="NormSHZ"/>
        <w:rPr>
          <w:b/>
        </w:rPr>
      </w:pPr>
      <w:r>
        <w:rPr>
          <w:b/>
        </w:rPr>
        <w:t>B. ČLÁNKY V ODBORNÝCH ČASOPISECH</w:t>
      </w:r>
    </w:p>
    <w:p w14:paraId="4F6BC2BF" w14:textId="77777777" w:rsidR="00397CED" w:rsidRDefault="007C733A">
      <w:pPr>
        <w:pStyle w:val="LITERATURA"/>
        <w:numPr>
          <w:ilvl w:val="0"/>
          <w:numId w:val="54"/>
        </w:numPr>
        <w:ind w:left="357" w:hanging="357"/>
        <w:pPrChange w:id="2497" w:author="Jiri Vojtesek" w:date="2023-01-19T13:14:00Z">
          <w:pPr>
            <w:pStyle w:val="LITERATURA"/>
            <w:numPr>
              <w:numId w:val="56"/>
            </w:numPr>
            <w:ind w:left="720" w:hanging="360"/>
          </w:pPr>
        </w:pPrChange>
      </w:pPr>
      <w:r>
        <w:t xml:space="preserve">Prokop, </w:t>
      </w:r>
      <w:proofErr w:type="gramStart"/>
      <w:r>
        <w:t>Roman(40</w:t>
      </w:r>
      <w:proofErr w:type="gramEnd"/>
      <w:r>
        <w:t xml:space="preserve">); Matušů, </w:t>
      </w:r>
      <w:proofErr w:type="gramStart"/>
      <w:r>
        <w:t>Radek(30</w:t>
      </w:r>
      <w:proofErr w:type="gramEnd"/>
      <w:r>
        <w:t xml:space="preserve">); </w:t>
      </w:r>
      <w:r>
        <w:rPr>
          <w:b/>
        </w:rPr>
        <w:t xml:space="preserve">Vojtěšek, </w:t>
      </w:r>
      <w:proofErr w:type="gramStart"/>
      <w:r>
        <w:rPr>
          <w:b/>
        </w:rPr>
        <w:t>Jiří(30</w:t>
      </w:r>
      <w:proofErr w:type="gramEnd"/>
      <w:r>
        <w:rPr>
          <w:b/>
        </w:rPr>
        <w:t>)</w:t>
      </w:r>
      <w:r>
        <w:t xml:space="preserve">. Feedback Control of Chemical Reactors by Modern Principles. </w:t>
      </w:r>
      <w:r>
        <w:rPr>
          <w:i/>
        </w:rPr>
        <w:t>Chemical Engineering Transactions</w:t>
      </w:r>
      <w:r>
        <w:t xml:space="preserve">, 2020, roč. 81, č. Neuveden, s. 805-810. ISSN 2283-9216. </w:t>
      </w:r>
    </w:p>
    <w:p w14:paraId="741B0102" w14:textId="77777777" w:rsidR="00397CED" w:rsidRDefault="007C733A">
      <w:pPr>
        <w:pStyle w:val="LITERATURA"/>
        <w:numPr>
          <w:ilvl w:val="0"/>
          <w:numId w:val="54"/>
        </w:numPr>
        <w:ind w:left="357" w:hanging="357"/>
        <w:pPrChange w:id="2498" w:author="Jiri Vojtesek" w:date="2023-01-19T13:14:00Z">
          <w:pPr>
            <w:pStyle w:val="LITERATURA"/>
            <w:numPr>
              <w:numId w:val="56"/>
            </w:numPr>
            <w:ind w:left="720" w:hanging="360"/>
          </w:pPr>
        </w:pPrChange>
      </w:pPr>
      <w:r>
        <w:t xml:space="preserve">Prokop, </w:t>
      </w:r>
      <w:proofErr w:type="gramStart"/>
      <w:r>
        <w:t>Roman(50</w:t>
      </w:r>
      <w:proofErr w:type="gramEnd"/>
      <w:r>
        <w:t xml:space="preserve">); Matušů, </w:t>
      </w:r>
      <w:proofErr w:type="gramStart"/>
      <w:r>
        <w:t>Radek(30</w:t>
      </w:r>
      <w:proofErr w:type="gramEnd"/>
      <w:r>
        <w:t xml:space="preserve">); </w:t>
      </w:r>
      <w:r>
        <w:rPr>
          <w:b/>
        </w:rPr>
        <w:t xml:space="preserve">Vojtěšek, </w:t>
      </w:r>
      <w:proofErr w:type="gramStart"/>
      <w:r>
        <w:rPr>
          <w:b/>
        </w:rPr>
        <w:t>Jiří(20</w:t>
      </w:r>
      <w:proofErr w:type="gramEnd"/>
      <w:r>
        <w:rPr>
          <w:b/>
        </w:rPr>
        <w:t>)</w:t>
      </w:r>
      <w:r>
        <w:t xml:space="preserve">. Robust Control of Continuous Stirred Tank Reactor with Jacket Cooling. </w:t>
      </w:r>
      <w:r>
        <w:rPr>
          <w:i/>
        </w:rPr>
        <w:t>Chemical Engineering Transactions</w:t>
      </w:r>
      <w:r>
        <w:t xml:space="preserve">, 2019, roč. 76, č. neuveden, s. 787-792. ISSN 2283-9216. </w:t>
      </w:r>
    </w:p>
    <w:p w14:paraId="4B02B1F2" w14:textId="77777777" w:rsidR="00397CED" w:rsidRDefault="007C733A">
      <w:pPr>
        <w:pStyle w:val="LITERATURA"/>
        <w:numPr>
          <w:ilvl w:val="0"/>
          <w:numId w:val="54"/>
        </w:numPr>
        <w:ind w:left="357" w:hanging="357"/>
        <w:pPrChange w:id="2499" w:author="Jiri Vojtesek" w:date="2023-01-19T13:14:00Z">
          <w:pPr>
            <w:pStyle w:val="LITERATURA"/>
            <w:numPr>
              <w:numId w:val="56"/>
            </w:numPr>
            <w:ind w:left="720" w:hanging="360"/>
          </w:pPr>
        </w:pPrChange>
      </w:pPr>
      <w:r>
        <w:rPr>
          <w:b/>
        </w:rPr>
        <w:t xml:space="preserve">Vojtěšek, </w:t>
      </w:r>
      <w:proofErr w:type="gramStart"/>
      <w:r>
        <w:rPr>
          <w:b/>
        </w:rPr>
        <w:t>Jiří(55</w:t>
      </w:r>
      <w:proofErr w:type="gramEnd"/>
      <w:r>
        <w:rPr>
          <w:b/>
        </w:rPr>
        <w:t>)</w:t>
      </w:r>
      <w:r>
        <w:t xml:space="preserve">; Prokop, </w:t>
      </w:r>
      <w:proofErr w:type="gramStart"/>
      <w:r>
        <w:t>Roman(40</w:t>
      </w:r>
      <w:proofErr w:type="gramEnd"/>
      <w:r>
        <w:t xml:space="preserve">); Dostál, </w:t>
      </w:r>
      <w:proofErr w:type="gramStart"/>
      <w:r>
        <w:t>Petr(5).</w:t>
      </w:r>
      <w:proofErr w:type="gramEnd"/>
      <w:r>
        <w:t xml:space="preserve"> Two Degrees-of-Freedom Hybrid Adaptive Approach with Pole-placement Method Used for Control of Isothermal Chemical Reactor. </w:t>
      </w:r>
      <w:r>
        <w:rPr>
          <w:i/>
        </w:rPr>
        <w:t>Chemical Engineering Transactions</w:t>
      </w:r>
      <w:r>
        <w:t xml:space="preserve">, 2017, roč. 2017, č. 61, s. "p1"-"p7". ISSN 2283-9216.BC - Teorie a systémy řízení </w:t>
      </w:r>
    </w:p>
    <w:p w14:paraId="41717372" w14:textId="77777777" w:rsidR="00397CED" w:rsidRDefault="007C733A">
      <w:pPr>
        <w:pStyle w:val="LITERATURA"/>
        <w:numPr>
          <w:ilvl w:val="0"/>
          <w:numId w:val="54"/>
        </w:numPr>
        <w:ind w:left="357" w:hanging="357"/>
        <w:pPrChange w:id="2500"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Effective Hybrid Adaptive Temperature Control inside Plug-flow Chemical Reactor. </w:t>
      </w:r>
      <w:r>
        <w:rPr>
          <w:i/>
        </w:rPr>
        <w:t>International Journal of Mathematics and Computers in Simulations</w:t>
      </w:r>
      <w:r>
        <w:t xml:space="preserve">, 2016, roč. 2016, 10, č. 10, s. 63-71. ISSN 1998-0159.BC - Teorie a systémy řízení </w:t>
      </w:r>
    </w:p>
    <w:p w14:paraId="3866B0C9" w14:textId="77777777" w:rsidR="00397CED" w:rsidRDefault="007C733A">
      <w:pPr>
        <w:pStyle w:val="LITERATURA"/>
        <w:numPr>
          <w:ilvl w:val="0"/>
          <w:numId w:val="54"/>
        </w:numPr>
        <w:ind w:left="357" w:hanging="357"/>
        <w:pPrChange w:id="2501"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Adaptive Control of Fluid Inside CSTR Using Continuous-Time and Discrete-Time Identification Model and Different Control Configurations. </w:t>
      </w:r>
      <w:r>
        <w:rPr>
          <w:i/>
        </w:rPr>
        <w:t>WSEAS Transactions on Fluid Mechanics</w:t>
      </w:r>
      <w:r>
        <w:t xml:space="preserve">, 2016, roč. 2016, č. 11, s. 81-90. ISSN 1790-5087.BC - Teorie a systémy řízení </w:t>
      </w:r>
    </w:p>
    <w:p w14:paraId="5698D6BA" w14:textId="77777777" w:rsidR="00397CED" w:rsidRDefault="007C733A">
      <w:pPr>
        <w:pStyle w:val="LITERATURA"/>
        <w:numPr>
          <w:ilvl w:val="0"/>
          <w:numId w:val="54"/>
        </w:numPr>
        <w:ind w:left="357" w:hanging="357"/>
        <w:pPrChange w:id="2502" w:author="Jiri Vojtesek" w:date="2023-01-19T13:14:00Z">
          <w:pPr>
            <w:pStyle w:val="LITERATURA"/>
            <w:numPr>
              <w:numId w:val="56"/>
            </w:numPr>
            <w:ind w:left="720" w:hanging="360"/>
          </w:pPr>
        </w:pPrChange>
      </w:pPr>
      <w:r>
        <w:t xml:space="preserve">Dostál, </w:t>
      </w:r>
      <w:proofErr w:type="gramStart"/>
      <w:r>
        <w:t>Petr(35</w:t>
      </w:r>
      <w:proofErr w:type="gramEnd"/>
      <w:r>
        <w:t xml:space="preserve">); Bobál, </w:t>
      </w:r>
      <w:proofErr w:type="gramStart"/>
      <w:r>
        <w:t>Vladimír(35</w:t>
      </w:r>
      <w:proofErr w:type="gramEnd"/>
      <w:r>
        <w:t xml:space="preserve">); </w:t>
      </w:r>
      <w:r>
        <w:rPr>
          <w:b/>
        </w:rPr>
        <w:t xml:space="preserve">Vojtěšek, </w:t>
      </w:r>
      <w:proofErr w:type="gramStart"/>
      <w:r>
        <w:rPr>
          <w:b/>
        </w:rPr>
        <w:t>Jiří(30</w:t>
      </w:r>
      <w:proofErr w:type="gramEnd"/>
      <w:r>
        <w:rPr>
          <w:b/>
        </w:rPr>
        <w:t>)</w:t>
      </w:r>
      <w:r>
        <w:t xml:space="preserve">. Comparison of two approaches to cascade control of a CSTR. </w:t>
      </w:r>
      <w:r>
        <w:rPr>
          <w:i/>
        </w:rPr>
        <w:t>International Journal of Circuits, Systems and Signal Processing</w:t>
      </w:r>
      <w:r>
        <w:t xml:space="preserve">, 2016, roč. 10, č. 1, s. 95-100. ISSN 1998-4464.BC - Teorie a systémy řízení </w:t>
      </w:r>
    </w:p>
    <w:p w14:paraId="407270E4" w14:textId="77777777" w:rsidR="00397CED" w:rsidRDefault="007C733A">
      <w:pPr>
        <w:pStyle w:val="LITERATURA"/>
        <w:numPr>
          <w:ilvl w:val="0"/>
          <w:numId w:val="54"/>
        </w:numPr>
        <w:ind w:left="357" w:hanging="357"/>
        <w:pPrChange w:id="2503"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 xml:space="preserve">); </w:t>
      </w:r>
      <w:r>
        <w:t xml:space="preserve">Dostál, </w:t>
      </w:r>
      <w:proofErr w:type="gramStart"/>
      <w:r>
        <w:t>Petr(15</w:t>
      </w:r>
      <w:proofErr w:type="gramEnd"/>
      <w:r>
        <w:t xml:space="preserve">). Nonlinear versus Ordinary Adaptive Control of Continuous Stirred-Tank Reactor. </w:t>
      </w:r>
      <w:r>
        <w:rPr>
          <w:i/>
        </w:rPr>
        <w:t>Scinetific World Journal</w:t>
      </w:r>
      <w:r>
        <w:t xml:space="preserve">, 2015, roč. 2015, č. 2015, s. nestrankovano. ISSN 2356-6140. </w:t>
      </w:r>
    </w:p>
    <w:p w14:paraId="0161B412" w14:textId="77777777" w:rsidR="00397CED" w:rsidRDefault="007C733A">
      <w:pPr>
        <w:pStyle w:val="LITERATURA"/>
        <w:numPr>
          <w:ilvl w:val="0"/>
          <w:numId w:val="54"/>
        </w:numPr>
        <w:ind w:left="357" w:hanging="357"/>
        <w:pPrChange w:id="2504" w:author="Jiri Vojtesek" w:date="2023-01-19T13:14:00Z">
          <w:pPr>
            <w:pStyle w:val="LITERATURA"/>
            <w:numPr>
              <w:numId w:val="56"/>
            </w:numPr>
            <w:ind w:left="720" w:hanging="360"/>
          </w:pPr>
        </w:pPrChange>
      </w:pPr>
      <w:r>
        <w:t xml:space="preserve">Dostál, </w:t>
      </w:r>
      <w:proofErr w:type="gramStart"/>
      <w:r>
        <w:t>Petr(70</w:t>
      </w:r>
      <w:proofErr w:type="gramEnd"/>
      <w:r>
        <w:t xml:space="preserve">); Bobál, </w:t>
      </w:r>
      <w:proofErr w:type="gramStart"/>
      <w:r>
        <w:t>Vladimír(15</w:t>
      </w:r>
      <w:proofErr w:type="gramEnd"/>
      <w:r>
        <w:t xml:space="preserve">); </w:t>
      </w:r>
      <w:r>
        <w:rPr>
          <w:b/>
        </w:rPr>
        <w:t xml:space="preserve">Vojtěšek, </w:t>
      </w:r>
      <w:proofErr w:type="gramStart"/>
      <w:r>
        <w:rPr>
          <w:b/>
        </w:rPr>
        <w:t>Jiří(15</w:t>
      </w:r>
      <w:proofErr w:type="gramEnd"/>
      <w:r>
        <w:rPr>
          <w:b/>
        </w:rPr>
        <w:t>)</w:t>
      </w:r>
      <w:r>
        <w:t xml:space="preserve">. Application of Cascade Nonlinear Control for a CSTR. </w:t>
      </w:r>
      <w:r>
        <w:rPr>
          <w:i/>
        </w:rPr>
        <w:t>WSEAS Transactions on Systems</w:t>
      </w:r>
      <w:r>
        <w:t xml:space="preserve">, 2015, roč. 14, č. 1, s. 252-260. ISSN 2224-2678.BC - Teorie a systémy řízení </w:t>
      </w:r>
    </w:p>
    <w:p w14:paraId="1C45D6D4" w14:textId="77777777" w:rsidR="00397CED" w:rsidRDefault="007C733A">
      <w:pPr>
        <w:pStyle w:val="LITERATURA"/>
        <w:numPr>
          <w:ilvl w:val="0"/>
          <w:numId w:val="54"/>
        </w:numPr>
        <w:ind w:left="357" w:hanging="357"/>
        <w:pPrChange w:id="2505"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 xml:space="preserve">); </w:t>
      </w:r>
      <w:r>
        <w:t xml:space="preserve">Dostál, </w:t>
      </w:r>
      <w:proofErr w:type="gramStart"/>
      <w:r>
        <w:t>Petr(15</w:t>
      </w:r>
      <w:proofErr w:type="gramEnd"/>
      <w:r>
        <w:t xml:space="preserve">). Optimal choice of weighting factors in adaptive linear quadratic control. </w:t>
      </w:r>
      <w:r>
        <w:rPr>
          <w:i/>
        </w:rPr>
        <w:t>International Journal of Automation and Computing</w:t>
      </w:r>
      <w:r>
        <w:t xml:space="preserve">, 2014, roč. 11, č. 3, s. 241-248. ISSN 1476-8186.BC - Teorie a systémy řízení </w:t>
      </w:r>
    </w:p>
    <w:p w14:paraId="3E4F5703" w14:textId="77777777" w:rsidR="00397CED" w:rsidRDefault="007C733A">
      <w:pPr>
        <w:pStyle w:val="LITERATURA"/>
        <w:numPr>
          <w:ilvl w:val="0"/>
          <w:numId w:val="54"/>
        </w:numPr>
        <w:ind w:left="357" w:hanging="357"/>
        <w:pPrChange w:id="2506" w:author="Jiri Vojtesek" w:date="2023-01-19T13:14:00Z">
          <w:pPr>
            <w:pStyle w:val="LITERATURA"/>
            <w:numPr>
              <w:numId w:val="56"/>
            </w:numPr>
            <w:ind w:left="720" w:hanging="360"/>
          </w:pPr>
        </w:pPrChange>
      </w:pPr>
      <w:r>
        <w:lastRenderedPageBreak/>
        <w:t xml:space="preserve">Dostál, </w:t>
      </w:r>
      <w:proofErr w:type="gramStart"/>
      <w:r>
        <w:t>Petr(55</w:t>
      </w:r>
      <w:proofErr w:type="gramEnd"/>
      <w:r>
        <w:t xml:space="preserve">); Bobál, </w:t>
      </w:r>
      <w:proofErr w:type="gramStart"/>
      <w:r>
        <w:t>Vladimír(15</w:t>
      </w:r>
      <w:proofErr w:type="gramEnd"/>
      <w:r>
        <w:t xml:space="preserve">); </w:t>
      </w:r>
      <w:r>
        <w:rPr>
          <w:b/>
        </w:rPr>
        <w:t xml:space="preserve">Vojtěšek, </w:t>
      </w:r>
      <w:proofErr w:type="gramStart"/>
      <w:r>
        <w:rPr>
          <w:b/>
        </w:rPr>
        <w:t>Jiří(15</w:t>
      </w:r>
      <w:proofErr w:type="gramEnd"/>
      <w:r>
        <w:rPr>
          <w:b/>
        </w:rPr>
        <w:t>)</w:t>
      </w:r>
      <w:r>
        <w:t xml:space="preserve">; Chramcov, </w:t>
      </w:r>
      <w:proofErr w:type="gramStart"/>
      <w:r>
        <w:t>Bronislav(15</w:t>
      </w:r>
      <w:proofErr w:type="gramEnd"/>
      <w:r>
        <w:t xml:space="preserve">). Adaptive control of nonlinear processes using two methods of parameter estimation. </w:t>
      </w:r>
      <w:r>
        <w:rPr>
          <w:i/>
        </w:rPr>
        <w:t>WSEAS Transactions on Systems</w:t>
      </w:r>
      <w:r>
        <w:t xml:space="preserve">, 2014, roč. 13, č. 13, s. 292-301. ISSN 2224-2678.BC - Teorie a systémy řízení </w:t>
      </w:r>
    </w:p>
    <w:p w14:paraId="04C9E4D3" w14:textId="77777777" w:rsidR="00397CED" w:rsidRDefault="007C733A">
      <w:pPr>
        <w:pStyle w:val="LITERATURA"/>
        <w:numPr>
          <w:ilvl w:val="0"/>
          <w:numId w:val="54"/>
        </w:numPr>
        <w:ind w:left="357" w:hanging="357"/>
        <w:pPrChange w:id="2507"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Adaptive Control of Level in Water Tank: Simulation Study. </w:t>
      </w:r>
      <w:r>
        <w:rPr>
          <w:i/>
        </w:rPr>
        <w:t>International Journal of Mathematics and Computers in Simulations</w:t>
      </w:r>
      <w:r>
        <w:t xml:space="preserve">, 2014, roč. 8, č. 1, s. 249-256. ISSN 1998-0159.BC - Teorie a systémy řízení </w:t>
      </w:r>
    </w:p>
    <w:p w14:paraId="505C1C76" w14:textId="77777777" w:rsidR="00397CED" w:rsidRDefault="007C733A">
      <w:pPr>
        <w:pStyle w:val="LITERATURA"/>
        <w:numPr>
          <w:ilvl w:val="0"/>
          <w:numId w:val="54"/>
        </w:numPr>
        <w:ind w:left="357" w:hanging="357"/>
        <w:pPrChange w:id="2508" w:author="Jiri Vojtesek" w:date="2023-01-19T13:14:00Z">
          <w:pPr>
            <w:pStyle w:val="LITERATURA"/>
            <w:numPr>
              <w:numId w:val="56"/>
            </w:numPr>
            <w:ind w:left="720" w:hanging="360"/>
          </w:pPr>
        </w:pPrChange>
      </w:pPr>
      <w:r>
        <w:t xml:space="preserve">Dostál, </w:t>
      </w:r>
      <w:proofErr w:type="gramStart"/>
      <w:r>
        <w:t>Petr(55</w:t>
      </w:r>
      <w:proofErr w:type="gramEnd"/>
      <w:r>
        <w:t xml:space="preserve">); Bobál, </w:t>
      </w:r>
      <w:proofErr w:type="gramStart"/>
      <w:r>
        <w:t>Vladimír(15</w:t>
      </w:r>
      <w:proofErr w:type="gramEnd"/>
      <w:r>
        <w:t xml:space="preserve">); </w:t>
      </w:r>
      <w:r>
        <w:rPr>
          <w:b/>
        </w:rPr>
        <w:t xml:space="preserve">Vojtěšek, </w:t>
      </w:r>
      <w:proofErr w:type="gramStart"/>
      <w:r>
        <w:rPr>
          <w:b/>
        </w:rPr>
        <w:t>Jiří(15</w:t>
      </w:r>
      <w:proofErr w:type="gramEnd"/>
      <w:r>
        <w:rPr>
          <w:b/>
        </w:rPr>
        <w:t>);</w:t>
      </w:r>
      <w:r>
        <w:t xml:space="preserve"> Chramcov, </w:t>
      </w:r>
      <w:proofErr w:type="gramStart"/>
      <w:r>
        <w:t>Bronislav(15</w:t>
      </w:r>
      <w:proofErr w:type="gramEnd"/>
      <w:r>
        <w:t>). Application of the Cascade Control Method for a Continuous Stirred Tank Reactor.</w:t>
      </w:r>
      <w:r>
        <w:rPr>
          <w:i/>
        </w:rPr>
        <w:t xml:space="preserve"> International Journal of Circuits, Systems and Signal Processing</w:t>
      </w:r>
      <w:r>
        <w:t xml:space="preserve">, 2014, roč. 8, č. 1, s. 496 – 503. ISSN 1998-4464.BC - Teorie a systémy řízení </w:t>
      </w:r>
    </w:p>
    <w:p w14:paraId="78BCC257" w14:textId="77777777" w:rsidR="00397CED" w:rsidRDefault="007C733A">
      <w:pPr>
        <w:pStyle w:val="LITERATURA"/>
        <w:numPr>
          <w:ilvl w:val="0"/>
          <w:numId w:val="54"/>
        </w:numPr>
        <w:ind w:left="357" w:hanging="357"/>
        <w:pPrChange w:id="2509" w:author="Jiri Vojtesek" w:date="2023-01-19T13:14:00Z">
          <w:pPr>
            <w:pStyle w:val="LITERATURA"/>
            <w:numPr>
              <w:numId w:val="56"/>
            </w:numPr>
            <w:ind w:left="720" w:hanging="360"/>
          </w:pPr>
        </w:pPrChange>
      </w:pPr>
      <w:r>
        <w:t xml:space="preserve">Matušů, </w:t>
      </w:r>
      <w:proofErr w:type="gramStart"/>
      <w:r>
        <w:t>Radek(80</w:t>
      </w:r>
      <w:proofErr w:type="gramEnd"/>
      <w:r>
        <w:t xml:space="preserve">); Prokop, </w:t>
      </w:r>
      <w:proofErr w:type="gramStart"/>
      <w:r>
        <w:t>Roman(10</w:t>
      </w:r>
      <w:proofErr w:type="gramEnd"/>
      <w:r>
        <w:t xml:space="preserve">); </w:t>
      </w:r>
      <w:r>
        <w:rPr>
          <w:b/>
        </w:rPr>
        <w:t xml:space="preserve">Vojtěšek, </w:t>
      </w:r>
      <w:proofErr w:type="gramStart"/>
      <w:r>
        <w:rPr>
          <w:b/>
        </w:rPr>
        <w:t>Jiří(5);</w:t>
      </w:r>
      <w:proofErr w:type="gramEnd"/>
      <w:r>
        <w:t xml:space="preserve"> Dulík, </w:t>
      </w:r>
      <w:proofErr w:type="gramStart"/>
      <w:r>
        <w:t>Tomáš(5).</w:t>
      </w:r>
      <w:proofErr w:type="gramEnd"/>
      <w:r>
        <w:t xml:space="preserve"> Control of First-Order Time-Delay Plants Affected by Parametric Uncertainty</w:t>
      </w:r>
      <w:r>
        <w:rPr>
          <w:i/>
        </w:rPr>
        <w:t>. International Journal of Circuits, Systems and Signal Processing</w:t>
      </w:r>
      <w:r>
        <w:t xml:space="preserve">, 2013, roč. 7, č. 1, s. 10-17. ISSN 1998-4464.JB - Senzory, čidla, měření a regulace </w:t>
      </w:r>
    </w:p>
    <w:p w14:paraId="7C787DE3" w14:textId="77777777" w:rsidR="00397CED" w:rsidRDefault="007C733A">
      <w:pPr>
        <w:pStyle w:val="LITERATURA"/>
        <w:numPr>
          <w:ilvl w:val="0"/>
          <w:numId w:val="54"/>
        </w:numPr>
        <w:ind w:left="357" w:hanging="357"/>
        <w:pPrChange w:id="2510" w:author="Jiri Vojtesek" w:date="2023-01-19T13:14:00Z">
          <w:pPr>
            <w:pStyle w:val="LITERATURA"/>
            <w:numPr>
              <w:numId w:val="56"/>
            </w:numPr>
            <w:ind w:left="720" w:hanging="360"/>
          </w:pPr>
        </w:pPrChange>
      </w:pPr>
      <w:r>
        <w:t xml:space="preserve">Dostál, </w:t>
      </w:r>
      <w:proofErr w:type="gramStart"/>
      <w:r>
        <w:t>Petr(70</w:t>
      </w:r>
      <w:proofErr w:type="gramEnd"/>
      <w:r>
        <w:t xml:space="preserve">); </w:t>
      </w:r>
      <w:r>
        <w:rPr>
          <w:b/>
        </w:rPr>
        <w:t xml:space="preserve">Vojtěšek, </w:t>
      </w:r>
      <w:proofErr w:type="gramStart"/>
      <w:r>
        <w:rPr>
          <w:b/>
        </w:rPr>
        <w:t>Jiří(15</w:t>
      </w:r>
      <w:proofErr w:type="gramEnd"/>
      <w:r>
        <w:rPr>
          <w:b/>
        </w:rPr>
        <w:t>);</w:t>
      </w:r>
      <w:r>
        <w:t xml:space="preserve"> Bobál, </w:t>
      </w:r>
      <w:proofErr w:type="gramStart"/>
      <w:r>
        <w:t>Vladimír(15</w:t>
      </w:r>
      <w:proofErr w:type="gramEnd"/>
      <w:r>
        <w:t xml:space="preserve">). Adaptive LQ control of a shell and tube heat exchanger. </w:t>
      </w:r>
      <w:r>
        <w:rPr>
          <w:i/>
        </w:rPr>
        <w:t>International Journal of Mathematics and Computers in Simulations</w:t>
      </w:r>
      <w:r>
        <w:t xml:space="preserve">, 2013, roč. 7, č. 5, s. 389-397. ISSN 1998-0159.BC - Teorie a systémy řízení </w:t>
      </w:r>
    </w:p>
    <w:p w14:paraId="35825817" w14:textId="77777777" w:rsidR="00397CED" w:rsidRDefault="007C733A">
      <w:pPr>
        <w:pStyle w:val="LITERATURA"/>
        <w:numPr>
          <w:ilvl w:val="0"/>
          <w:numId w:val="54"/>
        </w:numPr>
        <w:ind w:left="357" w:hanging="357"/>
        <w:pPrChange w:id="2511"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Pole-placement and LQ hybrid adaptive control applied isothermal continuous stirred tank reactor. </w:t>
      </w:r>
      <w:r>
        <w:rPr>
          <w:i/>
        </w:rPr>
        <w:t>WSEAS Transactions on Systems and Control</w:t>
      </w:r>
      <w:r>
        <w:t xml:space="preserve">, 2013, roč. 8, č. 3, s. 63-72. ISSN 1991-8763.BC - Teorie a systémy řízení </w:t>
      </w:r>
    </w:p>
    <w:p w14:paraId="647A301D" w14:textId="77777777" w:rsidR="00397CED" w:rsidRDefault="007C733A">
      <w:pPr>
        <w:pStyle w:val="LITERATURA"/>
        <w:numPr>
          <w:ilvl w:val="0"/>
          <w:numId w:val="54"/>
        </w:numPr>
        <w:ind w:left="357" w:hanging="357"/>
        <w:pPrChange w:id="2512" w:author="Jiri Vojtesek" w:date="2023-01-19T13:14:00Z">
          <w:pPr>
            <w:pStyle w:val="LITERATURA"/>
            <w:numPr>
              <w:numId w:val="56"/>
            </w:numPr>
            <w:ind w:left="720" w:hanging="360"/>
          </w:pPr>
        </w:pPrChange>
      </w:pPr>
      <w:r>
        <w:t xml:space="preserve">Dostál, </w:t>
      </w:r>
      <w:proofErr w:type="gramStart"/>
      <w:r>
        <w:t>Petr(70</w:t>
      </w:r>
      <w:proofErr w:type="gramEnd"/>
      <w:r>
        <w:t xml:space="preserve">); Bobál, </w:t>
      </w:r>
      <w:proofErr w:type="gramStart"/>
      <w:r>
        <w:t>Vladimír(15</w:t>
      </w:r>
      <w:proofErr w:type="gramEnd"/>
      <w:r>
        <w:t xml:space="preserve">); </w:t>
      </w:r>
      <w:r>
        <w:rPr>
          <w:i/>
        </w:rPr>
        <w:t xml:space="preserve">Vojtěšek, </w:t>
      </w:r>
      <w:proofErr w:type="gramStart"/>
      <w:r>
        <w:rPr>
          <w:i/>
        </w:rPr>
        <w:t>Jiří(15</w:t>
      </w:r>
      <w:proofErr w:type="gramEnd"/>
      <w:r>
        <w:rPr>
          <w:i/>
        </w:rPr>
        <w:t>)</w:t>
      </w:r>
      <w:r>
        <w:t xml:space="preserve">. Control design of a nonlinear multivariable process. </w:t>
      </w:r>
      <w:r>
        <w:rPr>
          <w:i/>
        </w:rPr>
        <w:t>WSEAS Transactions on Systems and Control</w:t>
      </w:r>
      <w:r>
        <w:t xml:space="preserve">, 2013, roč. 8, č. 4, s. 131-140. ISSN 1991-8763.BC - Teorie a systémy řízení </w:t>
      </w:r>
    </w:p>
    <w:p w14:paraId="3E94A67F" w14:textId="77777777" w:rsidR="00397CED" w:rsidRDefault="007C733A">
      <w:pPr>
        <w:pStyle w:val="LITERATURA"/>
        <w:numPr>
          <w:ilvl w:val="0"/>
          <w:numId w:val="54"/>
        </w:numPr>
        <w:ind w:left="357" w:hanging="357"/>
        <w:pPrChange w:id="2513" w:author="Jiri Vojtesek" w:date="2023-01-19T13:14:00Z">
          <w:pPr>
            <w:pStyle w:val="LITERATURA"/>
            <w:numPr>
              <w:numId w:val="56"/>
            </w:numPr>
            <w:ind w:left="720" w:hanging="360"/>
          </w:pPr>
        </w:pPrChange>
      </w:pPr>
      <w:bookmarkStart w:id="2514" w:name="_Ref119526446"/>
      <w:r>
        <w:t xml:space="preserve">Matušů, </w:t>
      </w:r>
      <w:proofErr w:type="gramStart"/>
      <w:r>
        <w:t>Radek(90</w:t>
      </w:r>
      <w:proofErr w:type="gramEnd"/>
      <w:r>
        <w:t xml:space="preserve">); </w:t>
      </w:r>
      <w:r>
        <w:rPr>
          <w:b/>
        </w:rPr>
        <w:t xml:space="preserve">Vojtěšek, </w:t>
      </w:r>
      <w:proofErr w:type="gramStart"/>
      <w:r>
        <w:rPr>
          <w:b/>
        </w:rPr>
        <w:t>Jiří(5);</w:t>
      </w:r>
      <w:proofErr w:type="gramEnd"/>
      <w:r>
        <w:t xml:space="preserve"> Dulík, </w:t>
      </w:r>
      <w:proofErr w:type="gramStart"/>
      <w:r>
        <w:t>Tomáš(5).</w:t>
      </w:r>
      <w:proofErr w:type="gramEnd"/>
      <w:r>
        <w:t xml:space="preserve"> Technology-Enhanced Learning Tools: A Survey of </w:t>
      </w:r>
      <w:proofErr w:type="gramStart"/>
      <w:r>
        <w:t>Use</w:t>
      </w:r>
      <w:proofErr w:type="gramEnd"/>
      <w:r>
        <w:t xml:space="preserve"> in European Higher Education. </w:t>
      </w:r>
      <w:r>
        <w:rPr>
          <w:i/>
        </w:rPr>
        <w:t>WSEAS Transactions on Information Science and Applications</w:t>
      </w:r>
      <w:r>
        <w:t>, 2012, roč. 9, č. 10, s. 316-326. ISSN 1790-</w:t>
      </w:r>
      <w:proofErr w:type="gramStart"/>
      <w:r>
        <w:t>0832.JD</w:t>
      </w:r>
      <w:proofErr w:type="gramEnd"/>
      <w:r>
        <w:t xml:space="preserve"> - Využití počítačů, robotika a její aplikace</w:t>
      </w:r>
      <w:bookmarkEnd w:id="2514"/>
      <w:r>
        <w:t xml:space="preserve"> </w:t>
      </w:r>
    </w:p>
    <w:p w14:paraId="67C4276F" w14:textId="77777777" w:rsidR="00397CED" w:rsidRDefault="007C733A">
      <w:pPr>
        <w:pStyle w:val="LITERATURA"/>
        <w:numPr>
          <w:ilvl w:val="0"/>
          <w:numId w:val="54"/>
        </w:numPr>
        <w:ind w:left="357" w:hanging="357"/>
        <w:pPrChange w:id="2515" w:author="Jiri Vojtesek" w:date="2023-01-19T13:14:00Z">
          <w:pPr>
            <w:pStyle w:val="LITERATURA"/>
            <w:numPr>
              <w:numId w:val="56"/>
            </w:numPr>
            <w:ind w:left="720" w:hanging="360"/>
          </w:pPr>
        </w:pPrChange>
      </w:pPr>
      <w:r>
        <w:t xml:space="preserve">Dostál, </w:t>
      </w:r>
      <w:proofErr w:type="gramStart"/>
      <w:r>
        <w:t>Petr(70</w:t>
      </w:r>
      <w:proofErr w:type="gramEnd"/>
      <w:r>
        <w:t xml:space="preserve">); Bobál, </w:t>
      </w:r>
      <w:proofErr w:type="gramStart"/>
      <w:r>
        <w:t>Vladimír(10</w:t>
      </w:r>
      <w:proofErr w:type="gramEnd"/>
      <w:r>
        <w:t xml:space="preserve">); </w:t>
      </w:r>
      <w:r>
        <w:rPr>
          <w:b/>
        </w:rPr>
        <w:t xml:space="preserve">Vojtěšek, </w:t>
      </w:r>
      <w:proofErr w:type="gramStart"/>
      <w:r>
        <w:rPr>
          <w:b/>
        </w:rPr>
        <w:t>Jiří(10</w:t>
      </w:r>
      <w:proofErr w:type="gramEnd"/>
      <w:r>
        <w:rPr>
          <w:b/>
        </w:rPr>
        <w:t>);</w:t>
      </w:r>
      <w:r>
        <w:t xml:space="preserve"> Babík, </w:t>
      </w:r>
      <w:proofErr w:type="gramStart"/>
      <w:r>
        <w:t>Zdeněk(10</w:t>
      </w:r>
      <w:proofErr w:type="gramEnd"/>
      <w:r>
        <w:t xml:space="preserve">). One approach to adaptive control of a tubular chemical reactor. </w:t>
      </w:r>
      <w:r>
        <w:rPr>
          <w:i/>
        </w:rPr>
        <w:t>WSEAS Transactions on Fluid Mechanics</w:t>
      </w:r>
      <w:r>
        <w:t>, 2012, roč. 7, č. 1, s. 13-22. ISSN 1790-</w:t>
      </w:r>
      <w:proofErr w:type="gramStart"/>
      <w:r>
        <w:t>5087.CI</w:t>
      </w:r>
      <w:proofErr w:type="gramEnd"/>
      <w:r>
        <w:t xml:space="preserve"> - Průmyslová chemie a chemické inženýrství </w:t>
      </w:r>
    </w:p>
    <w:p w14:paraId="6B29AA3C" w14:textId="77777777" w:rsidR="00397CED" w:rsidRDefault="007C733A">
      <w:pPr>
        <w:pStyle w:val="LITERATURA"/>
        <w:numPr>
          <w:ilvl w:val="0"/>
          <w:numId w:val="54"/>
        </w:numPr>
        <w:ind w:left="357" w:hanging="357"/>
        <w:pPrChange w:id="2516"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Simulation of Adaptive LQ Control of Nonlinear Process. </w:t>
      </w:r>
      <w:r>
        <w:rPr>
          <w:i/>
        </w:rPr>
        <w:t>Studies in Inforatics and Control</w:t>
      </w:r>
      <w:r>
        <w:t xml:space="preserve">, 2012, roč. 21, č. 3, s. 315-324. ISSN 1220-1766.BC - Teorie a systémy řízení </w:t>
      </w:r>
    </w:p>
    <w:p w14:paraId="3874A2A1" w14:textId="77777777" w:rsidR="00397CED" w:rsidRDefault="007C733A">
      <w:pPr>
        <w:pStyle w:val="LITERATURA"/>
        <w:numPr>
          <w:ilvl w:val="0"/>
          <w:numId w:val="54"/>
        </w:numPr>
        <w:ind w:left="357" w:hanging="357"/>
        <w:pPrChange w:id="2517" w:author="Jiri Vojtesek" w:date="2023-01-19T13:14:00Z">
          <w:pPr>
            <w:pStyle w:val="LITERATURA"/>
            <w:numPr>
              <w:numId w:val="56"/>
            </w:numPr>
            <w:ind w:left="720" w:hanging="360"/>
          </w:pPr>
        </w:pPrChange>
      </w:pPr>
      <w:r>
        <w:t xml:space="preserve">Dostál, </w:t>
      </w:r>
      <w:proofErr w:type="gramStart"/>
      <w:r>
        <w:t>Petr(70</w:t>
      </w:r>
      <w:proofErr w:type="gramEnd"/>
      <w:r>
        <w:t xml:space="preserve">); </w:t>
      </w:r>
      <w:r>
        <w:rPr>
          <w:b/>
        </w:rPr>
        <w:t xml:space="preserve">Vojtěšek, </w:t>
      </w:r>
      <w:proofErr w:type="gramStart"/>
      <w:r>
        <w:rPr>
          <w:b/>
        </w:rPr>
        <w:t>Jiří(15</w:t>
      </w:r>
      <w:proofErr w:type="gramEnd"/>
      <w:r>
        <w:rPr>
          <w:b/>
        </w:rPr>
        <w:t>);</w:t>
      </w:r>
      <w:r>
        <w:t xml:space="preserve"> Bobál, </w:t>
      </w:r>
      <w:proofErr w:type="gramStart"/>
      <w:r>
        <w:t>Vladimír(15</w:t>
      </w:r>
      <w:proofErr w:type="gramEnd"/>
      <w:r>
        <w:t xml:space="preserve">). Simulation of adaptive temperature control in a tubular chemical reactor. </w:t>
      </w:r>
      <w:r>
        <w:rPr>
          <w:i/>
        </w:rPr>
        <w:t>International Review on Modelling and Simulations</w:t>
      </w:r>
      <w:r>
        <w:t>, 2012, roč. 5, č. 2, s. 1049-1058. ISSN 1974-</w:t>
      </w:r>
      <w:proofErr w:type="gramStart"/>
      <w:r>
        <w:t>9821.CI</w:t>
      </w:r>
      <w:proofErr w:type="gramEnd"/>
      <w:r>
        <w:t xml:space="preserve"> - Průmyslová chemie a chemické inženýrství </w:t>
      </w:r>
    </w:p>
    <w:p w14:paraId="6D8FC471" w14:textId="77777777" w:rsidR="00397CED" w:rsidRDefault="007C733A">
      <w:pPr>
        <w:pStyle w:val="LITERATURA"/>
        <w:numPr>
          <w:ilvl w:val="0"/>
          <w:numId w:val="54"/>
        </w:numPr>
        <w:ind w:left="357" w:hanging="357"/>
        <w:pPrChange w:id="2518" w:author="Jiri Vojtesek" w:date="2023-01-19T13:14:00Z">
          <w:pPr>
            <w:pStyle w:val="LITERATURA"/>
            <w:numPr>
              <w:numId w:val="56"/>
            </w:numPr>
            <w:ind w:left="720" w:hanging="360"/>
          </w:pPr>
        </w:pPrChange>
      </w:pPr>
      <w:r>
        <w:t xml:space="preserve">Dostál, </w:t>
      </w:r>
      <w:proofErr w:type="gramStart"/>
      <w:r>
        <w:t>Petr(60</w:t>
      </w:r>
      <w:proofErr w:type="gramEnd"/>
      <w:r>
        <w:t xml:space="preserve">); Bakošová, </w:t>
      </w:r>
      <w:proofErr w:type="gramStart"/>
      <w:r>
        <w:t>Monika(10</w:t>
      </w:r>
      <w:proofErr w:type="gramEnd"/>
      <w:r>
        <w:t xml:space="preserve">); </w:t>
      </w:r>
      <w:r>
        <w:rPr>
          <w:b/>
        </w:rPr>
        <w:t xml:space="preserve">Vojtěšek, </w:t>
      </w:r>
      <w:proofErr w:type="gramStart"/>
      <w:r>
        <w:rPr>
          <w:b/>
        </w:rPr>
        <w:t>Jiří(15</w:t>
      </w:r>
      <w:proofErr w:type="gramEnd"/>
      <w:r>
        <w:rPr>
          <w:b/>
        </w:rPr>
        <w:t>);</w:t>
      </w:r>
      <w:r>
        <w:t xml:space="preserve"> Bobál, </w:t>
      </w:r>
      <w:proofErr w:type="gramStart"/>
      <w:r>
        <w:t>Vladimír(15</w:t>
      </w:r>
      <w:proofErr w:type="gramEnd"/>
      <w:r>
        <w:t xml:space="preserve">). Adaptive Nonlinear Control of a Continuous Stirred Tank Reactor. </w:t>
      </w:r>
      <w:r>
        <w:rPr>
          <w:i/>
        </w:rPr>
        <w:t>Chemical Papers</w:t>
      </w:r>
      <w:r>
        <w:t xml:space="preserve">, 2011, roč. 65, č. 5, s. 636-643. ISSN 0366-6352.BC - Teorie a systémy řízení </w:t>
      </w:r>
    </w:p>
    <w:p w14:paraId="3F70079B" w14:textId="77777777" w:rsidR="00397CED" w:rsidRDefault="007C733A">
      <w:pPr>
        <w:pStyle w:val="LITERATURA"/>
        <w:numPr>
          <w:ilvl w:val="0"/>
          <w:numId w:val="54"/>
        </w:numPr>
        <w:ind w:left="357" w:hanging="357"/>
        <w:pPrChange w:id="2519"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Simulation of Adaptive Control Applied on Tubular Chemical Reactor. </w:t>
      </w:r>
      <w:r>
        <w:rPr>
          <w:i/>
        </w:rPr>
        <w:t>WSEAS Transactions on Heat and Mass Transfer</w:t>
      </w:r>
      <w:r>
        <w:t xml:space="preserve">, 2011, roč. 6, č. 1, s. 1-10. ISSN 1790-5044.BC - Teorie a systémy řízení </w:t>
      </w:r>
    </w:p>
    <w:p w14:paraId="47E09628" w14:textId="77777777" w:rsidR="00397CED" w:rsidRDefault="007C733A">
      <w:pPr>
        <w:pStyle w:val="LITERATURA"/>
        <w:numPr>
          <w:ilvl w:val="0"/>
          <w:numId w:val="54"/>
        </w:numPr>
        <w:ind w:left="357" w:hanging="357"/>
        <w:pPrChange w:id="2520"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Use of MATLAB environment for simulation and control of CSTR. International </w:t>
      </w:r>
      <w:r>
        <w:rPr>
          <w:i/>
        </w:rPr>
        <w:t>Journal of Mathematics and Computers in Simulations</w:t>
      </w:r>
      <w:r>
        <w:t xml:space="preserve">, 2011, roč. 5, č. 6, s. 528-535. ISSN 1998-0159.BC - Teorie a systémy řízení </w:t>
      </w:r>
    </w:p>
    <w:p w14:paraId="0DED5600" w14:textId="77777777" w:rsidR="00397CED" w:rsidRDefault="007C733A">
      <w:pPr>
        <w:pStyle w:val="LITERATURA"/>
        <w:numPr>
          <w:ilvl w:val="0"/>
          <w:numId w:val="54"/>
        </w:numPr>
        <w:ind w:left="357" w:hanging="357"/>
        <w:pPrChange w:id="2521" w:author="Jiri Vojtesek" w:date="2023-01-19T13:14:00Z">
          <w:pPr>
            <w:pStyle w:val="LITERATURA"/>
            <w:numPr>
              <w:numId w:val="56"/>
            </w:numPr>
            <w:ind w:left="720" w:hanging="360"/>
          </w:pPr>
        </w:pPrChange>
      </w:pPr>
      <w:bookmarkStart w:id="2522" w:name="_Ref119526476"/>
      <w:r>
        <w:rPr>
          <w:b/>
        </w:rPr>
        <w:lastRenderedPageBreak/>
        <w:t xml:space="preserve">Vojtěšek, </w:t>
      </w:r>
      <w:proofErr w:type="gramStart"/>
      <w:r>
        <w:rPr>
          <w:b/>
        </w:rPr>
        <w:t>Jiří(85</w:t>
      </w:r>
      <w:proofErr w:type="gramEnd"/>
      <w:r>
        <w:rPr>
          <w:b/>
        </w:rPr>
        <w:t>);</w:t>
      </w:r>
      <w:r>
        <w:t xml:space="preserve"> Bližňák, </w:t>
      </w:r>
      <w:proofErr w:type="gramStart"/>
      <w:r>
        <w:t>Michal(5);</w:t>
      </w:r>
      <w:proofErr w:type="gramEnd"/>
      <w:r>
        <w:t xml:space="preserve"> Matušů, </w:t>
      </w:r>
      <w:proofErr w:type="gramStart"/>
      <w:r>
        <w:t>Radek(5);</w:t>
      </w:r>
      <w:proofErr w:type="gramEnd"/>
      <w:r>
        <w:t xml:space="preserve"> Dulík, </w:t>
      </w:r>
      <w:proofErr w:type="gramStart"/>
      <w:r>
        <w:t>Tomáš(5).</w:t>
      </w:r>
      <w:proofErr w:type="gramEnd"/>
      <w:r>
        <w:t xml:space="preserve"> Virtualization as a Teaching Tool for IT-based Courses. </w:t>
      </w:r>
      <w:r>
        <w:rPr>
          <w:i/>
        </w:rPr>
        <w:t>WSEAS Transactions on Advances in Engineering Education</w:t>
      </w:r>
      <w:r>
        <w:t>, 2009, roč. 2009, č. 6, s. 265-274. ISSN 1790-</w:t>
      </w:r>
      <w:proofErr w:type="gramStart"/>
      <w:r>
        <w:t>1979.IN</w:t>
      </w:r>
      <w:proofErr w:type="gramEnd"/>
      <w:r>
        <w:t xml:space="preserve"> - Informatika</w:t>
      </w:r>
      <w:bookmarkEnd w:id="2522"/>
      <w:r>
        <w:t xml:space="preserve"> </w:t>
      </w:r>
    </w:p>
    <w:p w14:paraId="6508ECD4" w14:textId="77777777" w:rsidR="00397CED" w:rsidRDefault="007C733A">
      <w:pPr>
        <w:pStyle w:val="LITERATURA"/>
        <w:numPr>
          <w:ilvl w:val="0"/>
          <w:numId w:val="54"/>
        </w:numPr>
        <w:ind w:left="357" w:hanging="357"/>
        <w:pPrChange w:id="2523" w:author="Jiri Vojtesek" w:date="2023-01-19T13:14:00Z">
          <w:pPr>
            <w:pStyle w:val="LITERATURA"/>
            <w:numPr>
              <w:numId w:val="56"/>
            </w:numPr>
            <w:ind w:left="720" w:hanging="360"/>
          </w:pPr>
        </w:pPrChange>
      </w:pPr>
      <w:r>
        <w:t xml:space="preserve">Dostál, </w:t>
      </w:r>
      <w:proofErr w:type="gramStart"/>
      <w:r>
        <w:t>Petr(80</w:t>
      </w:r>
      <w:proofErr w:type="gramEnd"/>
      <w:r>
        <w:t xml:space="preserve">); </w:t>
      </w:r>
      <w:r>
        <w:rPr>
          <w:b/>
        </w:rPr>
        <w:t xml:space="preserve">Vojtěšek, </w:t>
      </w:r>
      <w:proofErr w:type="gramStart"/>
      <w:r>
        <w:rPr>
          <w:b/>
        </w:rPr>
        <w:t>Jiří(10</w:t>
      </w:r>
      <w:proofErr w:type="gramEnd"/>
      <w:r>
        <w:rPr>
          <w:b/>
        </w:rPr>
        <w:t>);</w:t>
      </w:r>
      <w:r>
        <w:t xml:space="preserve"> Bobál, </w:t>
      </w:r>
      <w:proofErr w:type="gramStart"/>
      <w:r>
        <w:t>Vladimír(10</w:t>
      </w:r>
      <w:proofErr w:type="gramEnd"/>
      <w:r>
        <w:t xml:space="preserve">). Adaptive control of a continuous stirred tank reactor. Trilobit, 2009, roč. 1, č. 1, s. Do1-Do6. ISSN 1804-1795.BC - Teorie a systémy řízení </w:t>
      </w:r>
    </w:p>
    <w:p w14:paraId="22726F03" w14:textId="77777777" w:rsidR="00397CED" w:rsidRDefault="007C733A">
      <w:pPr>
        <w:pStyle w:val="LITERATURA"/>
        <w:numPr>
          <w:ilvl w:val="0"/>
          <w:numId w:val="54"/>
        </w:numPr>
        <w:ind w:left="357" w:hanging="357"/>
        <w:pPrChange w:id="2524" w:author="Jiri Vojtesek" w:date="2023-01-19T13:14:00Z">
          <w:pPr>
            <w:pStyle w:val="LITERATURA"/>
            <w:numPr>
              <w:numId w:val="56"/>
            </w:numPr>
            <w:ind w:left="720" w:hanging="360"/>
          </w:pPr>
        </w:pPrChange>
      </w:pPr>
      <w:r>
        <w:rPr>
          <w:b/>
        </w:rPr>
        <w:t xml:space="preserve">Vojtěšek, </w:t>
      </w:r>
      <w:proofErr w:type="gramStart"/>
      <w:r>
        <w:rPr>
          <w:b/>
        </w:rPr>
        <w:t>Jiří(90</w:t>
      </w:r>
      <w:proofErr w:type="gramEnd"/>
      <w:r>
        <w:rPr>
          <w:b/>
        </w:rPr>
        <w:t>);</w:t>
      </w:r>
      <w:r>
        <w:t xml:space="preserve"> Dostál, </w:t>
      </w:r>
      <w:proofErr w:type="gramStart"/>
      <w:r>
        <w:t>Petr(10</w:t>
      </w:r>
      <w:proofErr w:type="gramEnd"/>
      <w:r>
        <w:t xml:space="preserve">). Simulation of Adaptive Control of Continuous Stirred Tank Reactor. </w:t>
      </w:r>
      <w:r>
        <w:rPr>
          <w:i/>
        </w:rPr>
        <w:t>International Journal of Simulation Modelling</w:t>
      </w:r>
      <w:r>
        <w:t xml:space="preserve">, 2009, roč. 2009, č. 8, s. 133-144. ISSN 1726-4529.BC - Teorie a systémy řízení </w:t>
      </w:r>
    </w:p>
    <w:p w14:paraId="1B199272" w14:textId="77777777" w:rsidR="00397CED" w:rsidRDefault="007C733A">
      <w:pPr>
        <w:pStyle w:val="LITERATURA"/>
        <w:numPr>
          <w:ilvl w:val="0"/>
          <w:numId w:val="54"/>
        </w:numPr>
        <w:ind w:left="357" w:hanging="357"/>
        <w:pPrChange w:id="2525" w:author="Jiri Vojtesek" w:date="2023-01-19T13:14:00Z">
          <w:pPr>
            <w:pStyle w:val="LITERATURA"/>
            <w:numPr>
              <w:numId w:val="56"/>
            </w:numPr>
            <w:ind w:left="720" w:hanging="360"/>
          </w:pPr>
        </w:pPrChange>
      </w:pPr>
      <w:r>
        <w:t xml:space="preserve">Dostál, </w:t>
      </w:r>
      <w:proofErr w:type="gramStart"/>
      <w:r>
        <w:t>Petr(55</w:t>
      </w:r>
      <w:proofErr w:type="gramEnd"/>
      <w:r>
        <w:t>); Gazdoš, František(</w:t>
      </w:r>
      <w:proofErr w:type="gramStart"/>
      <w:r>
        <w:t>15; )Bobál</w:t>
      </w:r>
      <w:proofErr w:type="gramEnd"/>
      <w:r>
        <w:t xml:space="preserve">, Vladimír(15); </w:t>
      </w:r>
      <w:r>
        <w:rPr>
          <w:b/>
        </w:rPr>
        <w:t xml:space="preserve">Vojtěšek, </w:t>
      </w:r>
      <w:proofErr w:type="gramStart"/>
      <w:r>
        <w:rPr>
          <w:b/>
        </w:rPr>
        <w:t>Jiří(15</w:t>
      </w:r>
      <w:proofErr w:type="gramEnd"/>
      <w:r>
        <w:rPr>
          <w:b/>
        </w:rPr>
        <w:t>)</w:t>
      </w:r>
      <w:r>
        <w:t xml:space="preserve">. Adaptive control of a MIMO process by two feedback controllers. </w:t>
      </w:r>
      <w:r>
        <w:rPr>
          <w:i/>
        </w:rPr>
        <w:t>AT&amp;P journal Plus</w:t>
      </w:r>
      <w:r>
        <w:t xml:space="preserve">, 2007, roč. 2, č. 1, s. 93-98. ISSN 1336-5010.BC - Teorie a systémy řízení </w:t>
      </w:r>
    </w:p>
    <w:p w14:paraId="3F13D669" w14:textId="77777777" w:rsidR="00397CED" w:rsidRDefault="00397CED">
      <w:pPr>
        <w:pStyle w:val="LITERATURA"/>
        <w:tabs>
          <w:tab w:val="clear" w:pos="0"/>
        </w:tabs>
        <w:ind w:firstLine="0"/>
      </w:pPr>
    </w:p>
    <w:p w14:paraId="7715606B" w14:textId="77777777" w:rsidR="00397CED" w:rsidRDefault="007C733A">
      <w:pPr>
        <w:pStyle w:val="NormSHZ"/>
        <w:rPr>
          <w:b/>
        </w:rPr>
      </w:pPr>
      <w:r>
        <w:rPr>
          <w:b/>
        </w:rPr>
        <w:t>C. NEJVÝZNAMNĚJŠÍ PŘÍSPĚVKY NA MEZINÁRODNÍCH KONFERENCÍCH</w:t>
      </w:r>
    </w:p>
    <w:p w14:paraId="0A20E6C1" w14:textId="77777777" w:rsidR="00397CED" w:rsidRDefault="007C733A">
      <w:pPr>
        <w:pStyle w:val="LITERATURA"/>
        <w:numPr>
          <w:ilvl w:val="0"/>
          <w:numId w:val="54"/>
        </w:numPr>
        <w:ind w:left="357" w:hanging="357"/>
        <w:pPrChange w:id="2526" w:author="Jiri Vojtesek" w:date="2023-01-19T13:14:00Z">
          <w:pPr>
            <w:pStyle w:val="LITERATURA"/>
            <w:numPr>
              <w:numId w:val="56"/>
            </w:numPr>
            <w:ind w:left="720" w:hanging="360"/>
          </w:pPr>
        </w:pPrChange>
      </w:pPr>
      <w:bookmarkStart w:id="2527" w:name="_Ref119526498"/>
      <w:r>
        <w:rPr>
          <w:b/>
        </w:rPr>
        <w:t>Vojtěšek, Jiří (50)</w:t>
      </w:r>
      <w:r>
        <w:t xml:space="preserve"> a Jakub Josef Forman. Using pagebuilder to teach web development. In: </w:t>
      </w:r>
      <w:r>
        <w:rPr>
          <w:i/>
          <w:iCs/>
        </w:rPr>
        <w:t>Lecture Notes in Networks and Systems</w:t>
      </w:r>
      <w:r>
        <w:t xml:space="preserve"> [online]. </w:t>
      </w:r>
      <w:proofErr w:type="gramStart"/>
      <w:r>
        <w:t>online</w:t>
      </w:r>
      <w:proofErr w:type="gramEnd"/>
      <w:r>
        <w:t xml:space="preserve">: Springer Science and Business Media Deutschland GmbH, 2022, s. 622-631. [cit. 2022-11-16]. ISSN 2367-3370. Dostupné z: </w:t>
      </w:r>
      <w:r>
        <w:fldChar w:fldCharType="begin"/>
      </w:r>
      <w:r>
        <w:instrText xml:space="preserve"> HYPERLINK "https://link.springer.com/chapter/10.1007/978-3-031-09070-7_51" \h </w:instrText>
      </w:r>
      <w:r>
        <w:fldChar w:fldCharType="separate"/>
      </w:r>
      <w:r>
        <w:rPr>
          <w:rStyle w:val="Hypertextovodkaz"/>
        </w:rPr>
        <w:t>https://link.springer.com/chapter/10.1007/978-3-031-09070-7_51</w:t>
      </w:r>
      <w:r>
        <w:rPr>
          <w:rStyle w:val="Hypertextovodkaz"/>
        </w:rPr>
        <w:fldChar w:fldCharType="end"/>
      </w:r>
      <w:r>
        <w:t>.</w:t>
      </w:r>
      <w:bookmarkEnd w:id="2527"/>
    </w:p>
    <w:p w14:paraId="2B413396" w14:textId="77777777" w:rsidR="00397CED" w:rsidRDefault="007C733A">
      <w:pPr>
        <w:pStyle w:val="LITERATURA"/>
        <w:numPr>
          <w:ilvl w:val="0"/>
          <w:numId w:val="54"/>
        </w:numPr>
        <w:ind w:left="357" w:hanging="357"/>
        <w:pPrChange w:id="2528" w:author="Jiri Vojtesek" w:date="2023-01-19T13:14:00Z">
          <w:pPr>
            <w:pStyle w:val="LITERATURA"/>
            <w:numPr>
              <w:numId w:val="56"/>
            </w:numPr>
            <w:ind w:left="720" w:hanging="360"/>
          </w:pPr>
        </w:pPrChange>
      </w:pPr>
      <w:bookmarkStart w:id="2529" w:name="_Ref119526512"/>
      <w:r>
        <w:rPr>
          <w:b/>
        </w:rPr>
        <w:t>Vojtěšek, Jiří (50)</w:t>
      </w:r>
      <w:r>
        <w:t xml:space="preserve"> a Ľuboš Spaček. Overview of collaborative robot YuMi in education. In: </w:t>
      </w:r>
      <w:r>
        <w:rPr>
          <w:i/>
        </w:rPr>
        <w:t>Lecture Notes in Mechanical Engineering</w:t>
      </w:r>
      <w:r>
        <w:t xml:space="preserve"> [online]. Guimarães: Springer Science and Business Media Deutschland GmbH, 2022, s. 293-300. [cit. 2022-11-16]. ISSN 2195-4356. Dostupné z: </w:t>
      </w:r>
      <w:r>
        <w:fldChar w:fldCharType="begin"/>
      </w:r>
      <w:r>
        <w:instrText xml:space="preserve"> HYPERLINK "https://link.springer.com/chapter/10.1007/978-3-030-79168-1_27" \h </w:instrText>
      </w:r>
      <w:r>
        <w:fldChar w:fldCharType="separate"/>
      </w:r>
      <w:r>
        <w:rPr>
          <w:rStyle w:val="Hypertextovodkaz"/>
        </w:rPr>
        <w:t>https://link.springer.com/chapter/10.1007/978-3-030-79168-1_27</w:t>
      </w:r>
      <w:r>
        <w:rPr>
          <w:rStyle w:val="Hypertextovodkaz"/>
        </w:rPr>
        <w:fldChar w:fldCharType="end"/>
      </w:r>
      <w:r>
        <w:t>.</w:t>
      </w:r>
      <w:bookmarkEnd w:id="2529"/>
      <w:r>
        <w:t xml:space="preserve"> </w:t>
      </w:r>
    </w:p>
    <w:p w14:paraId="7F64C12D" w14:textId="77777777" w:rsidR="00397CED" w:rsidRDefault="007C733A">
      <w:pPr>
        <w:pStyle w:val="LITERATURA"/>
        <w:numPr>
          <w:ilvl w:val="0"/>
          <w:numId w:val="54"/>
        </w:numPr>
        <w:ind w:left="357" w:hanging="357"/>
        <w:pPrChange w:id="2530" w:author="Jiri Vojtesek" w:date="2023-01-19T13:14:00Z">
          <w:pPr>
            <w:pStyle w:val="LITERATURA"/>
            <w:numPr>
              <w:numId w:val="56"/>
            </w:numPr>
            <w:ind w:left="720" w:hanging="360"/>
          </w:pPr>
        </w:pPrChange>
      </w:pPr>
      <w:r>
        <w:t xml:space="preserve">Prokop, </w:t>
      </w:r>
      <w:proofErr w:type="gramStart"/>
      <w:r>
        <w:t>Roman(60</w:t>
      </w:r>
      <w:proofErr w:type="gramEnd"/>
      <w:r>
        <w:t xml:space="preserve">); Matušů, </w:t>
      </w:r>
      <w:proofErr w:type="gramStart"/>
      <w:r>
        <w:t>Radek(20</w:t>
      </w:r>
      <w:proofErr w:type="gramEnd"/>
      <w:r>
        <w:t xml:space="preserve">); </w:t>
      </w:r>
      <w:r>
        <w:rPr>
          <w:b/>
        </w:rPr>
        <w:t xml:space="preserve">Vojtěšek, </w:t>
      </w:r>
      <w:proofErr w:type="gramStart"/>
      <w:r>
        <w:rPr>
          <w:b/>
        </w:rPr>
        <w:t>Jiří(20</w:t>
      </w:r>
      <w:proofErr w:type="gramEnd"/>
      <w:r>
        <w:rPr>
          <w:b/>
        </w:rPr>
        <w:t>)</w:t>
      </w:r>
      <w:r>
        <w:t xml:space="preserve">. A robust and adaptive approach to control of a continuous stirred tank reactor with jacket cooling. </w:t>
      </w:r>
      <w:r>
        <w:rPr>
          <w:i/>
        </w:rPr>
        <w:t>Proceedings - European Council for Modelling and Simulation, ECMS</w:t>
      </w:r>
      <w:r>
        <w:t xml:space="preserve">. </w:t>
      </w:r>
      <w:proofErr w:type="gramStart"/>
      <w:r>
        <w:t>Madrid : European</w:t>
      </w:r>
      <w:proofErr w:type="gramEnd"/>
      <w:r>
        <w:t xml:space="preserve"> Council for Modelling and Simulation, 2021, s. 185-191. ISSN 25222414. </w:t>
      </w:r>
    </w:p>
    <w:p w14:paraId="5753EAAF" w14:textId="77777777" w:rsidR="00397CED" w:rsidRDefault="007C733A">
      <w:pPr>
        <w:pStyle w:val="LITERATURA"/>
        <w:numPr>
          <w:ilvl w:val="0"/>
          <w:numId w:val="54"/>
        </w:numPr>
        <w:ind w:left="357" w:hanging="357"/>
        <w:pPrChange w:id="2531" w:author="Jiri Vojtesek" w:date="2023-01-19T13:14:00Z">
          <w:pPr>
            <w:pStyle w:val="LITERATURA"/>
            <w:numPr>
              <w:numId w:val="56"/>
            </w:numPr>
            <w:ind w:left="720" w:hanging="360"/>
          </w:pPr>
        </w:pPrChange>
      </w:pPr>
      <w:r>
        <w:t xml:space="preserve">Spaček, Ľuboš(85); </w:t>
      </w:r>
      <w:r>
        <w:rPr>
          <w:b/>
        </w:rPr>
        <w:t xml:space="preserve">Vojtěšek, </w:t>
      </w:r>
      <w:proofErr w:type="gramStart"/>
      <w:r>
        <w:rPr>
          <w:b/>
        </w:rPr>
        <w:t>Jiří(15</w:t>
      </w:r>
      <w:proofErr w:type="gramEnd"/>
      <w:r>
        <w:rPr>
          <w:b/>
        </w:rPr>
        <w:t>)</w:t>
      </w:r>
      <w:r>
        <w:t xml:space="preserve">. Implementation of 7 DOF Robotic System for Fast Unstable Processes. </w:t>
      </w:r>
      <w:r>
        <w:rPr>
          <w:i/>
        </w:rPr>
        <w:t>Proceedings of the 33rd International ECMS Conference on Modelling and Simulation (ECMS 2019).</w:t>
      </w:r>
      <w:r>
        <w:t xml:space="preserve"> </w:t>
      </w:r>
      <w:proofErr w:type="gramStart"/>
      <w:r>
        <w:t>Nottingham : EUROPEAN</w:t>
      </w:r>
      <w:proofErr w:type="gramEnd"/>
      <w:r>
        <w:t xml:space="preserve"> COUNCIL MODELLING &amp; SIMULATION, SCHOOL COMPUTING &amp; MATHEMATICS, 2019, s. 172-176. ISSN 2522-2414. ISBN 978-3-937436-65-4. </w:t>
      </w:r>
    </w:p>
    <w:p w14:paraId="495F27D8" w14:textId="77777777" w:rsidR="00397CED" w:rsidRDefault="007C733A">
      <w:pPr>
        <w:pStyle w:val="LITERATURA"/>
        <w:numPr>
          <w:ilvl w:val="0"/>
          <w:numId w:val="54"/>
        </w:numPr>
        <w:ind w:left="357" w:hanging="357"/>
        <w:pPrChange w:id="2532"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Spaček, Ľuboš(15). Modeling, Simulation And PID Control Of Water Tank Model Using Matlab And Simulink. </w:t>
      </w:r>
      <w:r>
        <w:rPr>
          <w:i/>
        </w:rPr>
        <w:t>Proceedings of the 33rd International ECMS Conference on Modelling and Simulation (ECMS 2019)</w:t>
      </w:r>
      <w:r>
        <w:t xml:space="preserve">. </w:t>
      </w:r>
      <w:proofErr w:type="gramStart"/>
      <w:r>
        <w:t>Nottingham : EUROPEAN</w:t>
      </w:r>
      <w:proofErr w:type="gramEnd"/>
      <w:r>
        <w:t xml:space="preserve"> COUNCIL MODELLING &amp; SIMULATION, SCHOOL COMPUTING &amp; MATHEMATICS, 2019, s. 177-183. ISSN 2522-2414. ISBN 978-3-937436-65-4. </w:t>
      </w:r>
    </w:p>
    <w:p w14:paraId="6288755D" w14:textId="77777777" w:rsidR="00397CED" w:rsidRDefault="007C733A">
      <w:pPr>
        <w:pStyle w:val="LITERATURA"/>
        <w:numPr>
          <w:ilvl w:val="0"/>
          <w:numId w:val="54"/>
        </w:numPr>
        <w:ind w:left="357" w:hanging="357"/>
        <w:pPrChange w:id="2533" w:author="Jiri Vojtesek" w:date="2023-01-19T13:14:00Z">
          <w:pPr>
            <w:pStyle w:val="LITERATURA"/>
            <w:numPr>
              <w:numId w:val="56"/>
            </w:numPr>
            <w:ind w:left="720" w:hanging="360"/>
          </w:pPr>
        </w:pPrChange>
      </w:pPr>
      <w:r>
        <w:t xml:space="preserve">Spaček, Ľuboš(85); </w:t>
      </w:r>
      <w:r>
        <w:rPr>
          <w:b/>
        </w:rPr>
        <w:t xml:space="preserve">Vojtěšek, </w:t>
      </w:r>
      <w:proofErr w:type="gramStart"/>
      <w:r>
        <w:rPr>
          <w:b/>
        </w:rPr>
        <w:t>Jiří(15</w:t>
      </w:r>
      <w:proofErr w:type="gramEnd"/>
      <w:r>
        <w:rPr>
          <w:b/>
        </w:rPr>
        <w:t>)</w:t>
      </w:r>
      <w:r>
        <w:t xml:space="preserve">. Ball &amp; Plate Model on ABB YuMi Robot. </w:t>
      </w:r>
      <w:r>
        <w:rPr>
          <w:i/>
        </w:rPr>
        <w:t>Advances in Intelligent Systems and Computing (Vol. 986).</w:t>
      </w:r>
      <w:r>
        <w:t xml:space="preserve"> </w:t>
      </w:r>
      <w:proofErr w:type="gramStart"/>
      <w:r>
        <w:t>Berlín : Springer</w:t>
      </w:r>
      <w:proofErr w:type="gramEnd"/>
      <w:r>
        <w:t xml:space="preserve"> Verlag, 2019, s. 283-291. ISSN 21945357. ISBN 978-3-030-19812-1. </w:t>
      </w:r>
    </w:p>
    <w:p w14:paraId="280B6035" w14:textId="77777777" w:rsidR="00397CED" w:rsidRDefault="007C733A">
      <w:pPr>
        <w:pStyle w:val="LITERATURA"/>
        <w:numPr>
          <w:ilvl w:val="0"/>
          <w:numId w:val="54"/>
        </w:numPr>
        <w:ind w:left="357" w:hanging="357"/>
        <w:pPrChange w:id="2534" w:author="Jiri Vojtesek" w:date="2023-01-19T13:14:00Z">
          <w:pPr>
            <w:pStyle w:val="LITERATURA"/>
            <w:numPr>
              <w:numId w:val="56"/>
            </w:numPr>
            <w:ind w:left="720" w:hanging="360"/>
          </w:pPr>
        </w:pPrChange>
      </w:pPr>
      <w:bookmarkStart w:id="2535" w:name="_Ref119526542"/>
      <w:r>
        <w:rPr>
          <w:b/>
        </w:rPr>
        <w:t xml:space="preserve">Vojtěšek, </w:t>
      </w:r>
      <w:proofErr w:type="gramStart"/>
      <w:r>
        <w:rPr>
          <w:b/>
        </w:rPr>
        <w:t>Jiří(90</w:t>
      </w:r>
      <w:proofErr w:type="gramEnd"/>
      <w:r>
        <w:rPr>
          <w:b/>
        </w:rPr>
        <w:t>)</w:t>
      </w:r>
      <w:r>
        <w:t xml:space="preserve">; Huták, </w:t>
      </w:r>
      <w:proofErr w:type="gramStart"/>
      <w:r>
        <w:t>Jan(10</w:t>
      </w:r>
      <w:proofErr w:type="gramEnd"/>
      <w:r>
        <w:t xml:space="preserve">). Using Multimedia in Blended Learning. </w:t>
      </w:r>
      <w:r>
        <w:rPr>
          <w:i/>
        </w:rPr>
        <w:t>SOFTWARE ENGINEERING METHODS IN INTELLIGENT ALGORITHMS</w:t>
      </w:r>
      <w:r>
        <w:t xml:space="preserve">, VOL 1. </w:t>
      </w:r>
      <w:proofErr w:type="gramStart"/>
      <w:r>
        <w:t>Cham : Springer</w:t>
      </w:r>
      <w:proofErr w:type="gramEnd"/>
      <w:r>
        <w:t>, 2019, s. 249-258. ISSN 2194-5357. ISBN 978-3-030-19806-0.</w:t>
      </w:r>
      <w:bookmarkEnd w:id="2535"/>
      <w:r>
        <w:t xml:space="preserve"> </w:t>
      </w:r>
    </w:p>
    <w:p w14:paraId="5776888D" w14:textId="77777777" w:rsidR="00397CED" w:rsidRDefault="007C733A">
      <w:pPr>
        <w:pStyle w:val="LITERATURA"/>
        <w:numPr>
          <w:ilvl w:val="0"/>
          <w:numId w:val="54"/>
        </w:numPr>
        <w:ind w:left="357" w:hanging="357"/>
        <w:pPrChange w:id="2536"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Spaček, Ľuboš(15). Adaptive Control of Temperature inside Plug-flow Chemical Reactor Using 2DOF Controller. </w:t>
      </w:r>
      <w:r>
        <w:rPr>
          <w:i/>
        </w:rPr>
        <w:t>Lecture Notes in Electrical Engineering</w:t>
      </w:r>
      <w:r>
        <w:t xml:space="preserve">. </w:t>
      </w:r>
      <w:proofErr w:type="gramStart"/>
      <w:r>
        <w:t>Berlín : Springer</w:t>
      </w:r>
      <w:proofErr w:type="gramEnd"/>
      <w:r>
        <w:t xml:space="preserve"> Verlag, 2018, s. 103-109. ISSN 18761100. ISBN 978-331991333-9. </w:t>
      </w:r>
    </w:p>
    <w:p w14:paraId="79616502" w14:textId="77777777" w:rsidR="00397CED" w:rsidRDefault="007C733A">
      <w:pPr>
        <w:pStyle w:val="LITERATURA"/>
        <w:numPr>
          <w:ilvl w:val="0"/>
          <w:numId w:val="54"/>
        </w:numPr>
        <w:ind w:left="357" w:hanging="357"/>
        <w:pPrChange w:id="2537" w:author="Jiri Vojtesek" w:date="2023-01-19T13:14:00Z">
          <w:pPr>
            <w:pStyle w:val="LITERATURA"/>
            <w:numPr>
              <w:numId w:val="56"/>
            </w:numPr>
            <w:ind w:left="720" w:hanging="360"/>
          </w:pPr>
        </w:pPrChange>
      </w:pPr>
      <w:r>
        <w:rPr>
          <w:b/>
        </w:rPr>
        <w:lastRenderedPageBreak/>
        <w:t xml:space="preserve">Vojtěšek, </w:t>
      </w:r>
      <w:proofErr w:type="gramStart"/>
      <w:r>
        <w:rPr>
          <w:b/>
        </w:rPr>
        <w:t>Jiří(85</w:t>
      </w:r>
      <w:proofErr w:type="gramEnd"/>
      <w:r>
        <w:rPr>
          <w:b/>
        </w:rPr>
        <w:t>)</w:t>
      </w:r>
      <w:r>
        <w:t xml:space="preserve">; Spaček, Ľuboš(15). MATLAB as a Tool for Modelling and Simulation of the Nonlinear System. </w:t>
      </w:r>
      <w:r>
        <w:rPr>
          <w:i/>
        </w:rPr>
        <w:t>Advances in Intelligent Systems and Computing</w:t>
      </w:r>
      <w:r>
        <w:t xml:space="preserve">, Volume 765. </w:t>
      </w:r>
      <w:proofErr w:type="gramStart"/>
      <w:r>
        <w:t>Berlín : Springer</w:t>
      </w:r>
      <w:proofErr w:type="gramEnd"/>
      <w:r>
        <w:t xml:space="preserve"> Verlag, 2018, s. 133-143. ISSN 2194-5357. ISBN 978-331991191-5. </w:t>
      </w:r>
    </w:p>
    <w:p w14:paraId="286CEB20" w14:textId="77777777" w:rsidR="00397CED" w:rsidRDefault="007C733A">
      <w:pPr>
        <w:pStyle w:val="LITERATURA"/>
        <w:numPr>
          <w:ilvl w:val="0"/>
          <w:numId w:val="54"/>
        </w:numPr>
        <w:ind w:left="357" w:hanging="357"/>
        <w:pPrChange w:id="2538" w:author="Jiri Vojtesek" w:date="2023-01-19T13:14:00Z">
          <w:pPr>
            <w:pStyle w:val="LITERATURA"/>
            <w:numPr>
              <w:numId w:val="56"/>
            </w:numPr>
            <w:ind w:left="720" w:hanging="360"/>
          </w:pPr>
        </w:pPrChange>
      </w:pPr>
      <w:r>
        <w:t xml:space="preserve">Spaček, Ľuboš(85); </w:t>
      </w:r>
      <w:r>
        <w:rPr>
          <w:b/>
        </w:rPr>
        <w:t xml:space="preserve">Vojtěšek, </w:t>
      </w:r>
      <w:proofErr w:type="gramStart"/>
      <w:r>
        <w:rPr>
          <w:b/>
        </w:rPr>
        <w:t>Jiří(15</w:t>
      </w:r>
      <w:proofErr w:type="gramEnd"/>
      <w:r>
        <w:rPr>
          <w:b/>
        </w:rPr>
        <w:t>)</w:t>
      </w:r>
      <w:r>
        <w:t xml:space="preserve">. Overview of Ball &amp; Plate Application for Collaborative Robot YuMi. </w:t>
      </w:r>
      <w:r>
        <w:rPr>
          <w:i/>
        </w:rPr>
        <w:t>Lecture Notes in Electrical Engineering</w:t>
      </w:r>
      <w:r>
        <w:t xml:space="preserve">. </w:t>
      </w:r>
      <w:proofErr w:type="gramStart"/>
      <w:r>
        <w:t>Berlín : Springer</w:t>
      </w:r>
      <w:proofErr w:type="gramEnd"/>
      <w:r>
        <w:t xml:space="preserve"> Verlag, 2018, s. 89-95. ISSN 18761100. ISBN 978-331991333-9. </w:t>
      </w:r>
    </w:p>
    <w:p w14:paraId="7584E597" w14:textId="77777777" w:rsidR="00397CED" w:rsidRDefault="007C733A">
      <w:pPr>
        <w:pStyle w:val="LITERATURA"/>
        <w:numPr>
          <w:ilvl w:val="0"/>
          <w:numId w:val="54"/>
        </w:numPr>
        <w:ind w:left="357" w:hanging="357"/>
        <w:pPrChange w:id="2539" w:author="Jiri Vojtesek" w:date="2023-01-19T13:14:00Z">
          <w:pPr>
            <w:pStyle w:val="LITERATURA"/>
            <w:numPr>
              <w:numId w:val="56"/>
            </w:numPr>
            <w:ind w:left="720" w:hanging="360"/>
          </w:pPr>
        </w:pPrChange>
      </w:pPr>
      <w:r>
        <w:t xml:space="preserve">Spaček, Ľuboš(50); </w:t>
      </w:r>
      <w:r>
        <w:rPr>
          <w:b/>
        </w:rPr>
        <w:t xml:space="preserve">Vojtěšek, </w:t>
      </w:r>
      <w:proofErr w:type="gramStart"/>
      <w:r>
        <w:rPr>
          <w:b/>
        </w:rPr>
        <w:t>Jiří(15</w:t>
      </w:r>
      <w:proofErr w:type="gramEnd"/>
      <w:r>
        <w:rPr>
          <w:b/>
        </w:rPr>
        <w:t>)</w:t>
      </w:r>
      <w:r>
        <w:t xml:space="preserve">; Gazdoš, </w:t>
      </w:r>
      <w:proofErr w:type="gramStart"/>
      <w:r>
        <w:t>František(15</w:t>
      </w:r>
      <w:proofErr w:type="gramEnd"/>
      <w:r>
        <w:t xml:space="preserve">); Kadavý, </w:t>
      </w:r>
      <w:proofErr w:type="gramStart"/>
      <w:r>
        <w:t>Tomáš(20</w:t>
      </w:r>
      <w:proofErr w:type="gramEnd"/>
      <w:r>
        <w:t xml:space="preserve">). Ball &amp; Plate Model for Robotic System. </w:t>
      </w:r>
      <w:r>
        <w:rPr>
          <w:i/>
        </w:rPr>
        <w:t>Proceedings - 32nd European Conference on Modelling and Simulation, ECMS 2018</w:t>
      </w:r>
      <w:r>
        <w:t xml:space="preserve">. </w:t>
      </w:r>
      <w:proofErr w:type="gramStart"/>
      <w:r>
        <w:t>Madrid : European</w:t>
      </w:r>
      <w:proofErr w:type="gramEnd"/>
      <w:r>
        <w:t xml:space="preserve"> Council for Modelling and Simulation, 2018, s. 226-231. ISSN 2522-2414. ISBN 978-0-9932440-6-3. </w:t>
      </w:r>
    </w:p>
    <w:p w14:paraId="0668D030" w14:textId="77777777" w:rsidR="00397CED" w:rsidRDefault="007C733A">
      <w:pPr>
        <w:pStyle w:val="LITERATURA"/>
        <w:numPr>
          <w:ilvl w:val="0"/>
          <w:numId w:val="54"/>
        </w:numPr>
        <w:ind w:left="357" w:hanging="357"/>
        <w:pPrChange w:id="2540" w:author="Jiri Vojtesek" w:date="2023-01-19T13:14:00Z">
          <w:pPr>
            <w:pStyle w:val="LITERATURA"/>
            <w:numPr>
              <w:numId w:val="56"/>
            </w:numPr>
            <w:ind w:left="720" w:hanging="360"/>
          </w:pPr>
        </w:pPrChange>
      </w:pPr>
      <w:r>
        <w:rPr>
          <w:b/>
        </w:rPr>
        <w:t xml:space="preserve">Vojtěšek, </w:t>
      </w:r>
      <w:proofErr w:type="gramStart"/>
      <w:r>
        <w:rPr>
          <w:b/>
        </w:rPr>
        <w:t>Jiří(65</w:t>
      </w:r>
      <w:proofErr w:type="gramEnd"/>
      <w:r>
        <w:rPr>
          <w:b/>
        </w:rPr>
        <w:t>)</w:t>
      </w:r>
      <w:r>
        <w:t xml:space="preserve">; Spaček, Ľuboš(10); Gazdoš, </w:t>
      </w:r>
      <w:proofErr w:type="gramStart"/>
      <w:r>
        <w:t>František(25</w:t>
      </w:r>
      <w:proofErr w:type="gramEnd"/>
      <w:r>
        <w:t xml:space="preserve">). Control Of Temperature Inside Plug-Flow Tubular Chemical Reactor Using 1DOF And 2DOF Adaptive Controllers. </w:t>
      </w:r>
      <w:r>
        <w:rPr>
          <w:i/>
        </w:rPr>
        <w:t>Proceedings - 32nd European Conference on Modelling and Simulation, ECMS 2018</w:t>
      </w:r>
      <w:r>
        <w:t xml:space="preserve">. </w:t>
      </w:r>
      <w:proofErr w:type="gramStart"/>
      <w:r>
        <w:t>Madrid : European</w:t>
      </w:r>
      <w:proofErr w:type="gramEnd"/>
      <w:r>
        <w:t xml:space="preserve"> Council for Modelling and Simulation, 2018, s. 239-245. ISSN 2522-2414. ISBN 978-0-9932440-6-3. </w:t>
      </w:r>
    </w:p>
    <w:p w14:paraId="7E077E80" w14:textId="77777777" w:rsidR="00397CED" w:rsidRDefault="007C733A">
      <w:pPr>
        <w:pStyle w:val="LITERATURA"/>
        <w:numPr>
          <w:ilvl w:val="0"/>
          <w:numId w:val="54"/>
        </w:numPr>
        <w:ind w:left="357" w:hanging="357"/>
        <w:pPrChange w:id="2541" w:author="Jiri Vojtesek" w:date="2023-01-19T13:14:00Z">
          <w:pPr>
            <w:pStyle w:val="LITERATURA"/>
            <w:numPr>
              <w:numId w:val="56"/>
            </w:numPr>
            <w:ind w:left="720" w:hanging="360"/>
          </w:pPr>
        </w:pPrChange>
      </w:pPr>
      <w:r>
        <w:t xml:space="preserve">Spaček, Ľuboš(80); </w:t>
      </w:r>
      <w:r>
        <w:rPr>
          <w:b/>
        </w:rPr>
        <w:t xml:space="preserve">Vojtěšek, </w:t>
      </w:r>
      <w:proofErr w:type="gramStart"/>
      <w:r>
        <w:rPr>
          <w:b/>
        </w:rPr>
        <w:t>Jiří(15</w:t>
      </w:r>
      <w:proofErr w:type="gramEnd"/>
      <w:r>
        <w:rPr>
          <w:b/>
        </w:rPr>
        <w:t>)</w:t>
      </w:r>
      <w:r>
        <w:t xml:space="preserve">; Zátopek, </w:t>
      </w:r>
      <w:proofErr w:type="gramStart"/>
      <w:r>
        <w:t>Jiří(5).</w:t>
      </w:r>
      <w:proofErr w:type="gramEnd"/>
      <w:r>
        <w:t xml:space="preserve"> Collaborative Robot YuMi in Ball and Plate Control Application: Pilot Study. </w:t>
      </w:r>
      <w:r>
        <w:rPr>
          <w:i/>
        </w:rPr>
        <w:t>Advances in Intelligent Systems and Computing</w:t>
      </w:r>
      <w:r>
        <w:t xml:space="preserve">, Volume 765. </w:t>
      </w:r>
      <w:proofErr w:type="gramStart"/>
      <w:r>
        <w:t>Berlín : Springer</w:t>
      </w:r>
      <w:proofErr w:type="gramEnd"/>
      <w:r>
        <w:t xml:space="preserve"> Verlag, 2018, s. 167-175. ISSN 2194-5357. ISBN 978-331991191-5. </w:t>
      </w:r>
    </w:p>
    <w:p w14:paraId="008CF621" w14:textId="77777777" w:rsidR="00397CED" w:rsidRDefault="007C733A">
      <w:pPr>
        <w:pStyle w:val="LITERATURA"/>
        <w:numPr>
          <w:ilvl w:val="0"/>
          <w:numId w:val="54"/>
        </w:numPr>
        <w:ind w:left="357" w:hanging="357"/>
        <w:pPrChange w:id="2542" w:author="Jiri Vojtesek" w:date="2023-01-19T13:14:00Z">
          <w:pPr>
            <w:pStyle w:val="LITERATURA"/>
            <w:numPr>
              <w:numId w:val="56"/>
            </w:numPr>
            <w:ind w:left="720" w:hanging="360"/>
          </w:pPr>
        </w:pPrChange>
      </w:pPr>
      <w:r>
        <w:t xml:space="preserve">Spaček, Ľuboš(70); Bobál, </w:t>
      </w:r>
      <w:proofErr w:type="gramStart"/>
      <w:r>
        <w:t>Vladimír(15</w:t>
      </w:r>
      <w:proofErr w:type="gramEnd"/>
      <w:r>
        <w:t xml:space="preserve">); </w:t>
      </w:r>
      <w:r>
        <w:rPr>
          <w:b/>
        </w:rPr>
        <w:t xml:space="preserve">Vojtěšek, </w:t>
      </w:r>
      <w:proofErr w:type="gramStart"/>
      <w:r>
        <w:rPr>
          <w:b/>
        </w:rPr>
        <w:t>Jiří(15</w:t>
      </w:r>
      <w:proofErr w:type="gramEnd"/>
      <w:r>
        <w:rPr>
          <w:b/>
        </w:rPr>
        <w:t>)</w:t>
      </w:r>
      <w:r>
        <w:t xml:space="preserve">. Maze Navigation on Ball &amp; Plate Model. </w:t>
      </w:r>
      <w:r>
        <w:rPr>
          <w:i/>
        </w:rPr>
        <w:t>CYBERNETICS AND MATHEMATICS APPLICATIONS IN INTELLIGENT SYSTEMS,</w:t>
      </w:r>
      <w:r>
        <w:t xml:space="preserve"> CSOC2017, VOL 2 Book Series: Advances in Intelligent Systems and Computing. </w:t>
      </w:r>
      <w:proofErr w:type="gramStart"/>
      <w:r>
        <w:t>Cham : Springer</w:t>
      </w:r>
      <w:proofErr w:type="gramEnd"/>
      <w:r>
        <w:t xml:space="preserve"> International Publishing AG, 2017, s. 206-215. ISSN 2194-5357. ISBN 978-3-319-57264-2.BC - Teorie a systémy řízení </w:t>
      </w:r>
    </w:p>
    <w:p w14:paraId="3ACB0CC1" w14:textId="77777777" w:rsidR="00397CED" w:rsidRDefault="007C733A">
      <w:pPr>
        <w:pStyle w:val="LITERATURA"/>
        <w:numPr>
          <w:ilvl w:val="0"/>
          <w:numId w:val="54"/>
        </w:numPr>
        <w:ind w:left="357" w:hanging="357"/>
        <w:pPrChange w:id="2543" w:author="Jiri Vojtesek" w:date="2023-01-19T13:14:00Z">
          <w:pPr>
            <w:pStyle w:val="LITERATURA"/>
            <w:numPr>
              <w:numId w:val="56"/>
            </w:numPr>
            <w:ind w:left="720" w:hanging="360"/>
          </w:pPr>
        </w:pPrChange>
      </w:pPr>
      <w:r>
        <w:t xml:space="preserve">Spaček, Ľuboš(70); Bobál, </w:t>
      </w:r>
      <w:proofErr w:type="gramStart"/>
      <w:r>
        <w:t>Vladimír(15</w:t>
      </w:r>
      <w:proofErr w:type="gramEnd"/>
      <w:r>
        <w:t xml:space="preserve">); </w:t>
      </w:r>
      <w:r>
        <w:rPr>
          <w:b/>
        </w:rPr>
        <w:t xml:space="preserve">Vojtěšek, </w:t>
      </w:r>
      <w:proofErr w:type="gramStart"/>
      <w:r>
        <w:rPr>
          <w:b/>
        </w:rPr>
        <w:t>Jiří(15</w:t>
      </w:r>
      <w:proofErr w:type="gramEnd"/>
      <w:r>
        <w:rPr>
          <w:b/>
        </w:rPr>
        <w:t>)</w:t>
      </w:r>
      <w:r>
        <w:t>. LQ Digital Control of Ball &amp; Plate System</w:t>
      </w:r>
      <w:r>
        <w:rPr>
          <w:i/>
        </w:rPr>
        <w:t>. Proceedings - 31st European Conference on Modelling and Simulation, ECMS 2017.</w:t>
      </w:r>
      <w:r>
        <w:t xml:space="preserve"> </w:t>
      </w:r>
      <w:proofErr w:type="gramStart"/>
      <w:r>
        <w:t>Madrid : European</w:t>
      </w:r>
      <w:proofErr w:type="gramEnd"/>
      <w:r>
        <w:t xml:space="preserve"> Council for Modelling and Simulation, 2017, s. 403-408. ISBN 978-099324404-9.BC - Teorie a systémy řízení </w:t>
      </w:r>
    </w:p>
    <w:p w14:paraId="1AB52DDF" w14:textId="77777777" w:rsidR="00397CED" w:rsidRDefault="007C733A">
      <w:pPr>
        <w:pStyle w:val="LITERATURA"/>
        <w:numPr>
          <w:ilvl w:val="0"/>
          <w:numId w:val="54"/>
        </w:numPr>
        <w:ind w:left="357" w:hanging="357"/>
        <w:pPrChange w:id="2544" w:author="Jiri Vojtesek" w:date="2023-01-19T13:14:00Z">
          <w:pPr>
            <w:pStyle w:val="LITERATURA"/>
            <w:numPr>
              <w:numId w:val="56"/>
            </w:numPr>
            <w:ind w:left="720" w:hanging="360"/>
          </w:pPr>
        </w:pPrChange>
      </w:pPr>
      <w:bookmarkStart w:id="2545" w:name="_Ref119526579"/>
      <w:r>
        <w:rPr>
          <w:b/>
        </w:rPr>
        <w:t xml:space="preserve">Vojtěšek, </w:t>
      </w:r>
      <w:proofErr w:type="gramStart"/>
      <w:r>
        <w:rPr>
          <w:b/>
        </w:rPr>
        <w:t>Jiří(90</w:t>
      </w:r>
      <w:proofErr w:type="gramEnd"/>
      <w:r>
        <w:rPr>
          <w:b/>
        </w:rPr>
        <w:t>)</w:t>
      </w:r>
      <w:r>
        <w:t xml:space="preserve">; Mlýnek, </w:t>
      </w:r>
      <w:proofErr w:type="gramStart"/>
      <w:r>
        <w:t>Lukáš(10</w:t>
      </w:r>
      <w:proofErr w:type="gramEnd"/>
      <w:r>
        <w:t xml:space="preserve">). File Hosting Service Based on Single-Board Computer. </w:t>
      </w:r>
      <w:r>
        <w:rPr>
          <w:i/>
        </w:rPr>
        <w:t>CYBERNETICS AND MATHEMATICS APPLICATIONS IN INTELLIGENT SYSTEMS, CSOC2017</w:t>
      </w:r>
      <w:r>
        <w:t xml:space="preserve">, VOL 2 Book Series: Advances in Intelligent Systems and Computing. </w:t>
      </w:r>
      <w:proofErr w:type="gramStart"/>
      <w:r>
        <w:t>Cham : Springer</w:t>
      </w:r>
      <w:proofErr w:type="gramEnd"/>
      <w:r>
        <w:t xml:space="preserve"> International Publishing AG, 2017, s. 427-438. ISSN 2194-5357. ISBN 978-3-319-</w:t>
      </w:r>
      <w:proofErr w:type="gramStart"/>
      <w:r>
        <w:t>57264-2.IN</w:t>
      </w:r>
      <w:proofErr w:type="gramEnd"/>
      <w:r>
        <w:t xml:space="preserve"> - Informatika</w:t>
      </w:r>
      <w:bookmarkEnd w:id="2545"/>
      <w:r>
        <w:t xml:space="preserve"> </w:t>
      </w:r>
    </w:p>
    <w:p w14:paraId="33AD7637" w14:textId="77777777" w:rsidR="00397CED" w:rsidRDefault="007C733A">
      <w:pPr>
        <w:pStyle w:val="LITERATURA"/>
        <w:numPr>
          <w:ilvl w:val="0"/>
          <w:numId w:val="54"/>
        </w:numPr>
        <w:ind w:left="357" w:hanging="357"/>
        <w:pPrChange w:id="2546" w:author="Jiri Vojtesek" w:date="2023-01-19T13:14:00Z">
          <w:pPr>
            <w:pStyle w:val="LITERATURA"/>
            <w:numPr>
              <w:numId w:val="56"/>
            </w:numPr>
            <w:ind w:left="720" w:hanging="360"/>
          </w:pPr>
        </w:pPrChange>
      </w:pPr>
      <w:r>
        <w:rPr>
          <w:b/>
        </w:rPr>
        <w:t xml:space="preserve">Vojtěšek, </w:t>
      </w:r>
      <w:proofErr w:type="gramStart"/>
      <w:r>
        <w:rPr>
          <w:b/>
        </w:rPr>
        <w:t>Jiří(75</w:t>
      </w:r>
      <w:proofErr w:type="gramEnd"/>
      <w:r>
        <w:rPr>
          <w:b/>
        </w:rPr>
        <w:t>)</w:t>
      </w:r>
      <w:r>
        <w:t xml:space="preserve">; Spaček, Ľuboš(15); Dostál, </w:t>
      </w:r>
      <w:proofErr w:type="gramStart"/>
      <w:r>
        <w:t>Petr(10</w:t>
      </w:r>
      <w:proofErr w:type="gramEnd"/>
      <w:r>
        <w:t>). Simulation Study of 1DOF Hybrid Adaptive Control Applied on Isothermal Continuous Stirred-tank Reactor</w:t>
      </w:r>
      <w:r>
        <w:rPr>
          <w:i/>
        </w:rPr>
        <w:t>. Proceedings - 31st European Conference on Modelling and Simulation, ECMS 2017</w:t>
      </w:r>
      <w:r>
        <w:t xml:space="preserve">. </w:t>
      </w:r>
      <w:proofErr w:type="gramStart"/>
      <w:r>
        <w:t>Madrid : European</w:t>
      </w:r>
      <w:proofErr w:type="gramEnd"/>
      <w:r>
        <w:t xml:space="preserve"> Council for Modelling and Simulation, 2017, s. 446-452. ISBN 978-099324404-9.BC - Teorie a systémy řízení </w:t>
      </w:r>
    </w:p>
    <w:p w14:paraId="209CEA48" w14:textId="77777777" w:rsidR="00397CED" w:rsidRDefault="007C733A">
      <w:pPr>
        <w:pStyle w:val="LITERATURA"/>
        <w:numPr>
          <w:ilvl w:val="0"/>
          <w:numId w:val="54"/>
        </w:numPr>
        <w:ind w:left="357" w:hanging="357"/>
        <w:pPrChange w:id="2547" w:author="Jiri Vojtesek" w:date="2023-01-19T13:14:00Z">
          <w:pPr>
            <w:pStyle w:val="LITERATURA"/>
            <w:numPr>
              <w:numId w:val="56"/>
            </w:numPr>
            <w:ind w:left="720" w:hanging="360"/>
          </w:pPr>
        </w:pPrChange>
      </w:pPr>
      <w:r>
        <w:t xml:space="preserve">Spaček, Ľuboš(70); Bobál, </w:t>
      </w:r>
      <w:proofErr w:type="gramStart"/>
      <w:r>
        <w:t>Vladimír(15</w:t>
      </w:r>
      <w:proofErr w:type="gramEnd"/>
      <w:r>
        <w:t xml:space="preserve">); </w:t>
      </w:r>
      <w:r>
        <w:rPr>
          <w:b/>
        </w:rPr>
        <w:t xml:space="preserve">Vojtěšek, </w:t>
      </w:r>
      <w:proofErr w:type="gramStart"/>
      <w:r>
        <w:rPr>
          <w:b/>
        </w:rPr>
        <w:t>Jiří(15</w:t>
      </w:r>
      <w:proofErr w:type="gramEnd"/>
      <w:r>
        <w:rPr>
          <w:b/>
        </w:rPr>
        <w:t>)</w:t>
      </w:r>
      <w:r>
        <w:t xml:space="preserve">. Digital Control of Ball &amp; Plate Model Using LQ Controller. </w:t>
      </w:r>
      <w:r>
        <w:rPr>
          <w:i/>
        </w:rPr>
        <w:t>Proceedings of the 2017 21st International Conference on Process Control, PC 2017</w:t>
      </w:r>
      <w:r>
        <w:t xml:space="preserve">. Piscataway, New </w:t>
      </w:r>
      <w:proofErr w:type="gramStart"/>
      <w:r>
        <w:t>Jersey : Institute</w:t>
      </w:r>
      <w:proofErr w:type="gramEnd"/>
      <w:r>
        <w:t xml:space="preserve"> of Electrical and Electronics Engineers Inc., 2017, s. 36-41. ISBN 978-153864011-1.BC - Teorie a systémy řízení </w:t>
      </w:r>
    </w:p>
    <w:p w14:paraId="3ED49EE1" w14:textId="77777777" w:rsidR="00397CED" w:rsidRDefault="007C733A">
      <w:pPr>
        <w:pStyle w:val="LITERATURA"/>
        <w:numPr>
          <w:ilvl w:val="0"/>
          <w:numId w:val="54"/>
        </w:numPr>
        <w:ind w:left="357" w:hanging="357"/>
        <w:pPrChange w:id="2548" w:author="Jiri Vojtesek" w:date="2023-01-19T13:14:00Z">
          <w:pPr>
            <w:pStyle w:val="LITERATURA"/>
            <w:numPr>
              <w:numId w:val="56"/>
            </w:numPr>
            <w:ind w:left="720" w:hanging="360"/>
          </w:pPr>
        </w:pPrChange>
      </w:pPr>
      <w:bookmarkStart w:id="2549" w:name="_Ref119526656"/>
      <w:r>
        <w:t xml:space="preserve">Spaček, Ľuboš(70); </w:t>
      </w:r>
      <w:r>
        <w:rPr>
          <w:b/>
        </w:rPr>
        <w:t xml:space="preserve">Vojtěšek, </w:t>
      </w:r>
      <w:proofErr w:type="gramStart"/>
      <w:r>
        <w:rPr>
          <w:b/>
        </w:rPr>
        <w:t>Jiří(15</w:t>
      </w:r>
      <w:proofErr w:type="gramEnd"/>
      <w:r>
        <w:rPr>
          <w:b/>
        </w:rPr>
        <w:t>)</w:t>
      </w:r>
      <w:r>
        <w:t xml:space="preserve">; Bobál, </w:t>
      </w:r>
      <w:proofErr w:type="gramStart"/>
      <w:r>
        <w:t>Vladimír(15</w:t>
      </w:r>
      <w:proofErr w:type="gramEnd"/>
      <w:r>
        <w:t xml:space="preserve">). Educational Model of Unstable MIMO System. </w:t>
      </w:r>
      <w:r>
        <w:rPr>
          <w:i/>
        </w:rPr>
        <w:t>Proceedings 2017 International Conference on Engineering, Technology and Innovation (ICE/ITMC)</w:t>
      </w:r>
      <w:r>
        <w:t>. New Jersey, Piscataway : IEEE, 2017, s. 440-445. ISBN 978-1-5386-0775-6.BC - Teorie a systémy řízení</w:t>
      </w:r>
      <w:bookmarkEnd w:id="2549"/>
      <w:r>
        <w:t xml:space="preserve"> </w:t>
      </w:r>
    </w:p>
    <w:p w14:paraId="7DDFE597" w14:textId="77777777" w:rsidR="00397CED" w:rsidRDefault="007C733A">
      <w:pPr>
        <w:pStyle w:val="LITERATURA"/>
        <w:numPr>
          <w:ilvl w:val="0"/>
          <w:numId w:val="54"/>
        </w:numPr>
        <w:ind w:left="357" w:hanging="357"/>
        <w:pPrChange w:id="2550" w:author="Jiri Vojtesek" w:date="2023-01-19T13:14:00Z">
          <w:pPr>
            <w:pStyle w:val="LITERATURA"/>
            <w:numPr>
              <w:numId w:val="56"/>
            </w:numPr>
            <w:ind w:left="720" w:hanging="360"/>
          </w:pPr>
        </w:pPrChange>
      </w:pPr>
      <w:r>
        <w:t xml:space="preserve">Holiš, </w:t>
      </w:r>
      <w:proofErr w:type="gramStart"/>
      <w:r>
        <w:t>Radek(50</w:t>
      </w:r>
      <w:proofErr w:type="gramEnd"/>
      <w:r>
        <w:t xml:space="preserve">); Bobál, </w:t>
      </w:r>
      <w:proofErr w:type="gramStart"/>
      <w:r>
        <w:t>Vladimír(35</w:t>
      </w:r>
      <w:proofErr w:type="gramEnd"/>
      <w:r>
        <w:t xml:space="preserve">); </w:t>
      </w:r>
      <w:r>
        <w:rPr>
          <w:b/>
        </w:rPr>
        <w:t xml:space="preserve">Vojtěšek, </w:t>
      </w:r>
      <w:proofErr w:type="gramStart"/>
      <w:r>
        <w:rPr>
          <w:b/>
        </w:rPr>
        <w:t>Jiří(15</w:t>
      </w:r>
      <w:proofErr w:type="gramEnd"/>
      <w:r>
        <w:rPr>
          <w:b/>
        </w:rPr>
        <w:t>)</w:t>
      </w:r>
      <w:r>
        <w:t xml:space="preserve">. Real-time digital of time-delay systems: from Smith predictor to MPC. </w:t>
      </w:r>
      <w:r>
        <w:rPr>
          <w:i/>
        </w:rPr>
        <w:t>Proceedings 2017 International Conference on Engineering, Technology and Innovation (ICE/ITMC)</w:t>
      </w:r>
      <w:r>
        <w:t xml:space="preserve">. New Jersey, Piscataway : IEEE, 2017, s. 268-277. ISBN 978-1-5386-0775-6.BC - Teorie a systémy řízení </w:t>
      </w:r>
    </w:p>
    <w:p w14:paraId="1177D97B" w14:textId="77777777" w:rsidR="00397CED" w:rsidRDefault="007C733A">
      <w:pPr>
        <w:pStyle w:val="LITERATURA"/>
        <w:numPr>
          <w:ilvl w:val="0"/>
          <w:numId w:val="54"/>
        </w:numPr>
        <w:ind w:left="357" w:hanging="357"/>
        <w:pPrChange w:id="2551" w:author="Jiri Vojtesek" w:date="2023-01-19T13:14:00Z">
          <w:pPr>
            <w:pStyle w:val="LITERATURA"/>
            <w:numPr>
              <w:numId w:val="56"/>
            </w:numPr>
            <w:ind w:left="720" w:hanging="360"/>
          </w:pPr>
        </w:pPrChange>
      </w:pPr>
      <w:bookmarkStart w:id="2552" w:name="_Ref119526674"/>
      <w:r>
        <w:rPr>
          <w:b/>
        </w:rPr>
        <w:t xml:space="preserve">Vojtěšek, </w:t>
      </w:r>
      <w:proofErr w:type="gramStart"/>
      <w:r>
        <w:rPr>
          <w:b/>
        </w:rPr>
        <w:t>Jiří(90</w:t>
      </w:r>
      <w:proofErr w:type="gramEnd"/>
      <w:r>
        <w:rPr>
          <w:b/>
        </w:rPr>
        <w:t>)</w:t>
      </w:r>
      <w:r>
        <w:t xml:space="preserve">; Pipiš, </w:t>
      </w:r>
      <w:proofErr w:type="gramStart"/>
      <w:r>
        <w:t>Martin(10</w:t>
      </w:r>
      <w:proofErr w:type="gramEnd"/>
      <w:r>
        <w:t xml:space="preserve">). Virtualization of Operating System Using Type-2 Hypervisor. </w:t>
      </w:r>
      <w:r>
        <w:rPr>
          <w:i/>
        </w:rPr>
        <w:t xml:space="preserve">Software Engineering Perspectives and Application in Intelligent Systems: Proceedings of the 5th computer science on-line </w:t>
      </w:r>
      <w:r>
        <w:rPr>
          <w:i/>
        </w:rPr>
        <w:lastRenderedPageBreak/>
        <w:t>conference 2016</w:t>
      </w:r>
      <w:r>
        <w:t xml:space="preserve">, Vol. 2. </w:t>
      </w:r>
      <w:proofErr w:type="gramStart"/>
      <w:r>
        <w:t>Heidelberg : Springer-Verlag</w:t>
      </w:r>
      <w:proofErr w:type="gramEnd"/>
      <w:r>
        <w:t xml:space="preserve"> Berlin, 2016, s. 239-247. ISSN 2194-5357. ISBN 978-3-319-</w:t>
      </w:r>
      <w:proofErr w:type="gramStart"/>
      <w:r>
        <w:t>33620-6.IN</w:t>
      </w:r>
      <w:proofErr w:type="gramEnd"/>
      <w:r>
        <w:t xml:space="preserve"> - Informatika</w:t>
      </w:r>
      <w:bookmarkEnd w:id="2552"/>
      <w:r>
        <w:t xml:space="preserve"> </w:t>
      </w:r>
    </w:p>
    <w:p w14:paraId="3DDEEE78" w14:textId="77777777" w:rsidR="00397CED" w:rsidRDefault="007C733A">
      <w:pPr>
        <w:pStyle w:val="LITERATURA"/>
        <w:numPr>
          <w:ilvl w:val="0"/>
          <w:numId w:val="54"/>
        </w:numPr>
        <w:ind w:left="357" w:hanging="357"/>
        <w:pPrChange w:id="2553"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Two Methods of Hybrid Adaptive Control Applied on Nonlinear Plant. Proceedings of the Second International Afro-european Conference for Industrial Advancement (AECIA 2015). </w:t>
      </w:r>
      <w:proofErr w:type="gramStart"/>
      <w:r>
        <w:t>Heidelberg : Springer-Verlag</w:t>
      </w:r>
      <w:proofErr w:type="gramEnd"/>
      <w:r>
        <w:t xml:space="preserve"> Berlin, 2016, s. 451-464. ISSN 2194-5357. ISBN 978-3-319-29503-9.BC - Teorie a systémy řízení </w:t>
      </w:r>
    </w:p>
    <w:p w14:paraId="2C6F4092" w14:textId="77777777" w:rsidR="00397CED" w:rsidRDefault="007C733A">
      <w:pPr>
        <w:pStyle w:val="LITERATURA"/>
        <w:numPr>
          <w:ilvl w:val="0"/>
          <w:numId w:val="54"/>
        </w:numPr>
        <w:ind w:left="357" w:hanging="357"/>
        <w:pPrChange w:id="2554" w:author="Jiri Vojtesek" w:date="2023-01-19T13:14:00Z">
          <w:pPr>
            <w:pStyle w:val="LITERATURA"/>
            <w:numPr>
              <w:numId w:val="56"/>
            </w:numPr>
            <w:ind w:left="720" w:hanging="360"/>
          </w:pPr>
        </w:pPrChange>
      </w:pPr>
      <w:r>
        <w:rPr>
          <w:b/>
        </w:rPr>
        <w:t xml:space="preserve">Vojtěšek, </w:t>
      </w:r>
      <w:proofErr w:type="gramStart"/>
      <w:r>
        <w:rPr>
          <w:b/>
        </w:rPr>
        <w:t>Jiří(70</w:t>
      </w:r>
      <w:proofErr w:type="gramEnd"/>
      <w:r>
        <w:rPr>
          <w:b/>
        </w:rPr>
        <w:t xml:space="preserve">); </w:t>
      </w:r>
      <w:r>
        <w:t xml:space="preserve">Krhovják, </w:t>
      </w:r>
      <w:proofErr w:type="gramStart"/>
      <w:r>
        <w:t>Adam(15</w:t>
      </w:r>
      <w:proofErr w:type="gramEnd"/>
      <w:r>
        <w:t xml:space="preserve">); Dostál, </w:t>
      </w:r>
      <w:proofErr w:type="gramStart"/>
      <w:r>
        <w:t>Petr(15</w:t>
      </w:r>
      <w:proofErr w:type="gramEnd"/>
      <w:r>
        <w:t xml:space="preserve">). Hybrid Adaptive Control of Nonlinear System with Two Types of External Linear Models. </w:t>
      </w:r>
      <w:r>
        <w:rPr>
          <w:i/>
        </w:rPr>
        <w:t>Mendel</w:t>
      </w:r>
      <w:r>
        <w:t xml:space="preserve">. </w:t>
      </w:r>
      <w:proofErr w:type="gramStart"/>
      <w:r>
        <w:t>Brno : Brno</w:t>
      </w:r>
      <w:proofErr w:type="gramEnd"/>
      <w:r>
        <w:t xml:space="preserve"> University of Technology, 2016, s. 165-172. ISSN 1803-3814. BC - Teorie a systémy řízení </w:t>
      </w:r>
    </w:p>
    <w:p w14:paraId="430CE5C0" w14:textId="77777777" w:rsidR="00397CED" w:rsidRDefault="007C733A">
      <w:pPr>
        <w:pStyle w:val="LITERATURA"/>
        <w:numPr>
          <w:ilvl w:val="0"/>
          <w:numId w:val="54"/>
        </w:numPr>
        <w:ind w:left="357" w:hanging="357"/>
        <w:pPrChange w:id="2555"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Adaptive Control of Water Level in Real Model of Water Tank. </w:t>
      </w:r>
      <w:r>
        <w:rPr>
          <w:i/>
        </w:rPr>
        <w:t>Proceedings of the 2015 International Conference on Process Control (PC)</w:t>
      </w:r>
      <w:r>
        <w:t xml:space="preserve">. Piscataway : IEEE Operations Center, 2015, s. 308 - 313. ISBN 978-1-4673-6626-7.BC - Teorie a systémy řízení </w:t>
      </w:r>
    </w:p>
    <w:p w14:paraId="60D6BFE1" w14:textId="77777777" w:rsidR="00397CED" w:rsidRDefault="007C733A">
      <w:pPr>
        <w:pStyle w:val="LITERATURA"/>
        <w:numPr>
          <w:ilvl w:val="0"/>
          <w:numId w:val="54"/>
        </w:numPr>
        <w:ind w:left="357" w:hanging="357"/>
        <w:pPrChange w:id="2556"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Using Simulink in Simulation of Dynamic Behaviour of Nonlinear Process. </w:t>
      </w:r>
      <w:r>
        <w:rPr>
          <w:i/>
        </w:rPr>
        <w:t>Intelligent Systems in Cybernetics and Automation Theory</w:t>
      </w:r>
      <w:r>
        <w:t xml:space="preserve">. </w:t>
      </w:r>
      <w:proofErr w:type="gramStart"/>
      <w:r>
        <w:t>Heidelberg : Springer-Verlag</w:t>
      </w:r>
      <w:proofErr w:type="gramEnd"/>
      <w:r>
        <w:t xml:space="preserve"> Berlin, 2015, s. 285-298. ISSN 2194-5357. ISBN 978-3-319-18502-6.BC - Teorie a systémy řízení </w:t>
      </w:r>
    </w:p>
    <w:p w14:paraId="298BFF5E" w14:textId="77777777" w:rsidR="00397CED" w:rsidRDefault="007C733A">
      <w:pPr>
        <w:pStyle w:val="LITERATURA"/>
        <w:numPr>
          <w:ilvl w:val="0"/>
          <w:numId w:val="54"/>
        </w:numPr>
        <w:ind w:left="357" w:hanging="357"/>
        <w:pPrChange w:id="2557" w:author="Jiri Vojtesek" w:date="2023-01-19T13:14:00Z">
          <w:pPr>
            <w:pStyle w:val="LITERATURA"/>
            <w:numPr>
              <w:numId w:val="56"/>
            </w:numPr>
            <w:ind w:left="720" w:hanging="360"/>
          </w:pPr>
        </w:pPrChange>
      </w:pPr>
      <w:r>
        <w:rPr>
          <w:b/>
        </w:rPr>
        <w:t xml:space="preserve">Vojtěšek, </w:t>
      </w:r>
      <w:proofErr w:type="gramStart"/>
      <w:r>
        <w:rPr>
          <w:b/>
        </w:rPr>
        <w:t>Jiří(100</w:t>
      </w:r>
      <w:proofErr w:type="gramEnd"/>
      <w:r>
        <w:rPr>
          <w:b/>
        </w:rPr>
        <w:t>)</w:t>
      </w:r>
      <w:r>
        <w:t xml:space="preserve">. Numerical Solution of Ordinary Differential Equations Using Mathematical Software. </w:t>
      </w:r>
      <w:r>
        <w:rPr>
          <w:i/>
        </w:rPr>
        <w:t>Advances in Intelligent Systems and Computing</w:t>
      </w:r>
      <w:r>
        <w:t xml:space="preserve">. 285. </w:t>
      </w:r>
      <w:proofErr w:type="gramStart"/>
      <w:r>
        <w:t>Heidelberg : Springer-Verlag</w:t>
      </w:r>
      <w:proofErr w:type="gramEnd"/>
      <w:r>
        <w:t xml:space="preserve"> Berlin, 2014, s. 213-226. ISSN 2194-5357. ISBN 978-3-319-06739-1.BC - Teorie a systémy řízení </w:t>
      </w:r>
    </w:p>
    <w:p w14:paraId="7AD090D0" w14:textId="77777777" w:rsidR="00397CED" w:rsidRDefault="007C733A">
      <w:pPr>
        <w:pStyle w:val="LITERATURA"/>
        <w:numPr>
          <w:ilvl w:val="0"/>
          <w:numId w:val="54"/>
        </w:numPr>
        <w:ind w:left="357" w:hanging="357"/>
        <w:pPrChange w:id="2558"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 xml:space="preserve">); </w:t>
      </w:r>
      <w:r>
        <w:t xml:space="preserve">Dostál, </w:t>
      </w:r>
      <w:proofErr w:type="gramStart"/>
      <w:r>
        <w:t>Petr(15</w:t>
      </w:r>
      <w:proofErr w:type="gramEnd"/>
      <w:r>
        <w:t xml:space="preserve">). Effect of Weighting Factors in Adaptive LQ Control. </w:t>
      </w:r>
      <w:r>
        <w:rPr>
          <w:i/>
        </w:rPr>
        <w:t>Nostradamus 2013: Prediction, Modeling and Analysis of Complex Systems.</w:t>
      </w:r>
      <w:r>
        <w:t xml:space="preserve"> </w:t>
      </w:r>
      <w:proofErr w:type="gramStart"/>
      <w:r>
        <w:t>Heidelberg : Springer-Verlag</w:t>
      </w:r>
      <w:proofErr w:type="gramEnd"/>
      <w:r>
        <w:t xml:space="preserve"> Berlin, 2013, s. 265-274. ISSN 2194-5357. ISBN 978-3-319-00541-6.BC - Teorie a systémy řízení </w:t>
      </w:r>
    </w:p>
    <w:p w14:paraId="2E506955" w14:textId="77777777" w:rsidR="00397CED" w:rsidRDefault="007C733A">
      <w:pPr>
        <w:pStyle w:val="LITERATURA"/>
        <w:numPr>
          <w:ilvl w:val="0"/>
          <w:numId w:val="54"/>
        </w:numPr>
        <w:ind w:left="357" w:hanging="357"/>
        <w:pPrChange w:id="2559"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Numerical Solving of Differential Equations Using MATLAB. </w:t>
      </w:r>
      <w:r>
        <w:rPr>
          <w:i/>
        </w:rPr>
        <w:t>Proceedings of the 4th International Conference on circuits, Systems, Control, Signals (CSCS´13)</w:t>
      </w:r>
      <w:r>
        <w:t xml:space="preserve">. </w:t>
      </w:r>
      <w:proofErr w:type="gramStart"/>
      <w:r>
        <w:t>Barcelona : WSEAS</w:t>
      </w:r>
      <w:proofErr w:type="gramEnd"/>
      <w:r>
        <w:t xml:space="preserve"> Press, 2013, s. 68-73. ISSN 1790-5117. ISBN 978-960-474-318-6.BC - Teorie a systémy řízení </w:t>
      </w:r>
    </w:p>
    <w:p w14:paraId="5DE5BFC3" w14:textId="77777777" w:rsidR="00397CED" w:rsidRDefault="007C733A">
      <w:pPr>
        <w:pStyle w:val="LITERATURA"/>
        <w:numPr>
          <w:ilvl w:val="0"/>
          <w:numId w:val="54"/>
        </w:numPr>
        <w:ind w:left="357" w:hanging="357"/>
        <w:pPrChange w:id="2560"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Hybrid Adaptive Control of Isothermal Reactor. </w:t>
      </w:r>
      <w:r>
        <w:rPr>
          <w:i/>
        </w:rPr>
        <w:t>Proceedings of the 2013 International Conference on Process Control, PC 2013</w:t>
      </w:r>
      <w:r>
        <w:t xml:space="preserve">. New </w:t>
      </w:r>
      <w:proofErr w:type="gramStart"/>
      <w:r>
        <w:t>York : IEEE</w:t>
      </w:r>
      <w:proofErr w:type="gramEnd"/>
      <w:r>
        <w:t xml:space="preserve">, 2013, s. 136-141. ISBN 978-1-4799-0927-8.BC - Teorie a systémy řízení </w:t>
      </w:r>
    </w:p>
    <w:p w14:paraId="51FA8C88" w14:textId="77777777" w:rsidR="00397CED" w:rsidRDefault="007C733A">
      <w:pPr>
        <w:pStyle w:val="LITERATURA"/>
        <w:numPr>
          <w:ilvl w:val="0"/>
          <w:numId w:val="54"/>
        </w:numPr>
        <w:ind w:left="357" w:hanging="357"/>
        <w:pPrChange w:id="2561"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Use of Nonlinear Theory in Adaptive Control of Chemical Reactor. </w:t>
      </w:r>
      <w:r>
        <w:rPr>
          <w:i/>
        </w:rPr>
        <w:t>Proceedings of The International Workshop on Applied Modeling and Simulation</w:t>
      </w:r>
      <w:r>
        <w:t xml:space="preserve">, 2012. </w:t>
      </w:r>
      <w:proofErr w:type="gramStart"/>
      <w:r>
        <w:t>Řím : IEEE</w:t>
      </w:r>
      <w:proofErr w:type="gramEnd"/>
      <w:r>
        <w:t xml:space="preserve">, 2012, s. 7-13. ISBN 978-88-97999-07-2.BC - Teorie a systémy řízení </w:t>
      </w:r>
    </w:p>
    <w:p w14:paraId="13EE1E71" w14:textId="77777777" w:rsidR="00397CED" w:rsidRDefault="007C733A">
      <w:pPr>
        <w:pStyle w:val="LITERATURA"/>
        <w:numPr>
          <w:ilvl w:val="0"/>
          <w:numId w:val="54"/>
        </w:numPr>
        <w:ind w:left="357" w:hanging="357"/>
        <w:pPrChange w:id="2562" w:author="Jiri Vojtesek" w:date="2023-01-19T13:14:00Z">
          <w:pPr>
            <w:pStyle w:val="LITERATURA"/>
            <w:numPr>
              <w:numId w:val="56"/>
            </w:numPr>
            <w:ind w:left="720" w:hanging="360"/>
          </w:pPr>
        </w:pPrChange>
      </w:pPr>
      <w:bookmarkStart w:id="2563" w:name="_Ref119526740"/>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Use of Differential Equations In Modeling and Simulation. </w:t>
      </w:r>
      <w:r>
        <w:rPr>
          <w:i/>
        </w:rPr>
        <w:t>Advances in Mathematical and Computational Methods. Sliema : WSEAS, 2012</w:t>
      </w:r>
      <w:r>
        <w:t>, s. 264-269. ISBN 978-1-61804-117-3.BC - Teorie a systémy řízení</w:t>
      </w:r>
      <w:bookmarkEnd w:id="2563"/>
      <w:r>
        <w:t xml:space="preserve"> </w:t>
      </w:r>
    </w:p>
    <w:p w14:paraId="31129125" w14:textId="77777777" w:rsidR="00397CED" w:rsidRDefault="007C733A">
      <w:pPr>
        <w:pStyle w:val="LITERATURA"/>
        <w:numPr>
          <w:ilvl w:val="0"/>
          <w:numId w:val="54"/>
        </w:numPr>
        <w:ind w:left="357" w:hanging="357"/>
        <w:pPrChange w:id="2564" w:author="Jiri Vojtesek" w:date="2023-01-19T13:14:00Z">
          <w:pPr>
            <w:pStyle w:val="LITERATURA"/>
            <w:numPr>
              <w:numId w:val="56"/>
            </w:numPr>
            <w:ind w:left="720" w:hanging="360"/>
          </w:pPr>
        </w:pPrChange>
      </w:pPr>
      <w:r>
        <w:rPr>
          <w:b/>
        </w:rPr>
        <w:t xml:space="preserve">Vojtěšek, </w:t>
      </w:r>
      <w:proofErr w:type="gramStart"/>
      <w:r>
        <w:rPr>
          <w:b/>
        </w:rPr>
        <w:t>Jiří(85</w:t>
      </w:r>
      <w:proofErr w:type="gramEnd"/>
      <w:r>
        <w:rPr>
          <w:b/>
        </w:rPr>
        <w:t>)</w:t>
      </w:r>
      <w:r>
        <w:t xml:space="preserve">; Dostál, </w:t>
      </w:r>
      <w:proofErr w:type="gramStart"/>
      <w:r>
        <w:t>Petr(15</w:t>
      </w:r>
      <w:proofErr w:type="gramEnd"/>
      <w:r>
        <w:t xml:space="preserve">). MATLAB program for Simulation and Control of the Continuous Stirred Tank Reactor. </w:t>
      </w:r>
      <w:r>
        <w:rPr>
          <w:i/>
        </w:rPr>
        <w:t>Proceedings of the 15th WSEAS International conference on Circuits (Part of the 15th WSEAS CSCC Multiconference).</w:t>
      </w:r>
      <w:r>
        <w:t xml:space="preserve"> </w:t>
      </w:r>
      <w:proofErr w:type="gramStart"/>
      <w:r>
        <w:t>Rhodes : WSEAS</w:t>
      </w:r>
      <w:proofErr w:type="gramEnd"/>
      <w:r>
        <w:t xml:space="preserve"> Press (GR), 2011, s. 45-50. ISBN 978-1-61804-017-6.BC - Teorie a systémy řízení [97]Vojtěšek, </w:t>
      </w:r>
      <w:proofErr w:type="gramStart"/>
      <w:r>
        <w:t>Jiří(90</w:t>
      </w:r>
      <w:proofErr w:type="gramEnd"/>
      <w:r>
        <w:t xml:space="preserve">)Dostál, Petr(10). Adaptive Control of the Tubular Reactor with Co- and Counter-current Cooling in the Jacket. 23rd European Conference on Modelling and Simulation. </w:t>
      </w:r>
      <w:proofErr w:type="gramStart"/>
      <w:r>
        <w:t>Madrid : ECMS</w:t>
      </w:r>
      <w:proofErr w:type="gramEnd"/>
      <w:r>
        <w:t xml:space="preserve"> Sp., 2009, s. 544-550. ISBN 978-0-9553018-8-9.BC - Teorie a systémy řízení </w:t>
      </w:r>
    </w:p>
    <w:p w14:paraId="305705D8" w14:textId="77777777" w:rsidR="00397CED" w:rsidRDefault="007C733A">
      <w:pPr>
        <w:pStyle w:val="LITERATURA"/>
        <w:numPr>
          <w:ilvl w:val="0"/>
          <w:numId w:val="54"/>
        </w:numPr>
        <w:ind w:left="357" w:hanging="357"/>
        <w:pPrChange w:id="2565" w:author="Jiri Vojtesek" w:date="2023-01-19T13:14:00Z">
          <w:pPr>
            <w:pStyle w:val="LITERATURA"/>
            <w:numPr>
              <w:numId w:val="56"/>
            </w:numPr>
            <w:ind w:left="720" w:hanging="360"/>
          </w:pPr>
        </w:pPrChange>
      </w:pPr>
      <w:r>
        <w:rPr>
          <w:b/>
        </w:rPr>
        <w:t xml:space="preserve">Vojtěšek, </w:t>
      </w:r>
      <w:proofErr w:type="gramStart"/>
      <w:r>
        <w:rPr>
          <w:b/>
        </w:rPr>
        <w:t>Jiří(90</w:t>
      </w:r>
      <w:proofErr w:type="gramEnd"/>
      <w:r>
        <w:rPr>
          <w:b/>
        </w:rPr>
        <w:t>)</w:t>
      </w:r>
      <w:r>
        <w:t xml:space="preserve">; Dostál, </w:t>
      </w:r>
      <w:proofErr w:type="gramStart"/>
      <w:r>
        <w:t>Petr(10</w:t>
      </w:r>
      <w:proofErr w:type="gramEnd"/>
      <w:r>
        <w:t xml:space="preserve">). Use of Polynomial Approach in Adaptive Control inside CSTR. </w:t>
      </w:r>
      <w:r>
        <w:rPr>
          <w:i/>
        </w:rPr>
        <w:t>Computer Aided Systems Theory</w:t>
      </w:r>
      <w:r>
        <w:t xml:space="preserve">. Las Palmas de Gran Canaria : Universidad de </w:t>
      </w:r>
      <w:proofErr w:type="gramStart"/>
      <w:r>
        <w:t>Las</w:t>
      </w:r>
      <w:proofErr w:type="gramEnd"/>
      <w:r>
        <w:t xml:space="preserve"> Palmas de Gran Canaria, 2009, s. 214-218. ISBN 978-84-691-8502-5.BC - Teorie a systémy řízení </w:t>
      </w:r>
    </w:p>
    <w:p w14:paraId="1587FB4D" w14:textId="77777777" w:rsidR="00397CED" w:rsidRDefault="007C733A">
      <w:pPr>
        <w:pStyle w:val="LITERATURA"/>
        <w:numPr>
          <w:ilvl w:val="0"/>
          <w:numId w:val="54"/>
        </w:numPr>
        <w:ind w:left="357" w:hanging="357"/>
        <w:pPrChange w:id="2566" w:author="Jiri Vojtesek" w:date="2023-01-19T13:14:00Z">
          <w:pPr>
            <w:pStyle w:val="LITERATURA"/>
            <w:numPr>
              <w:numId w:val="56"/>
            </w:numPr>
            <w:ind w:left="720" w:hanging="360"/>
          </w:pPr>
        </w:pPrChange>
      </w:pPr>
      <w:bookmarkStart w:id="2567" w:name="_Ref119526754"/>
      <w:r>
        <w:rPr>
          <w:b/>
        </w:rPr>
        <w:lastRenderedPageBreak/>
        <w:t xml:space="preserve">Vojtěšek, </w:t>
      </w:r>
      <w:proofErr w:type="gramStart"/>
      <w:r>
        <w:rPr>
          <w:b/>
        </w:rPr>
        <w:t>Jiří(90</w:t>
      </w:r>
      <w:proofErr w:type="gramEnd"/>
      <w:r>
        <w:rPr>
          <w:b/>
        </w:rPr>
        <w:t>)</w:t>
      </w:r>
      <w:r>
        <w:t xml:space="preserve">; Matušů, </w:t>
      </w:r>
      <w:proofErr w:type="gramStart"/>
      <w:r>
        <w:t>Radek(5);</w:t>
      </w:r>
      <w:proofErr w:type="gramEnd"/>
      <w:r>
        <w:t xml:space="preserve"> Bližňák, </w:t>
      </w:r>
      <w:proofErr w:type="gramStart"/>
      <w:r>
        <w:t>Michal(5).</w:t>
      </w:r>
      <w:proofErr w:type="gramEnd"/>
      <w:r>
        <w:t xml:space="preserve"> The Use of Virtualization in The IT Courses. </w:t>
      </w:r>
      <w:r>
        <w:rPr>
          <w:i/>
        </w:rPr>
        <w:t>17th International Conference on Process Control ´09.</w:t>
      </w:r>
      <w:r>
        <w:t xml:space="preserve"> </w:t>
      </w:r>
      <w:proofErr w:type="gramStart"/>
      <w:r>
        <w:t>Bratislava : STU</w:t>
      </w:r>
      <w:proofErr w:type="gramEnd"/>
      <w:r>
        <w:t xml:space="preserve"> v Bratislavě, 2009, s. 498-505. ISBN 978-80-227-</w:t>
      </w:r>
      <w:proofErr w:type="gramStart"/>
      <w:r>
        <w:t>3081-5.IN</w:t>
      </w:r>
      <w:proofErr w:type="gramEnd"/>
      <w:r>
        <w:t xml:space="preserve"> - Informatika</w:t>
      </w:r>
      <w:bookmarkEnd w:id="2567"/>
      <w:r>
        <w:t xml:space="preserve"> </w:t>
      </w:r>
    </w:p>
    <w:p w14:paraId="1CC0658F" w14:textId="77777777" w:rsidR="00397CED" w:rsidRDefault="007C733A">
      <w:pPr>
        <w:pStyle w:val="LITERATURA"/>
        <w:numPr>
          <w:ilvl w:val="0"/>
          <w:numId w:val="54"/>
        </w:numPr>
        <w:ind w:left="357" w:hanging="357"/>
        <w:pPrChange w:id="2568" w:author="Jiri Vojtesek" w:date="2023-01-19T13:14:00Z">
          <w:pPr>
            <w:pStyle w:val="LITERATURA"/>
            <w:numPr>
              <w:numId w:val="56"/>
            </w:numPr>
            <w:ind w:left="720" w:hanging="360"/>
          </w:pPr>
        </w:pPrChange>
      </w:pPr>
      <w:r>
        <w:rPr>
          <w:b/>
        </w:rPr>
        <w:t xml:space="preserve">Vojtěšek, </w:t>
      </w:r>
      <w:proofErr w:type="gramStart"/>
      <w:r>
        <w:rPr>
          <w:b/>
        </w:rPr>
        <w:t>Jiří(80</w:t>
      </w:r>
      <w:proofErr w:type="gramEnd"/>
      <w:r>
        <w:rPr>
          <w:b/>
        </w:rPr>
        <w:t>)</w:t>
      </w:r>
      <w:r>
        <w:t xml:space="preserve">; Dostál, </w:t>
      </w:r>
      <w:proofErr w:type="gramStart"/>
      <w:r>
        <w:t>Petr(10</w:t>
      </w:r>
      <w:proofErr w:type="gramEnd"/>
      <w:r>
        <w:t xml:space="preserve">); Bobál, </w:t>
      </w:r>
      <w:proofErr w:type="gramStart"/>
      <w:r>
        <w:t>Vladimír(10</w:t>
      </w:r>
      <w:proofErr w:type="gramEnd"/>
      <w:r>
        <w:t>). Control of Nonlinear System - Adaptive and Predictive Control</w:t>
      </w:r>
      <w:r>
        <w:rPr>
          <w:i/>
        </w:rPr>
        <w:t>. International Symposium on Advanced Control of Chemical Processes</w:t>
      </w:r>
      <w:r>
        <w:t xml:space="preserve">. </w:t>
      </w:r>
      <w:proofErr w:type="gramStart"/>
      <w:r>
        <w:t>Istanbul : IFAC</w:t>
      </w:r>
      <w:proofErr w:type="gramEnd"/>
      <w:r>
        <w:t xml:space="preserve"> Turecko, 2009, s. 1-6. ISBN N.BC - Teorie a systémy řízení </w:t>
      </w:r>
    </w:p>
    <w:p w14:paraId="1C04D55A" w14:textId="77777777" w:rsidR="00397CED" w:rsidRDefault="007C733A">
      <w:pPr>
        <w:pStyle w:val="LITERATURA"/>
        <w:numPr>
          <w:ilvl w:val="0"/>
          <w:numId w:val="54"/>
        </w:numPr>
        <w:ind w:left="357" w:hanging="357"/>
        <w:pPrChange w:id="2569" w:author="Jiri Vojtesek" w:date="2023-01-19T13:14:00Z">
          <w:pPr>
            <w:pStyle w:val="LITERATURA"/>
            <w:numPr>
              <w:numId w:val="56"/>
            </w:numPr>
            <w:ind w:left="720" w:hanging="360"/>
          </w:pPr>
        </w:pPrChange>
      </w:pPr>
      <w:r>
        <w:rPr>
          <w:b/>
        </w:rPr>
        <w:t xml:space="preserve">Vojtěšek, </w:t>
      </w:r>
      <w:proofErr w:type="gramStart"/>
      <w:r>
        <w:rPr>
          <w:b/>
        </w:rPr>
        <w:t>Jiří(90</w:t>
      </w:r>
      <w:proofErr w:type="gramEnd"/>
      <w:r>
        <w:rPr>
          <w:b/>
        </w:rPr>
        <w:t>)</w:t>
      </w:r>
      <w:r>
        <w:t xml:space="preserve">; Dostál, </w:t>
      </w:r>
      <w:proofErr w:type="gramStart"/>
      <w:r>
        <w:t>Petr(10</w:t>
      </w:r>
      <w:proofErr w:type="gramEnd"/>
      <w:r>
        <w:t xml:space="preserve">). Adaptive LQ Approach Used in Conductivity Control inside Continuous-Stirred Tank Reactor. </w:t>
      </w:r>
      <w:r>
        <w:rPr>
          <w:i/>
        </w:rPr>
        <w:t>Proceedings of the 17th IFAC World Congress</w:t>
      </w:r>
      <w:r>
        <w:t xml:space="preserve">. </w:t>
      </w:r>
      <w:proofErr w:type="gramStart"/>
      <w:r>
        <w:t>Soul : International</w:t>
      </w:r>
      <w:proofErr w:type="gramEnd"/>
      <w:r>
        <w:t xml:space="preserve"> Federation of Automatic Control, 2008, s. 12929-12934. ISBN 978-1-1234-7890-2.BC - Teorie a systémy řízení </w:t>
      </w:r>
    </w:p>
    <w:p w14:paraId="00798C3B" w14:textId="77777777" w:rsidR="00397CED" w:rsidRDefault="007C733A">
      <w:pPr>
        <w:pStyle w:val="LITERATURA"/>
        <w:numPr>
          <w:ilvl w:val="0"/>
          <w:numId w:val="54"/>
        </w:numPr>
        <w:ind w:left="357" w:hanging="357"/>
        <w:pPrChange w:id="2570" w:author="Jiri Vojtesek" w:date="2023-01-19T13:14:00Z">
          <w:pPr>
            <w:pStyle w:val="LITERATURA"/>
            <w:numPr>
              <w:numId w:val="56"/>
            </w:numPr>
            <w:ind w:left="720" w:hanging="360"/>
          </w:pPr>
        </w:pPrChange>
      </w:pPr>
      <w:r>
        <w:rPr>
          <w:b/>
        </w:rPr>
        <w:t xml:space="preserve">Vojtěšek, </w:t>
      </w:r>
      <w:proofErr w:type="gramStart"/>
      <w:r>
        <w:rPr>
          <w:b/>
        </w:rPr>
        <w:t>Jiří(70</w:t>
      </w:r>
      <w:proofErr w:type="gramEnd"/>
      <w:r>
        <w:rPr>
          <w:b/>
        </w:rPr>
        <w:t>)</w:t>
      </w:r>
      <w:r>
        <w:t xml:space="preserve">; Dostál, </w:t>
      </w:r>
      <w:proofErr w:type="gramStart"/>
      <w:r>
        <w:t>Petr(15</w:t>
      </w:r>
      <w:proofErr w:type="gramEnd"/>
      <w:r>
        <w:t xml:space="preserve">); Bobál, </w:t>
      </w:r>
      <w:proofErr w:type="gramStart"/>
      <w:r>
        <w:t>Vladimír(15</w:t>
      </w:r>
      <w:proofErr w:type="gramEnd"/>
      <w:r>
        <w:t xml:space="preserve">). The Continuous Stirred Tank Reactor: Adaptive LW Control. </w:t>
      </w:r>
      <w:r>
        <w:rPr>
          <w:i/>
        </w:rPr>
        <w:t>8th International IFAC Symposium on Dynamics and Control of Process Systems.</w:t>
      </w:r>
      <w:r>
        <w:t xml:space="preserve"> </w:t>
      </w:r>
      <w:proofErr w:type="gramStart"/>
      <w:r>
        <w:t>Mexico : International</w:t>
      </w:r>
      <w:proofErr w:type="gramEnd"/>
      <w:r>
        <w:t xml:space="preserve"> Federation of Automatic Control, 2007, s. 201-206. BC - Teorie a systémy řízení </w:t>
      </w:r>
    </w:p>
    <w:p w14:paraId="52055F31" w14:textId="77777777" w:rsidR="00397CED" w:rsidRDefault="007C733A">
      <w:pPr>
        <w:pStyle w:val="LITERATURA"/>
        <w:numPr>
          <w:ilvl w:val="0"/>
          <w:numId w:val="54"/>
        </w:numPr>
        <w:ind w:left="357" w:hanging="357"/>
        <w:pPrChange w:id="2571" w:author="Jiri Vojtesek" w:date="2023-01-19T13:14:00Z">
          <w:pPr>
            <w:pStyle w:val="LITERATURA"/>
            <w:numPr>
              <w:numId w:val="56"/>
            </w:numPr>
            <w:ind w:left="720" w:hanging="360"/>
          </w:pPr>
        </w:pPrChange>
      </w:pPr>
      <w:r>
        <w:rPr>
          <w:b/>
        </w:rPr>
        <w:t xml:space="preserve">Vojtěšek, </w:t>
      </w:r>
      <w:proofErr w:type="gramStart"/>
      <w:r>
        <w:rPr>
          <w:b/>
        </w:rPr>
        <w:t>Jiří(80</w:t>
      </w:r>
      <w:proofErr w:type="gramEnd"/>
      <w:r>
        <w:rPr>
          <w:b/>
        </w:rPr>
        <w:t>)</w:t>
      </w:r>
      <w:r>
        <w:t xml:space="preserve">; Dostál, </w:t>
      </w:r>
      <w:proofErr w:type="gramStart"/>
      <w:r>
        <w:t>Petr(10</w:t>
      </w:r>
      <w:proofErr w:type="gramEnd"/>
      <w:r>
        <w:t xml:space="preserve">); Bobál, </w:t>
      </w:r>
      <w:proofErr w:type="gramStart"/>
      <w:r>
        <w:t>Vladimír(10</w:t>
      </w:r>
      <w:proofErr w:type="gramEnd"/>
      <w:r>
        <w:t xml:space="preserve">). Tubular Chemical Reactor: From Simulation to Adaptive Congrol. </w:t>
      </w:r>
      <w:r>
        <w:rPr>
          <w:i/>
        </w:rPr>
        <w:t>Applied Simulation and Modelling</w:t>
      </w:r>
      <w:r>
        <w:t xml:space="preserve">. Rhodes, Greece : ACTA Press, 2006, s. 39-44. ISBN 0-88986-561-2.BC - Teorie a systémy řízení </w:t>
      </w:r>
    </w:p>
    <w:p w14:paraId="3321B7A4" w14:textId="77777777" w:rsidR="00397CED" w:rsidRDefault="00397CED">
      <w:pPr>
        <w:pStyle w:val="NormSHZ"/>
      </w:pPr>
    </w:p>
    <w:p w14:paraId="2F8ECF8B" w14:textId="77777777" w:rsidR="00397CED" w:rsidRDefault="007C733A">
      <w:pPr>
        <w:pStyle w:val="NormSHZ"/>
      </w:pPr>
      <w:r>
        <w:t xml:space="preserve">Z prezentovaného je zřejmé, že navrhovaný garant navazujícího magisterského studijního programu </w:t>
      </w:r>
      <w:r>
        <w:rPr>
          <w:i/>
        </w:rPr>
        <w:t>Učitelství informatiky pro základní a střední školy</w:t>
      </w:r>
      <w:r>
        <w:t xml:space="preserve"> </w:t>
      </w:r>
      <w:r>
        <w:rPr>
          <w:b/>
        </w:rPr>
        <w:t>doc. Ing. Jiří Vojtěšek, Ph.D.</w:t>
      </w:r>
      <w:r>
        <w:t xml:space="preserve"> disponuje relevantními odbornými předpoklady, které jsou vyjádřeny jak rozsáhlou publikační a výzkumnou, ale také pedagogickou činností. </w:t>
      </w:r>
    </w:p>
    <w:p w14:paraId="14BCCD7B" w14:textId="12A08CC7" w:rsidR="00397CED" w:rsidRDefault="007C733A">
      <w:pPr>
        <w:pStyle w:val="NormSHZ"/>
      </w:pPr>
      <w:r>
        <w:t xml:space="preserve">K oblasti vzdělávání předkládaného studijního programu </w:t>
      </w:r>
      <w:r>
        <w:rPr>
          <w:i/>
        </w:rPr>
        <w:t>Učitelství informatiky pro základní a střední školy</w:t>
      </w:r>
      <w:r>
        <w:t xml:space="preserve"> se z výše uvedeného seznamu publikací nejvíce vážou publikace s označením: </w:t>
      </w:r>
      <w:r>
        <w:fldChar w:fldCharType="begin"/>
      </w:r>
      <w:r>
        <w:instrText xml:space="preserve"> REF _Ref119526446 \r \h </w:instrText>
      </w:r>
      <w:r>
        <w:fldChar w:fldCharType="separate"/>
      </w:r>
      <w:r w:rsidR="008A5423">
        <w:t>[17]</w:t>
      </w:r>
      <w:r>
        <w:fldChar w:fldCharType="end"/>
      </w:r>
      <w:r>
        <w:t xml:space="preserve">, </w:t>
      </w:r>
      <w:r>
        <w:fldChar w:fldCharType="begin"/>
      </w:r>
      <w:r>
        <w:instrText xml:space="preserve"> REF _Ref119526476 \r \h </w:instrText>
      </w:r>
      <w:r>
        <w:fldChar w:fldCharType="separate"/>
      </w:r>
      <w:r w:rsidR="008A5423">
        <w:t>[24]</w:t>
      </w:r>
      <w:r>
        <w:fldChar w:fldCharType="end"/>
      </w:r>
      <w:r>
        <w:t xml:space="preserve">, </w:t>
      </w:r>
      <w:r>
        <w:fldChar w:fldCharType="begin"/>
      </w:r>
      <w:r>
        <w:instrText xml:space="preserve"> REF _Ref119526498 \r \h </w:instrText>
      </w:r>
      <w:r>
        <w:fldChar w:fldCharType="separate"/>
      </w:r>
      <w:r w:rsidR="008A5423">
        <w:t>[28]</w:t>
      </w:r>
      <w:r>
        <w:fldChar w:fldCharType="end"/>
      </w:r>
      <w:r>
        <w:t xml:space="preserve">, </w:t>
      </w:r>
      <w:r>
        <w:fldChar w:fldCharType="begin"/>
      </w:r>
      <w:r>
        <w:instrText xml:space="preserve"> REF _Ref119526512 \r \h </w:instrText>
      </w:r>
      <w:r>
        <w:fldChar w:fldCharType="separate"/>
      </w:r>
      <w:r w:rsidR="008A5423">
        <w:t>[29]</w:t>
      </w:r>
      <w:r>
        <w:fldChar w:fldCharType="end"/>
      </w:r>
      <w:r>
        <w:t xml:space="preserve">, </w:t>
      </w:r>
      <w:r>
        <w:fldChar w:fldCharType="begin"/>
      </w:r>
      <w:r>
        <w:instrText xml:space="preserve"> REF _Ref119526542 \r \h </w:instrText>
      </w:r>
      <w:r>
        <w:fldChar w:fldCharType="separate"/>
      </w:r>
      <w:r w:rsidR="008A5423">
        <w:t>[34]</w:t>
      </w:r>
      <w:r>
        <w:fldChar w:fldCharType="end"/>
      </w:r>
      <w:r>
        <w:t xml:space="preserve">, </w:t>
      </w:r>
      <w:r>
        <w:fldChar w:fldCharType="begin"/>
      </w:r>
      <w:r>
        <w:instrText xml:space="preserve"> REF _Ref119526579 \r \h </w:instrText>
      </w:r>
      <w:r>
        <w:fldChar w:fldCharType="separate"/>
      </w:r>
      <w:r w:rsidR="008A5423">
        <w:t>[43]</w:t>
      </w:r>
      <w:r>
        <w:fldChar w:fldCharType="end"/>
      </w:r>
      <w:r>
        <w:t xml:space="preserve">, </w:t>
      </w:r>
      <w:r>
        <w:fldChar w:fldCharType="begin"/>
      </w:r>
      <w:r>
        <w:instrText xml:space="preserve"> REF _Ref119526656 \r \h </w:instrText>
      </w:r>
      <w:r>
        <w:fldChar w:fldCharType="separate"/>
      </w:r>
      <w:r w:rsidR="008A5423">
        <w:t>[46]</w:t>
      </w:r>
      <w:r>
        <w:fldChar w:fldCharType="end"/>
      </w:r>
      <w:r>
        <w:t xml:space="preserve">, </w:t>
      </w:r>
      <w:r>
        <w:fldChar w:fldCharType="begin"/>
      </w:r>
      <w:r>
        <w:instrText xml:space="preserve"> REF _Ref119526674 \r \h </w:instrText>
      </w:r>
      <w:r>
        <w:fldChar w:fldCharType="separate"/>
      </w:r>
      <w:r w:rsidR="008A5423">
        <w:t>[48]</w:t>
      </w:r>
      <w:r>
        <w:fldChar w:fldCharType="end"/>
      </w:r>
      <w:r>
        <w:t xml:space="preserve"> a </w:t>
      </w:r>
      <w:r>
        <w:fldChar w:fldCharType="begin"/>
      </w:r>
      <w:r>
        <w:instrText xml:space="preserve"> REF _Ref119526754 \r \h </w:instrText>
      </w:r>
      <w:r>
        <w:fldChar w:fldCharType="separate"/>
      </w:r>
      <w:r w:rsidR="008A5423">
        <w:t>[61]</w:t>
      </w:r>
      <w:r>
        <w:fldChar w:fldCharType="end"/>
      </w:r>
      <w:r>
        <w:t xml:space="preserve">. Další publikace „Comparison of Web Pagebuilders and their Use in Teaching Web Development“ byla již prezentována a akceptována a čeká na vydání ve </w:t>
      </w:r>
      <w:proofErr w:type="gramStart"/>
      <w:r>
        <w:t>Springer</w:t>
      </w:r>
      <w:proofErr w:type="gramEnd"/>
      <w:r>
        <w:t xml:space="preserve"> sérii</w:t>
      </w:r>
      <w:r>
        <w:rPr>
          <w:i/>
        </w:rPr>
        <w:t xml:space="preserve"> Lecture Notes in Networks and Systems</w:t>
      </w:r>
      <w:r>
        <w:t>.</w:t>
      </w:r>
    </w:p>
    <w:p w14:paraId="2A23B430" w14:textId="77777777" w:rsidR="00397CED" w:rsidRDefault="00397CED">
      <w:pPr>
        <w:pStyle w:val="NormSHZ"/>
      </w:pPr>
    </w:p>
    <w:p w14:paraId="36C45A5F" w14:textId="77777777" w:rsidR="00397CED" w:rsidRDefault="00397CED">
      <w:pPr>
        <w:pStyle w:val="NormSHZ"/>
      </w:pPr>
    </w:p>
    <w:p w14:paraId="25CBCC8C" w14:textId="77777777" w:rsidR="00397CED" w:rsidRDefault="007C733A">
      <w:pPr>
        <w:pStyle w:val="Nadpis2"/>
        <w:jc w:val="both"/>
      </w:pPr>
      <w:bookmarkStart w:id="2572" w:name="_Toc121083473"/>
      <w:r>
        <w:t>Personální zabezpečení studijního programu</w:t>
      </w:r>
      <w:bookmarkEnd w:id="2572"/>
    </w:p>
    <w:p w14:paraId="1672EF21" w14:textId="77777777" w:rsidR="00397CED" w:rsidRDefault="007C733A">
      <w:pPr>
        <w:pStyle w:val="Nadpis3"/>
        <w:tabs>
          <w:tab w:val="clear" w:pos="0"/>
        </w:tabs>
        <w:jc w:val="both"/>
      </w:pPr>
      <w:bookmarkStart w:id="2573" w:name="_Toc121083474"/>
      <w:r>
        <w:t>Standardy 6.1-6.2, 6.7-6.8 Zhodnocení celkového personálního zabezpečení studijního programu z hlediska naplnění standardů</w:t>
      </w:r>
      <w:bookmarkEnd w:id="2573"/>
      <w:r>
        <w:t xml:space="preserve"> </w:t>
      </w:r>
    </w:p>
    <w:p w14:paraId="524C776A" w14:textId="77777777" w:rsidR="00397CED" w:rsidRDefault="007C733A">
      <w:pPr>
        <w:pStyle w:val="NormSHZ"/>
      </w:pPr>
      <w:r>
        <w:t xml:space="preserve">Personální zabezpečení studijního programu </w:t>
      </w:r>
      <w:r>
        <w:rPr>
          <w:i/>
        </w:rPr>
        <w:t>Učitelství informatiky pro základní a střední školy</w:t>
      </w:r>
      <w:r>
        <w:t xml:space="preserve"> splňuje standardy pro akreditaci daného typu studijního programu. Většina garantů předmětů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a DPČ se předpokládá prodloužení smlouvy, respektive uzavření nové dohody tak, aby byla zajištěna kvalita a kontinuita výuky po celou předpokládanou dobu platnosti akreditace. Počet akademických pracovníků zabezpečujících studijní program </w:t>
      </w:r>
      <w:r>
        <w:rPr>
          <w:i/>
        </w:rPr>
        <w:t>Učitelství informatiky pro základní a střední školy</w:t>
      </w:r>
      <w:r>
        <w:t xml:space="preserve"> odpovídá typu studijního programu, oblastem vzdělávání „Informatika“ a „Učitelství“ dle Nařízení vlády č. 275 z roku 2016, formě studia, metodám výuky a předpokládanému počtu studentů. </w:t>
      </w:r>
    </w:p>
    <w:p w14:paraId="5A8E00B6" w14:textId="77777777" w:rsidR="00397CED" w:rsidRDefault="007C733A">
      <w:pPr>
        <w:pStyle w:val="NormSHZ"/>
      </w:pPr>
      <w:r>
        <w:t xml:space="preserve">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w:t>
      </w:r>
      <w:r>
        <w:lastRenderedPageBreak/>
        <w:t>Jednotlivé stupně kariérního postupu (asistent – odborný asistent – docent – profesor) se pak odrážejí v odpovídajícím odměňování (Mzdový předpis UTB ve Zlíně)</w:t>
      </w:r>
      <w:r>
        <w:rPr>
          <w:rStyle w:val="Znakapoznpodarou"/>
          <w:szCs w:val="22"/>
        </w:rPr>
        <w:footnoteReference w:id="50"/>
      </w:r>
      <w:r>
        <w:t>.</w:t>
      </w:r>
    </w:p>
    <w:p w14:paraId="14BE32D7" w14:textId="77777777" w:rsidR="00397CED" w:rsidRDefault="007C733A">
      <w:pPr>
        <w:pStyle w:val="NormSHZ"/>
      </w:pPr>
      <w:r>
        <w:t xml:space="preserve">Ve všech klíčových předmětech základního teoretického, popř. profilujícího základu vyučují výhradně akademičtí pracovníci s titulem profesor, docent a pracovníci s vědeckou hodností. Studijní program je tedy zabezpečen pracovníky a odborníky, kteří mají příslušnou kvalifikaci pro zajištění jednotlivých studijních předmětů, kteří jsou případně doplněni odborník z praxe.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Pr>
          <w:i/>
        </w:rPr>
        <w:t>C-I – Personální zabezpečení</w:t>
      </w:r>
      <w: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5FB12B16" w14:textId="77777777" w:rsidR="00397CED" w:rsidRDefault="007C733A">
      <w:pPr>
        <w:pStyle w:val="NormSHZ"/>
      </w:pPr>
      <w:r>
        <w:t xml:space="preserve">Z pohledu věkové struktury akademických pracovníků je výuka většiny předmětů pokryta pracovníky, u kterých je vzhledem k jejich věku velmi pravděpodobné, že jsou schopni pokrýt garanci po celou dobu platnosti akreditace. Pouze jeden předmět PZ je garantován vyučující, která po dobu platnosti akreditace dosáhne důchodového věku. </w:t>
      </w:r>
    </w:p>
    <w:p w14:paraId="2ACEC1B0" w14:textId="77777777" w:rsidR="00397CED" w:rsidRDefault="007C733A">
      <w:pPr>
        <w:pStyle w:val="NormSHZ"/>
      </w:pPr>
      <w:r>
        <w:t xml:space="preserve">Jedná se PhDr. Hanu Včelařovou, Ph.D., která působí na ÚPV Fakulty humanitních studií a v akreditační žádosti garantuje předmět </w:t>
      </w:r>
      <w:r>
        <w:rPr>
          <w:i/>
        </w:rPr>
        <w:t>Psychologie pro učitele.</w:t>
      </w:r>
      <w:r>
        <w:t xml:space="preserve"> V případě jejího odchodu do důchodu je počítáno, že předmět převezme PhDr. Denisa Denglerová, Ph.D., popř. odborníkem z praxe.</w:t>
      </w:r>
    </w:p>
    <w:p w14:paraId="58E9367B" w14:textId="77777777" w:rsidR="00397CED" w:rsidRDefault="007C733A">
      <w:pPr>
        <w:pStyle w:val="NormSHZ"/>
      </w:pPr>
      <w:r>
        <w:t>Z následujícího přehledu garantů předmětů je zřejmé, že v případě, kdy bezprostředně hrozí ukončení pracovního vztahu, je již v současnosti uvažováno nad budoucí náhradou garanta pro studijní předmět.</w:t>
      </w:r>
    </w:p>
    <w:p w14:paraId="05DBF9B5" w14:textId="77777777" w:rsidR="00397CED" w:rsidRDefault="007C733A">
      <w:pPr>
        <w:pStyle w:val="NormSHZ"/>
      </w:pPr>
      <w:r>
        <w:t xml:space="preserve">Seznam vyučujících podílejících se na výuce studijního programu </w:t>
      </w:r>
      <w:r>
        <w:rPr>
          <w:i/>
        </w:rPr>
        <w:t>Učitelství informatiky pro základní a střední školy</w:t>
      </w:r>
      <w:r>
        <w:t xml:space="preserve"> je součástí žádosti ve formuláři </w:t>
      </w:r>
      <w:r>
        <w:rPr>
          <w:i/>
        </w:rPr>
        <w:t>C-I Personální zabezpečení – přehled vyučujících</w:t>
      </w:r>
      <w:r>
        <w:t>. Podrobněji s vysvětlením formy pracovního poměru a dobou trvání smlouvy vysvětlujeme níže:</w:t>
      </w:r>
    </w:p>
    <w:p w14:paraId="6307533E" w14:textId="77777777" w:rsidR="00397CED" w:rsidRDefault="007C733A">
      <w:pPr>
        <w:pStyle w:val="NormSHZ"/>
        <w:ind w:left="284" w:hanging="284"/>
      </w:pPr>
      <w:r>
        <w:rPr>
          <w:rFonts w:eastAsia="Calibri"/>
          <w:i/>
          <w:lang w:eastAsia="en-US"/>
        </w:rPr>
        <w:t xml:space="preserve">Mgr. Lucie Cejpek Blaštíková, Ph.D. - </w:t>
      </w:r>
      <w:r>
        <w:rPr>
          <w:rFonts w:eastAsia="Calibri"/>
          <w:lang w:eastAsia="en-US"/>
        </w:rPr>
        <w:t>Fakulta humanitních studií, plný pracovní úvazek, smlouva na dobu určitou do 08/24, předpokládá se její prodloužení.</w:t>
      </w:r>
      <w:r>
        <w:rPr>
          <w:rFonts w:eastAsia="Calibri"/>
          <w:lang w:eastAsia="en-US"/>
        </w:rPr>
        <w:tab/>
      </w:r>
    </w:p>
    <w:p w14:paraId="2B115E19" w14:textId="77777777" w:rsidR="00397CED" w:rsidRDefault="007C733A">
      <w:pPr>
        <w:pStyle w:val="NormSHZ"/>
        <w:ind w:left="284" w:hanging="284"/>
      </w:pPr>
      <w:r>
        <w:rPr>
          <w:rFonts w:eastAsia="Calibri"/>
          <w:i/>
          <w:lang w:eastAsia="en-US"/>
        </w:rPr>
        <w:t xml:space="preserve">PhDr. Denisa Denglerová, Ph.D. </w:t>
      </w:r>
      <w:r>
        <w:rPr>
          <w:rFonts w:eastAsia="Calibri"/>
          <w:lang w:eastAsia="en-US"/>
        </w:rPr>
        <w:t>- Fakulta humanitních studií, plný pracovní úvazek, smlouva na dobu určitou do 08/25, předpokládá se její prodloužení.</w:t>
      </w:r>
    </w:p>
    <w:p w14:paraId="5453A020" w14:textId="77777777" w:rsidR="00397CED" w:rsidRDefault="007C733A">
      <w:pPr>
        <w:pStyle w:val="NormSHZ"/>
        <w:ind w:left="284" w:hanging="284"/>
      </w:pPr>
      <w:r>
        <w:rPr>
          <w:rFonts w:eastAsia="Calibri"/>
          <w:i/>
          <w:lang w:eastAsia="en-US"/>
        </w:rPr>
        <w:t>doc.</w:t>
      </w:r>
      <w:r>
        <w:rPr>
          <w:rFonts w:eastAsia="Calibri"/>
          <w:lang w:eastAsia="en-US"/>
        </w:rPr>
        <w:t xml:space="preserve"> </w:t>
      </w:r>
      <w:r>
        <w:rPr>
          <w:rFonts w:eastAsia="Calibri"/>
          <w:i/>
          <w:lang w:eastAsia="en-US"/>
        </w:rPr>
        <w:t xml:space="preserve">PhDr. Martina Fasnerová, Ph.D. </w:t>
      </w:r>
      <w:r>
        <w:rPr>
          <w:rFonts w:eastAsia="Calibri"/>
          <w:lang w:eastAsia="en-US"/>
        </w:rPr>
        <w:t>- Fakulta humanitních studií, vedlejší pracovní úvazek 0,5, smlouva na dobu určitou do 08/23, předpokládá se její prodloužení.</w:t>
      </w:r>
    </w:p>
    <w:p w14:paraId="2732CA90" w14:textId="77777777" w:rsidR="00397CED" w:rsidRDefault="007C733A">
      <w:pPr>
        <w:pStyle w:val="NormSHZ"/>
        <w:ind w:left="284" w:hanging="284"/>
      </w:pPr>
      <w:r>
        <w:rPr>
          <w:rFonts w:eastAsia="Calibri"/>
          <w:i/>
          <w:lang w:eastAsia="en-US"/>
        </w:rPr>
        <w:t xml:space="preserve">doc. Ing. Bronislav Chramcov, Ph.D. </w:t>
      </w:r>
      <w:r>
        <w:rPr>
          <w:rFonts w:eastAsia="Calibri"/>
          <w:lang w:eastAsia="en-US"/>
        </w:rPr>
        <w:t>- FAI, plný pracovní úvazek, smlouva na dobu neurčitou.</w:t>
      </w:r>
      <w:r>
        <w:rPr>
          <w:rFonts w:eastAsia="Calibri"/>
          <w:lang w:eastAsia="en-US"/>
        </w:rPr>
        <w:tab/>
      </w:r>
    </w:p>
    <w:p w14:paraId="6291AF1B" w14:textId="77777777" w:rsidR="00397CED" w:rsidRDefault="007C733A">
      <w:pPr>
        <w:pStyle w:val="NormSHZ"/>
        <w:ind w:left="284" w:hanging="284"/>
      </w:pPr>
      <w:r>
        <w:rPr>
          <w:rFonts w:eastAsia="Calibri"/>
          <w:i/>
          <w:lang w:eastAsia="en-US"/>
        </w:rPr>
        <w:t xml:space="preserve">doc. Ing. Jiří Vojtěšek, Ph.D. </w:t>
      </w:r>
      <w:r>
        <w:rPr>
          <w:rFonts w:eastAsia="Calibri"/>
          <w:lang w:eastAsia="en-US"/>
        </w:rPr>
        <w:t>- FAI, plný pracovní úvazek, smlouva na dobu neurčitou.</w:t>
      </w:r>
    </w:p>
    <w:p w14:paraId="09F792E0" w14:textId="77777777" w:rsidR="00397CED" w:rsidRDefault="007C733A">
      <w:pPr>
        <w:pStyle w:val="NormSHZ"/>
        <w:ind w:left="284" w:hanging="284"/>
      </w:pPr>
      <w:r>
        <w:rPr>
          <w:rFonts w:eastAsia="Calibri"/>
          <w:i/>
          <w:lang w:eastAsia="en-US"/>
        </w:rPr>
        <w:t xml:space="preserve">doc. Ing. Petr Novák, Ph.D. </w:t>
      </w:r>
      <w:r>
        <w:rPr>
          <w:rFonts w:eastAsia="Calibri"/>
          <w:lang w:eastAsia="en-US"/>
        </w:rPr>
        <w:t>- Fakulta managementu a ekonomiky, plný pracovní úvazek, smlouva na dobu neurčitou.</w:t>
      </w:r>
    </w:p>
    <w:p w14:paraId="79CA5CB6" w14:textId="77777777" w:rsidR="00397CED" w:rsidRDefault="007C733A">
      <w:pPr>
        <w:pStyle w:val="NormSHZ"/>
        <w:ind w:left="284" w:hanging="284"/>
      </w:pPr>
      <w:r>
        <w:rPr>
          <w:rFonts w:eastAsia="Calibri"/>
          <w:i/>
          <w:lang w:eastAsia="en-US"/>
        </w:rPr>
        <w:t xml:space="preserve">Mgr. Ilona Kočvarová, Ph.D. - </w:t>
      </w:r>
      <w:r>
        <w:rPr>
          <w:rFonts w:eastAsia="Calibri"/>
          <w:lang w:eastAsia="en-US"/>
        </w:rPr>
        <w:t>Fakulta humanitních studií, plný pracovní úvazek, smlouva na dobu neurčitou.</w:t>
      </w:r>
    </w:p>
    <w:p w14:paraId="63539AF1" w14:textId="77777777" w:rsidR="00397CED" w:rsidRDefault="007C733A">
      <w:pPr>
        <w:pStyle w:val="NormSHZ"/>
        <w:ind w:left="284" w:hanging="284"/>
      </w:pPr>
      <w:r>
        <w:rPr>
          <w:rFonts w:eastAsia="Calibri"/>
          <w:i/>
          <w:lang w:eastAsia="en-US"/>
        </w:rPr>
        <w:t xml:space="preserve">doc. Ing. Zuzana Komínková Oplatková Ph.D. </w:t>
      </w:r>
      <w:r>
        <w:rPr>
          <w:rFonts w:eastAsia="Calibri"/>
          <w:lang w:eastAsia="en-US"/>
        </w:rPr>
        <w:t>- FAI, plný pracovní úvazek, smlouva na dobu neurčitou.</w:t>
      </w:r>
      <w:r>
        <w:rPr>
          <w:rFonts w:eastAsia="Calibri"/>
          <w:lang w:eastAsia="en-US"/>
        </w:rPr>
        <w:tab/>
      </w:r>
    </w:p>
    <w:p w14:paraId="196BEDE3" w14:textId="77777777" w:rsidR="00397CED" w:rsidRDefault="007C733A">
      <w:pPr>
        <w:pStyle w:val="NormSHZ"/>
        <w:ind w:left="284" w:hanging="284"/>
      </w:pPr>
      <w:r>
        <w:rPr>
          <w:rFonts w:eastAsia="Calibri"/>
          <w:i/>
          <w:lang w:eastAsia="en-US"/>
        </w:rPr>
        <w:t xml:space="preserve">doc. PhDr. Marcela Janíková, Ph.D. </w:t>
      </w:r>
      <w:r>
        <w:rPr>
          <w:rFonts w:eastAsia="Calibri"/>
          <w:lang w:eastAsia="en-US"/>
        </w:rPr>
        <w:t>- Fakulta humanitních studií, plný pracovní úvazek, smlouva na dobu určitou do 01/25, předpokládá se její prodloužení.</w:t>
      </w:r>
    </w:p>
    <w:p w14:paraId="5C91EB3D" w14:textId="77777777" w:rsidR="00397CED" w:rsidRDefault="007C733A">
      <w:pPr>
        <w:pStyle w:val="NormSHZ"/>
        <w:ind w:left="284" w:hanging="284"/>
      </w:pPr>
      <w:r>
        <w:rPr>
          <w:rFonts w:eastAsia="Calibri"/>
          <w:i/>
          <w:lang w:eastAsia="en-US"/>
        </w:rPr>
        <w:t xml:space="preserve">prof. Mgr. Roman Jašek, Ph.D., DBA </w:t>
      </w:r>
      <w:r>
        <w:rPr>
          <w:rFonts w:eastAsia="Calibri"/>
          <w:lang w:eastAsia="en-US"/>
        </w:rPr>
        <w:t>- FAI, plný pracovní úvazek, smlouva na dobu neurčitou.</w:t>
      </w:r>
      <w:r>
        <w:rPr>
          <w:rFonts w:eastAsia="Calibri"/>
          <w:lang w:eastAsia="en-US"/>
        </w:rPr>
        <w:tab/>
      </w:r>
    </w:p>
    <w:p w14:paraId="64FA71D4" w14:textId="77777777" w:rsidR="00397CED" w:rsidRDefault="007C733A">
      <w:pPr>
        <w:pStyle w:val="NormSHZ"/>
        <w:ind w:left="284" w:hanging="284"/>
      </w:pPr>
      <w:r>
        <w:rPr>
          <w:rFonts w:eastAsia="Calibri"/>
          <w:i/>
          <w:lang w:eastAsia="en-US"/>
        </w:rPr>
        <w:t>PhDr. Iva Staňková, Ph.D.</w:t>
      </w:r>
      <w:r>
        <w:rPr>
          <w:rFonts w:eastAsia="Calibri"/>
          <w:i/>
          <w:lang w:eastAsia="en-US"/>
        </w:rPr>
        <w:tab/>
      </w:r>
      <w:r>
        <w:rPr>
          <w:rFonts w:eastAsia="Calibri"/>
          <w:lang w:eastAsia="en-US"/>
        </w:rPr>
        <w:t>- Fakulta humanitních studií, plný pracovní úvazek, smlouva na dobu určitou do 08/24, předpokládá se její prodloužení.</w:t>
      </w:r>
    </w:p>
    <w:p w14:paraId="76EDB6B7" w14:textId="77777777" w:rsidR="00397CED" w:rsidRDefault="007C733A">
      <w:pPr>
        <w:pStyle w:val="NormSHZ"/>
        <w:ind w:left="284" w:hanging="284"/>
      </w:pPr>
      <w:r>
        <w:rPr>
          <w:rFonts w:eastAsia="Calibri"/>
          <w:i/>
          <w:lang w:eastAsia="en-US"/>
        </w:rPr>
        <w:t>Mgr. Anna Petr Šafránková, Ph.D</w:t>
      </w:r>
      <w:r>
        <w:rPr>
          <w:rFonts w:eastAsia="Calibri"/>
          <w:lang w:eastAsia="en-US"/>
        </w:rPr>
        <w:t>. - Fakulta humanitních studií, plný pracovní úvazek, smlouva na dobu neurčitou.</w:t>
      </w:r>
    </w:p>
    <w:p w14:paraId="18878F7B" w14:textId="77777777" w:rsidR="00397CED" w:rsidRDefault="007C733A">
      <w:pPr>
        <w:pStyle w:val="NormSHZ"/>
        <w:ind w:left="284" w:hanging="284"/>
      </w:pPr>
      <w:r>
        <w:rPr>
          <w:rFonts w:eastAsia="Calibri"/>
          <w:i/>
          <w:lang w:eastAsia="en-US"/>
        </w:rPr>
        <w:lastRenderedPageBreak/>
        <w:t xml:space="preserve">doc. Mgr. Radim Šíp, Ph.D. </w:t>
      </w:r>
      <w:r>
        <w:rPr>
          <w:rFonts w:eastAsia="Calibri"/>
          <w:lang w:eastAsia="en-US"/>
        </w:rPr>
        <w:t>- Fakulta humanitních studií, plný pracovní úvazek, smlouva na dobu určitou do 09/24, předpokládá se její prodloužení.</w:t>
      </w:r>
    </w:p>
    <w:p w14:paraId="2398250C" w14:textId="77777777" w:rsidR="00397CED" w:rsidRDefault="007C733A">
      <w:pPr>
        <w:pStyle w:val="NormSHZ"/>
        <w:ind w:left="284" w:hanging="284"/>
      </w:pPr>
      <w:r>
        <w:rPr>
          <w:rFonts w:eastAsia="Calibri"/>
          <w:i/>
          <w:lang w:eastAsia="en-US"/>
        </w:rPr>
        <w:t xml:space="preserve">PhDr. Hana Včelařová, Ph.D. </w:t>
      </w:r>
      <w:r>
        <w:rPr>
          <w:rFonts w:eastAsia="Calibri"/>
          <w:lang w:eastAsia="en-US"/>
        </w:rPr>
        <w:t>- Fakulta humanitních studií, plný pracovní úvazek, smlouva na dobu neurčitou.</w:t>
      </w:r>
    </w:p>
    <w:p w14:paraId="1ED1FC27" w14:textId="77777777" w:rsidR="00397CED" w:rsidRDefault="007C733A">
      <w:pPr>
        <w:pStyle w:val="NormSHZ"/>
        <w:ind w:left="284" w:hanging="284"/>
      </w:pPr>
      <w:r>
        <w:rPr>
          <w:rFonts w:eastAsia="Calibri"/>
          <w:i/>
          <w:lang w:eastAsia="en-US"/>
        </w:rPr>
        <w:t>Ing. Adam Viktorin, Ph.D.</w:t>
      </w:r>
      <w:r>
        <w:rPr>
          <w:rFonts w:eastAsia="Calibri"/>
          <w:lang w:eastAsia="en-US"/>
        </w:rPr>
        <w:t xml:space="preserve"> - FAI, plný pracovní úvazek, smlouva na dobu určitou do 08/25, předpokládá se její prodloužení.</w:t>
      </w:r>
    </w:p>
    <w:p w14:paraId="78C31FE2" w14:textId="77777777" w:rsidR="00397CED" w:rsidRDefault="007C733A">
      <w:pPr>
        <w:pStyle w:val="NormSHZ"/>
        <w:ind w:left="284" w:hanging="284"/>
      </w:pPr>
      <w:r>
        <w:rPr>
          <w:rFonts w:eastAsia="Calibri"/>
          <w:i/>
          <w:lang w:eastAsia="en-US"/>
        </w:rPr>
        <w:t xml:space="preserve">doc. Ing. Jiří Vojtěšek, Ph.D. </w:t>
      </w:r>
      <w:r>
        <w:rPr>
          <w:rFonts w:eastAsia="Calibri"/>
          <w:lang w:eastAsia="en-US"/>
        </w:rPr>
        <w:t>- FAI, plný pracovní úvazek, smlouva na dobu neurčitou.</w:t>
      </w:r>
    </w:p>
    <w:p w14:paraId="70AB1862" w14:textId="77777777" w:rsidR="00397CED" w:rsidRDefault="007C733A">
      <w:pPr>
        <w:pStyle w:val="NormSHZ"/>
        <w:ind w:left="284" w:hanging="284"/>
      </w:pPr>
      <w:r>
        <w:rPr>
          <w:rFonts w:eastAsia="Calibri"/>
          <w:i/>
          <w:lang w:eastAsia="en-US"/>
        </w:rPr>
        <w:t>Ing. Petr Žáček, Ph.D.</w:t>
      </w:r>
      <w:r>
        <w:rPr>
          <w:rFonts w:eastAsia="Calibri"/>
          <w:lang w:eastAsia="en-US"/>
        </w:rPr>
        <w:t xml:space="preserve"> - FAI, plný pracovní úvazek, smlouva na dobu určitou do 09/24, předpokládá se její prodloužení.</w:t>
      </w:r>
      <w:r>
        <w:rPr>
          <w:rFonts w:eastAsia="Calibri"/>
          <w:lang w:eastAsia="en-US"/>
        </w:rPr>
        <w:tab/>
      </w:r>
    </w:p>
    <w:p w14:paraId="6ED36E65" w14:textId="77777777" w:rsidR="00397CED" w:rsidRDefault="00397CED">
      <w:pPr>
        <w:pStyle w:val="NormSHZ"/>
      </w:pPr>
    </w:p>
    <w:p w14:paraId="403F1034" w14:textId="77777777" w:rsidR="00397CED" w:rsidRDefault="007C733A">
      <w:pPr>
        <w:pStyle w:val="NormSHZ"/>
      </w:pPr>
      <w:r>
        <w:t>Na realizaci se podílí také dva externí vyučující, a to:</w:t>
      </w:r>
    </w:p>
    <w:p w14:paraId="4E5D69F0" w14:textId="77777777" w:rsidR="00397CED" w:rsidRDefault="007C733A">
      <w:pPr>
        <w:pStyle w:val="NormSHZ"/>
        <w:ind w:left="284" w:hanging="284"/>
      </w:pPr>
      <w:r>
        <w:rPr>
          <w:rFonts w:eastAsia="Calibri"/>
          <w:i/>
          <w:lang w:eastAsia="en-US"/>
        </w:rPr>
        <w:t>MUDr. Niko Burget</w:t>
      </w:r>
      <w:r>
        <w:rPr>
          <w:rFonts w:eastAsia="Calibri"/>
          <w:lang w:eastAsia="en-US"/>
        </w:rPr>
        <w:t xml:space="preserve"> – vyučuje předmět </w:t>
      </w:r>
      <w:r>
        <w:rPr>
          <w:rFonts w:eastAsia="Calibri"/>
          <w:i/>
          <w:lang w:eastAsia="en-US"/>
        </w:rPr>
        <w:t xml:space="preserve">Základy první pomoci. </w:t>
      </w:r>
      <w:r>
        <w:rPr>
          <w:rFonts w:eastAsia="Calibri"/>
          <w:lang w:eastAsia="en-US"/>
        </w:rPr>
        <w:t>Jedná se o pracovníka Zdravotnické záchranné služby Zlínského kraje. V současné době pracuje na DPP. V souladu se směrnicí kvestora UTB je DPP uzavírána pouze na jeden kalendářní rok a je pravidelně aktualizována. Je přislíbena spolupráce i v dalších letech. V případě ukončení spolupráce s aktuálně spolupracujícím vyučujícím je dohodnuta spolupráce se Zdravotnickou záchrannou službou Zlínského kraje a jinými jejími pracovníky.</w:t>
      </w:r>
    </w:p>
    <w:p w14:paraId="70B60E3A" w14:textId="77777777" w:rsidR="00397CED" w:rsidRDefault="007C733A">
      <w:pPr>
        <w:pStyle w:val="NormSHZ"/>
        <w:ind w:left="284" w:hanging="284"/>
      </w:pPr>
      <w:r>
        <w:rPr>
          <w:rFonts w:eastAsia="Calibri"/>
          <w:i/>
          <w:lang w:eastAsia="en-US"/>
        </w:rPr>
        <w:t>Ing. Mgr. Michal Sedláček, Ph.D.</w:t>
      </w:r>
      <w:r>
        <w:rPr>
          <w:rFonts w:eastAsia="Calibri"/>
          <w:lang w:eastAsia="en-US"/>
        </w:rPr>
        <w:t xml:space="preserve"> – vyučuje předmět </w:t>
      </w:r>
      <w:r>
        <w:rPr>
          <w:rFonts w:eastAsia="Calibri"/>
          <w:i/>
          <w:lang w:eastAsia="en-US"/>
        </w:rPr>
        <w:t xml:space="preserve">Úvod do učitelské </w:t>
      </w:r>
      <w:r>
        <w:rPr>
          <w:rFonts w:eastAsia="Calibri"/>
          <w:lang w:eastAsia="en-US"/>
        </w:rPr>
        <w:t xml:space="preserve">profese. Jedná se </w:t>
      </w:r>
      <w:proofErr w:type="gramStart"/>
      <w:r>
        <w:rPr>
          <w:rFonts w:eastAsia="Calibri"/>
          <w:lang w:eastAsia="en-US"/>
        </w:rPr>
        <w:t>pracovníka</w:t>
      </w:r>
      <w:proofErr w:type="gramEnd"/>
      <w:r>
        <w:rPr>
          <w:rFonts w:eastAsia="Calibri"/>
          <w:lang w:eastAsia="en-US"/>
        </w:rPr>
        <w:t xml:space="preserve"> Univerzity Palackého v Olomouci, který s FAI dlouhodobě spolupracuje a podílel se také na výuce předmětů ve studijním oboru Učitelství informatiky pro střední školy, který tomuto studijnímu programu předcházel. S panem dr. Sedláčkem je každoročně uzavírána dohoda o provedení práce a přislíbena spolupráce i v dalších letech. V případě ukončení spolupráce bude vyučující nahrazen akademickým pracovníkem FHS popř. externím pracovníkem z praxe.</w:t>
      </w:r>
      <w:r>
        <w:rPr>
          <w:rFonts w:eastAsia="Calibri"/>
          <w:i/>
          <w:lang w:eastAsia="en-US"/>
        </w:rPr>
        <w:tab/>
      </w:r>
    </w:p>
    <w:p w14:paraId="134CB272" w14:textId="77777777" w:rsidR="00397CED" w:rsidRDefault="00397CED">
      <w:pPr>
        <w:spacing w:before="120" w:after="120"/>
        <w:jc w:val="both"/>
        <w:rPr>
          <w:rFonts w:ascii="Calibri Light" w:hAnsi="Calibri Light" w:cs="Calibri Light"/>
          <w:sz w:val="24"/>
          <w:szCs w:val="24"/>
        </w:rPr>
      </w:pPr>
    </w:p>
    <w:p w14:paraId="00667E22" w14:textId="77777777" w:rsidR="00397CED" w:rsidRDefault="007C733A">
      <w:pPr>
        <w:pStyle w:val="Nadpis3"/>
        <w:tabs>
          <w:tab w:val="clear" w:pos="0"/>
        </w:tabs>
        <w:ind w:left="720" w:firstLine="0"/>
        <w:jc w:val="both"/>
      </w:pPr>
      <w:bookmarkStart w:id="2574" w:name="_Toc121083475"/>
      <w:r>
        <w:t>Standard 6.3 Personální zabezpečení studijního programu uskutečňovaného mimo sídlo vysoké školy</w:t>
      </w:r>
      <w:bookmarkEnd w:id="2574"/>
      <w:r>
        <w:t xml:space="preserve"> </w:t>
      </w:r>
    </w:p>
    <w:p w14:paraId="77019319" w14:textId="77777777" w:rsidR="00397CED" w:rsidRDefault="007C733A">
      <w:pPr>
        <w:pStyle w:val="NormSHZ"/>
      </w:pPr>
      <w:r>
        <w:t>Relevantní studijní program bude uskutečňován pouze v budovách UTB ve Zlíně, zejména na FAI v menší míře také.</w:t>
      </w:r>
      <w:r>
        <w:tab/>
      </w:r>
    </w:p>
    <w:p w14:paraId="1275217E" w14:textId="77777777" w:rsidR="00397CED" w:rsidRDefault="007C733A">
      <w:pPr>
        <w:pStyle w:val="NormSHZ"/>
      </w:pPr>
      <w:r>
        <w:tab/>
      </w:r>
    </w:p>
    <w:p w14:paraId="3292A6EE" w14:textId="77777777" w:rsidR="00397CED" w:rsidRDefault="007C733A">
      <w:pPr>
        <w:pStyle w:val="Nadpis3"/>
        <w:tabs>
          <w:tab w:val="clear" w:pos="0"/>
        </w:tabs>
        <w:ind w:left="720" w:firstLine="0"/>
        <w:jc w:val="both"/>
      </w:pPr>
      <w:bookmarkStart w:id="2575" w:name="_Toc121083476"/>
      <w:r>
        <w:t>Standardy 6.4, 6.9-6.10 Personální zabezpečení předmětů profilujícího základu</w:t>
      </w:r>
      <w:bookmarkEnd w:id="2575"/>
      <w:r>
        <w:t xml:space="preserve"> </w:t>
      </w:r>
    </w:p>
    <w:p w14:paraId="3F1ACF3A" w14:textId="77777777" w:rsidR="00397CED" w:rsidRDefault="007C733A">
      <w:pPr>
        <w:pStyle w:val="NormSHZ"/>
      </w:pPr>
      <w:r>
        <w:t xml:space="preserve">Studijní program je dostatečně personálně zabezpečen z hlediska doby platnosti akreditace a perspektivy jeho rozvoje. Základní teoretické předměty profilujícího základu u tohoto studijního programu jsou zabezpečeny akademickými pracovníky s hodností docent a profesor. Garanti těchto předmětů zabezpečují přednášky, v řadě případů vedou semináře a aktivně pracují se studenty v rámci zpracování diplomových prací. Všichni garanti základních teoretických studijních předmětů profilujícího základu studijního programu jsou kmenovými pracovníky UTB ve Zlíně s pracovní dobou odpovídající stanovené týdenní pracovní době podle § 79 zákoníku práce, většina z nich má pracovní smlouvou na dobu neurčitou. Jak již bylo uvedeno výše, u pracovníků se smlouvou na dobu určitou je předpokládáno, že jim budou smlouvy prodlouženy. Studijní předměty profilujícího základu magisterského studijního programu jsou garantovány akademickými pracovníky s vědeckou hodností nebo pracovníky, kteří jsou jmenováni docentem. Více je uvedeno ve formulářích </w:t>
      </w:r>
      <w:r>
        <w:rPr>
          <w:i/>
        </w:rPr>
        <w:t>C-I Personální zabezpečení</w:t>
      </w:r>
      <w:r>
        <w:t>. V současné době studuje na FHS v doktorském studijním programu Pedagogika 9 studentů, z toho 6 na ÚŠP, kteří se do budoucna připravují na převzetí výuky a garance předmětů profilujícího základu. Studenti jsou postupně zapojováni do výuky a účastní se přednášek profesorů a docentů.</w:t>
      </w:r>
    </w:p>
    <w:p w14:paraId="028CCAF3" w14:textId="77777777" w:rsidR="00397CED" w:rsidRDefault="007C733A">
      <w:pPr>
        <w:pStyle w:val="NormSHZ"/>
        <w:rPr>
          <w:i/>
        </w:rPr>
      </w:pPr>
      <w:r>
        <w:rPr>
          <w:i/>
        </w:rPr>
        <w:t>Předměty ZT spolu s jejich garanty:</w:t>
      </w:r>
    </w:p>
    <w:p w14:paraId="6E528ED0" w14:textId="77777777" w:rsidR="00397CED" w:rsidRDefault="007C733A">
      <w:pPr>
        <w:pStyle w:val="NormSHZ"/>
        <w:numPr>
          <w:ilvl w:val="0"/>
          <w:numId w:val="55"/>
        </w:numPr>
        <w:pPrChange w:id="2576" w:author="Jiri Vojtesek" w:date="2023-01-19T13:14:00Z">
          <w:pPr>
            <w:pStyle w:val="NormSHZ"/>
            <w:numPr>
              <w:numId w:val="57"/>
            </w:numPr>
            <w:tabs>
              <w:tab w:val="num" w:pos="0"/>
            </w:tabs>
            <w:ind w:left="720" w:hanging="360"/>
          </w:pPr>
        </w:pPrChange>
      </w:pPr>
      <w:r>
        <w:t xml:space="preserve">Filozofie pro učitele </w:t>
      </w:r>
      <w:proofErr w:type="gramStart"/>
      <w:r>
        <w:t>informatiky, 1.r.</w:t>
      </w:r>
      <w:proofErr w:type="gramEnd"/>
      <w:r>
        <w:t xml:space="preserve">/ZS – </w:t>
      </w:r>
      <w:r>
        <w:rPr>
          <w:b/>
        </w:rPr>
        <w:t>doc. Mgr. Radim Šíp, Ph.D.</w:t>
      </w:r>
      <w:r>
        <w:t xml:space="preserve"> (100 % p), úvazek 1,0 do 09/24</w:t>
      </w:r>
    </w:p>
    <w:p w14:paraId="703DA6CA" w14:textId="77777777" w:rsidR="00397CED" w:rsidRDefault="007C733A">
      <w:pPr>
        <w:pStyle w:val="NormSHZ"/>
        <w:numPr>
          <w:ilvl w:val="0"/>
          <w:numId w:val="55"/>
        </w:numPr>
        <w:pPrChange w:id="2577" w:author="Jiri Vojtesek" w:date="2023-01-19T13:14:00Z">
          <w:pPr>
            <w:pStyle w:val="NormSHZ"/>
            <w:numPr>
              <w:numId w:val="57"/>
            </w:numPr>
            <w:tabs>
              <w:tab w:val="num" w:pos="0"/>
            </w:tabs>
            <w:ind w:left="720" w:hanging="360"/>
          </w:pPr>
        </w:pPrChange>
      </w:pPr>
      <w:r>
        <w:t xml:space="preserve">Obecná </w:t>
      </w:r>
      <w:proofErr w:type="gramStart"/>
      <w:r>
        <w:t>didaktika, 1.r.</w:t>
      </w:r>
      <w:proofErr w:type="gramEnd"/>
      <w:r>
        <w:t xml:space="preserve">/ZS - </w:t>
      </w:r>
      <w:r>
        <w:rPr>
          <w:b/>
        </w:rPr>
        <w:t>doc. PhDr. Marcela Janíková, Ph.D.</w:t>
      </w:r>
      <w:r>
        <w:t xml:space="preserve"> (100 % p), úvazek 1,0 do 01/25</w:t>
      </w:r>
    </w:p>
    <w:p w14:paraId="08349370" w14:textId="77777777" w:rsidR="00397CED" w:rsidRDefault="007C733A">
      <w:pPr>
        <w:pStyle w:val="NormSHZ"/>
        <w:numPr>
          <w:ilvl w:val="0"/>
          <w:numId w:val="55"/>
        </w:numPr>
        <w:pPrChange w:id="2578" w:author="Jiri Vojtesek" w:date="2023-01-19T13:14:00Z">
          <w:pPr>
            <w:pStyle w:val="NormSHZ"/>
            <w:numPr>
              <w:numId w:val="57"/>
            </w:numPr>
            <w:tabs>
              <w:tab w:val="num" w:pos="0"/>
            </w:tabs>
            <w:ind w:left="720" w:hanging="360"/>
          </w:pPr>
        </w:pPrChange>
      </w:pPr>
      <w:r>
        <w:lastRenderedPageBreak/>
        <w:t xml:space="preserve">Provoz počítačových </w:t>
      </w:r>
      <w:proofErr w:type="gramStart"/>
      <w:r>
        <w:t>sítí, 1.r.</w:t>
      </w:r>
      <w:proofErr w:type="gramEnd"/>
      <w:r>
        <w:t xml:space="preserve">/ZS – </w:t>
      </w:r>
      <w:r>
        <w:rPr>
          <w:b/>
        </w:rPr>
        <w:t>doc. Ing. Jiří Vojtěšek, Ph.D.</w:t>
      </w:r>
      <w:r>
        <w:t xml:space="preserve"> (100 % p), úvazek 1,0 na neurčito</w:t>
      </w:r>
    </w:p>
    <w:p w14:paraId="6408F37F" w14:textId="77777777" w:rsidR="00397CED" w:rsidRDefault="007C733A">
      <w:pPr>
        <w:pStyle w:val="NormSHZ"/>
        <w:numPr>
          <w:ilvl w:val="0"/>
          <w:numId w:val="55"/>
        </w:numPr>
        <w:pPrChange w:id="2579" w:author="Jiri Vojtesek" w:date="2023-01-19T13:14:00Z">
          <w:pPr>
            <w:pStyle w:val="NormSHZ"/>
            <w:numPr>
              <w:numId w:val="57"/>
            </w:numPr>
            <w:tabs>
              <w:tab w:val="num" w:pos="0"/>
            </w:tabs>
            <w:ind w:left="720" w:hanging="360"/>
          </w:pPr>
        </w:pPrChange>
      </w:pPr>
      <w:r>
        <w:t xml:space="preserve">Školní </w:t>
      </w:r>
      <w:proofErr w:type="gramStart"/>
      <w:r>
        <w:t>pedagogika, 1.r.</w:t>
      </w:r>
      <w:proofErr w:type="gramEnd"/>
      <w:r>
        <w:t xml:space="preserve">/LS - </w:t>
      </w:r>
      <w:r>
        <w:rPr>
          <w:b/>
        </w:rPr>
        <w:t>doc. PhDr. Marcela Janíková, Ph.D.</w:t>
      </w:r>
      <w:r>
        <w:t xml:space="preserve"> (50 % p), úvazek 1,0 do 01/25, doc. PhDr. Martina Fasnerová, Ph.D. (50 % p), úvazek 0,5 do 08/23</w:t>
      </w:r>
    </w:p>
    <w:p w14:paraId="467237BD" w14:textId="77777777" w:rsidR="00397CED" w:rsidRDefault="007C733A">
      <w:pPr>
        <w:pStyle w:val="NormSHZ"/>
        <w:numPr>
          <w:ilvl w:val="0"/>
          <w:numId w:val="55"/>
        </w:numPr>
        <w:pPrChange w:id="2580" w:author="Jiri Vojtesek" w:date="2023-01-19T13:14:00Z">
          <w:pPr>
            <w:pStyle w:val="NormSHZ"/>
            <w:numPr>
              <w:numId w:val="57"/>
            </w:numPr>
            <w:tabs>
              <w:tab w:val="num" w:pos="0"/>
            </w:tabs>
            <w:ind w:left="720" w:hanging="360"/>
          </w:pPr>
        </w:pPrChange>
      </w:pPr>
      <w:r>
        <w:t xml:space="preserve">Didaktika </w:t>
      </w:r>
      <w:proofErr w:type="gramStart"/>
      <w:r>
        <w:t>informatiky, 2.r.</w:t>
      </w:r>
      <w:proofErr w:type="gramEnd"/>
      <w:r>
        <w:t xml:space="preserve">/ZS - </w:t>
      </w:r>
      <w:r>
        <w:rPr>
          <w:b/>
        </w:rPr>
        <w:t>prof. Mgr. Roman Jašek, Ph.D., DBA</w:t>
      </w:r>
      <w:r>
        <w:t xml:space="preserve"> (100 % p), úvazek 1,0 na neurčito</w:t>
      </w:r>
    </w:p>
    <w:p w14:paraId="26D11704" w14:textId="33DD1771" w:rsidR="00397CED" w:rsidRDefault="007C733A">
      <w:pPr>
        <w:pStyle w:val="NormSHZ"/>
        <w:numPr>
          <w:ilvl w:val="0"/>
          <w:numId w:val="55"/>
        </w:numPr>
        <w:pPrChange w:id="2581" w:author="Jiri Vojtesek" w:date="2023-01-19T13:14:00Z">
          <w:pPr>
            <w:pStyle w:val="NormSHZ"/>
            <w:numPr>
              <w:numId w:val="57"/>
            </w:numPr>
            <w:tabs>
              <w:tab w:val="num" w:pos="0"/>
            </w:tabs>
            <w:ind w:left="720" w:hanging="360"/>
          </w:pPr>
        </w:pPrChange>
      </w:pPr>
      <w:del w:id="2582" w:author="Jiří Vojtěšek" w:date="2023-01-23T22:10:00Z">
        <w:r w:rsidDel="001F102E">
          <w:delText>Bezpečnost informačních systémů</w:delText>
        </w:r>
      </w:del>
      <w:ins w:id="2583" w:author="Jiří Vojtěšek" w:date="2023-01-23T22:10:00Z">
        <w:r w:rsidR="001F102E">
          <w:t xml:space="preserve">Didaktika odborných </w:t>
        </w:r>
        <w:proofErr w:type="gramStart"/>
        <w:r w:rsidR="001F102E">
          <w:t>předmětů</w:t>
        </w:r>
      </w:ins>
      <w:r>
        <w:t>, 2.r.</w:t>
      </w:r>
      <w:proofErr w:type="gramEnd"/>
      <w:r>
        <w:t xml:space="preserve">/ZS - </w:t>
      </w:r>
      <w:r>
        <w:rPr>
          <w:b/>
        </w:rPr>
        <w:t>prof. Mgr. Roman Jašek, Ph.D., DBA</w:t>
      </w:r>
      <w:r>
        <w:t xml:space="preserve"> (100 % p), úvazek 1,0 na neurčito</w:t>
      </w:r>
    </w:p>
    <w:p w14:paraId="3E6CC7A0" w14:textId="77777777" w:rsidR="00397CED" w:rsidRDefault="007C733A">
      <w:pPr>
        <w:pStyle w:val="NormSHZ"/>
        <w:rPr>
          <w:i/>
        </w:rPr>
      </w:pPr>
      <w:r>
        <w:rPr>
          <w:i/>
        </w:rPr>
        <w:t>Předměty PZ spolu s jejich garanty:</w:t>
      </w:r>
    </w:p>
    <w:p w14:paraId="6E33106D" w14:textId="77777777" w:rsidR="00397CED" w:rsidRDefault="007C733A">
      <w:pPr>
        <w:pStyle w:val="NormSHZ"/>
        <w:numPr>
          <w:ilvl w:val="0"/>
          <w:numId w:val="56"/>
        </w:numPr>
        <w:pPrChange w:id="2584" w:author="Jiri Vojtesek" w:date="2023-01-19T13:14:00Z">
          <w:pPr>
            <w:pStyle w:val="NormSHZ"/>
            <w:numPr>
              <w:numId w:val="58"/>
            </w:numPr>
            <w:tabs>
              <w:tab w:val="num" w:pos="0"/>
            </w:tabs>
            <w:ind w:left="720" w:hanging="360"/>
          </w:pPr>
        </w:pPrChange>
      </w:pPr>
      <w:r>
        <w:t xml:space="preserve">Psychologie pro </w:t>
      </w:r>
      <w:proofErr w:type="gramStart"/>
      <w:r>
        <w:t>učitele, 1.r.</w:t>
      </w:r>
      <w:proofErr w:type="gramEnd"/>
      <w:r>
        <w:t xml:space="preserve">/ZS - </w:t>
      </w:r>
      <w:r>
        <w:rPr>
          <w:b/>
        </w:rPr>
        <w:t>PhDr. Hana Včelařová, Ph.D.</w:t>
      </w:r>
      <w:r>
        <w:t xml:space="preserve"> (100 % p), úvazek 1,0 na neurčito</w:t>
      </w:r>
    </w:p>
    <w:p w14:paraId="380A147E" w14:textId="59306F97" w:rsidR="00397CED" w:rsidRDefault="007C733A">
      <w:pPr>
        <w:pStyle w:val="NormSHZ"/>
        <w:numPr>
          <w:ilvl w:val="0"/>
          <w:numId w:val="56"/>
        </w:numPr>
        <w:pPrChange w:id="2585" w:author="Jiri Vojtesek" w:date="2023-01-19T13:14:00Z">
          <w:pPr>
            <w:pStyle w:val="NormSHZ"/>
            <w:numPr>
              <w:numId w:val="58"/>
            </w:numPr>
            <w:tabs>
              <w:tab w:val="num" w:pos="0"/>
            </w:tabs>
            <w:ind w:left="720" w:hanging="360"/>
          </w:pPr>
        </w:pPrChange>
      </w:pPr>
      <w:r>
        <w:t xml:space="preserve">Sociální a pedagogická </w:t>
      </w:r>
      <w:proofErr w:type="gramStart"/>
      <w:r>
        <w:t>komunikace, 1.r.</w:t>
      </w:r>
      <w:proofErr w:type="gramEnd"/>
      <w:r>
        <w:t xml:space="preserve">/LS - </w:t>
      </w:r>
      <w:del w:id="2586" w:author="Jiří Vojtěšek" w:date="2023-01-23T22:11:00Z">
        <w:r w:rsidDel="001F102E">
          <w:rPr>
            <w:b/>
          </w:rPr>
          <w:delText>PhDr. Iva Staňková</w:delText>
        </w:r>
      </w:del>
      <w:ins w:id="2587" w:author="Jiří Vojtěšek" w:date="2023-01-23T22:11:00Z">
        <w:r w:rsidR="001F102E">
          <w:rPr>
            <w:b/>
          </w:rPr>
          <w:t>Mgr. Anna Petr Šafránková</w:t>
        </w:r>
      </w:ins>
      <w:r>
        <w:rPr>
          <w:b/>
        </w:rPr>
        <w:t>, Ph.D.</w:t>
      </w:r>
      <w:r>
        <w:t xml:space="preserve"> (100 % p), úvazek 1,0 </w:t>
      </w:r>
      <w:del w:id="2588" w:author="Jiří Vojtěšek" w:date="2023-01-23T22:17:00Z">
        <w:r w:rsidDel="00833C21">
          <w:delText>do 08/24</w:delText>
        </w:r>
      </w:del>
      <w:ins w:id="2589" w:author="Jiří Vojtěšek" w:date="2023-01-23T22:17:00Z">
        <w:r w:rsidR="00833C21">
          <w:t>na neurčito</w:t>
        </w:r>
      </w:ins>
    </w:p>
    <w:p w14:paraId="75C0F904" w14:textId="7ECCC80D" w:rsidR="00397CED" w:rsidRDefault="001F102E">
      <w:pPr>
        <w:pStyle w:val="NormSHZ"/>
        <w:numPr>
          <w:ilvl w:val="0"/>
          <w:numId w:val="56"/>
        </w:numPr>
        <w:pPrChange w:id="2590" w:author="Jiri Vojtesek" w:date="2023-01-19T13:14:00Z">
          <w:pPr>
            <w:pStyle w:val="NormSHZ"/>
            <w:numPr>
              <w:numId w:val="58"/>
            </w:numPr>
            <w:tabs>
              <w:tab w:val="num" w:pos="0"/>
            </w:tabs>
            <w:ind w:left="720" w:hanging="360"/>
          </w:pPr>
        </w:pPrChange>
      </w:pPr>
      <w:ins w:id="2591" w:author="Jiří Vojtěšek" w:date="2023-01-23T22:12:00Z">
        <w:r>
          <w:t>Webové t</w:t>
        </w:r>
      </w:ins>
      <w:del w:id="2592" w:author="Jiří Vojtěšek" w:date="2023-01-23T22:12:00Z">
        <w:r w:rsidR="007C733A" w:rsidDel="001F102E">
          <w:delText>T</w:delText>
        </w:r>
      </w:del>
      <w:r w:rsidR="007C733A">
        <w:t>echnologie</w:t>
      </w:r>
      <w:del w:id="2593" w:author="Jiří Vojtěšek" w:date="2023-01-23T22:12:00Z">
        <w:r w:rsidR="007C733A" w:rsidDel="001F102E">
          <w:delText xml:space="preserve"> www</w:delText>
        </w:r>
      </w:del>
      <w:r w:rsidR="007C733A">
        <w:t xml:space="preserve"> pro učitele </w:t>
      </w:r>
      <w:proofErr w:type="gramStart"/>
      <w:r w:rsidR="007C733A">
        <w:t>informatiky, 1.r.</w:t>
      </w:r>
      <w:proofErr w:type="gramEnd"/>
      <w:r w:rsidR="007C733A">
        <w:t xml:space="preserve">/LS – </w:t>
      </w:r>
      <w:r w:rsidR="007C733A">
        <w:rPr>
          <w:b/>
        </w:rPr>
        <w:t>Ing. Petr Žáček, Ph.D.</w:t>
      </w:r>
      <w:r w:rsidR="007C733A">
        <w:t xml:space="preserve"> (100 % p), úvazek 1,0 do 09/24</w:t>
      </w:r>
    </w:p>
    <w:p w14:paraId="071E0717" w14:textId="77777777" w:rsidR="00397CED" w:rsidRDefault="007C733A">
      <w:pPr>
        <w:pStyle w:val="NormSHZ"/>
        <w:numPr>
          <w:ilvl w:val="0"/>
          <w:numId w:val="56"/>
        </w:numPr>
        <w:pPrChange w:id="2594" w:author="Jiri Vojtesek" w:date="2023-01-19T13:14:00Z">
          <w:pPr>
            <w:pStyle w:val="NormSHZ"/>
            <w:numPr>
              <w:numId w:val="58"/>
            </w:numPr>
            <w:tabs>
              <w:tab w:val="num" w:pos="0"/>
            </w:tabs>
            <w:ind w:left="720" w:hanging="360"/>
          </w:pPr>
        </w:pPrChange>
      </w:pPr>
      <w:r>
        <w:t xml:space="preserve">Algoritmizace pro učitele </w:t>
      </w:r>
      <w:proofErr w:type="gramStart"/>
      <w:r>
        <w:t>informatiky, 1.r.</w:t>
      </w:r>
      <w:proofErr w:type="gramEnd"/>
      <w:r>
        <w:t xml:space="preserve">/LS - </w:t>
      </w:r>
      <w:r>
        <w:rPr>
          <w:b/>
        </w:rPr>
        <w:t xml:space="preserve">Ing. Adam Viktorin, Ph.D. </w:t>
      </w:r>
      <w:r>
        <w:t>(100 % p), úvazek 1,0 do 08/25</w:t>
      </w:r>
    </w:p>
    <w:p w14:paraId="2602C1EB" w14:textId="77777777" w:rsidR="00397CED" w:rsidRDefault="007C733A">
      <w:pPr>
        <w:pStyle w:val="NormSHZ"/>
        <w:numPr>
          <w:ilvl w:val="0"/>
          <w:numId w:val="56"/>
        </w:numPr>
        <w:pPrChange w:id="2595" w:author="Jiri Vojtesek" w:date="2023-01-19T13:14:00Z">
          <w:pPr>
            <w:pStyle w:val="NormSHZ"/>
            <w:numPr>
              <w:numId w:val="58"/>
            </w:numPr>
            <w:tabs>
              <w:tab w:val="num" w:pos="0"/>
            </w:tabs>
            <w:ind w:left="720" w:hanging="360"/>
          </w:pPr>
        </w:pPrChange>
      </w:pPr>
      <w:proofErr w:type="gramStart"/>
      <w:r>
        <w:t>Multimédia, 1.r.</w:t>
      </w:r>
      <w:proofErr w:type="gramEnd"/>
      <w:r>
        <w:t xml:space="preserve">/LS - </w:t>
      </w:r>
      <w:r>
        <w:rPr>
          <w:b/>
        </w:rPr>
        <w:t>doc. Ing. Zuzana Komínková Oplatková Ph.D</w:t>
      </w:r>
      <w:r>
        <w:t>. (100 % p) , úvazek 1,0 na neurčito</w:t>
      </w:r>
    </w:p>
    <w:p w14:paraId="52D60F90" w14:textId="77777777" w:rsidR="00397CED" w:rsidRDefault="007C733A">
      <w:pPr>
        <w:pStyle w:val="NormSHZ"/>
        <w:numPr>
          <w:ilvl w:val="0"/>
          <w:numId w:val="56"/>
        </w:numPr>
        <w:pPrChange w:id="2596" w:author="Jiri Vojtesek" w:date="2023-01-19T13:14:00Z">
          <w:pPr>
            <w:pStyle w:val="NormSHZ"/>
            <w:numPr>
              <w:numId w:val="58"/>
            </w:numPr>
            <w:tabs>
              <w:tab w:val="num" w:pos="0"/>
            </w:tabs>
            <w:ind w:left="720" w:hanging="360"/>
          </w:pPr>
        </w:pPrChange>
      </w:pPr>
      <w:r>
        <w:t xml:space="preserve">Online výukové </w:t>
      </w:r>
      <w:proofErr w:type="gramStart"/>
      <w:r>
        <w:t>nástroje, 1.r.</w:t>
      </w:r>
      <w:proofErr w:type="gramEnd"/>
      <w:r>
        <w:t xml:space="preserve">/LS – </w:t>
      </w:r>
      <w:r>
        <w:rPr>
          <w:b/>
        </w:rPr>
        <w:t>doc. Ing. Jiří Vojtěšek, Ph.D.</w:t>
      </w:r>
      <w:r>
        <w:t xml:space="preserve"> (100 % p), úvazek 1,0 na neurčito</w:t>
      </w:r>
    </w:p>
    <w:p w14:paraId="791FF42E" w14:textId="77777777" w:rsidR="00397CED" w:rsidRDefault="007C733A">
      <w:pPr>
        <w:pStyle w:val="NormSHZ"/>
        <w:numPr>
          <w:ilvl w:val="0"/>
          <w:numId w:val="56"/>
        </w:numPr>
        <w:pPrChange w:id="2597" w:author="Jiri Vojtesek" w:date="2023-01-19T13:14:00Z">
          <w:pPr>
            <w:pStyle w:val="NormSHZ"/>
            <w:numPr>
              <w:numId w:val="58"/>
            </w:numPr>
            <w:tabs>
              <w:tab w:val="num" w:pos="0"/>
            </w:tabs>
            <w:ind w:left="720" w:hanging="360"/>
          </w:pPr>
        </w:pPrChange>
      </w:pPr>
      <w:r>
        <w:t xml:space="preserve">Aplikační software pro učitele </w:t>
      </w:r>
      <w:proofErr w:type="gramStart"/>
      <w:r>
        <w:t>informatiky, 2.r.</w:t>
      </w:r>
      <w:proofErr w:type="gramEnd"/>
      <w:r>
        <w:t xml:space="preserve">/ZS - </w:t>
      </w:r>
      <w:r>
        <w:rPr>
          <w:b/>
        </w:rPr>
        <w:t>doc. Ing. Bronislav Chramcov, Ph.D.</w:t>
      </w:r>
      <w:r>
        <w:t xml:space="preserve"> (100 % p), úvazek 1,0 na neurčito</w:t>
      </w:r>
    </w:p>
    <w:p w14:paraId="6924026D" w14:textId="373534DF" w:rsidR="0034763D" w:rsidRDefault="007C733A" w:rsidP="0034763D">
      <w:pPr>
        <w:pStyle w:val="NormSHZ"/>
        <w:ind w:left="720"/>
        <w:rPr>
          <w:ins w:id="2598" w:author="Jiří Vojtěšek" w:date="2023-01-25T11:24:00Z"/>
        </w:rPr>
        <w:pPrChange w:id="2599" w:author="Jiří Vojtěšek" w:date="2023-01-25T11:24:00Z">
          <w:pPr>
            <w:pStyle w:val="NormSHZ"/>
          </w:pPr>
        </w:pPrChange>
      </w:pPr>
      <w:del w:id="2600" w:author="Jiří Vojtěšek" w:date="2023-01-25T11:24:00Z">
        <w:r w:rsidDel="0034763D">
          <w:tab/>
        </w:r>
      </w:del>
    </w:p>
    <w:p w14:paraId="050BD26E" w14:textId="404386E2" w:rsidR="0034763D" w:rsidRDefault="0034763D">
      <w:pPr>
        <w:pStyle w:val="NormSHZ"/>
        <w:rPr>
          <w:ins w:id="2601" w:author="Jiří Vojtěšek" w:date="2023-01-25T11:29:00Z"/>
        </w:rPr>
      </w:pPr>
      <w:ins w:id="2602" w:author="Jiří Vojtěšek" w:date="2023-01-25T11:24:00Z">
        <w:r>
          <w:t>Jelikož se jedná navazující magisterský studijní program</w:t>
        </w:r>
      </w:ins>
      <w:ins w:id="2603" w:author="Jiří Vojtěšek" w:date="2023-01-25T11:25:00Z">
        <w:r>
          <w:t>, jehož absolventi budou nejčastěji působit jako učitelé na základních a středních školách, je podstatná část předmětů z oblasti propedeutiky a didaktiky. Obecná didaktika je garantována především vyučujícími ze spolupracující Fakulty humanitních studií</w:t>
        </w:r>
      </w:ins>
      <w:ins w:id="2604" w:author="Jiří Vojtěšek" w:date="2023-01-25T11:26:00Z">
        <w:r>
          <w:t xml:space="preserve"> (doc. Janíková</w:t>
        </w:r>
        <w:r w:rsidR="001E4EC5">
          <w:t>, doc. Fasnerová), odbornou didaktiku zase garantují vyučující z</w:t>
        </w:r>
      </w:ins>
      <w:ins w:id="2605" w:author="Jiří Vojtěšek" w:date="2023-01-25T11:27:00Z">
        <w:r w:rsidR="001E4EC5">
          <w:t> </w:t>
        </w:r>
      </w:ins>
      <w:ins w:id="2606" w:author="Jiří Vojtěšek" w:date="2023-01-25T11:26:00Z">
        <w:r w:rsidR="001E4EC5">
          <w:t xml:space="preserve">realizující </w:t>
        </w:r>
      </w:ins>
      <w:ins w:id="2607" w:author="Jiří Vojtěšek" w:date="2023-01-25T11:27:00Z">
        <w:r w:rsidR="001E4EC5">
          <w:t>Fakulty aplikované informatiky</w:t>
        </w:r>
      </w:ins>
      <w:ins w:id="2608" w:author="Jiří Vojtěšek" w:date="2023-01-25T11:28:00Z">
        <w:r w:rsidR="001E4EC5">
          <w:t xml:space="preserve"> (prof. Jašek, doc. Chramcov atd.)</w:t>
        </w:r>
      </w:ins>
      <w:ins w:id="2609" w:author="Jiří Vojtěšek" w:date="2023-01-25T11:29:00Z">
        <w:r w:rsidR="001E4EC5">
          <w:t>, přičemž můžeme namátkově uvést publikace autorů z Fakulty aplikované informatiky z této oblasti:</w:t>
        </w:r>
      </w:ins>
    </w:p>
    <w:p w14:paraId="011DFAA7" w14:textId="100CA371" w:rsidR="001E4EC5" w:rsidRDefault="001E4EC5" w:rsidP="001E4EC5">
      <w:pPr>
        <w:pStyle w:val="NormSHZ"/>
        <w:numPr>
          <w:ilvl w:val="0"/>
          <w:numId w:val="80"/>
        </w:numPr>
        <w:rPr>
          <w:ins w:id="2610" w:author="Jiří Vojtěšek" w:date="2023-01-25T11:30:00Z"/>
        </w:rPr>
        <w:pPrChange w:id="2611" w:author="Jiří Vojtěšek" w:date="2023-01-25T11:30:00Z">
          <w:pPr>
            <w:pStyle w:val="NormSHZ"/>
          </w:pPr>
        </w:pPrChange>
      </w:pPr>
      <w:ins w:id="2612" w:author="Jiří Vojtěšek" w:date="2023-01-25T11:30:00Z">
        <w:r>
          <w:t>JAŠEK</w:t>
        </w:r>
        <w:r w:rsidRPr="001E4EC5">
          <w:t xml:space="preserve"> </w:t>
        </w:r>
        <w:r>
          <w:t xml:space="preserve">Roman a </w:t>
        </w:r>
        <w:r>
          <w:t xml:space="preserve">Milan </w:t>
        </w:r>
        <w:r>
          <w:t>OULEHLA</w:t>
        </w:r>
        <w:r>
          <w:t xml:space="preserve"> (</w:t>
        </w:r>
        <w:r>
          <w:t>2017</w:t>
        </w:r>
        <w:r>
          <w:t>)</w:t>
        </w:r>
        <w:r>
          <w:t xml:space="preserve">. </w:t>
        </w:r>
        <w:r w:rsidRPr="001E4EC5">
          <w:rPr>
            <w:i/>
            <w:rPrChange w:id="2613" w:author="Jiří Vojtěšek" w:date="2023-01-25T11:32:00Z">
              <w:rPr/>
            </w:rPrChange>
          </w:rPr>
          <w:t>Moderní kryptografie</w:t>
        </w:r>
        <w:r>
          <w:t>. [Praha]: IFP Publishing. ISBN 978-80-87383-67-4. Učebnice kryptografie založená na didaktických principech moderního vyučování a nové informatiky pro studenty středních škol a další zájemce. B.</w:t>
        </w:r>
      </w:ins>
    </w:p>
    <w:p w14:paraId="762588C5" w14:textId="2AB5501C" w:rsidR="001E4EC5" w:rsidRDefault="001E4EC5" w:rsidP="001E4EC5">
      <w:pPr>
        <w:pStyle w:val="NormSHZ"/>
        <w:numPr>
          <w:ilvl w:val="0"/>
          <w:numId w:val="80"/>
        </w:numPr>
        <w:rPr>
          <w:ins w:id="2614" w:author="Jiří Vojtěšek" w:date="2023-01-25T11:30:00Z"/>
        </w:rPr>
        <w:pPrChange w:id="2615" w:author="Jiří Vojtěšek" w:date="2023-01-25T11:30:00Z">
          <w:pPr>
            <w:pStyle w:val="NormSHZ"/>
          </w:pPr>
        </w:pPrChange>
      </w:pPr>
      <w:ins w:id="2616" w:author="Jiří Vojtěšek" w:date="2023-01-25T11:30:00Z">
        <w:r>
          <w:t>JAŠEK, Roman</w:t>
        </w:r>
        <w:r>
          <w:t xml:space="preserve"> a Michal SEDLÁČEK</w:t>
        </w:r>
        <w:r>
          <w:t xml:space="preserve"> (</w:t>
        </w:r>
        <w:r>
          <w:t>2016</w:t>
        </w:r>
        <w:r>
          <w:t>)</w:t>
        </w:r>
        <w:r>
          <w:t xml:space="preserve">. </w:t>
        </w:r>
        <w:r w:rsidRPr="001E4EC5">
          <w:rPr>
            <w:i/>
            <w:rPrChange w:id="2617" w:author="Jiří Vojtěšek" w:date="2023-01-25T11:32:00Z">
              <w:rPr/>
            </w:rPrChange>
          </w:rPr>
          <w:t>Laboratoř oboru - Učitelství informatiky pro střední školy</w:t>
        </w:r>
        <w:r>
          <w:t xml:space="preserve">. Zlín: Univerzita Tomáše Bati ve Zlíně, 117 s. ISBN 978-80-7454-624-1. Dostupné také z: http://hdl.handle.net/10563/39366. Studijní učební text založený na principech projektového vyučování pro budoucí učitele </w:t>
        </w:r>
        <w:proofErr w:type="gramStart"/>
        <w:r>
          <w:t>informatiky.B.</w:t>
        </w:r>
        <w:proofErr w:type="gramEnd"/>
      </w:ins>
    </w:p>
    <w:p w14:paraId="18FCDEF0" w14:textId="35C19A04" w:rsidR="001E4EC5" w:rsidRDefault="001E4EC5" w:rsidP="001E4EC5">
      <w:pPr>
        <w:pStyle w:val="NormSHZ"/>
        <w:numPr>
          <w:ilvl w:val="0"/>
          <w:numId w:val="80"/>
        </w:numPr>
        <w:rPr>
          <w:ins w:id="2618" w:author="Jiří Vojtěšek" w:date="2023-01-25T11:30:00Z"/>
        </w:rPr>
        <w:pPrChange w:id="2619" w:author="Jiří Vojtěšek" w:date="2023-01-25T11:30:00Z">
          <w:pPr>
            <w:pStyle w:val="NormSHZ"/>
          </w:pPr>
        </w:pPrChange>
      </w:pPr>
      <w:ins w:id="2620" w:author="Jiří Vojtěšek" w:date="2023-01-25T11:30:00Z">
        <w:r>
          <w:t>JAŠEK, Roman</w:t>
        </w:r>
        <w:r>
          <w:t>, Pavel VAŘACHA a Jana VAŘACHOVÁ</w:t>
        </w:r>
        <w:r>
          <w:t xml:space="preserve"> (</w:t>
        </w:r>
        <w:r>
          <w:t>2016</w:t>
        </w:r>
        <w:r>
          <w:t>)</w:t>
        </w:r>
        <w:r>
          <w:t xml:space="preserve">. </w:t>
        </w:r>
        <w:r w:rsidRPr="001E4EC5">
          <w:rPr>
            <w:i/>
            <w:rPrChange w:id="2621" w:author="Jiří Vojtěšek" w:date="2023-01-25T11:32:00Z">
              <w:rPr/>
            </w:rPrChange>
          </w:rPr>
          <w:t>Sociální a výchovné procesy</w:t>
        </w:r>
        <w:r>
          <w:t xml:space="preserve">. 1. Zlín: Univerzita Tomáše Bati ve Zlíně, 176 s. ISBN 978-80-7454-626-6. Dostupné také z: http://hdl.handle.net/10563/39369. Studijní učební text pro budoucí učitele </w:t>
        </w:r>
        <w:proofErr w:type="gramStart"/>
        <w:r>
          <w:t>informatiky.B.</w:t>
        </w:r>
        <w:proofErr w:type="gramEnd"/>
      </w:ins>
    </w:p>
    <w:p w14:paraId="38015576" w14:textId="58959B64" w:rsidR="001E4EC5" w:rsidRDefault="001E4EC5" w:rsidP="001E4EC5">
      <w:pPr>
        <w:pStyle w:val="NormSHZ"/>
        <w:numPr>
          <w:ilvl w:val="0"/>
          <w:numId w:val="80"/>
        </w:numPr>
        <w:rPr>
          <w:ins w:id="2622" w:author="Jiří Vojtěšek" w:date="2023-01-25T11:30:00Z"/>
        </w:rPr>
        <w:pPrChange w:id="2623" w:author="Jiří Vojtěšek" w:date="2023-01-25T11:30:00Z">
          <w:pPr>
            <w:pStyle w:val="NormSHZ"/>
          </w:pPr>
        </w:pPrChange>
      </w:pPr>
      <w:ins w:id="2624" w:author="Jiří Vojtěšek" w:date="2023-01-25T11:30:00Z">
        <w:r>
          <w:t>JAŠ</w:t>
        </w:r>
        <w:r>
          <w:t>EK</w:t>
        </w:r>
        <w:r>
          <w:t>,</w:t>
        </w:r>
      </w:ins>
      <w:ins w:id="2625" w:author="Jiří Vojtěšek" w:date="2023-01-25T11:31:00Z">
        <w:r>
          <w:t xml:space="preserve"> Roman,</w:t>
        </w:r>
      </w:ins>
      <w:ins w:id="2626" w:author="Jiří Vojtěšek" w:date="2023-01-25T11:30:00Z">
        <w:r>
          <w:t xml:space="preserve"> KRBEČEK, Michal a František SCHAUER. Security aspects of remote e-laboratories. </w:t>
        </w:r>
        <w:r w:rsidRPr="001E4EC5">
          <w:rPr>
            <w:i/>
            <w:rPrChange w:id="2627" w:author="Jiří Vojtěšek" w:date="2023-01-25T11:32:00Z">
              <w:rPr/>
            </w:rPrChange>
          </w:rPr>
          <w:t>International Journal of Online Engineering</w:t>
        </w:r>
        <w:r>
          <w:t xml:space="preserve"> [online]. 2013, vol. 9, iss. 3, s. 34-39. [cit. 2023-01-22]. ISSN 1868-1646. Dostupné z: http://online-journals.org/i-joe/article/view/2586. Jimp.</w:t>
        </w:r>
      </w:ins>
    </w:p>
    <w:p w14:paraId="26385328" w14:textId="532AD698" w:rsidR="001E4EC5" w:rsidRDefault="001E4EC5" w:rsidP="001E4EC5">
      <w:pPr>
        <w:pStyle w:val="NormSHZ"/>
        <w:numPr>
          <w:ilvl w:val="0"/>
          <w:numId w:val="80"/>
        </w:numPr>
        <w:rPr>
          <w:ins w:id="2628" w:author="Jiří Vojtěšek" w:date="2023-01-25T11:30:00Z"/>
        </w:rPr>
        <w:pPrChange w:id="2629" w:author="Jiří Vojtěšek" w:date="2023-01-25T11:30:00Z">
          <w:pPr>
            <w:pStyle w:val="NormSHZ"/>
          </w:pPr>
        </w:pPrChange>
      </w:pPr>
      <w:ins w:id="2630" w:author="Jiří Vojtěšek" w:date="2023-01-25T11:30:00Z">
        <w:r>
          <w:t>JAŠEK, Roman</w:t>
        </w:r>
        <w:r>
          <w:t>, ROSMAN, Pavel</w:t>
        </w:r>
      </w:ins>
      <w:ins w:id="2631" w:author="Jiří Vojtěšek" w:date="2023-01-25T11:31:00Z">
        <w:r>
          <w:t xml:space="preserve"> (2006)</w:t>
        </w:r>
      </w:ins>
      <w:ins w:id="2632" w:author="Jiří Vojtěšek" w:date="2023-01-25T11:30:00Z">
        <w:r>
          <w:t xml:space="preserve">. M-learning - New Paradigm in Education. </w:t>
        </w:r>
        <w:r w:rsidRPr="001E4EC5">
          <w:rPr>
            <w:i/>
            <w:rPrChange w:id="2633" w:author="Jiří Vojtěšek" w:date="2023-01-25T11:32:00Z">
              <w:rPr/>
            </w:rPrChange>
          </w:rPr>
          <w:t>Information and Communication Technology in Education 2006</w:t>
        </w:r>
        <w:r>
          <w:t xml:space="preserve">. </w:t>
        </w:r>
        <w:proofErr w:type="gramStart"/>
        <w:r>
          <w:t>Ostrava : Ostravská</w:t>
        </w:r>
        <w:proofErr w:type="gramEnd"/>
        <w:r>
          <w:t xml:space="preserve"> univerzita, 2006, s. 224-229. ISBN 80-7368-199-4. Jost.</w:t>
        </w:r>
      </w:ins>
    </w:p>
    <w:p w14:paraId="59DADD5A" w14:textId="2033822E" w:rsidR="001E4EC5" w:rsidRDefault="001E4EC5" w:rsidP="001E4EC5">
      <w:pPr>
        <w:pStyle w:val="NormSHZ"/>
        <w:numPr>
          <w:ilvl w:val="0"/>
          <w:numId w:val="80"/>
        </w:numPr>
        <w:rPr>
          <w:ins w:id="2634" w:author="Jiří Vojtěšek" w:date="2023-01-25T11:30:00Z"/>
        </w:rPr>
        <w:pPrChange w:id="2635" w:author="Jiří Vojtěšek" w:date="2023-01-25T11:30:00Z">
          <w:pPr>
            <w:pStyle w:val="NormSHZ"/>
          </w:pPr>
        </w:pPrChange>
      </w:pPr>
      <w:ins w:id="2636" w:author="Jiří Vojtěšek" w:date="2023-01-25T11:30:00Z">
        <w:r>
          <w:lastRenderedPageBreak/>
          <w:t>JAŠEK, Roman (</w:t>
        </w:r>
      </w:ins>
      <w:ins w:id="2637" w:author="Jiří Vojtěšek" w:date="2023-01-25T11:31:00Z">
        <w:r>
          <w:t>2004</w:t>
        </w:r>
      </w:ins>
      <w:ins w:id="2638" w:author="Jiří Vojtěšek" w:date="2023-01-25T11:30:00Z">
        <w:r>
          <w:t xml:space="preserve">). E-learningový portál škol a vzdělávacích institucí Olomouckého kraje. </w:t>
        </w:r>
        <w:r w:rsidRPr="001E4EC5">
          <w:rPr>
            <w:i/>
            <w:rPrChange w:id="2639" w:author="Jiří Vojtěšek" w:date="2023-01-25T11:32:00Z">
              <w:rPr/>
            </w:rPrChange>
          </w:rPr>
          <w:t>Informační management ve veřejné správě. Sborník konference</w:t>
        </w:r>
        <w:r>
          <w:t xml:space="preserve">.. </w:t>
        </w:r>
        <w:proofErr w:type="gramStart"/>
        <w:r>
          <w:t>Cheb : MIM</w:t>
        </w:r>
        <w:proofErr w:type="gramEnd"/>
        <w:r>
          <w:t xml:space="preserve"> Consulting, 2004, s. 194-204. ISBN 80-2399-1506-1. Jost.</w:t>
        </w:r>
      </w:ins>
    </w:p>
    <w:p w14:paraId="3C6AABE6" w14:textId="1F534D28" w:rsidR="001E4EC5" w:rsidRDefault="001E4EC5" w:rsidP="001E4EC5">
      <w:pPr>
        <w:pStyle w:val="NormSHZ"/>
        <w:numPr>
          <w:ilvl w:val="0"/>
          <w:numId w:val="80"/>
        </w:numPr>
        <w:rPr>
          <w:ins w:id="2640" w:author="Jiří Vojtěšek" w:date="2023-01-25T11:30:00Z"/>
        </w:rPr>
        <w:pPrChange w:id="2641" w:author="Jiří Vojtěšek" w:date="2023-01-25T11:30:00Z">
          <w:pPr>
            <w:pStyle w:val="NormSHZ"/>
          </w:pPr>
        </w:pPrChange>
      </w:pPr>
      <w:ins w:id="2642" w:author="Jiří Vojtěšek" w:date="2023-01-25T11:30:00Z">
        <w:r>
          <w:t>JAŠEK, Roman,</w:t>
        </w:r>
      </w:ins>
      <w:ins w:id="2643" w:author="Jiří Vojtěšek" w:date="2023-01-25T11:31:00Z">
        <w:r>
          <w:t xml:space="preserve"> </w:t>
        </w:r>
      </w:ins>
      <w:ins w:id="2644" w:author="Jiří Vojtěšek" w:date="2023-01-25T11:30:00Z">
        <w:r>
          <w:t>ROSMAN, Pavel</w:t>
        </w:r>
      </w:ins>
      <w:ins w:id="2645" w:author="Jiří Vojtěšek" w:date="2023-01-25T11:31:00Z">
        <w:r>
          <w:t xml:space="preserve"> (2003)</w:t>
        </w:r>
      </w:ins>
      <w:ins w:id="2646" w:author="Jiří Vojtěšek" w:date="2023-01-25T11:30:00Z">
        <w:r>
          <w:t>. E-learning jako paradigma vzdělávacího procesu</w:t>
        </w:r>
        <w:r w:rsidRPr="001E4EC5">
          <w:rPr>
            <w:i/>
            <w:rPrChange w:id="2647" w:author="Jiří Vojtěšek" w:date="2023-01-25T11:32:00Z">
              <w:rPr/>
            </w:rPrChange>
          </w:rPr>
          <w:t>. E-Learning ve vysokoškolském vzdělávání. Sborník příspěvků</w:t>
        </w:r>
        <w:r>
          <w:t xml:space="preserve">. </w:t>
        </w:r>
        <w:proofErr w:type="gramStart"/>
        <w:r>
          <w:t>Zlín : Univerzita</w:t>
        </w:r>
        <w:proofErr w:type="gramEnd"/>
        <w:r>
          <w:t xml:space="preserve"> Tomáše Bati ve Zlíně, 2003, s. 182-187. ISBN 80-7318-138-X. Jost.</w:t>
        </w:r>
      </w:ins>
    </w:p>
    <w:p w14:paraId="6351671A" w14:textId="49E99BA6" w:rsidR="001E4EC5" w:rsidRDefault="001E4EC5" w:rsidP="001E4EC5">
      <w:pPr>
        <w:pStyle w:val="NormSHZ"/>
        <w:numPr>
          <w:ilvl w:val="0"/>
          <w:numId w:val="80"/>
        </w:numPr>
        <w:rPr>
          <w:ins w:id="2648" w:author="Jiří Vojtěšek" w:date="2023-01-25T11:30:00Z"/>
        </w:rPr>
        <w:pPrChange w:id="2649" w:author="Jiří Vojtěšek" w:date="2023-01-25T11:30:00Z">
          <w:pPr>
            <w:pStyle w:val="NormSHZ"/>
          </w:pPr>
        </w:pPrChange>
      </w:pPr>
      <w:ins w:id="2650" w:author="Jiří Vojtěšek" w:date="2023-01-25T11:30:00Z">
        <w:r>
          <w:t>JAŠEK, Roman (</w:t>
        </w:r>
      </w:ins>
      <w:ins w:id="2651" w:author="Jiří Vojtěšek" w:date="2023-01-25T11:31:00Z">
        <w:r>
          <w:t>2003</w:t>
        </w:r>
      </w:ins>
      <w:ins w:id="2652" w:author="Jiří Vojtěšek" w:date="2023-01-25T11:30:00Z">
        <w:r>
          <w:t xml:space="preserve">). </w:t>
        </w:r>
        <w:r w:rsidRPr="001E4EC5">
          <w:rPr>
            <w:i/>
            <w:rPrChange w:id="2653" w:author="Jiří Vojtěšek" w:date="2023-01-25T11:33:00Z">
              <w:rPr/>
            </w:rPrChange>
          </w:rPr>
          <w:t>Informační bezpečnost a ochrana zdraví při práci s výpočetní technikou</w:t>
        </w:r>
        <w:r>
          <w:t xml:space="preserve">. 1. </w:t>
        </w:r>
        <w:proofErr w:type="gramStart"/>
        <w:r>
          <w:t>Ostrava : Ostravská</w:t>
        </w:r>
        <w:proofErr w:type="gramEnd"/>
        <w:r>
          <w:t xml:space="preserve"> univerzita, Pedagogický fakulta, 2003. 98s. ISBN 80-7042-275-0. B.</w:t>
        </w:r>
      </w:ins>
    </w:p>
    <w:p w14:paraId="799A4FFC" w14:textId="79DA3519" w:rsidR="001E4EC5" w:rsidRDefault="001E4EC5" w:rsidP="001E4EC5">
      <w:pPr>
        <w:pStyle w:val="NormSHZ"/>
        <w:numPr>
          <w:ilvl w:val="0"/>
          <w:numId w:val="80"/>
        </w:numPr>
        <w:rPr>
          <w:ins w:id="2654" w:author="Jiří Vojtěšek" w:date="2023-01-25T11:24:00Z"/>
        </w:rPr>
        <w:pPrChange w:id="2655" w:author="Jiří Vojtěšek" w:date="2023-01-25T11:30:00Z">
          <w:pPr>
            <w:pStyle w:val="NormSHZ"/>
          </w:pPr>
        </w:pPrChange>
      </w:pPr>
      <w:ins w:id="2656" w:author="Jiří Vojtěšek" w:date="2023-01-25T11:30:00Z">
        <w:r>
          <w:t>JAŠEK, Roman (</w:t>
        </w:r>
      </w:ins>
      <w:ins w:id="2657" w:author="Jiří Vojtěšek" w:date="2023-01-25T11:31:00Z">
        <w:r>
          <w:t>2002</w:t>
        </w:r>
      </w:ins>
      <w:ins w:id="2658" w:author="Jiří Vojtěšek" w:date="2023-01-25T11:30:00Z">
        <w:r>
          <w:t xml:space="preserve">). Implementace informační bezpečnosti do podoby distančního kurzu. </w:t>
        </w:r>
        <w:bookmarkStart w:id="2659" w:name="_GoBack"/>
        <w:r w:rsidRPr="001E4EC5">
          <w:rPr>
            <w:i/>
            <w:rPrChange w:id="2660" w:author="Jiří Vojtěšek" w:date="2023-01-25T11:33:00Z">
              <w:rPr/>
            </w:rPrChange>
          </w:rPr>
          <w:t>Informační a komunikační technologie ve vzdělávání</w:t>
        </w:r>
        <w:bookmarkEnd w:id="2659"/>
        <w:r>
          <w:t xml:space="preserve">. </w:t>
        </w:r>
        <w:proofErr w:type="gramStart"/>
        <w:r>
          <w:t>Ostrava : Vysoká</w:t>
        </w:r>
        <w:proofErr w:type="gramEnd"/>
        <w:r>
          <w:t xml:space="preserve"> škola báňská - Technická univerzita, 2002, s. 304-308. ISBN 80-7042-828-7. Jost.</w:t>
        </w:r>
      </w:ins>
    </w:p>
    <w:p w14:paraId="59E785FD" w14:textId="7CE55571" w:rsidR="00397CED" w:rsidRDefault="007C733A">
      <w:pPr>
        <w:pStyle w:val="NormSHZ"/>
      </w:pPr>
      <w:r>
        <w:tab/>
      </w:r>
    </w:p>
    <w:p w14:paraId="220C2FBA" w14:textId="77777777" w:rsidR="00397CED" w:rsidRDefault="007C733A">
      <w:pPr>
        <w:pStyle w:val="Nadpis3"/>
        <w:tabs>
          <w:tab w:val="clear" w:pos="0"/>
        </w:tabs>
        <w:ind w:left="720" w:firstLine="0"/>
        <w:jc w:val="both"/>
      </w:pPr>
      <w:bookmarkStart w:id="2661" w:name="_Toc121083477"/>
      <w:r>
        <w:t>Standardy 6.5-6.6 Kvalifikace odborníků z praxe zapojených do výuky ve studijním programu</w:t>
      </w:r>
      <w:bookmarkEnd w:id="2661"/>
      <w:r>
        <w:t xml:space="preserve"> </w:t>
      </w:r>
    </w:p>
    <w:p w14:paraId="488FACDD" w14:textId="77777777" w:rsidR="00397CED" w:rsidRDefault="007C733A">
      <w:pPr>
        <w:pStyle w:val="NormSHZ"/>
      </w:pPr>
      <w:r>
        <w:t xml:space="preserve">Odborníci z praxe jsou zváni na vybrané přednášky a semináře. Jedná se o osoby, které přednášenou problematiku v praxi vykonávají a mají studentům ukázat/předat především praktické zkušenosti. Ve studijním programu </w:t>
      </w:r>
      <w:r>
        <w:rPr>
          <w:i/>
        </w:rPr>
        <w:t>Učitelství informatiky pro základní a střední školy</w:t>
      </w:r>
      <w:r>
        <w:t xml:space="preserve"> je to především u předmětu </w:t>
      </w:r>
      <w:r>
        <w:rPr>
          <w:i/>
        </w:rPr>
        <w:t>Školský management</w:t>
      </w:r>
      <w:r>
        <w:t xml:space="preserve">, kde domluvena také spolupráce s PaedDr. Zdeňkem Janalíkem, dlouholetým ředitelem Gymnázia Ladislava Jaroše Holešov. Dalším předmětem jsou </w:t>
      </w:r>
      <w:r>
        <w:rPr>
          <w:i/>
        </w:rPr>
        <w:t>Základy první pomoci</w:t>
      </w:r>
      <w:r>
        <w:t>, které pro Fakultu aplikované informatiky UTB ve Zlíně zajištuje MUDr. Niko Burget, pracovník Zdravotnické záchranné služby Zlínského kraje. Dalším odborníkem z praxe je Dr. Michal Sedláček, který ve studijním oboru povede předmět Úvod do učitelské profese. Všichni tito externisti působí ve výuce souvisle a dlouhodobě. S dalšími odborníky z praxe se počítá při jednotlivých tematických přednáškách a seminářích v jednotlivých předmětech.</w:t>
      </w:r>
    </w:p>
    <w:p w14:paraId="4AE78043" w14:textId="77777777" w:rsidR="00397CED" w:rsidRDefault="00397CED">
      <w:pPr>
        <w:pStyle w:val="Nadpis2"/>
        <w:jc w:val="both"/>
      </w:pPr>
    </w:p>
    <w:p w14:paraId="2E306C59" w14:textId="77777777" w:rsidR="00397CED" w:rsidRDefault="007C733A">
      <w:pPr>
        <w:pStyle w:val="Nadpis2"/>
        <w:jc w:val="both"/>
      </w:pPr>
      <w:bookmarkStart w:id="2662" w:name="_Toc121083478"/>
      <w:r>
        <w:t>Specifické požadavky na zajištění studijního programu</w:t>
      </w:r>
      <w:bookmarkEnd w:id="2662"/>
    </w:p>
    <w:p w14:paraId="12B95C4A" w14:textId="77777777" w:rsidR="00397CED" w:rsidRDefault="007C733A">
      <w:pPr>
        <w:pStyle w:val="Nadpis3"/>
        <w:tabs>
          <w:tab w:val="clear" w:pos="0"/>
        </w:tabs>
        <w:ind w:left="720" w:firstLine="0"/>
        <w:jc w:val="both"/>
      </w:pPr>
      <w:bookmarkStart w:id="2663" w:name="_Toc121083479"/>
      <w:r>
        <w:t>Standardy 7.1-7.3 Uskutečňování studijního programu v kombinované a distanční formě studia</w:t>
      </w:r>
      <w:bookmarkEnd w:id="2663"/>
      <w:r>
        <w:t xml:space="preserve"> </w:t>
      </w:r>
    </w:p>
    <w:p w14:paraId="6C164112" w14:textId="77777777" w:rsidR="00397CED" w:rsidRDefault="007C733A">
      <w:pPr>
        <w:pStyle w:val="NormSHZ"/>
      </w:pPr>
      <w:r>
        <w:t xml:space="preserve">U studijního programu </w:t>
      </w:r>
      <w:r>
        <w:rPr>
          <w:i/>
        </w:rPr>
        <w:t>Učitelství informatiky pro základní a střední školy</w:t>
      </w:r>
      <w:r>
        <w:t xml:space="preserve"> se prozatím nepředkládá kombinovaná nebo distanční forma studia.</w:t>
      </w:r>
    </w:p>
    <w:p w14:paraId="2CCB469A" w14:textId="77777777" w:rsidR="00397CED" w:rsidRDefault="00397CED">
      <w:pPr>
        <w:pStyle w:val="NormSHZ"/>
      </w:pPr>
    </w:p>
    <w:p w14:paraId="0D604D8D" w14:textId="77777777" w:rsidR="00397CED" w:rsidRDefault="007C733A">
      <w:pPr>
        <w:pStyle w:val="Nadpis3"/>
        <w:tabs>
          <w:tab w:val="clear" w:pos="0"/>
        </w:tabs>
        <w:ind w:left="720" w:firstLine="0"/>
        <w:jc w:val="both"/>
      </w:pPr>
      <w:bookmarkStart w:id="2664" w:name="_Toc121083480"/>
      <w:r>
        <w:t>Standardy 7.4-7.9 Uskutečňování studijního programu v cizím jazyce</w:t>
      </w:r>
      <w:bookmarkEnd w:id="2664"/>
      <w:r>
        <w:t xml:space="preserve"> </w:t>
      </w:r>
    </w:p>
    <w:p w14:paraId="428BD843" w14:textId="77777777" w:rsidR="00397CED" w:rsidRDefault="007C733A">
      <w:pPr>
        <w:pStyle w:val="NormSHZ"/>
      </w:pPr>
      <w:r>
        <w:t>Vzhledem ke specifickému zaměření studijního programu nebude nabízen v cizím jazyce, pouze v češtině.</w:t>
      </w:r>
    </w:p>
    <w:p w14:paraId="09F46B78" w14:textId="77777777" w:rsidR="00397CED" w:rsidRDefault="00397CED">
      <w:pPr>
        <w:spacing w:before="120" w:after="120"/>
        <w:jc w:val="both"/>
      </w:pPr>
    </w:p>
    <w:p w14:paraId="00CB8801" w14:textId="77777777" w:rsidR="00397CED" w:rsidRDefault="007C733A">
      <w:pPr>
        <w:pStyle w:val="Nadpis3"/>
        <w:tabs>
          <w:tab w:val="clear" w:pos="0"/>
        </w:tabs>
        <w:ind w:left="720" w:firstLine="0"/>
        <w:jc w:val="both"/>
      </w:pPr>
      <w:bookmarkStart w:id="2665" w:name="_Toc121083481"/>
      <w:r>
        <w:t>Standard 7.10 Uskutečňování studijního programu ve spolupráci se zahraniční vysokou školou</w:t>
      </w:r>
      <w:bookmarkEnd w:id="2665"/>
      <w:r>
        <w:t xml:space="preserve"> </w:t>
      </w:r>
    </w:p>
    <w:p w14:paraId="1B2D44B0" w14:textId="77777777" w:rsidR="00397CED" w:rsidRDefault="007C733A">
      <w:pPr>
        <w:pStyle w:val="NormSHZ"/>
      </w:pPr>
      <w:r>
        <w:t>Studijní program není provozován se zahraniční vysokou školou.</w:t>
      </w:r>
    </w:p>
    <w:p w14:paraId="32B0E1DD" w14:textId="77777777" w:rsidR="00397CED" w:rsidRDefault="00397CED">
      <w:pPr>
        <w:pStyle w:val="NormSHZ"/>
      </w:pPr>
    </w:p>
    <w:p w14:paraId="46D5BD07" w14:textId="77777777" w:rsidR="00397CED" w:rsidRDefault="007C733A">
      <w:pPr>
        <w:pStyle w:val="Nadpis3"/>
        <w:tabs>
          <w:tab w:val="clear" w:pos="0"/>
        </w:tabs>
        <w:ind w:left="720" w:firstLine="0"/>
        <w:jc w:val="both"/>
      </w:pPr>
      <w:bookmarkStart w:id="2666" w:name="_Toc121083482"/>
      <w:r>
        <w:t>Standard 7.11 Uskutečňování studijního programu ve spolupráci s další právnickou osobou, respektive u vojenských/policejních vysokých škol s veřejnou vysokou školou</w:t>
      </w:r>
      <w:bookmarkEnd w:id="2666"/>
      <w:r>
        <w:t xml:space="preserve"> </w:t>
      </w:r>
    </w:p>
    <w:p w14:paraId="10C1A0A8" w14:textId="77777777" w:rsidR="00397CED" w:rsidRDefault="007C733A">
      <w:pPr>
        <w:pStyle w:val="NormSHZ"/>
      </w:pPr>
      <w:r>
        <w:t>Studijní program nebude uskutečňován ve spolupráci s další právnickou osobou.</w:t>
      </w:r>
      <w:r>
        <w:tab/>
      </w:r>
    </w:p>
    <w:p w14:paraId="6F3D066C" w14:textId="77777777" w:rsidR="00397CED" w:rsidRDefault="007C733A">
      <w:pPr>
        <w:tabs>
          <w:tab w:val="left" w:pos="2835"/>
        </w:tabs>
        <w:spacing w:before="120" w:after="120"/>
      </w:pPr>
      <w:r>
        <w:tab/>
      </w:r>
      <w:r>
        <w:tab/>
      </w:r>
    </w:p>
    <w:p w14:paraId="132C62AF" w14:textId="77777777" w:rsidR="00397CED" w:rsidRDefault="00397CED"/>
    <w:sectPr w:rsidR="00397CED">
      <w:footerReference w:type="default" r:id="rId34"/>
      <w:pgSz w:w="11906" w:h="16838"/>
      <w:pgMar w:top="851" w:right="1134" w:bottom="851" w:left="1418" w:header="0" w:footer="709" w:gutter="0"/>
      <w:cols w:space="708"/>
      <w:formProt w:val="0"/>
      <w:docGrid w:linePitch="36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788B4" w14:textId="77777777" w:rsidR="008A4BD9" w:rsidRDefault="008A4BD9">
      <w:r>
        <w:separator/>
      </w:r>
    </w:p>
  </w:endnote>
  <w:endnote w:type="continuationSeparator" w:id="0">
    <w:p w14:paraId="68EF4BF2" w14:textId="77777777" w:rsidR="008A4BD9" w:rsidRDefault="008A4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iberation Sans">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Mangal">
    <w:altName w:val="Liberation Mono"/>
    <w:panose1 w:val="00000400000000000000"/>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 w:name="Times-Roman">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86D8B" w14:textId="383FB2F6" w:rsidR="0034763D" w:rsidRDefault="0034763D">
    <w:pPr>
      <w:pStyle w:val="Zpat"/>
    </w:pPr>
    <w:r>
      <w:t>Akreditační žádost navazujícího magisterského SP Učitelství informatiky pro základní a střední školy</w:t>
    </w:r>
    <w:r>
      <w:tab/>
      <w:t xml:space="preserve">str. </w:t>
    </w:r>
    <w:r>
      <w:fldChar w:fldCharType="begin"/>
    </w:r>
    <w:r>
      <w:instrText xml:space="preserve"> PAGE </w:instrText>
    </w:r>
    <w:r>
      <w:fldChar w:fldCharType="separate"/>
    </w:r>
    <w:r w:rsidR="001E4EC5">
      <w:rPr>
        <w:noProof/>
      </w:rPr>
      <w:t>90</w:t>
    </w:r>
    <w:r>
      <w:fldChar w:fldCharType="end"/>
    </w:r>
    <w:r>
      <w:t>/</w:t>
    </w:r>
    <w:fldSimple w:instr=" NUMPAGES ">
      <w:r w:rsidR="001E4EC5">
        <w:rPr>
          <w:noProof/>
        </w:rPr>
        <w:t>137</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8B9DA" w14:textId="4F0688F8" w:rsidR="0034763D" w:rsidRDefault="0034763D">
    <w:pPr>
      <w:pStyle w:val="Zpat"/>
    </w:pPr>
    <w:r>
      <w:t xml:space="preserve">Sebehodnotící zpráva magisterského SP Učitelství informatiky pro základní a střední školy </w:t>
    </w:r>
    <w:r>
      <w:tab/>
      <w:t xml:space="preserve">str. </w:t>
    </w:r>
    <w:r>
      <w:fldChar w:fldCharType="begin"/>
    </w:r>
    <w:r>
      <w:instrText xml:space="preserve"> PAGE </w:instrText>
    </w:r>
    <w:r>
      <w:fldChar w:fldCharType="separate"/>
    </w:r>
    <w:r w:rsidR="001E4EC5">
      <w:rPr>
        <w:noProof/>
      </w:rPr>
      <w:t>136</w:t>
    </w:r>
    <w:r>
      <w:fldChar w:fldCharType="end"/>
    </w:r>
    <w:r>
      <w:t>/</w:t>
    </w:r>
    <w:fldSimple w:instr=" NUMPAGES ">
      <w:r w:rsidR="001E4EC5">
        <w:rPr>
          <w:noProof/>
        </w:rPr>
        <w:t>137</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8B9F0" w14:textId="77777777" w:rsidR="008A4BD9" w:rsidRDefault="008A4BD9">
      <w:pPr>
        <w:rPr>
          <w:sz w:val="12"/>
        </w:rPr>
      </w:pPr>
      <w:r>
        <w:separator/>
      </w:r>
    </w:p>
  </w:footnote>
  <w:footnote w:type="continuationSeparator" w:id="0">
    <w:p w14:paraId="544D0F34" w14:textId="77777777" w:rsidR="008A4BD9" w:rsidRDefault="008A4BD9">
      <w:pPr>
        <w:rPr>
          <w:sz w:val="12"/>
        </w:rPr>
      </w:pPr>
      <w:r>
        <w:continuationSeparator/>
      </w:r>
    </w:p>
  </w:footnote>
  <w:footnote w:id="1">
    <w:p w14:paraId="4F084099" w14:textId="77777777" w:rsidR="0034763D" w:rsidRDefault="0034763D">
      <w:pPr>
        <w:pStyle w:val="Poznmkapodarou1"/>
      </w:pPr>
      <w:r>
        <w:rPr>
          <w:rStyle w:val="Znakypropoznmkupodarou"/>
        </w:rPr>
        <w:footnoteRef/>
      </w:r>
      <w:r>
        <w:rPr>
          <w:rFonts w:ascii="Arial Narrow" w:hAnsi="Arial Narrow"/>
        </w:rPr>
        <w:t xml:space="preserve"> </w:t>
      </w:r>
      <w:r>
        <w:rPr>
          <w:rStyle w:val="Poznmkapodarou"/>
        </w:rPr>
        <w:t>Dostupné</w:t>
      </w:r>
      <w:r>
        <w:rPr>
          <w:rFonts w:ascii="Arial Narrow" w:hAnsi="Arial Narrow"/>
        </w:rPr>
        <w:t xml:space="preserve"> z: </w:t>
      </w:r>
      <w:hyperlink r:id="rId1">
        <w:r>
          <w:rPr>
            <w:rStyle w:val="Hypertextovodkaz"/>
            <w:lang w:val="pl-PL"/>
          </w:rPr>
          <w:t>https://www.utb.cz/univerzita/uredni-deska/vnitrni-</w:t>
        </w:r>
        <w:r>
          <w:rPr>
            <w:rStyle w:val="Hypertextovodkaz"/>
          </w:rPr>
          <w:t>normy</w:t>
        </w:r>
        <w:r>
          <w:rPr>
            <w:rStyle w:val="Hypertextovodkaz"/>
            <w:lang w:val="pl-PL"/>
          </w:rPr>
          <w:t>-a-predpisy/</w:t>
        </w:r>
      </w:hyperlink>
    </w:p>
  </w:footnote>
  <w:footnote w:id="2">
    <w:p w14:paraId="0AA3118B" w14:textId="77777777" w:rsidR="0034763D" w:rsidRDefault="0034763D">
      <w:pPr>
        <w:pStyle w:val="Poznmkapodarou1"/>
      </w:pPr>
      <w:r>
        <w:rPr>
          <w:rStyle w:val="Znakypropoznmkupodarou"/>
        </w:rPr>
        <w:footnoteRef/>
      </w:r>
      <w:r>
        <w:rPr>
          <w:rFonts w:ascii="Arial Narrow" w:hAnsi="Arial Narrow"/>
        </w:rPr>
        <w:t xml:space="preserve"> Dostupné z: </w:t>
      </w:r>
      <w:hyperlink r:id="rId2">
        <w:r>
          <w:rPr>
            <w:rStyle w:val="Hypertextovodkaz"/>
            <w:lang w:val="pl-PL"/>
          </w:rPr>
          <w:t>https://www.utb.cz/univerzita/uredni-deska/vnitrni-normy-a-predpisy/</w:t>
        </w:r>
      </w:hyperlink>
    </w:p>
  </w:footnote>
  <w:footnote w:id="3">
    <w:p w14:paraId="2CE4B174" w14:textId="77777777" w:rsidR="0034763D" w:rsidRDefault="0034763D">
      <w:pPr>
        <w:pStyle w:val="Poznmkapodarou1"/>
      </w:pPr>
      <w:r>
        <w:rPr>
          <w:rStyle w:val="Znakypropoznmkupodarou"/>
        </w:rPr>
        <w:footnoteRef/>
      </w:r>
      <w:r>
        <w:rPr>
          <w:rFonts w:ascii="Arial Narrow" w:hAnsi="Arial Narrow"/>
        </w:rPr>
        <w:t xml:space="preserve"> Dostupné z: </w:t>
      </w:r>
      <w:hyperlink r:id="rId3">
        <w:r>
          <w:rPr>
            <w:rStyle w:val="Hypertextovodkaz"/>
          </w:rPr>
          <w:t>https://www.utb.cz/univerzita/o-univerzite/struktura/organy/rada-pro-vnitrni-hodnoceni/</w:t>
        </w:r>
      </w:hyperlink>
    </w:p>
  </w:footnote>
  <w:footnote w:id="4">
    <w:p w14:paraId="5C786C35" w14:textId="77777777" w:rsidR="0034763D" w:rsidRDefault="0034763D">
      <w:pPr>
        <w:pStyle w:val="Poznmkapodarou1"/>
      </w:pPr>
      <w:r>
        <w:rPr>
          <w:rStyle w:val="Znakypropoznmkupodarou"/>
        </w:rPr>
        <w:footnoteRef/>
      </w:r>
      <w:r>
        <w:rPr>
          <w:rFonts w:ascii="Arial Narrow" w:hAnsi="Arial Narrow"/>
        </w:rPr>
        <w:t xml:space="preserve"> Dostupné z: </w:t>
      </w:r>
      <w:hyperlink r:id="rId4">
        <w:r>
          <w:rPr>
            <w:rStyle w:val="Hypertextovodkaz"/>
          </w:rPr>
          <w:t>https://www.utb.cz/univerzita/uredni-deska/vnitrni-normy-a-predpisy/</w:t>
        </w:r>
      </w:hyperlink>
    </w:p>
  </w:footnote>
  <w:footnote w:id="5">
    <w:p w14:paraId="12DC0885" w14:textId="77777777" w:rsidR="0034763D" w:rsidRDefault="0034763D">
      <w:pPr>
        <w:pStyle w:val="Poznmkapodarou1"/>
      </w:pPr>
      <w:r>
        <w:rPr>
          <w:rStyle w:val="Znakypropoznmkupodarou"/>
        </w:rPr>
        <w:footnoteRef/>
      </w:r>
      <w:r>
        <w:rPr>
          <w:rFonts w:ascii="Arial Narrow" w:hAnsi="Arial Narrow"/>
        </w:rPr>
        <w:t xml:space="preserve"> </w:t>
      </w:r>
      <w:r>
        <w:rPr>
          <w:rStyle w:val="Poznmkapodarou"/>
        </w:rPr>
        <w:t xml:space="preserve">Dostupné z: </w:t>
      </w:r>
      <w:hyperlink r:id="rId5">
        <w:r>
          <w:rPr>
            <w:rStyle w:val="Hypertextovodkaz"/>
          </w:rPr>
          <w:t>https://www.utb.cz/univerzita/uredni-deska/vnitrni-normy-a-predpisy/</w:t>
        </w:r>
      </w:hyperlink>
      <w:r>
        <w:rPr>
          <w:rFonts w:ascii="Arial Narrow" w:hAnsi="Arial Narrow"/>
        </w:rPr>
        <w:t xml:space="preserve"> </w:t>
      </w:r>
    </w:p>
  </w:footnote>
  <w:footnote w:id="6">
    <w:p w14:paraId="1E3F92F0" w14:textId="77777777" w:rsidR="0034763D" w:rsidRDefault="0034763D">
      <w:pPr>
        <w:pStyle w:val="Poznmkapodarou1"/>
      </w:pPr>
      <w:r>
        <w:rPr>
          <w:rStyle w:val="Znakypropoznmkupodarou"/>
        </w:rPr>
        <w:footnoteRef/>
      </w:r>
      <w:r>
        <w:t xml:space="preserve"> </w:t>
      </w:r>
      <w:r>
        <w:rPr>
          <w:rStyle w:val="Poznmkapodarou"/>
        </w:rPr>
        <w:t xml:space="preserve">Dostupné z: </w:t>
      </w:r>
      <w:r>
        <w:rPr>
          <w:rStyle w:val="Hypertextovodkaz"/>
        </w:rPr>
        <w:t>https://www.utb.cz/univerzita/uredni-deska/vnitrni-normy-a-predpisy/vnitrni-predpisy/</w:t>
      </w:r>
    </w:p>
  </w:footnote>
  <w:footnote w:id="7">
    <w:p w14:paraId="07F4B2A5" w14:textId="77777777" w:rsidR="0034763D" w:rsidRDefault="0034763D">
      <w:pPr>
        <w:pStyle w:val="Poznmkapodarou1"/>
      </w:pPr>
      <w:r>
        <w:rPr>
          <w:rStyle w:val="Znakypropoznmkupodarou"/>
        </w:rPr>
        <w:footnoteRef/>
      </w:r>
      <w:r>
        <w:rPr>
          <w:rFonts w:ascii="Arial Narrow" w:hAnsi="Arial Narrow"/>
        </w:rPr>
        <w:t xml:space="preserve"> </w:t>
      </w:r>
      <w:r>
        <w:rPr>
          <w:rStyle w:val="Poznmkapodarou"/>
        </w:rPr>
        <w:t>Dostupné z:</w:t>
      </w:r>
      <w:r>
        <w:rPr>
          <w:rFonts w:ascii="Arial Narrow" w:hAnsi="Arial Narrow"/>
        </w:rPr>
        <w:t xml:space="preserve"> </w:t>
      </w:r>
      <w:hyperlink r:id="rId6">
        <w:r>
          <w:rPr>
            <w:rStyle w:val="Hypertextovodkaz"/>
          </w:rPr>
          <w:t>https://fai.utb.cz/o-fakulte/uredni-deska/vnitrni-normy-fai/vnitrni-predpisy-fai/</w:t>
        </w:r>
      </w:hyperlink>
    </w:p>
  </w:footnote>
  <w:footnote w:id="8">
    <w:p w14:paraId="517612EC" w14:textId="77777777" w:rsidR="0034763D" w:rsidRDefault="0034763D">
      <w:pPr>
        <w:pStyle w:val="Poznmkapodarou1"/>
      </w:pPr>
      <w:r>
        <w:rPr>
          <w:rStyle w:val="Znakypropoznmkupodarou"/>
        </w:rPr>
        <w:footnoteRef/>
      </w:r>
      <w:r>
        <w:rPr>
          <w:rFonts w:ascii="Arial Narrow" w:hAnsi="Arial Narrow"/>
        </w:rPr>
        <w:t xml:space="preserve"> Dostupné z: </w:t>
      </w:r>
      <w:hyperlink r:id="rId7">
        <w:r>
          <w:rPr>
            <w:rStyle w:val="Hypertextovodkaz"/>
          </w:rPr>
          <w:t>https://www.utb.cz/univerzita/uredni-deska/ruzne/zprava-o-vnitrnim-hodnoceni-kvality-utb-ve-zline/</w:t>
        </w:r>
      </w:hyperlink>
    </w:p>
  </w:footnote>
  <w:footnote w:id="9">
    <w:p w14:paraId="39C0BD4E" w14:textId="77777777" w:rsidR="0034763D" w:rsidRDefault="0034763D">
      <w:pPr>
        <w:pStyle w:val="Poznmkapodarou1"/>
      </w:pPr>
      <w:r>
        <w:rPr>
          <w:rStyle w:val="Znakypropoznmkupodarou"/>
        </w:rPr>
        <w:footnoteRef/>
      </w:r>
      <w:r>
        <w:rPr>
          <w:rStyle w:val="Poznmkapodarou"/>
        </w:rPr>
        <w:t xml:space="preserve"> Dostupné po přihlášení z: </w:t>
      </w:r>
      <w:r>
        <w:fldChar w:fldCharType="begin"/>
      </w:r>
      <w:r>
        <w:instrText xml:space="preserve"> HYPERLINK "https://fai.utb.cz/student/vyuka/hodnoceni-vyuky/" \h </w:instrText>
      </w:r>
      <w:r>
        <w:fldChar w:fldCharType="separate"/>
      </w:r>
      <w:del w:id="2220" w:author="Jiří Vojtěšek" w:date="2023-01-10T11:04:00Z">
        <w:r>
          <w:rPr>
            <w:rStyle w:val="Hypertextovodkaz"/>
          </w:rPr>
          <w:delText>https://fai.utb.cz/student/vyuka/hodnoceni-vyuky/</w:delText>
        </w:r>
      </w:del>
      <w:r>
        <w:rPr>
          <w:rStyle w:val="Hypertextovodkaz"/>
        </w:rPr>
        <w:fldChar w:fldCharType="end"/>
      </w:r>
      <w:ins w:id="2221" w:author="Jiří Vojtěšek" w:date="2023-01-10T11:04:00Z">
        <w:r>
          <w:rPr>
            <w:rStyle w:val="Hypertextovodkaz"/>
          </w:rPr>
          <w:t>https://fai.utb.cz/student/vyuka/hodnoceni-vyuky/</w:t>
        </w:r>
      </w:ins>
      <w:r>
        <w:rPr>
          <w:rStyle w:val="Poznmkapodarou"/>
        </w:rPr>
        <w:t xml:space="preserve"> </w:t>
      </w:r>
      <w:ins w:id="2222" w:author="Jiří Vojtěšek" w:date="2023-01-10T11:02:00Z">
        <w:r>
          <w:rPr>
            <w:rStyle w:val="Poznmkapodarou"/>
          </w:rPr>
          <w:t xml:space="preserve"> </w:t>
        </w:r>
      </w:ins>
    </w:p>
  </w:footnote>
  <w:footnote w:id="10">
    <w:p w14:paraId="322B1D72" w14:textId="77777777" w:rsidR="0034763D" w:rsidRDefault="0034763D">
      <w:pPr>
        <w:pStyle w:val="Poznmkapodarou1"/>
      </w:pPr>
      <w:r>
        <w:rPr>
          <w:rStyle w:val="Znakypropoznmkupodarou"/>
        </w:rPr>
        <w:footnoteRef/>
      </w:r>
      <w:r>
        <w:rPr>
          <w:rFonts w:ascii="Arial Narrow" w:hAnsi="Arial Narrow"/>
        </w:rPr>
        <w:t xml:space="preserve"> Dostupné z: </w:t>
      </w:r>
      <w:hyperlink r:id="rId8">
        <w:r>
          <w:rPr>
            <w:rStyle w:val="Hypertextovodkaz"/>
          </w:rPr>
          <w:t>https://www.utb.cz/univerzita/uredni-deska/ruzne/zprava-o-vnitrnim-hodnoceni-kvality-utb-ve-zline/</w:t>
        </w:r>
      </w:hyperlink>
    </w:p>
  </w:footnote>
  <w:footnote w:id="11">
    <w:p w14:paraId="3B157C86" w14:textId="77777777" w:rsidR="0034763D" w:rsidRDefault="0034763D">
      <w:pPr>
        <w:pStyle w:val="Poznmkapodarou1"/>
      </w:pPr>
      <w:r>
        <w:rPr>
          <w:rStyle w:val="Znakypropoznmkupodarou"/>
        </w:rPr>
        <w:footnoteRef/>
      </w:r>
      <w:r>
        <w:rPr>
          <w:rFonts w:ascii="Arial Narrow" w:hAnsi="Arial Narrow"/>
        </w:rPr>
        <w:t xml:space="preserve"> Dostupné z: </w:t>
      </w:r>
      <w:hyperlink r:id="rId9">
        <w:r>
          <w:rPr>
            <w:rStyle w:val="Hypertextovodkaz"/>
          </w:rPr>
          <w:t>https://www.utb.cz/univerzita/mezinarodni-vztahy/</w:t>
        </w:r>
      </w:hyperlink>
    </w:p>
  </w:footnote>
  <w:footnote w:id="12">
    <w:p w14:paraId="4256FFEA" w14:textId="77777777" w:rsidR="0034763D" w:rsidRDefault="0034763D">
      <w:pPr>
        <w:pStyle w:val="Poznmkapodarou1"/>
      </w:pPr>
      <w:r>
        <w:rPr>
          <w:rStyle w:val="Znakypropoznmkupodarou"/>
        </w:rPr>
        <w:footnoteRef/>
      </w:r>
      <w:r>
        <w:rPr>
          <w:rFonts w:ascii="Arial Narrow" w:hAnsi="Arial Narrow"/>
        </w:rPr>
        <w:t xml:space="preserve"> Dostupné z: </w:t>
      </w:r>
      <w:hyperlink r:id="rId10">
        <w:r>
          <w:rPr>
            <w:rStyle w:val="Hypertextovodkaz"/>
          </w:rPr>
          <w:t>https://fai.utb.cz/o-fakulte/mezinarodni-vztahy/vyjezdy-pro-studenty/</w:t>
        </w:r>
      </w:hyperlink>
      <w:r>
        <w:rPr>
          <w:rFonts w:ascii="Arial Narrow" w:hAnsi="Arial Narrow"/>
        </w:rPr>
        <w:t xml:space="preserve"> </w:t>
      </w:r>
    </w:p>
  </w:footnote>
  <w:footnote w:id="13">
    <w:p w14:paraId="1EA488AE" w14:textId="77777777" w:rsidR="0034763D" w:rsidRDefault="0034763D">
      <w:pPr>
        <w:pStyle w:val="Poznmkapodarou1"/>
      </w:pPr>
      <w:r>
        <w:rPr>
          <w:rStyle w:val="Znakypropoznmkupodarou"/>
        </w:rPr>
        <w:footnoteRef/>
      </w:r>
      <w:r>
        <w:rPr>
          <w:rFonts w:ascii="Arial Narrow" w:hAnsi="Arial Narrow"/>
        </w:rPr>
        <w:t xml:space="preserve"> Dostupné z: </w:t>
      </w:r>
      <w:hyperlink r:id="rId11">
        <w:r>
          <w:rPr>
            <w:rStyle w:val="Hypertextovodkaz"/>
          </w:rPr>
          <w:t>https://www.utb.cz/univerzita/uredni-deska/vnitrni-normy-a-predpisy/</w:t>
        </w:r>
      </w:hyperlink>
      <w:r>
        <w:t xml:space="preserve"> </w:t>
      </w:r>
    </w:p>
  </w:footnote>
  <w:footnote w:id="14">
    <w:p w14:paraId="291C386E" w14:textId="77777777" w:rsidR="0034763D" w:rsidRDefault="0034763D">
      <w:pPr>
        <w:pStyle w:val="Poznmkapodarou1"/>
      </w:pPr>
      <w:r>
        <w:rPr>
          <w:rStyle w:val="Znakypropoznmkupodarou"/>
        </w:rPr>
        <w:footnoteRef/>
      </w:r>
      <w:r>
        <w:rPr>
          <w:rFonts w:ascii="Arial Narrow" w:hAnsi="Arial Narrow"/>
        </w:rPr>
        <w:t xml:space="preserve"> Dostupné</w:t>
      </w:r>
      <w:ins w:id="2236" w:author="Jiří Vojtěšek" w:date="2023-01-10T11:05:00Z">
        <w:r>
          <w:rPr>
            <w:rFonts w:ascii="Arial Narrow" w:hAnsi="Arial Narrow"/>
          </w:rPr>
          <w:t xml:space="preserve"> po přihlášení</w:t>
        </w:r>
      </w:ins>
      <w:r>
        <w:rPr>
          <w:rFonts w:ascii="Arial Narrow" w:hAnsi="Arial Narrow"/>
        </w:rPr>
        <w:t xml:space="preserve"> z: </w:t>
      </w:r>
      <w:r>
        <w:fldChar w:fldCharType="begin"/>
      </w:r>
      <w:r>
        <w:instrText xml:space="preserve"> HYPERLINK "https://fhs.utb.cz/mdocs-posts/sd_07_2017/" \h </w:instrText>
      </w:r>
      <w:r>
        <w:fldChar w:fldCharType="separate"/>
      </w:r>
      <w:del w:id="2237" w:author="Jiří Vojtěšek" w:date="2023-01-10T11:06:00Z">
        <w:r>
          <w:rPr>
            <w:rStyle w:val="Hypertextovodkaz"/>
            <w:rFonts w:ascii="Arial Narrow" w:hAnsi="Arial Narrow"/>
          </w:rPr>
          <w:delText>https://fhs.utb.cz/mdocs-posts/sd_07_2017/</w:delText>
        </w:r>
      </w:del>
      <w:r>
        <w:rPr>
          <w:rStyle w:val="Hypertextovodkaz"/>
          <w:rFonts w:ascii="Arial Narrow" w:hAnsi="Arial Narrow"/>
        </w:rPr>
        <w:fldChar w:fldCharType="end"/>
      </w:r>
      <w:ins w:id="2238" w:author="Jiří Vojtěšek" w:date="2023-01-10T11:06:00Z">
        <w:r>
          <w:rPr>
            <w:rStyle w:val="Hypertextovodkaz"/>
          </w:rPr>
          <w:t>https://fhs.utb.cz/mdocs-posts/sd_07_2017/</w:t>
        </w:r>
      </w:ins>
      <w:r>
        <w:rPr>
          <w:rStyle w:val="Hypertextovodkaz"/>
        </w:rPr>
        <w:t xml:space="preserve"> </w:t>
      </w:r>
    </w:p>
  </w:footnote>
  <w:footnote w:id="15">
    <w:p w14:paraId="3AAD96CC" w14:textId="77777777" w:rsidR="0034763D" w:rsidRDefault="0034763D">
      <w:pPr>
        <w:pStyle w:val="Poznmkapodarou1"/>
      </w:pPr>
      <w:r>
        <w:rPr>
          <w:rStyle w:val="Znakypropoznmkupodarou"/>
        </w:rPr>
        <w:footnoteRef/>
      </w:r>
      <w:r>
        <w:rPr>
          <w:rFonts w:ascii="Arial Narrow" w:hAnsi="Arial Narrow"/>
        </w:rPr>
        <w:t xml:space="preserve"> Více informací o Fakultních školách FAI: </w:t>
      </w:r>
      <w:hyperlink r:id="rId12">
        <w:r>
          <w:rPr>
            <w:rStyle w:val="Hypertextovodkaz"/>
          </w:rPr>
          <w:t>https://fai.utb.cz/fakultni-skoly/</w:t>
        </w:r>
      </w:hyperlink>
      <w:r>
        <w:t xml:space="preserve"> </w:t>
      </w:r>
    </w:p>
  </w:footnote>
  <w:footnote w:id="16">
    <w:p w14:paraId="307EEAD9" w14:textId="77777777" w:rsidR="0034763D" w:rsidRDefault="0034763D">
      <w:pPr>
        <w:pStyle w:val="Poznmkapodarou1"/>
        <w:shd w:val="clear" w:color="auto" w:fill="auto"/>
        <w:tabs>
          <w:tab w:val="left" w:pos="173"/>
        </w:tabs>
        <w:spacing w:line="240" w:lineRule="auto"/>
      </w:pPr>
      <w:r>
        <w:rPr>
          <w:rStyle w:val="Znakypropoznmkupodarou"/>
        </w:rPr>
        <w:footnoteRef/>
      </w:r>
      <w:r>
        <w:rPr>
          <w:rFonts w:ascii="Arial Narrow" w:hAnsi="Arial Narrow"/>
          <w:lang w:val="cs-CZ"/>
        </w:rPr>
        <w:tab/>
        <w:t xml:space="preserve">Dostupné z: </w:t>
      </w:r>
      <w:hyperlink r:id="rId13">
        <w:r>
          <w:rPr>
            <w:rStyle w:val="Hypertextovodkaz"/>
            <w:lang w:val="cs-CZ"/>
          </w:rPr>
          <w:t>https://stag.utb.cz/portal/</w:t>
        </w:r>
      </w:hyperlink>
      <w:r>
        <w:rPr>
          <w:rFonts w:ascii="Arial Narrow" w:hAnsi="Arial Narrow"/>
          <w:lang w:val="cs-CZ"/>
        </w:rPr>
        <w:t xml:space="preserve"> </w:t>
      </w:r>
    </w:p>
  </w:footnote>
  <w:footnote w:id="17">
    <w:p w14:paraId="10045F67" w14:textId="77777777" w:rsidR="0034763D" w:rsidRDefault="0034763D">
      <w:pPr>
        <w:pStyle w:val="Poznmkapodarou1"/>
        <w:shd w:val="clear" w:color="auto" w:fill="auto"/>
        <w:spacing w:line="240" w:lineRule="auto"/>
        <w:jc w:val="left"/>
      </w:pPr>
      <w:r>
        <w:rPr>
          <w:rStyle w:val="Znakypropoznmkupodarou"/>
        </w:rPr>
        <w:footnoteRef/>
      </w:r>
      <w:r>
        <w:rPr>
          <w:rFonts w:ascii="Arial Narrow" w:hAnsi="Arial Narrow"/>
          <w:lang w:val="cs-CZ"/>
        </w:rPr>
        <w:t xml:space="preserve">  Dostupné z: </w:t>
      </w:r>
      <w:hyperlink r:id="rId14">
        <w:r>
          <w:rPr>
            <w:rStyle w:val="Hypertextovodkaz"/>
            <w:lang w:val="cs-CZ"/>
          </w:rPr>
          <w:t>https://www.utb.cz/univerzita/uredni-deska/vnitrni-normy-a-predpisy/vnitrni-predpisy/</w:t>
        </w:r>
      </w:hyperlink>
      <w:r>
        <w:rPr>
          <w:rFonts w:ascii="Arial Narrow" w:hAnsi="Arial Narrow"/>
          <w:lang w:val="cs-CZ"/>
        </w:rPr>
        <w:t xml:space="preserve"> </w:t>
      </w:r>
    </w:p>
  </w:footnote>
  <w:footnote w:id="18">
    <w:p w14:paraId="12CC9A5C" w14:textId="77777777" w:rsidR="0034763D" w:rsidRDefault="0034763D">
      <w:pPr>
        <w:pStyle w:val="Poznmkapodarou1"/>
        <w:shd w:val="clear" w:color="auto" w:fill="auto"/>
        <w:tabs>
          <w:tab w:val="left" w:pos="173"/>
        </w:tabs>
        <w:spacing w:line="240" w:lineRule="auto"/>
      </w:pPr>
      <w:r>
        <w:rPr>
          <w:rStyle w:val="Znakypropoznmkupodarou"/>
        </w:rPr>
        <w:footnoteRef/>
      </w:r>
      <w:r>
        <w:rPr>
          <w:rFonts w:ascii="Arial Narrow" w:hAnsi="Arial Narrow"/>
          <w:lang w:val="cs-CZ"/>
        </w:rPr>
        <w:tab/>
        <w:t xml:space="preserve">Dostupné z: </w:t>
      </w:r>
      <w:hyperlink r:id="rId15">
        <w:r>
          <w:rPr>
            <w:rStyle w:val="Hypertextovodkaz"/>
            <w:lang w:val="cs-CZ"/>
          </w:rPr>
          <w:t>https://fai.utb.cz/o-fakulte/uredni-deska/vnitrni-normy-fai/vnitrni-predpisy-fai/</w:t>
        </w:r>
      </w:hyperlink>
      <w:r>
        <w:rPr>
          <w:rFonts w:ascii="Arial Narrow" w:hAnsi="Arial Narrow"/>
          <w:lang w:val="cs-CZ"/>
        </w:rPr>
        <w:t xml:space="preserve">  </w:t>
      </w:r>
    </w:p>
  </w:footnote>
  <w:footnote w:id="19">
    <w:p w14:paraId="4E4A67C7" w14:textId="77777777" w:rsidR="0034763D" w:rsidRDefault="0034763D">
      <w:pPr>
        <w:pStyle w:val="Poznmkapodarou1"/>
        <w:shd w:val="clear" w:color="auto" w:fill="auto"/>
        <w:tabs>
          <w:tab w:val="left" w:pos="173"/>
        </w:tabs>
        <w:spacing w:line="240" w:lineRule="auto"/>
      </w:pPr>
      <w:r>
        <w:rPr>
          <w:rStyle w:val="Znakypropoznmkupodarou"/>
        </w:rPr>
        <w:footnoteRef/>
      </w:r>
      <w:r>
        <w:rPr>
          <w:rFonts w:ascii="Arial Narrow" w:hAnsi="Arial Narrow"/>
          <w:lang w:val="cs-CZ"/>
        </w:rPr>
        <w:tab/>
        <w:t xml:space="preserve">Dostupné z: </w:t>
      </w:r>
      <w:r>
        <w:fldChar w:fldCharType="begin"/>
      </w:r>
      <w:r>
        <w:instrText xml:space="preserve"> HYPERLINK "https://jobcentrum.utb.cz/index.php?lang=cz" \h </w:instrText>
      </w:r>
      <w:r>
        <w:fldChar w:fldCharType="separate"/>
      </w:r>
      <w:del w:id="2279" w:author="Jiří Vojtěšek" w:date="2023-01-10T11:07:00Z">
        <w:r>
          <w:rPr>
            <w:rStyle w:val="Hypertextovodkaz"/>
            <w:rFonts w:ascii="Arial Narrow" w:hAnsi="Arial Narrow"/>
            <w:lang w:val="pl-PL"/>
          </w:rPr>
          <w:delText>https://jobcentrum.utb.cz/index.php?lang=cz</w:delText>
        </w:r>
      </w:del>
      <w:r>
        <w:rPr>
          <w:rStyle w:val="Hypertextovodkaz"/>
          <w:rFonts w:ascii="Arial Narrow" w:hAnsi="Arial Narrow"/>
          <w:lang w:val="pl-PL"/>
        </w:rPr>
        <w:fldChar w:fldCharType="end"/>
      </w:r>
      <w:del w:id="2280" w:author="Jiří Vojtěšek" w:date="2023-01-10T11:07:00Z">
        <w:r>
          <w:rPr>
            <w:rFonts w:ascii="Arial Narrow" w:hAnsi="Arial Narrow"/>
            <w:lang w:val="pl-PL"/>
          </w:rPr>
          <w:delText xml:space="preserve"> </w:delText>
        </w:r>
      </w:del>
      <w:r>
        <w:fldChar w:fldCharType="begin"/>
      </w:r>
      <w:r>
        <w:instrText xml:space="preserve"> HYPERLINK "https://jobcentrum.utb.cz/" \h </w:instrText>
      </w:r>
      <w:r>
        <w:fldChar w:fldCharType="separate"/>
      </w:r>
      <w:ins w:id="2281" w:author="Jiří Vojtěšek" w:date="2023-01-10T11:06:00Z">
        <w:r>
          <w:rPr>
            <w:rStyle w:val="Hypertextovodkaz"/>
            <w:rFonts w:ascii="Arial Narrow" w:hAnsi="Arial Narrow"/>
            <w:lang w:val="pl-PL"/>
          </w:rPr>
          <w:t>https://jobcentrum.utb.cz/</w:t>
        </w:r>
      </w:ins>
      <w:r>
        <w:rPr>
          <w:rStyle w:val="Hypertextovodkaz"/>
          <w:rFonts w:ascii="Arial Narrow" w:hAnsi="Arial Narrow"/>
          <w:lang w:val="pl-PL"/>
        </w:rPr>
        <w:fldChar w:fldCharType="end"/>
      </w:r>
      <w:ins w:id="2282" w:author="Jiří Vojtěšek" w:date="2023-01-10T11:06:00Z">
        <w:r>
          <w:rPr>
            <w:rFonts w:ascii="Arial Narrow" w:hAnsi="Arial Narrow"/>
            <w:lang w:val="pl-PL"/>
          </w:rPr>
          <w:t xml:space="preserve"> </w:t>
        </w:r>
      </w:ins>
    </w:p>
  </w:footnote>
  <w:footnote w:id="20">
    <w:p w14:paraId="177C2B84" w14:textId="77777777" w:rsidR="0034763D" w:rsidRDefault="0034763D">
      <w:pPr>
        <w:pStyle w:val="Poznmkapodarou1"/>
        <w:shd w:val="clear" w:color="auto" w:fill="auto"/>
        <w:tabs>
          <w:tab w:val="left" w:pos="173"/>
        </w:tabs>
        <w:spacing w:line="240" w:lineRule="auto"/>
      </w:pPr>
      <w:r>
        <w:rPr>
          <w:rStyle w:val="Znakypropoznmkupodarou"/>
        </w:rPr>
        <w:footnoteRef/>
      </w:r>
      <w:r>
        <w:rPr>
          <w:rFonts w:ascii="Arial Narrow" w:hAnsi="Arial Narrow"/>
          <w:lang w:val="cs-CZ"/>
        </w:rPr>
        <w:tab/>
        <w:t xml:space="preserve">Dostupné z: </w:t>
      </w:r>
      <w:hyperlink r:id="rId16">
        <w:r>
          <w:rPr>
            <w:rStyle w:val="Hypertextovodkaz"/>
            <w:lang w:val="cs-CZ"/>
          </w:rPr>
          <w:t>https://jobcentrum.utb.cz/index.php?option=com_career&amp;view=offers&amp;Itemid=105&amp;lang=cz</w:t>
        </w:r>
      </w:hyperlink>
      <w:r>
        <w:rPr>
          <w:rFonts w:ascii="Arial Narrow" w:hAnsi="Arial Narrow"/>
          <w:lang w:val="cs-CZ"/>
        </w:rPr>
        <w:t xml:space="preserve"> </w:t>
      </w:r>
    </w:p>
  </w:footnote>
  <w:footnote w:id="21">
    <w:p w14:paraId="119E21DA" w14:textId="77777777" w:rsidR="0034763D" w:rsidRDefault="0034763D">
      <w:pPr>
        <w:pStyle w:val="Poznmkapodarou1"/>
        <w:shd w:val="clear" w:color="auto" w:fill="auto"/>
        <w:tabs>
          <w:tab w:val="left" w:pos="173"/>
        </w:tabs>
        <w:spacing w:line="240" w:lineRule="auto"/>
      </w:pPr>
      <w:r>
        <w:rPr>
          <w:rStyle w:val="Znakypropoznmkupodarou"/>
        </w:rPr>
        <w:footnoteRef/>
      </w:r>
      <w:r>
        <w:rPr>
          <w:rFonts w:ascii="Arial Narrow" w:hAnsi="Arial Narrow"/>
          <w:lang w:val="cs-CZ"/>
        </w:rPr>
        <w:tab/>
        <w:t xml:space="preserve">Dostupné z: </w:t>
      </w:r>
      <w:r>
        <w:fldChar w:fldCharType="begin"/>
      </w:r>
      <w:r>
        <w:instrText xml:space="preserve"> HYPERLINK "https://jobcentrum.utb.cz/index.php?option=com_content&amp;view=article&amp;id=21&amp;Itemid=156&amp;lang=cz" \h </w:instrText>
      </w:r>
      <w:r>
        <w:fldChar w:fldCharType="separate"/>
      </w:r>
      <w:del w:id="2285" w:author="Jiří Vojtěšek" w:date="2023-01-10T11:09:00Z">
        <w:r>
          <w:rPr>
            <w:rStyle w:val="Hypertextovodkaz"/>
            <w:rFonts w:ascii="Arial Narrow" w:hAnsi="Arial Narrow"/>
            <w:lang w:val="cs-CZ"/>
          </w:rPr>
          <w:delText>https://jobcentrum.utb.cz/index.php?option=com_content&amp;view=article&amp;id=21&amp;Itemid=156&amp;lang=cz</w:delText>
        </w:r>
      </w:del>
      <w:r>
        <w:rPr>
          <w:rStyle w:val="Hypertextovodkaz"/>
          <w:rFonts w:ascii="Arial Narrow" w:hAnsi="Arial Narrow"/>
          <w:lang w:val="cs-CZ"/>
        </w:rPr>
        <w:fldChar w:fldCharType="end"/>
      </w:r>
      <w:del w:id="2286" w:author="Jiří Vojtěšek" w:date="2023-01-10T11:09:00Z">
        <w:r>
          <w:rPr>
            <w:rFonts w:ascii="Arial Narrow" w:hAnsi="Arial Narrow"/>
            <w:lang w:val="cs-CZ"/>
          </w:rPr>
          <w:delText xml:space="preserve"> </w:delText>
        </w:r>
      </w:del>
      <w:r>
        <w:fldChar w:fldCharType="begin"/>
      </w:r>
      <w:r>
        <w:instrText xml:space="preserve"> HYPERLINK "https://akademickaporadna.utb.cz/" \h </w:instrText>
      </w:r>
      <w:r>
        <w:fldChar w:fldCharType="separate"/>
      </w:r>
      <w:ins w:id="2287" w:author="Jiří Vojtěšek" w:date="2023-01-10T11:08:00Z">
        <w:r>
          <w:rPr>
            <w:rStyle w:val="Hypertextovodkaz"/>
            <w:rFonts w:ascii="Arial Narrow" w:hAnsi="Arial Narrow"/>
            <w:lang w:val="cs-CZ"/>
          </w:rPr>
          <w:t>https://akademickaporadna.utb.cz/</w:t>
        </w:r>
      </w:ins>
      <w:r>
        <w:rPr>
          <w:rStyle w:val="Hypertextovodkaz"/>
          <w:rFonts w:ascii="Arial Narrow" w:hAnsi="Arial Narrow"/>
          <w:lang w:val="cs-CZ"/>
        </w:rPr>
        <w:fldChar w:fldCharType="end"/>
      </w:r>
      <w:ins w:id="2288" w:author="Jiří Vojtěšek" w:date="2023-01-10T11:08:00Z">
        <w:r>
          <w:rPr>
            <w:lang w:val="cs-CZ"/>
          </w:rPr>
          <w:t xml:space="preserve"> </w:t>
        </w:r>
      </w:ins>
    </w:p>
  </w:footnote>
  <w:footnote w:id="22">
    <w:p w14:paraId="7A8552D4" w14:textId="77777777" w:rsidR="0034763D" w:rsidRDefault="0034763D">
      <w:pPr>
        <w:pStyle w:val="Poznmkapodarou1"/>
        <w:shd w:val="clear" w:color="auto" w:fill="auto"/>
        <w:tabs>
          <w:tab w:val="left" w:pos="173"/>
        </w:tabs>
        <w:spacing w:line="170" w:lineRule="exact"/>
      </w:pPr>
      <w:r>
        <w:rPr>
          <w:rStyle w:val="Znakypropoznmkupodarou"/>
        </w:rPr>
        <w:footnoteRef/>
      </w:r>
      <w:r>
        <w:rPr>
          <w:rFonts w:ascii="Arial Narrow" w:hAnsi="Arial Narrow"/>
          <w:lang w:val="cs-CZ"/>
        </w:rPr>
        <w:tab/>
        <w:t xml:space="preserve">Dostupné z: </w:t>
      </w:r>
      <w:hyperlink r:id="rId17">
        <w:r>
          <w:rPr>
            <w:rStyle w:val="Hypertextovodkaz"/>
            <w:lang w:val="cs-CZ"/>
          </w:rPr>
          <w:t>http://digilib.k.utb.cz</w:t>
        </w:r>
      </w:hyperlink>
    </w:p>
  </w:footnote>
  <w:footnote w:id="23">
    <w:p w14:paraId="67C7766A" w14:textId="77777777" w:rsidR="0034763D" w:rsidRDefault="0034763D">
      <w:pPr>
        <w:pStyle w:val="Poznmkapodarou1"/>
        <w:shd w:val="clear" w:color="auto" w:fill="auto"/>
        <w:tabs>
          <w:tab w:val="left" w:pos="173"/>
        </w:tabs>
        <w:spacing w:line="170" w:lineRule="exact"/>
      </w:pPr>
      <w:r>
        <w:rPr>
          <w:rStyle w:val="Znakypropoznmkupodarou"/>
        </w:rPr>
        <w:footnoteRef/>
      </w:r>
      <w:r>
        <w:rPr>
          <w:rFonts w:ascii="Arial Narrow" w:hAnsi="Arial Narrow"/>
          <w:lang w:val="cs-CZ"/>
        </w:rPr>
        <w:tab/>
        <w:t xml:space="preserve">Dostupné z: </w:t>
      </w:r>
      <w:hyperlink r:id="rId18">
        <w:r>
          <w:rPr>
            <w:rStyle w:val="Hypertextovodkaz"/>
            <w:lang w:val="cs-CZ"/>
          </w:rPr>
          <w:t>https://knihovna.utb.cz/veda-a-vyzkum/publikovani/repozitar-publikacni-cinnosti-utb/</w:t>
        </w:r>
      </w:hyperlink>
      <w:r>
        <w:rPr>
          <w:rFonts w:ascii="Arial Narrow" w:hAnsi="Arial Narrow"/>
          <w:lang w:val="cs-CZ"/>
        </w:rPr>
        <w:t xml:space="preserve"> </w:t>
      </w:r>
    </w:p>
  </w:footnote>
  <w:footnote w:id="24">
    <w:p w14:paraId="6A16B3D2" w14:textId="77777777" w:rsidR="0034763D" w:rsidRDefault="0034763D">
      <w:pPr>
        <w:pStyle w:val="Poznmkapodarou1"/>
        <w:shd w:val="clear" w:color="auto" w:fill="auto"/>
        <w:tabs>
          <w:tab w:val="left" w:pos="158"/>
        </w:tabs>
        <w:spacing w:line="170" w:lineRule="exact"/>
      </w:pPr>
      <w:r>
        <w:rPr>
          <w:rStyle w:val="Znakypropoznmkupodarou"/>
        </w:rPr>
        <w:footnoteRef/>
      </w:r>
      <w:r>
        <w:rPr>
          <w:rFonts w:ascii="Arial Narrow" w:hAnsi="Arial Narrow"/>
          <w:lang w:val="cs-CZ"/>
        </w:rPr>
        <w:tab/>
        <w:t xml:space="preserve">Seznam všech databází, které má UTB ve Zlíně je dostupný z: </w:t>
      </w:r>
      <w:hyperlink r:id="rId19">
        <w:r>
          <w:rPr>
            <w:rStyle w:val="Hypertextovodkaz"/>
            <w:lang w:val="cs-CZ"/>
          </w:rPr>
          <w:t>https://ezdroje.k.utb.cz/</w:t>
        </w:r>
      </w:hyperlink>
      <w:r>
        <w:rPr>
          <w:rFonts w:ascii="Arial Narrow" w:hAnsi="Arial Narrow"/>
          <w:lang w:val="cs-CZ"/>
        </w:rPr>
        <w:t xml:space="preserve"> </w:t>
      </w:r>
    </w:p>
  </w:footnote>
  <w:footnote w:id="25">
    <w:p w14:paraId="03FD6E09" w14:textId="77777777" w:rsidR="0034763D" w:rsidRDefault="0034763D">
      <w:pPr>
        <w:pStyle w:val="Poznmkapodarou1"/>
        <w:shd w:val="clear" w:color="auto" w:fill="auto"/>
        <w:tabs>
          <w:tab w:val="left" w:pos="173"/>
        </w:tabs>
        <w:spacing w:line="170" w:lineRule="exact"/>
      </w:pPr>
      <w:r>
        <w:rPr>
          <w:rStyle w:val="Znakypropoznmkupodarou"/>
        </w:rPr>
        <w:footnoteRef/>
      </w:r>
      <w:r>
        <w:rPr>
          <w:rFonts w:ascii="Arial Narrow" w:hAnsi="Arial Narrow"/>
          <w:lang w:val="cs-CZ"/>
        </w:rPr>
        <w:tab/>
        <w:t xml:space="preserve">Dostupné z: </w:t>
      </w:r>
      <w:hyperlink r:id="rId20">
        <w:r>
          <w:rPr>
            <w:rStyle w:val="Hypertextovodkaz"/>
          </w:rPr>
          <w:t>https://www.utb.cz/univerzita/uredni-deska/vnitrni-normy-a-predpisy/</w:t>
        </w:r>
      </w:hyperlink>
      <w:r>
        <w:rPr>
          <w:rFonts w:ascii="Arial Narrow" w:hAnsi="Arial Narrow"/>
        </w:rPr>
        <w:t xml:space="preserve"> </w:t>
      </w:r>
    </w:p>
  </w:footnote>
  <w:footnote w:id="26">
    <w:p w14:paraId="2C731494" w14:textId="77777777" w:rsidR="0034763D" w:rsidRDefault="0034763D">
      <w:pPr>
        <w:pStyle w:val="Textpoznpodarou"/>
      </w:pPr>
      <w:r>
        <w:rPr>
          <w:rStyle w:val="Znakypropoznmkupodarou"/>
        </w:rPr>
        <w:footnoteRef/>
      </w:r>
      <w:r>
        <w:rPr>
          <w:rFonts w:ascii="Arial Narrow" w:hAnsi="Arial Narrow"/>
          <w:sz w:val="17"/>
          <w:szCs w:val="17"/>
        </w:rPr>
        <w:t xml:space="preserve"> Dostupné z: </w:t>
      </w:r>
      <w:r>
        <w:rPr>
          <w:rStyle w:val="Hypertextovodkaz"/>
          <w:sz w:val="17"/>
          <w:szCs w:val="17"/>
        </w:rPr>
        <w:t xml:space="preserve">https://www.utb.cz/univerzita/uredni-deska/vnitrni-normy-a-predpisy/vnitrni-predpisy/ </w:t>
      </w:r>
    </w:p>
  </w:footnote>
  <w:footnote w:id="27">
    <w:p w14:paraId="55E94C47" w14:textId="77777777" w:rsidR="0034763D" w:rsidRDefault="0034763D">
      <w:pPr>
        <w:pStyle w:val="Poznmkapodarou1"/>
      </w:pPr>
      <w:r>
        <w:rPr>
          <w:rStyle w:val="Znakypropoznmkupodarou"/>
        </w:rPr>
        <w:footnoteRef/>
      </w:r>
      <w:r>
        <w:rPr>
          <w:rFonts w:ascii="Arial Narrow" w:hAnsi="Arial Narrow"/>
        </w:rPr>
        <w:t xml:space="preserve"> Dostupné z </w:t>
      </w:r>
      <w:hyperlink r:id="rId21">
        <w:r>
          <w:rPr>
            <w:rStyle w:val="Hypertextovodkaz"/>
          </w:rPr>
          <w:t>https://www.utb.cz/univerzita/uredni-deska/ruzne/strategicky-zamer/</w:t>
        </w:r>
      </w:hyperlink>
      <w:r>
        <w:rPr>
          <w:rFonts w:ascii="Arial Narrow" w:hAnsi="Arial Narrow"/>
        </w:rPr>
        <w:t xml:space="preserve"> </w:t>
      </w:r>
    </w:p>
  </w:footnote>
  <w:footnote w:id="28">
    <w:p w14:paraId="722029D0" w14:textId="77777777" w:rsidR="0034763D" w:rsidRDefault="0034763D">
      <w:pPr>
        <w:pStyle w:val="Poznmkapodarou1"/>
      </w:pPr>
      <w:r>
        <w:rPr>
          <w:rStyle w:val="Znakypropoznmkupodarou"/>
        </w:rPr>
        <w:footnoteRef/>
      </w:r>
      <w:r>
        <w:rPr>
          <w:rFonts w:ascii="Arial Narrow" w:hAnsi="Arial Narrow"/>
        </w:rPr>
        <w:t xml:space="preserve"> Dostupné z </w:t>
      </w:r>
      <w:hyperlink r:id="rId22">
        <w:r>
          <w:rPr>
            <w:rStyle w:val="Hypertextovodkaz"/>
          </w:rPr>
          <w:t>https://fai.utb.cz/o-fakulte/uredni-deska/strategicky-zamer-fakulty/</w:t>
        </w:r>
      </w:hyperlink>
      <w:r>
        <w:t xml:space="preserve"> </w:t>
      </w:r>
    </w:p>
  </w:footnote>
  <w:footnote w:id="29">
    <w:p w14:paraId="56F11197" w14:textId="77777777" w:rsidR="0034763D" w:rsidRDefault="0034763D">
      <w:pPr>
        <w:pStyle w:val="Poznmkapodarou1"/>
      </w:pPr>
      <w:r>
        <w:rPr>
          <w:rStyle w:val="Znakypropoznmkupodarou"/>
        </w:rPr>
        <w:footnoteRef/>
      </w:r>
      <w:r>
        <w:rPr>
          <w:rFonts w:ascii="Arial Narrow" w:hAnsi="Arial Narrow"/>
        </w:rPr>
        <w:t xml:space="preserve"> Dostupné z:</w:t>
      </w:r>
      <w:ins w:id="2372" w:author="Jiří Vojtěšek" w:date="2023-01-10T10:57:00Z">
        <w:r>
          <w:rPr>
            <w:rFonts w:ascii="Arial Narrow" w:hAnsi="Arial Narrow"/>
          </w:rPr>
          <w:t xml:space="preserve"> https://backup.isvavai.cz/cep</w:t>
        </w:r>
      </w:ins>
      <w:del w:id="2373" w:author="Jiří Vojtěšek" w:date="2023-01-10T10:57:00Z">
        <w:r>
          <w:rPr>
            <w:rFonts w:ascii="Arial Narrow" w:hAnsi="Arial Narrow"/>
          </w:rPr>
          <w:delText xml:space="preserve"> </w:delText>
        </w:r>
      </w:del>
      <w:r>
        <w:fldChar w:fldCharType="begin"/>
      </w:r>
      <w:r>
        <w:instrText xml:space="preserve"> HYPERLINK "https://www.rvvi.cz/" \h </w:instrText>
      </w:r>
      <w:r>
        <w:fldChar w:fldCharType="separate"/>
      </w:r>
      <w:del w:id="2374" w:author="Jiří Vojtěšek" w:date="2023-01-10T10:57:00Z">
        <w:r>
          <w:rPr>
            <w:rStyle w:val="Hypertextovodkaz"/>
            <w:rFonts w:ascii="Arial Narrow" w:hAnsi="Arial Narrow"/>
          </w:rPr>
          <w:delText>https://www.rvvi.cz/</w:delText>
        </w:r>
      </w:del>
      <w:r>
        <w:rPr>
          <w:rStyle w:val="Hypertextovodkaz"/>
          <w:rFonts w:ascii="Arial Narrow" w:hAnsi="Arial Narrow"/>
        </w:rPr>
        <w:fldChar w:fldCharType="end"/>
      </w:r>
      <w:r>
        <w:rPr>
          <w:rFonts w:ascii="Arial Narrow" w:hAnsi="Arial Narrow"/>
        </w:rPr>
        <w:t xml:space="preserve"> </w:t>
      </w:r>
    </w:p>
  </w:footnote>
  <w:footnote w:id="30">
    <w:p w14:paraId="793C9F99" w14:textId="77777777" w:rsidR="0034763D" w:rsidRDefault="0034763D">
      <w:pPr>
        <w:pStyle w:val="Poznmkapodarou1"/>
      </w:pPr>
      <w:r>
        <w:rPr>
          <w:rStyle w:val="Znakypropoznmkupodarou"/>
        </w:rPr>
        <w:footnoteRef/>
      </w:r>
      <w:r>
        <w:rPr>
          <w:rFonts w:ascii="Arial Narrow" w:hAnsi="Arial Narrow"/>
        </w:rPr>
        <w:t xml:space="preserve"> Dostupné z: </w:t>
      </w:r>
      <w:hyperlink r:id="rId23">
        <w:r>
          <w:rPr>
            <w:rStyle w:val="Hypertextovodkaz"/>
          </w:rPr>
          <w:t>https://fai.utb.cz/o-fakulte/uredni-deska/vyrocni-zpravy-fai/</w:t>
        </w:r>
      </w:hyperlink>
    </w:p>
  </w:footnote>
  <w:footnote w:id="31">
    <w:p w14:paraId="25C3B74E" w14:textId="77777777" w:rsidR="0034763D" w:rsidRDefault="0034763D">
      <w:pPr>
        <w:pStyle w:val="Poznmkapodarou1"/>
      </w:pPr>
      <w:r>
        <w:rPr>
          <w:rStyle w:val="Znakypropoznmkupodarou"/>
        </w:rPr>
        <w:footnoteRef/>
      </w:r>
      <w:r>
        <w:rPr>
          <w:rFonts w:ascii="Arial Narrow" w:hAnsi="Arial Narrow"/>
        </w:rPr>
        <w:t xml:space="preserve"> Dostupné z: </w:t>
      </w:r>
      <w:hyperlink r:id="rId24">
        <w:r>
          <w:rPr>
            <w:rStyle w:val="Hypertextovodkaz"/>
          </w:rPr>
          <w:t>https://www.utb.cz/univerzita/uredni-deska/ruzne/vyrocni-zpravy/</w:t>
        </w:r>
      </w:hyperlink>
      <w:r>
        <w:rPr>
          <w:rFonts w:ascii="Arial Narrow" w:hAnsi="Arial Narrow"/>
        </w:rPr>
        <w:t xml:space="preserve"> </w:t>
      </w:r>
    </w:p>
  </w:footnote>
  <w:footnote w:id="32">
    <w:p w14:paraId="605BF597" w14:textId="77777777" w:rsidR="0034763D" w:rsidRDefault="0034763D">
      <w:pPr>
        <w:pStyle w:val="Poznmkapodarou1"/>
      </w:pPr>
      <w:r>
        <w:rPr>
          <w:rStyle w:val="Znakypropoznmkupodarou"/>
        </w:rPr>
        <w:footnoteRef/>
      </w:r>
      <w:r>
        <w:rPr>
          <w:rFonts w:ascii="Arial Narrow" w:hAnsi="Arial Narrow"/>
        </w:rPr>
        <w:t xml:space="preserve"> Dostupné z </w:t>
      </w:r>
      <w:hyperlink r:id="rId25">
        <w:r>
          <w:rPr>
            <w:rStyle w:val="Hypertextovodkaz"/>
          </w:rPr>
          <w:t>https://www.utb.cz/univerzita/uredni-deska/ruzne/strategicky-zamer/</w:t>
        </w:r>
      </w:hyperlink>
    </w:p>
  </w:footnote>
  <w:footnote w:id="33">
    <w:p w14:paraId="42E97BEB" w14:textId="77777777" w:rsidR="0034763D" w:rsidRDefault="0034763D">
      <w:pPr>
        <w:pStyle w:val="Poznmkapodarou1"/>
      </w:pPr>
      <w:r>
        <w:rPr>
          <w:rStyle w:val="Znakypropoznmkupodarou"/>
        </w:rPr>
        <w:footnoteRef/>
      </w:r>
      <w:r>
        <w:rPr>
          <w:rFonts w:ascii="Arial Narrow" w:hAnsi="Arial Narrow"/>
        </w:rPr>
        <w:t xml:space="preserve"> Dostupné z </w:t>
      </w:r>
      <w:hyperlink r:id="rId26">
        <w:r>
          <w:rPr>
            <w:rStyle w:val="Hypertextovodkaz"/>
          </w:rPr>
          <w:t>https://fai.utb.cz/o-fakulte/uredni-deska/vyrocni-zpravy-fai/</w:t>
        </w:r>
      </w:hyperlink>
      <w:r>
        <w:rPr>
          <w:rFonts w:ascii="Arial Narrow" w:hAnsi="Arial Narrow"/>
        </w:rPr>
        <w:t xml:space="preserve"> </w:t>
      </w:r>
    </w:p>
  </w:footnote>
  <w:footnote w:id="34">
    <w:p w14:paraId="1243CCF3" w14:textId="77777777" w:rsidR="0034763D" w:rsidRDefault="0034763D">
      <w:pPr>
        <w:pStyle w:val="Poznmkapodarou1"/>
      </w:pPr>
      <w:r>
        <w:rPr>
          <w:rStyle w:val="Znakypropoznmkupodarou"/>
        </w:rPr>
        <w:footnoteRef/>
      </w:r>
      <w:r>
        <w:rPr>
          <w:rFonts w:ascii="Arial Narrow" w:hAnsi="Arial Narrow"/>
        </w:rPr>
        <w:t xml:space="preserve"> Dostupné z </w:t>
      </w:r>
      <w:hyperlink r:id="rId27">
        <w:r>
          <w:rPr>
            <w:rStyle w:val="Hypertextovodkaz"/>
          </w:rPr>
          <w:t>https://www.utb.cz/univerzita/uredni-deska/ruzne/strategicky-zamer/</w:t>
        </w:r>
      </w:hyperlink>
      <w:r>
        <w:rPr>
          <w:rFonts w:ascii="Arial Narrow" w:hAnsi="Arial Narrow"/>
        </w:rPr>
        <w:t xml:space="preserve"> </w:t>
      </w:r>
    </w:p>
  </w:footnote>
  <w:footnote w:id="35">
    <w:p w14:paraId="4E1A534E" w14:textId="77777777" w:rsidR="0034763D" w:rsidRDefault="0034763D">
      <w:pPr>
        <w:pStyle w:val="Poznmkapodarou1"/>
      </w:pPr>
      <w:r>
        <w:rPr>
          <w:rStyle w:val="Znakypropoznmkupodarou"/>
        </w:rPr>
        <w:footnoteRef/>
      </w:r>
      <w:r>
        <w:rPr>
          <w:rFonts w:ascii="Arial Narrow" w:hAnsi="Arial Narrow"/>
        </w:rPr>
        <w:t xml:space="preserve"> Dostupné z: </w:t>
      </w:r>
      <w:r>
        <w:rPr>
          <w:rStyle w:val="Hypertextovodkaz"/>
        </w:rPr>
        <w:t xml:space="preserve">https://www.utb.cz/univerzita/uredni-deska/vnitrni-normy-a-predpisy/vnitrni-predpisy/ </w:t>
      </w:r>
    </w:p>
  </w:footnote>
  <w:footnote w:id="36">
    <w:p w14:paraId="62FAA6AF" w14:textId="77777777" w:rsidR="0034763D" w:rsidRDefault="0034763D">
      <w:pPr>
        <w:pStyle w:val="Poznmkapodarou1"/>
      </w:pPr>
      <w:r>
        <w:rPr>
          <w:rStyle w:val="Znakypropoznmkupodarou"/>
        </w:rPr>
        <w:footnoteRef/>
      </w:r>
      <w:r>
        <w:rPr>
          <w:rFonts w:ascii="Arial Narrow" w:hAnsi="Arial Narrow"/>
        </w:rPr>
        <w:t xml:space="preserve"> Dostupné z: </w:t>
      </w:r>
      <w:hyperlink r:id="rId28">
        <w:r>
          <w:rPr>
            <w:rStyle w:val="Hypertextovodkaz"/>
          </w:rPr>
          <w:t>https://fai.utb.cz/slozeni-rady-studijnich-programu/</w:t>
        </w:r>
      </w:hyperlink>
      <w:r>
        <w:rPr>
          <w:rFonts w:ascii="Arial Narrow" w:hAnsi="Arial Narrow"/>
        </w:rPr>
        <w:t xml:space="preserve"> </w:t>
      </w:r>
    </w:p>
  </w:footnote>
  <w:footnote w:id="37">
    <w:p w14:paraId="44D96F20" w14:textId="77777777" w:rsidR="0034763D" w:rsidRDefault="0034763D">
      <w:pPr>
        <w:pStyle w:val="Poznmkapodarou1"/>
      </w:pPr>
      <w:r>
        <w:rPr>
          <w:rStyle w:val="Znakypropoznmkupodarou"/>
        </w:rPr>
        <w:footnoteRef/>
      </w:r>
      <w:r>
        <w:rPr>
          <w:rFonts w:ascii="Arial Narrow" w:hAnsi="Arial Narrow"/>
        </w:rPr>
        <w:t xml:space="preserve"> Informace o Fakultních školách jsou uvedeny zde: </w:t>
      </w:r>
      <w:hyperlink r:id="rId29">
        <w:r>
          <w:rPr>
            <w:rStyle w:val="Hypertextovodkaz"/>
          </w:rPr>
          <w:t>https://fai.utb.cz/fakultni-skoly/</w:t>
        </w:r>
      </w:hyperlink>
      <w:r>
        <w:t xml:space="preserve"> </w:t>
      </w:r>
    </w:p>
  </w:footnote>
  <w:footnote w:id="38">
    <w:p w14:paraId="6488F983" w14:textId="77777777" w:rsidR="0034763D" w:rsidRDefault="0034763D">
      <w:pPr>
        <w:pStyle w:val="Poznmkapodarou1"/>
      </w:pPr>
      <w:r>
        <w:rPr>
          <w:rStyle w:val="Znakypropoznmkupodarou"/>
        </w:rPr>
        <w:footnoteRef/>
      </w:r>
      <w:r>
        <w:rPr>
          <w:rFonts w:ascii="Arial Narrow" w:hAnsi="Arial Narrow"/>
        </w:rPr>
        <w:t xml:space="preserve"> Dostupné z: </w:t>
      </w:r>
      <w:hyperlink r:id="rId30">
        <w:r>
          <w:rPr>
            <w:rStyle w:val="Hypertextovodkaz"/>
          </w:rPr>
          <w:t>https://www.utb.cz/univerzita/uredni-deska/vnitrni-normy-a-predpisy/vnitrni-predpisy/</w:t>
        </w:r>
      </w:hyperlink>
      <w:r>
        <w:rPr>
          <w:rFonts w:ascii="Arial Narrow" w:hAnsi="Arial Narrow"/>
        </w:rPr>
        <w:t xml:space="preserve"> </w:t>
      </w:r>
    </w:p>
  </w:footnote>
  <w:footnote w:id="39">
    <w:p w14:paraId="75D8FD17" w14:textId="77777777" w:rsidR="0034763D" w:rsidRDefault="0034763D">
      <w:pPr>
        <w:pStyle w:val="Poznmkapodarou1"/>
      </w:pPr>
      <w:r>
        <w:rPr>
          <w:rStyle w:val="Znakypropoznmkupodarou"/>
        </w:rPr>
        <w:footnoteRef/>
      </w:r>
      <w:r>
        <w:rPr>
          <w:rFonts w:ascii="Arial Narrow" w:hAnsi="Arial Narrow"/>
        </w:rPr>
        <w:t xml:space="preserve"> </w:t>
      </w:r>
      <w:r>
        <w:rPr>
          <w:rStyle w:val="Poznmkapodarou"/>
        </w:rPr>
        <w:t xml:space="preserve">Dostupné z: </w:t>
      </w:r>
      <w:hyperlink r:id="rId31">
        <w:r>
          <w:rPr>
            <w:rStyle w:val="Hypertextovodkaz"/>
            <w:shd w:val="clear" w:color="auto" w:fill="FFFFFF"/>
          </w:rPr>
          <w:t>https://fai.utb.cz/o-fakulte/uredni-deska/vnitrni-normy-fai/vnitrni-predpisy-fai/</w:t>
        </w:r>
      </w:hyperlink>
      <w:r>
        <w:rPr>
          <w:rStyle w:val="Poznmkapodarou"/>
        </w:rPr>
        <w:t xml:space="preserve"> </w:t>
      </w:r>
    </w:p>
  </w:footnote>
  <w:footnote w:id="40">
    <w:p w14:paraId="207247C7" w14:textId="77777777" w:rsidR="0034763D" w:rsidRDefault="0034763D">
      <w:pPr>
        <w:pStyle w:val="Poznmkapodarou1"/>
      </w:pPr>
      <w:r>
        <w:rPr>
          <w:rStyle w:val="Znakypropoznmkupodarou"/>
        </w:rPr>
        <w:footnoteRef/>
      </w:r>
      <w:r>
        <w:rPr>
          <w:rFonts w:ascii="Arial Narrow" w:hAnsi="Arial Narrow"/>
        </w:rPr>
        <w:t xml:space="preserve"> </w:t>
      </w:r>
      <w:r>
        <w:rPr>
          <w:rStyle w:val="Poznmkapodarou"/>
        </w:rPr>
        <w:t xml:space="preserve">Dostupné z: </w:t>
      </w:r>
      <w:hyperlink r:id="rId32">
        <w:r>
          <w:rPr>
            <w:rStyle w:val="Hypertextovodkaz"/>
            <w:shd w:val="clear" w:color="auto" w:fill="FFFFFF"/>
          </w:rPr>
          <w:t>https://fai.utb.cz/o-fakulte/uredni-deska/vnitrni-normy-fai/smernice-dekana/</w:t>
        </w:r>
      </w:hyperlink>
      <w:r>
        <w:rPr>
          <w:rStyle w:val="Poznmkapodarou"/>
        </w:rPr>
        <w:t xml:space="preserve"> </w:t>
      </w:r>
    </w:p>
  </w:footnote>
  <w:footnote w:id="41">
    <w:p w14:paraId="5B3870D6" w14:textId="77777777" w:rsidR="0034763D" w:rsidRDefault="0034763D">
      <w:pPr>
        <w:pStyle w:val="Poznmkapodarou1"/>
      </w:pPr>
      <w:r>
        <w:rPr>
          <w:rStyle w:val="Znakypropoznmkupodarou"/>
        </w:rPr>
        <w:footnoteRef/>
      </w:r>
      <w:r>
        <w:rPr>
          <w:rFonts w:ascii="Arial Narrow" w:hAnsi="Arial Narrow"/>
        </w:rPr>
        <w:t xml:space="preserve"> Dostupný z: </w:t>
      </w:r>
      <w:hyperlink r:id="rId33">
        <w:r>
          <w:rPr>
            <w:rStyle w:val="Hypertextovodkaz"/>
          </w:rPr>
          <w:t>https://vyuka.fai.utb.cz</w:t>
        </w:r>
      </w:hyperlink>
      <w:r>
        <w:rPr>
          <w:rFonts w:ascii="Arial Narrow" w:hAnsi="Arial Narrow"/>
        </w:rPr>
        <w:t xml:space="preserve"> </w:t>
      </w:r>
    </w:p>
  </w:footnote>
  <w:footnote w:id="42">
    <w:p w14:paraId="1F4DAFE4" w14:textId="77777777" w:rsidR="0034763D" w:rsidRDefault="0034763D">
      <w:pPr>
        <w:pStyle w:val="Textpoznpodarou"/>
      </w:pPr>
      <w:r>
        <w:rPr>
          <w:rStyle w:val="Znakypropoznmkupodarou"/>
        </w:rPr>
        <w:footnoteRef/>
      </w:r>
      <w:r>
        <w:rPr>
          <w:rFonts w:ascii="Arial Narrow" w:hAnsi="Arial Narrow"/>
          <w:sz w:val="17"/>
          <w:szCs w:val="17"/>
        </w:rPr>
        <w:t xml:space="preserve"> Seznam všech přístupných databází je na adrese: </w:t>
      </w:r>
      <w:hyperlink r:id="rId34">
        <w:r>
          <w:rPr>
            <w:rStyle w:val="Hypertextovodkaz"/>
            <w:sz w:val="17"/>
            <w:szCs w:val="17"/>
          </w:rPr>
          <w:t>http://portal.k.utb.cz/databases/alphabetical/</w:t>
        </w:r>
      </w:hyperlink>
      <w:r>
        <w:rPr>
          <w:rFonts w:ascii="Arial Narrow" w:hAnsi="Arial Narrow"/>
          <w:sz w:val="17"/>
          <w:szCs w:val="17"/>
        </w:rPr>
        <w:t xml:space="preserve"> </w:t>
      </w:r>
    </w:p>
  </w:footnote>
  <w:footnote w:id="43">
    <w:p w14:paraId="026171C2" w14:textId="77777777" w:rsidR="0034763D" w:rsidRDefault="0034763D">
      <w:pPr>
        <w:pStyle w:val="Poznmkapodarou1"/>
      </w:pPr>
      <w:r>
        <w:rPr>
          <w:rStyle w:val="Znakypropoznmkupodarou"/>
        </w:rPr>
        <w:footnoteRef/>
      </w:r>
      <w:r>
        <w:rPr>
          <w:rFonts w:ascii="Arial Narrow" w:hAnsi="Arial Narrow"/>
        </w:rPr>
        <w:t xml:space="preserve"> Dostupný z: </w:t>
      </w:r>
      <w:hyperlink r:id="rId35">
        <w:r>
          <w:rPr>
            <w:rStyle w:val="Hypertextovodkaz"/>
          </w:rPr>
          <w:t>https://stag.utb.cz/portal</w:t>
        </w:r>
      </w:hyperlink>
      <w:r>
        <w:rPr>
          <w:rFonts w:ascii="Arial Narrow" w:hAnsi="Arial Narrow"/>
        </w:rPr>
        <w:t xml:space="preserve"> </w:t>
      </w:r>
    </w:p>
  </w:footnote>
  <w:footnote w:id="44">
    <w:p w14:paraId="6F55CE3B" w14:textId="77777777" w:rsidR="0034763D" w:rsidRDefault="0034763D">
      <w:pPr>
        <w:pStyle w:val="Poznmkapodarou1"/>
      </w:pPr>
      <w:r>
        <w:rPr>
          <w:rStyle w:val="Znakypropoznmkupodarou"/>
        </w:rPr>
        <w:footnoteRef/>
      </w:r>
      <w:r>
        <w:rPr>
          <w:rFonts w:ascii="Arial Narrow" w:hAnsi="Arial Narrow"/>
        </w:rPr>
        <w:t xml:space="preserve"> Dostupné z: </w:t>
      </w:r>
      <w:hyperlink r:id="rId36">
        <w:r>
          <w:rPr>
            <w:rStyle w:val="Hypertextovodkaz"/>
          </w:rPr>
          <w:t>https://fai.utb.cz/o-fakulte/uredni-deska/vnitrni-normy-fai/vnitrni-predpisy-fai/</w:t>
        </w:r>
      </w:hyperlink>
      <w:r>
        <w:rPr>
          <w:rFonts w:ascii="Arial Narrow" w:hAnsi="Arial Narrow"/>
        </w:rPr>
        <w:t xml:space="preserve"> </w:t>
      </w:r>
    </w:p>
  </w:footnote>
  <w:footnote w:id="45">
    <w:p w14:paraId="49D59476" w14:textId="77777777" w:rsidR="0034763D" w:rsidRDefault="0034763D">
      <w:pPr>
        <w:pStyle w:val="Poznmkapodarou1"/>
      </w:pPr>
      <w:r>
        <w:rPr>
          <w:rStyle w:val="Znakypropoznmkupodarou"/>
        </w:rPr>
        <w:footnoteRef/>
      </w:r>
      <w:r>
        <w:rPr>
          <w:rFonts w:ascii="Arial Narrow" w:hAnsi="Arial Narrow"/>
        </w:rPr>
        <w:t xml:space="preserve"> Dostupné z: </w:t>
      </w:r>
      <w:hyperlink r:id="rId37">
        <w:r>
          <w:rPr>
            <w:rStyle w:val="Hypertextovodkaz"/>
          </w:rPr>
          <w:t>https://fai.utb.cz/o-fakulte/uredni-deska/vnitrni-normy-fai/smernice-dekana/</w:t>
        </w:r>
      </w:hyperlink>
      <w:r>
        <w:t xml:space="preserve"> </w:t>
      </w:r>
    </w:p>
  </w:footnote>
  <w:footnote w:id="46">
    <w:p w14:paraId="21AD5A58" w14:textId="77777777" w:rsidR="0034763D" w:rsidRDefault="0034763D">
      <w:pPr>
        <w:pStyle w:val="Poznmkapodarou1"/>
      </w:pPr>
      <w:r>
        <w:rPr>
          <w:rStyle w:val="Znakypropoznmkupodarou"/>
        </w:rPr>
        <w:footnoteRef/>
      </w:r>
      <w:r>
        <w:rPr>
          <w:rFonts w:ascii="Arial Narrow" w:hAnsi="Arial Narrow"/>
        </w:rPr>
        <w:t xml:space="preserve"> Dostupné z: </w:t>
      </w:r>
      <w:hyperlink r:id="rId38">
        <w:r>
          <w:rPr>
            <w:rStyle w:val="Hypertextovodkaz"/>
          </w:rPr>
          <w:t>https://fai.utb.cz/o-fakulte/uredni-deska/vyrocni-zpravy-fai/</w:t>
        </w:r>
      </w:hyperlink>
    </w:p>
  </w:footnote>
  <w:footnote w:id="47">
    <w:p w14:paraId="126FB5E4" w14:textId="77777777" w:rsidR="0034763D" w:rsidRDefault="0034763D">
      <w:pPr>
        <w:pStyle w:val="Poznmkapodarou1"/>
      </w:pPr>
      <w:r>
        <w:rPr>
          <w:rStyle w:val="Znakypropoznmkupodarou"/>
        </w:rPr>
        <w:footnoteRef/>
      </w:r>
      <w:r>
        <w:rPr>
          <w:rFonts w:ascii="Arial Narrow" w:hAnsi="Arial Narrow"/>
        </w:rPr>
        <w:t xml:space="preserve"> Dostupné z: </w:t>
      </w:r>
      <w:hyperlink r:id="rId39">
        <w:r>
          <w:rPr>
            <w:rStyle w:val="Hypertextovodkaz"/>
          </w:rPr>
          <w:t>http://www.msmt.cz/vyzkum-a-vyvoj-2/zakon-c-111-1998-sb-o-vysokych-skolach</w:t>
        </w:r>
      </w:hyperlink>
      <w:r>
        <w:rPr>
          <w:rFonts w:ascii="Arial Narrow" w:hAnsi="Arial Narrow"/>
        </w:rPr>
        <w:t xml:space="preserve"> </w:t>
      </w:r>
    </w:p>
  </w:footnote>
  <w:footnote w:id="48">
    <w:p w14:paraId="62A1B016" w14:textId="77777777" w:rsidR="0034763D" w:rsidRDefault="0034763D">
      <w:pPr>
        <w:pStyle w:val="Poznmkapodarou1"/>
      </w:pPr>
      <w:r>
        <w:rPr>
          <w:rStyle w:val="Znakypropoznmkupodarou"/>
        </w:rPr>
        <w:footnoteRef/>
      </w:r>
      <w:r>
        <w:rPr>
          <w:rFonts w:ascii="Arial Narrow" w:hAnsi="Arial Narrow"/>
        </w:rPr>
        <w:t xml:space="preserve"> Dostupné z: </w:t>
      </w:r>
      <w:hyperlink r:id="rId40">
        <w:r>
          <w:rPr>
            <w:rStyle w:val="Hypertextovodkaz"/>
          </w:rPr>
          <w:t>https://www.utb.cz/univerzita/uredni-deska/vnitrni-normy-a-predpisy/vnitrni-predpisy/</w:t>
        </w:r>
      </w:hyperlink>
      <w:r>
        <w:rPr>
          <w:rFonts w:ascii="Arial Narrow" w:hAnsi="Arial Narrow"/>
        </w:rPr>
        <w:t xml:space="preserve"> </w:t>
      </w:r>
    </w:p>
  </w:footnote>
  <w:footnote w:id="49">
    <w:p w14:paraId="6FED2809" w14:textId="77777777" w:rsidR="0034763D" w:rsidRDefault="0034763D">
      <w:pPr>
        <w:pStyle w:val="Poznmkapodarou1"/>
        <w:rPr>
          <w:rFonts w:ascii="Arial Narrow" w:hAnsi="Arial Narrow"/>
        </w:rPr>
      </w:pPr>
      <w:r>
        <w:rPr>
          <w:rStyle w:val="Znakypropoznmkupodarou"/>
        </w:rPr>
        <w:footnoteRef/>
      </w:r>
      <w:r>
        <w:rPr>
          <w:rFonts w:ascii="Arial Narrow" w:hAnsi="Arial Narrow"/>
        </w:rPr>
        <w:t xml:space="preserve"> Citace z vnitřního předpisu „Řád pro tvorbu, schvalování, uskutečňování a změny studijních programů UTB ve </w:t>
      </w:r>
      <w:proofErr w:type="gramStart"/>
      <w:r>
        <w:rPr>
          <w:rFonts w:ascii="Arial Narrow" w:hAnsi="Arial Narrow"/>
        </w:rPr>
        <w:t>Zlíně“</w:t>
      </w:r>
      <w:proofErr w:type="gramEnd"/>
    </w:p>
  </w:footnote>
  <w:footnote w:id="50">
    <w:p w14:paraId="7825DE9F" w14:textId="77777777" w:rsidR="0034763D" w:rsidRDefault="0034763D">
      <w:pPr>
        <w:pStyle w:val="Textpoznpodarou"/>
      </w:pPr>
      <w:r>
        <w:rPr>
          <w:rStyle w:val="Znakypropoznmkupodarou"/>
        </w:rPr>
        <w:footnoteRef/>
      </w:r>
      <w:r>
        <w:rPr>
          <w:rFonts w:ascii="Arial Narrow" w:hAnsi="Arial Narrow" w:cs="Calibri"/>
          <w:sz w:val="17"/>
          <w:szCs w:val="17"/>
        </w:rPr>
        <w:t xml:space="preserve"> Dostupné z: </w:t>
      </w:r>
      <w:hyperlink r:id="rId41">
        <w:r>
          <w:rPr>
            <w:rStyle w:val="Hypertextovodkaz"/>
            <w:rFonts w:cs="Calibri"/>
            <w:sz w:val="17"/>
            <w:szCs w:val="17"/>
          </w:rPr>
          <w:t>https://www.utb.cz/univerzita/uredni-deska/vnitrni-normy-a-predpisy/vnitrni-predpisy/</w:t>
        </w:r>
      </w:hyperlink>
      <w:r>
        <w:rPr>
          <w:rFonts w:ascii="Arial Narrow" w:hAnsi="Arial Narrow" w:cs="Calibri"/>
          <w:sz w:val="17"/>
          <w:szCs w:val="17"/>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93C"/>
    <w:multiLevelType w:val="multilevel"/>
    <w:tmpl w:val="663A24A0"/>
    <w:lvl w:ilvl="0">
      <w:start w:val="1"/>
      <w:numFmt w:val="decimal"/>
      <w:lvlText w:val="%1."/>
      <w:lvlJc w:val="left"/>
      <w:pPr>
        <w:tabs>
          <w:tab w:val="num" w:pos="0"/>
        </w:tabs>
        <w:ind w:left="752" w:hanging="360"/>
      </w:pPr>
    </w:lvl>
    <w:lvl w:ilvl="1">
      <w:start w:val="1"/>
      <w:numFmt w:val="lowerLetter"/>
      <w:lvlText w:val="%2."/>
      <w:lvlJc w:val="left"/>
      <w:pPr>
        <w:tabs>
          <w:tab w:val="num" w:pos="0"/>
        </w:tabs>
        <w:ind w:left="1472" w:hanging="360"/>
      </w:pPr>
    </w:lvl>
    <w:lvl w:ilvl="2">
      <w:start w:val="1"/>
      <w:numFmt w:val="lowerRoman"/>
      <w:lvlText w:val="%3."/>
      <w:lvlJc w:val="right"/>
      <w:pPr>
        <w:tabs>
          <w:tab w:val="num" w:pos="0"/>
        </w:tabs>
        <w:ind w:left="2192" w:hanging="180"/>
      </w:pPr>
    </w:lvl>
    <w:lvl w:ilvl="3">
      <w:start w:val="1"/>
      <w:numFmt w:val="decimal"/>
      <w:lvlText w:val="%4."/>
      <w:lvlJc w:val="left"/>
      <w:pPr>
        <w:tabs>
          <w:tab w:val="num" w:pos="0"/>
        </w:tabs>
        <w:ind w:left="2912" w:hanging="360"/>
      </w:pPr>
    </w:lvl>
    <w:lvl w:ilvl="4">
      <w:start w:val="1"/>
      <w:numFmt w:val="lowerLetter"/>
      <w:lvlText w:val="%5."/>
      <w:lvlJc w:val="left"/>
      <w:pPr>
        <w:tabs>
          <w:tab w:val="num" w:pos="0"/>
        </w:tabs>
        <w:ind w:left="3632" w:hanging="360"/>
      </w:pPr>
    </w:lvl>
    <w:lvl w:ilvl="5">
      <w:start w:val="1"/>
      <w:numFmt w:val="lowerRoman"/>
      <w:lvlText w:val="%6."/>
      <w:lvlJc w:val="right"/>
      <w:pPr>
        <w:tabs>
          <w:tab w:val="num" w:pos="0"/>
        </w:tabs>
        <w:ind w:left="4352" w:hanging="180"/>
      </w:pPr>
    </w:lvl>
    <w:lvl w:ilvl="6">
      <w:start w:val="1"/>
      <w:numFmt w:val="decimal"/>
      <w:lvlText w:val="%7."/>
      <w:lvlJc w:val="left"/>
      <w:pPr>
        <w:tabs>
          <w:tab w:val="num" w:pos="0"/>
        </w:tabs>
        <w:ind w:left="5072" w:hanging="360"/>
      </w:pPr>
    </w:lvl>
    <w:lvl w:ilvl="7">
      <w:start w:val="1"/>
      <w:numFmt w:val="lowerLetter"/>
      <w:lvlText w:val="%8."/>
      <w:lvlJc w:val="left"/>
      <w:pPr>
        <w:tabs>
          <w:tab w:val="num" w:pos="0"/>
        </w:tabs>
        <w:ind w:left="5792" w:hanging="360"/>
      </w:pPr>
    </w:lvl>
    <w:lvl w:ilvl="8">
      <w:start w:val="1"/>
      <w:numFmt w:val="lowerRoman"/>
      <w:lvlText w:val="%9."/>
      <w:lvlJc w:val="right"/>
      <w:pPr>
        <w:tabs>
          <w:tab w:val="num" w:pos="0"/>
        </w:tabs>
        <w:ind w:left="6512" w:hanging="180"/>
      </w:pPr>
    </w:lvl>
  </w:abstractNum>
  <w:abstractNum w:abstractNumId="1" w15:restartNumberingAfterBreak="0">
    <w:nsid w:val="01B24196"/>
    <w:multiLevelType w:val="multilevel"/>
    <w:tmpl w:val="AE86CDD4"/>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4E449CA"/>
    <w:multiLevelType w:val="multilevel"/>
    <w:tmpl w:val="1C08C9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8E2714D"/>
    <w:multiLevelType w:val="multilevel"/>
    <w:tmpl w:val="E15E58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564D31"/>
    <w:multiLevelType w:val="multilevel"/>
    <w:tmpl w:val="31BC759E"/>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6F1468"/>
    <w:multiLevelType w:val="hybridMultilevel"/>
    <w:tmpl w:val="375E9772"/>
    <w:lvl w:ilvl="0" w:tplc="F50A2D30">
      <w:start w:val="10"/>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9790511"/>
    <w:multiLevelType w:val="multilevel"/>
    <w:tmpl w:val="0C6CE0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AB74C7C"/>
    <w:multiLevelType w:val="multilevel"/>
    <w:tmpl w:val="F5489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BF0547"/>
    <w:multiLevelType w:val="multilevel"/>
    <w:tmpl w:val="3B48AF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AC72507"/>
    <w:multiLevelType w:val="multilevel"/>
    <w:tmpl w:val="8FE838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BD63155"/>
    <w:multiLevelType w:val="multilevel"/>
    <w:tmpl w:val="ACA6D9A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F8D4E44"/>
    <w:multiLevelType w:val="multilevel"/>
    <w:tmpl w:val="9BEC48A4"/>
    <w:lvl w:ilvl="0">
      <w:start w:val="1"/>
      <w:numFmt w:val="upperRoman"/>
      <w:lvlText w:val="%1."/>
      <w:lvlJc w:val="right"/>
      <w:pPr>
        <w:tabs>
          <w:tab w:val="num" w:pos="0"/>
        </w:tabs>
        <w:ind w:left="36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2" w15:restartNumberingAfterBreak="0">
    <w:nsid w:val="0FF318AD"/>
    <w:multiLevelType w:val="multilevel"/>
    <w:tmpl w:val="9FA2B7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030342B"/>
    <w:multiLevelType w:val="multilevel"/>
    <w:tmpl w:val="4CA0EFF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13C6990"/>
    <w:multiLevelType w:val="multilevel"/>
    <w:tmpl w:val="276A8F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1701637"/>
    <w:multiLevelType w:val="multilevel"/>
    <w:tmpl w:val="EB1668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1BD3572"/>
    <w:multiLevelType w:val="multilevel"/>
    <w:tmpl w:val="24E607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2794FF2"/>
    <w:multiLevelType w:val="multilevel"/>
    <w:tmpl w:val="57D87B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66303CB"/>
    <w:multiLevelType w:val="hybridMultilevel"/>
    <w:tmpl w:val="0F685302"/>
    <w:lvl w:ilvl="0" w:tplc="68782E0C">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9E6EB5"/>
    <w:multiLevelType w:val="multilevel"/>
    <w:tmpl w:val="C23E60C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172056C8"/>
    <w:multiLevelType w:val="hybridMultilevel"/>
    <w:tmpl w:val="DBD64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84A735F"/>
    <w:multiLevelType w:val="multilevel"/>
    <w:tmpl w:val="94E22F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96451D8"/>
    <w:multiLevelType w:val="multilevel"/>
    <w:tmpl w:val="2098AD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1B2F2308"/>
    <w:multiLevelType w:val="multilevel"/>
    <w:tmpl w:val="300204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C0C3650"/>
    <w:multiLevelType w:val="multilevel"/>
    <w:tmpl w:val="99027E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1DD77D97"/>
    <w:multiLevelType w:val="multilevel"/>
    <w:tmpl w:val="BAD055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1DE0504B"/>
    <w:multiLevelType w:val="multilevel"/>
    <w:tmpl w:val="3F8405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E0B5609"/>
    <w:multiLevelType w:val="multilevel"/>
    <w:tmpl w:val="B09AB91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38F63FF"/>
    <w:multiLevelType w:val="hybridMultilevel"/>
    <w:tmpl w:val="D05E4156"/>
    <w:lvl w:ilvl="0" w:tplc="0809000F">
      <w:start w:val="1"/>
      <w:numFmt w:val="decimal"/>
      <w:lvlText w:val="%1."/>
      <w:lvlJc w:val="left"/>
      <w:pPr>
        <w:ind w:left="720" w:hanging="360"/>
      </w:pPr>
    </w:lvl>
    <w:lvl w:ilvl="1" w:tplc="0405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5B95DC1"/>
    <w:multiLevelType w:val="multilevel"/>
    <w:tmpl w:val="1E9E07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66942B1"/>
    <w:multiLevelType w:val="hybridMultilevel"/>
    <w:tmpl w:val="79DA21FC"/>
    <w:lvl w:ilvl="0" w:tplc="DE784D50">
      <w:start w:val="7"/>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A134BAC"/>
    <w:multiLevelType w:val="multilevel"/>
    <w:tmpl w:val="AF2A55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2BCA2A6D"/>
    <w:multiLevelType w:val="multilevel"/>
    <w:tmpl w:val="82CE89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2CE16B08"/>
    <w:multiLevelType w:val="hybridMultilevel"/>
    <w:tmpl w:val="C0F8862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2E79120F"/>
    <w:multiLevelType w:val="multilevel"/>
    <w:tmpl w:val="EDC8D5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0A14C65"/>
    <w:multiLevelType w:val="multilevel"/>
    <w:tmpl w:val="F6DE5F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39BD5205"/>
    <w:multiLevelType w:val="multilevel"/>
    <w:tmpl w:val="9236C7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3B130F17"/>
    <w:multiLevelType w:val="multilevel"/>
    <w:tmpl w:val="1996EE9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D372129"/>
    <w:multiLevelType w:val="multilevel"/>
    <w:tmpl w:val="CA5A98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3DC9065D"/>
    <w:multiLevelType w:val="hybridMultilevel"/>
    <w:tmpl w:val="83FAA09E"/>
    <w:lvl w:ilvl="0" w:tplc="0405000F">
      <w:start w:val="1"/>
      <w:numFmt w:val="decimal"/>
      <w:lvlText w:val="%1."/>
      <w:lvlJc w:val="left"/>
      <w:pPr>
        <w:ind w:left="1261"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40" w15:restartNumberingAfterBreak="0">
    <w:nsid w:val="3FE3215F"/>
    <w:multiLevelType w:val="hybridMultilevel"/>
    <w:tmpl w:val="BEA42E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04B30E4"/>
    <w:multiLevelType w:val="hybridMultilevel"/>
    <w:tmpl w:val="12A8F8B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412B557F"/>
    <w:multiLevelType w:val="multilevel"/>
    <w:tmpl w:val="49CC6F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412F76DA"/>
    <w:multiLevelType w:val="multilevel"/>
    <w:tmpl w:val="B67403AA"/>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42840B65"/>
    <w:multiLevelType w:val="multilevel"/>
    <w:tmpl w:val="B484A4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33B7F98"/>
    <w:multiLevelType w:val="multilevel"/>
    <w:tmpl w:val="768A27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466513D"/>
    <w:multiLevelType w:val="multilevel"/>
    <w:tmpl w:val="BC488C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45C42436"/>
    <w:multiLevelType w:val="multilevel"/>
    <w:tmpl w:val="AFE43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478F7904"/>
    <w:multiLevelType w:val="multilevel"/>
    <w:tmpl w:val="AFE6965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80355AB"/>
    <w:multiLevelType w:val="multilevel"/>
    <w:tmpl w:val="A24CA85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A3C2F2B"/>
    <w:multiLevelType w:val="multilevel"/>
    <w:tmpl w:val="84F889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A3D4D1F"/>
    <w:multiLevelType w:val="multilevel"/>
    <w:tmpl w:val="C0E00612"/>
    <w:lvl w:ilvl="0">
      <w:start w:val="1"/>
      <w:numFmt w:val="upperRoman"/>
      <w:lvlText w:val="%1."/>
      <w:lvlJc w:val="right"/>
      <w:pPr>
        <w:tabs>
          <w:tab w:val="num" w:pos="0"/>
        </w:tabs>
        <w:ind w:left="360" w:hanging="360"/>
      </w:pPr>
      <w:rPr>
        <w:rFont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4F0C4933"/>
    <w:multiLevelType w:val="hybridMultilevel"/>
    <w:tmpl w:val="E4064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FAC338A"/>
    <w:multiLevelType w:val="multilevel"/>
    <w:tmpl w:val="D6A077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29C7D9B"/>
    <w:multiLevelType w:val="hybridMultilevel"/>
    <w:tmpl w:val="F5D21C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3E945F3"/>
    <w:multiLevelType w:val="multilevel"/>
    <w:tmpl w:val="5F8613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56BB16E9"/>
    <w:multiLevelType w:val="multilevel"/>
    <w:tmpl w:val="61B259C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5799572E"/>
    <w:multiLevelType w:val="multilevel"/>
    <w:tmpl w:val="806C2426"/>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58BF6915"/>
    <w:multiLevelType w:val="hybridMultilevel"/>
    <w:tmpl w:val="7A906184"/>
    <w:lvl w:ilvl="0" w:tplc="C60A1E1A">
      <w:start w:val="1"/>
      <w:numFmt w:val="upperRoman"/>
      <w:lvlText w:val="%1."/>
      <w:lvlJc w:val="left"/>
      <w:pPr>
        <w:ind w:left="1080" w:hanging="720"/>
      </w:pPr>
      <w:rPr>
        <w:rFonts w:hint="default"/>
      </w:rPr>
    </w:lvl>
    <w:lvl w:ilvl="1" w:tplc="730275D6">
      <w:start w:val="1"/>
      <w:numFmt w:val="decimal"/>
      <w:lvlText w:val="%2."/>
      <w:lvlJc w:val="left"/>
      <w:pPr>
        <w:ind w:left="1785" w:hanging="705"/>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CF31E3E"/>
    <w:multiLevelType w:val="multilevel"/>
    <w:tmpl w:val="E08CF7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60847FBB"/>
    <w:multiLevelType w:val="multilevel"/>
    <w:tmpl w:val="FF6693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6087649C"/>
    <w:multiLevelType w:val="multilevel"/>
    <w:tmpl w:val="0A9426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60B25674"/>
    <w:multiLevelType w:val="hybridMultilevel"/>
    <w:tmpl w:val="677ED08E"/>
    <w:lvl w:ilvl="0" w:tplc="0405000F">
      <w:start w:val="1"/>
      <w:numFmt w:val="decimal"/>
      <w:lvlText w:val="%1."/>
      <w:lvlJc w:val="left"/>
      <w:pPr>
        <w:ind w:left="1261" w:hanging="360"/>
      </w:pPr>
    </w:lvl>
    <w:lvl w:ilvl="1" w:tplc="04050019" w:tentative="1">
      <w:start w:val="1"/>
      <w:numFmt w:val="lowerLetter"/>
      <w:lvlText w:val="%2."/>
      <w:lvlJc w:val="left"/>
      <w:pPr>
        <w:ind w:left="1981" w:hanging="360"/>
      </w:pPr>
    </w:lvl>
    <w:lvl w:ilvl="2" w:tplc="0405001B" w:tentative="1">
      <w:start w:val="1"/>
      <w:numFmt w:val="lowerRoman"/>
      <w:lvlText w:val="%3."/>
      <w:lvlJc w:val="right"/>
      <w:pPr>
        <w:ind w:left="2701" w:hanging="180"/>
      </w:pPr>
    </w:lvl>
    <w:lvl w:ilvl="3" w:tplc="0405000F" w:tentative="1">
      <w:start w:val="1"/>
      <w:numFmt w:val="decimal"/>
      <w:lvlText w:val="%4."/>
      <w:lvlJc w:val="left"/>
      <w:pPr>
        <w:ind w:left="3421" w:hanging="360"/>
      </w:pPr>
    </w:lvl>
    <w:lvl w:ilvl="4" w:tplc="04050019" w:tentative="1">
      <w:start w:val="1"/>
      <w:numFmt w:val="lowerLetter"/>
      <w:lvlText w:val="%5."/>
      <w:lvlJc w:val="left"/>
      <w:pPr>
        <w:ind w:left="4141" w:hanging="360"/>
      </w:pPr>
    </w:lvl>
    <w:lvl w:ilvl="5" w:tplc="0405001B" w:tentative="1">
      <w:start w:val="1"/>
      <w:numFmt w:val="lowerRoman"/>
      <w:lvlText w:val="%6."/>
      <w:lvlJc w:val="right"/>
      <w:pPr>
        <w:ind w:left="4861" w:hanging="180"/>
      </w:pPr>
    </w:lvl>
    <w:lvl w:ilvl="6" w:tplc="0405000F" w:tentative="1">
      <w:start w:val="1"/>
      <w:numFmt w:val="decimal"/>
      <w:lvlText w:val="%7."/>
      <w:lvlJc w:val="left"/>
      <w:pPr>
        <w:ind w:left="5581" w:hanging="360"/>
      </w:pPr>
    </w:lvl>
    <w:lvl w:ilvl="7" w:tplc="04050019" w:tentative="1">
      <w:start w:val="1"/>
      <w:numFmt w:val="lowerLetter"/>
      <w:lvlText w:val="%8."/>
      <w:lvlJc w:val="left"/>
      <w:pPr>
        <w:ind w:left="6301" w:hanging="360"/>
      </w:pPr>
    </w:lvl>
    <w:lvl w:ilvl="8" w:tplc="0405001B" w:tentative="1">
      <w:start w:val="1"/>
      <w:numFmt w:val="lowerRoman"/>
      <w:lvlText w:val="%9."/>
      <w:lvlJc w:val="right"/>
      <w:pPr>
        <w:ind w:left="7021" w:hanging="180"/>
      </w:pPr>
    </w:lvl>
  </w:abstractNum>
  <w:abstractNum w:abstractNumId="63" w15:restartNumberingAfterBreak="0">
    <w:nsid w:val="620C43AB"/>
    <w:multiLevelType w:val="multilevel"/>
    <w:tmpl w:val="95600CA2"/>
    <w:lvl w:ilvl="0">
      <w:start w:val="1"/>
      <w:numFmt w:val="decimal"/>
      <w:lvlText w:val="%1."/>
      <w:lvlJc w:val="left"/>
      <w:pPr>
        <w:tabs>
          <w:tab w:val="num" w:pos="0"/>
        </w:tabs>
        <w:ind w:left="858" w:hanging="360"/>
      </w:pPr>
    </w:lvl>
    <w:lvl w:ilvl="1">
      <w:start w:val="1"/>
      <w:numFmt w:val="lowerLetter"/>
      <w:lvlText w:val="%2."/>
      <w:lvlJc w:val="left"/>
      <w:pPr>
        <w:tabs>
          <w:tab w:val="num" w:pos="0"/>
        </w:tabs>
        <w:ind w:left="1689" w:hanging="360"/>
      </w:pPr>
    </w:lvl>
    <w:lvl w:ilvl="2">
      <w:start w:val="1"/>
      <w:numFmt w:val="lowerRoman"/>
      <w:lvlText w:val="%3."/>
      <w:lvlJc w:val="right"/>
      <w:pPr>
        <w:tabs>
          <w:tab w:val="num" w:pos="0"/>
        </w:tabs>
        <w:ind w:left="2409" w:hanging="180"/>
      </w:pPr>
    </w:lvl>
    <w:lvl w:ilvl="3">
      <w:start w:val="1"/>
      <w:numFmt w:val="decimal"/>
      <w:lvlText w:val="%4."/>
      <w:lvlJc w:val="left"/>
      <w:pPr>
        <w:tabs>
          <w:tab w:val="num" w:pos="0"/>
        </w:tabs>
        <w:ind w:left="3129" w:hanging="360"/>
      </w:pPr>
    </w:lvl>
    <w:lvl w:ilvl="4">
      <w:start w:val="1"/>
      <w:numFmt w:val="lowerLetter"/>
      <w:lvlText w:val="%5."/>
      <w:lvlJc w:val="left"/>
      <w:pPr>
        <w:tabs>
          <w:tab w:val="num" w:pos="0"/>
        </w:tabs>
        <w:ind w:left="3849" w:hanging="360"/>
      </w:pPr>
    </w:lvl>
    <w:lvl w:ilvl="5">
      <w:start w:val="1"/>
      <w:numFmt w:val="lowerRoman"/>
      <w:lvlText w:val="%6."/>
      <w:lvlJc w:val="right"/>
      <w:pPr>
        <w:tabs>
          <w:tab w:val="num" w:pos="0"/>
        </w:tabs>
        <w:ind w:left="4569" w:hanging="180"/>
      </w:pPr>
    </w:lvl>
    <w:lvl w:ilvl="6">
      <w:start w:val="1"/>
      <w:numFmt w:val="decimal"/>
      <w:lvlText w:val="%7."/>
      <w:lvlJc w:val="left"/>
      <w:pPr>
        <w:tabs>
          <w:tab w:val="num" w:pos="0"/>
        </w:tabs>
        <w:ind w:left="5289" w:hanging="360"/>
      </w:pPr>
    </w:lvl>
    <w:lvl w:ilvl="7">
      <w:start w:val="1"/>
      <w:numFmt w:val="lowerLetter"/>
      <w:lvlText w:val="%8."/>
      <w:lvlJc w:val="left"/>
      <w:pPr>
        <w:tabs>
          <w:tab w:val="num" w:pos="0"/>
        </w:tabs>
        <w:ind w:left="6009" w:hanging="360"/>
      </w:pPr>
    </w:lvl>
    <w:lvl w:ilvl="8">
      <w:start w:val="1"/>
      <w:numFmt w:val="lowerRoman"/>
      <w:lvlText w:val="%9."/>
      <w:lvlJc w:val="right"/>
      <w:pPr>
        <w:tabs>
          <w:tab w:val="num" w:pos="0"/>
        </w:tabs>
        <w:ind w:left="6729" w:hanging="180"/>
      </w:pPr>
    </w:lvl>
  </w:abstractNum>
  <w:abstractNum w:abstractNumId="64" w15:restartNumberingAfterBreak="0">
    <w:nsid w:val="63A907BC"/>
    <w:multiLevelType w:val="multilevel"/>
    <w:tmpl w:val="BE0AF5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3BD05BD"/>
    <w:multiLevelType w:val="multilevel"/>
    <w:tmpl w:val="BDDC23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4CB0B48"/>
    <w:multiLevelType w:val="multilevel"/>
    <w:tmpl w:val="D644715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6A3074AB"/>
    <w:multiLevelType w:val="hybridMultilevel"/>
    <w:tmpl w:val="06507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C4E4C87"/>
    <w:multiLevelType w:val="hybridMultilevel"/>
    <w:tmpl w:val="35EAC428"/>
    <w:lvl w:ilvl="0" w:tplc="0809000F">
      <w:start w:val="1"/>
      <w:numFmt w:val="decimal"/>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69" w15:restartNumberingAfterBreak="0">
    <w:nsid w:val="70507722"/>
    <w:multiLevelType w:val="multilevel"/>
    <w:tmpl w:val="57EA1E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70A81E70"/>
    <w:multiLevelType w:val="multilevel"/>
    <w:tmpl w:val="AB44FB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72172860"/>
    <w:multiLevelType w:val="multilevel"/>
    <w:tmpl w:val="564E70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75546291"/>
    <w:multiLevelType w:val="hybridMultilevel"/>
    <w:tmpl w:val="3014FD18"/>
    <w:lvl w:ilvl="0" w:tplc="18B8CA48">
      <w:start w:val="4"/>
      <w:numFmt w:val="decimal"/>
      <w:lvlText w:val="%1."/>
      <w:lvlJc w:val="left"/>
      <w:pPr>
        <w:ind w:left="28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77F24C50"/>
    <w:multiLevelType w:val="multilevel"/>
    <w:tmpl w:val="CA547F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4" w15:restartNumberingAfterBreak="0">
    <w:nsid w:val="78510F39"/>
    <w:multiLevelType w:val="hybridMultilevel"/>
    <w:tmpl w:val="A3522D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9421D74"/>
    <w:multiLevelType w:val="multilevel"/>
    <w:tmpl w:val="66623960"/>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6" w15:restartNumberingAfterBreak="0">
    <w:nsid w:val="7AE85F17"/>
    <w:multiLevelType w:val="multilevel"/>
    <w:tmpl w:val="7CA8D4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7D8A74E6"/>
    <w:multiLevelType w:val="multilevel"/>
    <w:tmpl w:val="EE7EFB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F9E1E21"/>
    <w:multiLevelType w:val="multilevel"/>
    <w:tmpl w:val="4252B17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1"/>
  </w:num>
  <w:num w:numId="2">
    <w:abstractNumId w:val="24"/>
  </w:num>
  <w:num w:numId="3">
    <w:abstractNumId w:val="19"/>
  </w:num>
  <w:num w:numId="4">
    <w:abstractNumId w:val="21"/>
  </w:num>
  <w:num w:numId="5">
    <w:abstractNumId w:val="77"/>
  </w:num>
  <w:num w:numId="6">
    <w:abstractNumId w:val="25"/>
  </w:num>
  <w:num w:numId="7">
    <w:abstractNumId w:val="16"/>
  </w:num>
  <w:num w:numId="8">
    <w:abstractNumId w:val="4"/>
  </w:num>
  <w:num w:numId="9">
    <w:abstractNumId w:val="64"/>
  </w:num>
  <w:num w:numId="10">
    <w:abstractNumId w:val="70"/>
  </w:num>
  <w:num w:numId="11">
    <w:abstractNumId w:val="26"/>
  </w:num>
  <w:num w:numId="12">
    <w:abstractNumId w:val="63"/>
  </w:num>
  <w:num w:numId="13">
    <w:abstractNumId w:val="1"/>
  </w:num>
  <w:num w:numId="14">
    <w:abstractNumId w:val="73"/>
  </w:num>
  <w:num w:numId="15">
    <w:abstractNumId w:val="59"/>
  </w:num>
  <w:num w:numId="16">
    <w:abstractNumId w:val="56"/>
  </w:num>
  <w:num w:numId="17">
    <w:abstractNumId w:val="27"/>
  </w:num>
  <w:num w:numId="18">
    <w:abstractNumId w:val="78"/>
  </w:num>
  <w:num w:numId="19">
    <w:abstractNumId w:val="65"/>
  </w:num>
  <w:num w:numId="20">
    <w:abstractNumId w:val="17"/>
  </w:num>
  <w:num w:numId="21">
    <w:abstractNumId w:val="71"/>
  </w:num>
  <w:num w:numId="22">
    <w:abstractNumId w:val="12"/>
  </w:num>
  <w:num w:numId="23">
    <w:abstractNumId w:val="48"/>
  </w:num>
  <w:num w:numId="24">
    <w:abstractNumId w:val="75"/>
  </w:num>
  <w:num w:numId="25">
    <w:abstractNumId w:val="38"/>
  </w:num>
  <w:num w:numId="26">
    <w:abstractNumId w:val="46"/>
  </w:num>
  <w:num w:numId="27">
    <w:abstractNumId w:val="23"/>
  </w:num>
  <w:num w:numId="28">
    <w:abstractNumId w:val="49"/>
  </w:num>
  <w:num w:numId="29">
    <w:abstractNumId w:val="37"/>
  </w:num>
  <w:num w:numId="30">
    <w:abstractNumId w:val="55"/>
  </w:num>
  <w:num w:numId="31">
    <w:abstractNumId w:val="43"/>
  </w:num>
  <w:num w:numId="32">
    <w:abstractNumId w:val="76"/>
  </w:num>
  <w:num w:numId="33">
    <w:abstractNumId w:val="53"/>
  </w:num>
  <w:num w:numId="34">
    <w:abstractNumId w:val="57"/>
  </w:num>
  <w:num w:numId="35">
    <w:abstractNumId w:val="7"/>
  </w:num>
  <w:num w:numId="36">
    <w:abstractNumId w:val="32"/>
  </w:num>
  <w:num w:numId="37">
    <w:abstractNumId w:val="50"/>
  </w:num>
  <w:num w:numId="38">
    <w:abstractNumId w:val="0"/>
  </w:num>
  <w:num w:numId="39">
    <w:abstractNumId w:val="44"/>
  </w:num>
  <w:num w:numId="40">
    <w:abstractNumId w:val="34"/>
  </w:num>
  <w:num w:numId="41">
    <w:abstractNumId w:val="66"/>
  </w:num>
  <w:num w:numId="42">
    <w:abstractNumId w:val="11"/>
  </w:num>
  <w:num w:numId="43">
    <w:abstractNumId w:val="13"/>
  </w:num>
  <w:num w:numId="44">
    <w:abstractNumId w:val="29"/>
  </w:num>
  <w:num w:numId="45">
    <w:abstractNumId w:val="42"/>
  </w:num>
  <w:num w:numId="46">
    <w:abstractNumId w:val="69"/>
  </w:num>
  <w:num w:numId="47">
    <w:abstractNumId w:val="3"/>
  </w:num>
  <w:num w:numId="48">
    <w:abstractNumId w:val="61"/>
  </w:num>
  <w:num w:numId="49">
    <w:abstractNumId w:val="2"/>
  </w:num>
  <w:num w:numId="50">
    <w:abstractNumId w:val="15"/>
  </w:num>
  <w:num w:numId="51">
    <w:abstractNumId w:val="60"/>
  </w:num>
  <w:num w:numId="52">
    <w:abstractNumId w:val="45"/>
  </w:num>
  <w:num w:numId="53">
    <w:abstractNumId w:val="14"/>
  </w:num>
  <w:num w:numId="54">
    <w:abstractNumId w:val="9"/>
  </w:num>
  <w:num w:numId="55">
    <w:abstractNumId w:val="36"/>
  </w:num>
  <w:num w:numId="56">
    <w:abstractNumId w:val="22"/>
  </w:num>
  <w:num w:numId="57">
    <w:abstractNumId w:val="10"/>
  </w:num>
  <w:num w:numId="58">
    <w:abstractNumId w:val="47"/>
  </w:num>
  <w:num w:numId="59">
    <w:abstractNumId w:val="35"/>
  </w:num>
  <w:num w:numId="60">
    <w:abstractNumId w:val="6"/>
  </w:num>
  <w:num w:numId="61">
    <w:abstractNumId w:val="31"/>
  </w:num>
  <w:num w:numId="62">
    <w:abstractNumId w:val="8"/>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num>
  <w:num w:numId="65">
    <w:abstractNumId w:val="74"/>
  </w:num>
  <w:num w:numId="66">
    <w:abstractNumId w:val="18"/>
  </w:num>
  <w:num w:numId="67">
    <w:abstractNumId w:val="28"/>
  </w:num>
  <w:num w:numId="68">
    <w:abstractNumId w:val="52"/>
  </w:num>
  <w:num w:numId="69">
    <w:abstractNumId w:val="72"/>
  </w:num>
  <w:num w:numId="70">
    <w:abstractNumId w:val="30"/>
  </w:num>
  <w:num w:numId="71">
    <w:abstractNumId w:val="68"/>
  </w:num>
  <w:num w:numId="72">
    <w:abstractNumId w:val="5"/>
  </w:num>
  <w:num w:numId="73">
    <w:abstractNumId w:val="54"/>
  </w:num>
  <w:num w:numId="74">
    <w:abstractNumId w:val="41"/>
  </w:num>
  <w:num w:numId="75">
    <w:abstractNumId w:val="40"/>
  </w:num>
  <w:num w:numId="76">
    <w:abstractNumId w:val="39"/>
  </w:num>
  <w:num w:numId="77">
    <w:abstractNumId w:val="62"/>
  </w:num>
  <w:num w:numId="78">
    <w:abstractNumId w:val="33"/>
  </w:num>
  <w:num w:numId="79">
    <w:abstractNumId w:val="20"/>
  </w:num>
  <w:num w:numId="80">
    <w:abstractNumId w:val="67"/>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CED"/>
    <w:rsid w:val="00087FF6"/>
    <w:rsid w:val="00137DB6"/>
    <w:rsid w:val="001E4EC5"/>
    <w:rsid w:val="001F102E"/>
    <w:rsid w:val="0024703D"/>
    <w:rsid w:val="002929BA"/>
    <w:rsid w:val="002A5171"/>
    <w:rsid w:val="0034763D"/>
    <w:rsid w:val="003818A8"/>
    <w:rsid w:val="00393916"/>
    <w:rsid w:val="00397CED"/>
    <w:rsid w:val="003A2994"/>
    <w:rsid w:val="00457BAC"/>
    <w:rsid w:val="004C78D3"/>
    <w:rsid w:val="004D3C9D"/>
    <w:rsid w:val="004E4948"/>
    <w:rsid w:val="00564D40"/>
    <w:rsid w:val="00751BC8"/>
    <w:rsid w:val="007A33A2"/>
    <w:rsid w:val="007C733A"/>
    <w:rsid w:val="007E61CE"/>
    <w:rsid w:val="00833C21"/>
    <w:rsid w:val="008A4BD9"/>
    <w:rsid w:val="008A5423"/>
    <w:rsid w:val="008E76CA"/>
    <w:rsid w:val="00930448"/>
    <w:rsid w:val="00936258"/>
    <w:rsid w:val="009B27A9"/>
    <w:rsid w:val="00A43943"/>
    <w:rsid w:val="00AC7928"/>
    <w:rsid w:val="00AD63CD"/>
    <w:rsid w:val="00AF02B3"/>
    <w:rsid w:val="00BB390D"/>
    <w:rsid w:val="00BC1381"/>
    <w:rsid w:val="00BF5BFB"/>
    <w:rsid w:val="00C163AF"/>
    <w:rsid w:val="00CD700E"/>
    <w:rsid w:val="00CE646E"/>
    <w:rsid w:val="00D66CDE"/>
    <w:rsid w:val="00E636A0"/>
    <w:rsid w:val="00E90D2A"/>
    <w:rsid w:val="00EC6425"/>
    <w:rsid w:val="00EE647C"/>
    <w:rsid w:val="00F12BF8"/>
    <w:rsid w:val="00F4230C"/>
    <w:rsid w:val="00F45EDF"/>
    <w:rsid w:val="00F8681D"/>
    <w:rsid w:val="00FA04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55D1"/>
  <w15:docId w15:val="{38C57A05-6CD3-406A-BCBB-CA77049A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ascii="Arial Narrow" w:eastAsia="Times New Roman" w:hAnsi="Arial Narrow" w:cs="Times New Roman"/>
    </w:rPr>
  </w:style>
  <w:style w:type="paragraph" w:styleId="Nadpis1">
    <w:name w:val="heading 1"/>
    <w:basedOn w:val="Normln"/>
    <w:next w:val="Normln"/>
    <w:link w:val="Nadpis1Char"/>
    <w:qFormat/>
    <w:pPr>
      <w:keepNext/>
      <w:keepLines/>
      <w:pageBreakBefore/>
      <w:tabs>
        <w:tab w:val="num" w:pos="0"/>
      </w:tabs>
      <w:spacing w:before="240" w:line="259" w:lineRule="auto"/>
      <w:ind w:left="357" w:hanging="357"/>
      <w:outlineLvl w:val="0"/>
    </w:pPr>
    <w:rPr>
      <w:color w:val="C0504D"/>
      <w:sz w:val="32"/>
      <w:szCs w:val="32"/>
      <w:lang w:eastAsia="en-US"/>
    </w:rPr>
  </w:style>
  <w:style w:type="paragraph" w:styleId="Nadpis2">
    <w:name w:val="heading 2"/>
    <w:basedOn w:val="Normln"/>
    <w:link w:val="Nadpis2Char"/>
    <w:qFormat/>
    <w:pPr>
      <w:suppressAutoHyphens w:val="0"/>
      <w:spacing w:before="280" w:after="280"/>
      <w:outlineLvl w:val="1"/>
    </w:pPr>
    <w:rPr>
      <w:b/>
      <w:bCs/>
      <w:sz w:val="36"/>
      <w:szCs w:val="36"/>
    </w:rPr>
  </w:style>
  <w:style w:type="paragraph" w:styleId="Nadpis3">
    <w:name w:val="heading 3"/>
    <w:basedOn w:val="Normln"/>
    <w:next w:val="Normln"/>
    <w:link w:val="Nadpis3Char"/>
    <w:qFormat/>
    <w:pPr>
      <w:keepNext/>
      <w:keepLines/>
      <w:tabs>
        <w:tab w:val="num" w:pos="0"/>
      </w:tabs>
      <w:spacing w:before="40" w:line="259" w:lineRule="auto"/>
      <w:ind w:left="1080" w:hanging="360"/>
      <w:outlineLvl w:val="2"/>
    </w:pPr>
    <w:rPr>
      <w:b/>
      <w:sz w:val="24"/>
      <w:szCs w:val="24"/>
      <w:lang w:eastAsia="en-US"/>
    </w:rPr>
  </w:style>
  <w:style w:type="paragraph" w:styleId="Nadpis5">
    <w:name w:val="heading 5"/>
    <w:basedOn w:val="Normln"/>
    <w:next w:val="Normln"/>
    <w:link w:val="Nadpis5Char"/>
    <w:qFormat/>
    <w:pPr>
      <w:keepNext/>
      <w:keepLines/>
      <w:suppressAutoHyphens w:val="0"/>
      <w:spacing w:before="40"/>
      <w:outlineLvl w:val="4"/>
    </w:pPr>
    <w:rPr>
      <w:rFonts w:ascii="Cambria" w:hAnsi="Cambria"/>
      <w:color w:val="365F9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link w:val="Textbubliny"/>
    <w:qFormat/>
    <w:rPr>
      <w:rFonts w:ascii="Segoe UI" w:hAnsi="Segoe UI" w:cs="Segoe UI"/>
      <w:sz w:val="18"/>
      <w:szCs w:val="18"/>
      <w:lang w:eastAsia="cs-CZ"/>
    </w:rPr>
  </w:style>
  <w:style w:type="character" w:customStyle="1" w:styleId="ZhlavChar">
    <w:name w:val="Záhlaví Char"/>
    <w:link w:val="Zhlav"/>
    <w:qFormat/>
    <w:rPr>
      <w:rFonts w:ascii="Times New Roman" w:hAnsi="Times New Roman" w:cs="Times New Roman"/>
      <w:sz w:val="20"/>
      <w:szCs w:val="20"/>
    </w:rPr>
  </w:style>
  <w:style w:type="character" w:customStyle="1" w:styleId="ZpatChar">
    <w:name w:val="Zápatí Char"/>
    <w:link w:val="Zpat"/>
    <w:qFormat/>
    <w:rPr>
      <w:rFonts w:ascii="Arial Narrow" w:eastAsia="Times New Roman" w:hAnsi="Arial Narrow" w:cs="Times New Roman"/>
      <w:i/>
      <w:sz w:val="18"/>
    </w:rPr>
  </w:style>
  <w:style w:type="character" w:styleId="Hypertextovodkaz">
    <w:name w:val="Hyperlink"/>
    <w:basedOn w:val="Standardnpsmoodstavce"/>
    <w:rPr>
      <w:color w:val="0563C1"/>
      <w:u w:val="single"/>
    </w:rPr>
  </w:style>
  <w:style w:type="character" w:customStyle="1" w:styleId="Nevyeenzmnka1">
    <w:name w:val="Nevyřešená zmínka1"/>
    <w:basedOn w:val="Standardnpsmoodstavce"/>
    <w:qFormat/>
    <w:rPr>
      <w:color w:val="605E5C"/>
      <w:shd w:val="clear" w:color="auto" w:fill="E1DFDD"/>
    </w:rPr>
  </w:style>
  <w:style w:type="character" w:styleId="Odkaznakoment">
    <w:name w:val="annotation reference"/>
    <w:basedOn w:val="Standardnpsmoodstavce"/>
    <w:qFormat/>
    <w:rPr>
      <w:sz w:val="16"/>
      <w:szCs w:val="16"/>
    </w:rPr>
  </w:style>
  <w:style w:type="character" w:customStyle="1" w:styleId="TextkomenteChar">
    <w:name w:val="Text komentáře Char"/>
    <w:basedOn w:val="Standardnpsmoodstavce"/>
    <w:link w:val="Textkomente"/>
    <w:qFormat/>
    <w:rPr>
      <w:rFonts w:ascii="Times New Roman" w:eastAsia="Times New Roman" w:hAnsi="Times New Roman" w:cs="Times New Roman"/>
    </w:rPr>
  </w:style>
  <w:style w:type="character" w:customStyle="1" w:styleId="PedmtkomenteChar">
    <w:name w:val="Předmět komentáře Char"/>
    <w:basedOn w:val="TextkomenteChar"/>
    <w:link w:val="Pedmtkomente"/>
    <w:qFormat/>
    <w:rPr>
      <w:rFonts w:ascii="Times New Roman" w:eastAsia="Times New Roman" w:hAnsi="Times New Roman" w:cs="Times New Roman"/>
      <w:b/>
      <w:bCs/>
    </w:rPr>
  </w:style>
  <w:style w:type="character" w:styleId="Sledovanodkaz">
    <w:name w:val="FollowedHyperlink"/>
    <w:basedOn w:val="Standardnpsmoodstavce"/>
    <w:rPr>
      <w:color w:val="954F72"/>
      <w:u w:val="single"/>
    </w:rPr>
  </w:style>
  <w:style w:type="character" w:customStyle="1" w:styleId="Nadpis2Char">
    <w:name w:val="Nadpis 2 Char"/>
    <w:basedOn w:val="Standardnpsmoodstavce"/>
    <w:link w:val="Nadpis2"/>
    <w:qFormat/>
    <w:rPr>
      <w:rFonts w:ascii="Times New Roman" w:eastAsia="Times New Roman" w:hAnsi="Times New Roman" w:cs="Times New Roman"/>
      <w:b/>
      <w:bCs/>
      <w:sz w:val="36"/>
      <w:szCs w:val="36"/>
    </w:rPr>
  </w:style>
  <w:style w:type="character" w:styleId="slodku">
    <w:name w:val="line number"/>
  </w:style>
  <w:style w:type="character" w:customStyle="1" w:styleId="Odrky">
    <w:name w:val="Odrážky"/>
    <w:qFormat/>
    <w:rPr>
      <w:rFonts w:ascii="OpenSymbol" w:eastAsia="OpenSymbol" w:hAnsi="OpenSymbol" w:cs="OpenSymbol"/>
    </w:rPr>
  </w:style>
  <w:style w:type="character" w:styleId="Odkazintenzivn">
    <w:name w:val="Intense Reference"/>
    <w:basedOn w:val="Standardnpsmoodstavce"/>
    <w:qFormat/>
    <w:rPr>
      <w:rFonts w:ascii="Arial Narrow" w:hAnsi="Arial Narrow"/>
      <w:b w:val="0"/>
      <w:bCs/>
      <w:caps w:val="0"/>
      <w:smallCaps w:val="0"/>
      <w:color w:val="FF0000"/>
      <w:spacing w:val="5"/>
      <w:sz w:val="22"/>
      <w:u w:val="single"/>
    </w:rPr>
  </w:style>
  <w:style w:type="character" w:customStyle="1" w:styleId="contentpasted1">
    <w:name w:val="contentpasted1"/>
    <w:basedOn w:val="Standardnpsmoodstavce"/>
    <w:qFormat/>
  </w:style>
  <w:style w:type="character" w:customStyle="1" w:styleId="apple-converted-space">
    <w:name w:val="apple-converted-space"/>
    <w:basedOn w:val="Standardnpsmoodstavce"/>
    <w:qFormat/>
  </w:style>
  <w:style w:type="character" w:customStyle="1" w:styleId="u-text-bold">
    <w:name w:val="u-text-bold"/>
    <w:basedOn w:val="Standardnpsmoodstavce"/>
    <w:qFormat/>
  </w:style>
  <w:style w:type="character" w:customStyle="1" w:styleId="c-bibliographic-informationvalue">
    <w:name w:val="c-bibliographic-information__value"/>
    <w:basedOn w:val="Standardnpsmoodstavce"/>
    <w:qFormat/>
  </w:style>
  <w:style w:type="character" w:customStyle="1" w:styleId="OdstavecseseznamemChar">
    <w:name w:val="Odstavec se seznamem Char"/>
    <w:link w:val="Odstavecseseznamem"/>
    <w:qFormat/>
    <w:rPr>
      <w:rFonts w:ascii="Arial Narrow" w:eastAsia="Times New Roman" w:hAnsi="Arial Narrow" w:cs="Times New Roman"/>
    </w:rPr>
  </w:style>
  <w:style w:type="character" w:customStyle="1" w:styleId="Zkladntext2Char">
    <w:name w:val="Základní text 2 Char"/>
    <w:basedOn w:val="Standardnpsmoodstavce"/>
    <w:link w:val="Zkladntext2"/>
    <w:qFormat/>
    <w:rPr>
      <w:rFonts w:ascii="Times New Roman" w:eastAsia="Times New Roman" w:hAnsi="Times New Roman" w:cs="Times New Roman"/>
      <w:sz w:val="24"/>
    </w:rPr>
  </w:style>
  <w:style w:type="character" w:styleId="Odkazjemn">
    <w:name w:val="Subtle Reference"/>
    <w:basedOn w:val="Standardnpsmoodstavce"/>
    <w:qFormat/>
    <w:rPr>
      <w:smallCaps/>
      <w:color w:val="5A5A5A"/>
    </w:rPr>
  </w:style>
  <w:style w:type="character" w:styleId="Zdraznnintenzivn">
    <w:name w:val="Intense Emphasis"/>
    <w:basedOn w:val="Standardnpsmoodstavce"/>
    <w:qFormat/>
    <w:rPr>
      <w:i/>
      <w:iCs/>
      <w:color w:val="4F81BD"/>
    </w:rPr>
  </w:style>
  <w:style w:type="character" w:customStyle="1" w:styleId="Nadpis5Char">
    <w:name w:val="Nadpis 5 Char"/>
    <w:basedOn w:val="Standardnpsmoodstavce"/>
    <w:link w:val="Nadpis5"/>
    <w:qFormat/>
    <w:rPr>
      <w:rFonts w:ascii="Cambria" w:eastAsia="Times New Roman" w:hAnsi="Cambria" w:cs="Times New Roman"/>
      <w:color w:val="365F91"/>
    </w:rPr>
  </w:style>
  <w:style w:type="character" w:styleId="slostrnky">
    <w:name w:val="page number"/>
    <w:qFormat/>
    <w:rPr>
      <w:rFonts w:cs="Times New Roman"/>
    </w:rPr>
  </w:style>
  <w:style w:type="character" w:styleId="Siln">
    <w:name w:val="Strong"/>
    <w:qFormat/>
    <w:rPr>
      <w:b/>
      <w:bCs/>
    </w:rPr>
  </w:style>
  <w:style w:type="character" w:customStyle="1" w:styleId="value">
    <w:name w:val="value"/>
    <w:qFormat/>
  </w:style>
  <w:style w:type="character" w:customStyle="1" w:styleId="ZkladntextChar">
    <w:name w:val="Základní text Char"/>
    <w:basedOn w:val="Standardnpsmoodstavce"/>
    <w:link w:val="Zkladntext"/>
    <w:qFormat/>
    <w:rPr>
      <w:rFonts w:ascii="Arial Narrow" w:eastAsia="Times New Roman" w:hAnsi="Arial Narrow" w:cs="Times New Roman"/>
    </w:rPr>
  </w:style>
  <w:style w:type="character" w:customStyle="1" w:styleId="clightest">
    <w:name w:val="clightest"/>
    <w:basedOn w:val="Standardnpsmoodstavce"/>
    <w:qFormat/>
  </w:style>
  <w:style w:type="character" w:customStyle="1" w:styleId="doi">
    <w:name w:val="doi"/>
    <w:basedOn w:val="Standardnpsmoodstavce"/>
    <w:qFormat/>
  </w:style>
  <w:style w:type="character" w:styleId="Zdraznn">
    <w:name w:val="Emphasis"/>
    <w:basedOn w:val="Standardnpsmoodstavce"/>
    <w:qFormat/>
    <w:rPr>
      <w:i/>
      <w:iCs/>
    </w:rPr>
  </w:style>
  <w:style w:type="character" w:customStyle="1" w:styleId="Nevyeenzmnka2">
    <w:name w:val="Nevyřešená zmínka2"/>
    <w:basedOn w:val="Standardnpsmoodstavce"/>
    <w:qFormat/>
    <w:rPr>
      <w:color w:val="605E5C"/>
      <w:shd w:val="clear" w:color="auto" w:fill="E1DFDD"/>
    </w:rPr>
  </w:style>
  <w:style w:type="character" w:styleId="Zdraznnjemn">
    <w:name w:val="Subtle Emphasis"/>
    <w:basedOn w:val="Standardnpsmoodstavce"/>
    <w:qFormat/>
    <w:rPr>
      <w:i/>
      <w:iCs/>
      <w:color w:val="404040"/>
    </w:rPr>
  </w:style>
  <w:style w:type="character" w:customStyle="1" w:styleId="Nadpis1Char">
    <w:name w:val="Nadpis 1 Char"/>
    <w:basedOn w:val="Standardnpsmoodstavce"/>
    <w:link w:val="Nadpis1"/>
    <w:qFormat/>
    <w:rPr>
      <w:rFonts w:ascii="Arial Narrow" w:eastAsia="Times New Roman" w:hAnsi="Arial Narrow" w:cs="Times New Roman"/>
      <w:color w:val="C0504D"/>
      <w:sz w:val="32"/>
      <w:szCs w:val="32"/>
      <w:lang w:eastAsia="en-US"/>
    </w:rPr>
  </w:style>
  <w:style w:type="character" w:customStyle="1" w:styleId="Nadpis3Char">
    <w:name w:val="Nadpis 3 Char"/>
    <w:basedOn w:val="Standardnpsmoodstavce"/>
    <w:link w:val="Nadpis3"/>
    <w:qFormat/>
    <w:rPr>
      <w:rFonts w:ascii="Arial Narrow" w:eastAsia="Times New Roman" w:hAnsi="Arial Narrow" w:cs="Times New Roman"/>
      <w:b/>
      <w:sz w:val="24"/>
      <w:szCs w:val="24"/>
      <w:lang w:eastAsia="en-US"/>
    </w:rPr>
  </w:style>
  <w:style w:type="character" w:styleId="PromnnHTML">
    <w:name w:val="HTML Variable"/>
    <w:qFormat/>
    <w:rPr>
      <w:i/>
      <w:iCs/>
    </w:rPr>
  </w:style>
  <w:style w:type="character" w:customStyle="1" w:styleId="TextpoznpodarouChar">
    <w:name w:val="Text pozn. pod čarou Char"/>
    <w:basedOn w:val="Standardnpsmoodstavce"/>
    <w:link w:val="Textpoznpodarou"/>
    <w:qFormat/>
    <w:rPr>
      <w:rFonts w:ascii="Arial Unicode MS" w:eastAsia="Arial Unicode MS" w:hAnsi="Arial Unicode MS" w:cs="Arial Unicode MS"/>
      <w:color w:val="000000"/>
    </w:rPr>
  </w:style>
  <w:style w:type="character" w:customStyle="1" w:styleId="Znakypropoznmkupodarou">
    <w:name w:val="Znaky pro poznámku pod čarou"/>
    <w:basedOn w:val="Standardnpsmoodstavce"/>
    <w:qFormat/>
    <w:rPr>
      <w:rFonts w:cs="Times New Roman"/>
      <w:vertAlign w:val="superscript"/>
    </w:rPr>
  </w:style>
  <w:style w:type="character" w:styleId="Znakapoznpodarou">
    <w:name w:val="footnote reference"/>
    <w:rPr>
      <w:rFonts w:cs="Times New Roman"/>
      <w:vertAlign w:val="superscript"/>
    </w:rPr>
  </w:style>
  <w:style w:type="character" w:customStyle="1" w:styleId="Poznmkapodarou">
    <w:name w:val="Poznámka pod čarou"/>
    <w:basedOn w:val="Standardnpsmoodstavce"/>
    <w:qFormat/>
    <w:rPr>
      <w:rFonts w:ascii="Arial Narrow" w:hAnsi="Arial Narrow" w:cs="Calibri"/>
      <w:color w:val="000000"/>
      <w:spacing w:val="0"/>
      <w:w w:val="100"/>
      <w:sz w:val="17"/>
      <w:szCs w:val="17"/>
      <w:shd w:val="clear" w:color="auto" w:fill="FFFFFF"/>
      <w:lang w:val="cs-CZ" w:eastAsia="cs-CZ"/>
    </w:rPr>
  </w:style>
  <w:style w:type="character" w:customStyle="1" w:styleId="Zkladntext20">
    <w:name w:val="Základní text (2)"/>
    <w:basedOn w:val="Standardnpsmoodstavce"/>
    <w:qFormat/>
    <w:rPr>
      <w:rFonts w:cs="Calibri"/>
      <w:color w:val="000000"/>
      <w:spacing w:val="0"/>
      <w:w w:val="100"/>
      <w:sz w:val="21"/>
      <w:szCs w:val="21"/>
      <w:shd w:val="clear" w:color="auto" w:fill="FFFFFF"/>
      <w:lang w:val="cs-CZ" w:eastAsia="cs-CZ"/>
    </w:rPr>
  </w:style>
  <w:style w:type="character" w:customStyle="1" w:styleId="orcid-id-https">
    <w:name w:val="orcid-id-https"/>
    <w:basedOn w:val="Standardnpsmoodstavce"/>
    <w:qFormat/>
  </w:style>
  <w:style w:type="character" w:customStyle="1" w:styleId="Poznmkapodarou0">
    <w:name w:val="Poznámka pod čarou_"/>
    <w:basedOn w:val="Standardnpsmoodstavce"/>
    <w:link w:val="Poznmkapodarou1"/>
    <w:qFormat/>
    <w:rPr>
      <w:rFonts w:cs="Calibri"/>
      <w:sz w:val="17"/>
      <w:szCs w:val="17"/>
      <w:shd w:val="clear" w:color="auto" w:fill="FFFFFF"/>
      <w:lang w:val="en-US"/>
    </w:rPr>
  </w:style>
  <w:style w:type="character" w:customStyle="1" w:styleId="Zkladntext23">
    <w:name w:val="Základní text (2)3"/>
    <w:basedOn w:val="Standardnpsmoodstavce"/>
    <w:qFormat/>
    <w:rPr>
      <w:rFonts w:cs="Calibri"/>
      <w:color w:val="000000"/>
      <w:spacing w:val="0"/>
      <w:w w:val="100"/>
      <w:sz w:val="21"/>
      <w:szCs w:val="21"/>
      <w:shd w:val="clear" w:color="auto" w:fill="FFFFFF"/>
      <w:lang w:val="cs-CZ" w:eastAsia="cs-CZ"/>
    </w:rPr>
  </w:style>
  <w:style w:type="character" w:customStyle="1" w:styleId="Zkladntext2Kurzva">
    <w:name w:val="Základní text (2) + Kurzíva"/>
    <w:basedOn w:val="Standardnpsmoodstavce"/>
    <w:qFormat/>
    <w:rPr>
      <w:rFonts w:cs="Calibri"/>
      <w:i/>
      <w:iCs/>
      <w:color w:val="000000"/>
      <w:spacing w:val="0"/>
      <w:w w:val="100"/>
      <w:sz w:val="21"/>
      <w:szCs w:val="21"/>
      <w:shd w:val="clear" w:color="auto" w:fill="FFFFFF"/>
      <w:lang w:val="cs-CZ" w:eastAsia="cs-CZ"/>
    </w:rPr>
  </w:style>
  <w:style w:type="character" w:customStyle="1" w:styleId="Nadpis30">
    <w:name w:val="Nadpis #3"/>
    <w:basedOn w:val="Standardnpsmoodstavce"/>
    <w:qFormat/>
    <w:rPr>
      <w:rFonts w:cs="Calibri"/>
      <w:color w:val="000000"/>
      <w:spacing w:val="0"/>
      <w:w w:val="100"/>
      <w:sz w:val="24"/>
      <w:szCs w:val="24"/>
      <w:shd w:val="clear" w:color="auto" w:fill="FFFFFF"/>
      <w:lang w:val="cs-CZ" w:eastAsia="cs-CZ"/>
    </w:rPr>
  </w:style>
  <w:style w:type="character" w:customStyle="1" w:styleId="authoridinfoicon-modulehjujs">
    <w:name w:val="authoridinfoicon-module__hjujs"/>
    <w:basedOn w:val="Standardnpsmoodstavce"/>
    <w:qFormat/>
  </w:style>
  <w:style w:type="character" w:customStyle="1" w:styleId="Nevyeenzmnka20">
    <w:name w:val="Nevyřešená zmínka2"/>
    <w:basedOn w:val="Standardnpsmoodstavce"/>
    <w:qFormat/>
    <w:rPr>
      <w:color w:val="605E5C"/>
      <w:shd w:val="clear" w:color="auto" w:fill="E1DFDD"/>
    </w:rPr>
  </w:style>
  <w:style w:type="character" w:customStyle="1" w:styleId="Odkaznarejstk">
    <w:name w:val="Odkaz na rejstřík"/>
    <w:qFormat/>
  </w:style>
  <w:style w:type="character" w:styleId="Odkaznavysvtlivky">
    <w:name w:val="endnote reference"/>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Noto Sans CJK SC" w:hAnsi="Liberation Sans" w:cs="Mangal"/>
      <w:sz w:val="28"/>
      <w:szCs w:val="28"/>
    </w:rPr>
  </w:style>
  <w:style w:type="paragraph" w:styleId="Zkladntext">
    <w:name w:val="Body Text"/>
    <w:basedOn w:val="Normln"/>
    <w:link w:val="ZkladntextChar"/>
    <w:pPr>
      <w:spacing w:after="140" w:line="276" w:lineRule="auto"/>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qFormat/>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pPr>
      <w:tabs>
        <w:tab w:val="center" w:pos="4536"/>
        <w:tab w:val="right" w:pos="9072"/>
      </w:tabs>
    </w:pPr>
  </w:style>
  <w:style w:type="paragraph" w:styleId="Zpat">
    <w:name w:val="footer"/>
    <w:basedOn w:val="Normln"/>
    <w:link w:val="ZpatChar"/>
    <w:pPr>
      <w:pBdr>
        <w:top w:val="single" w:sz="4" w:space="1" w:color="000000"/>
      </w:pBdr>
      <w:tabs>
        <w:tab w:val="center" w:pos="4536"/>
        <w:tab w:val="right" w:pos="9356"/>
      </w:tabs>
    </w:pPr>
    <w:rPr>
      <w:i/>
      <w:sz w:val="18"/>
    </w:rPr>
  </w:style>
  <w:style w:type="paragraph" w:styleId="Revize">
    <w:name w:val="Revision"/>
    <w:qFormat/>
    <w:rPr>
      <w:rFonts w:ascii="Times New Roman" w:eastAsia="Times New Roman" w:hAnsi="Times New Roman" w:cs="Times New Roman"/>
    </w:rPr>
  </w:style>
  <w:style w:type="paragraph" w:styleId="Textkomente">
    <w:name w:val="annotation text"/>
    <w:basedOn w:val="Normln"/>
    <w:link w:val="TextkomenteChar"/>
    <w:qFormat/>
  </w:style>
  <w:style w:type="paragraph" w:styleId="Pedmtkomente">
    <w:name w:val="annotation subject"/>
    <w:basedOn w:val="Textkomente"/>
    <w:next w:val="Textkomente"/>
    <w:link w:val="PedmtkomenteChar"/>
    <w:qFormat/>
    <w:rPr>
      <w:b/>
      <w:bCs/>
    </w:rPr>
  </w:style>
  <w:style w:type="paragraph" w:styleId="Odstavecseseznamem">
    <w:name w:val="List Paragraph"/>
    <w:basedOn w:val="Normln"/>
    <w:link w:val="OdstavecseseznamemChar"/>
    <w:qFormat/>
    <w:pPr>
      <w:ind w:left="720"/>
      <w:contextualSpacing/>
    </w:p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paragraph" w:styleId="Normlnweb">
    <w:name w:val="Normal (Web)"/>
    <w:basedOn w:val="Normln"/>
    <w:qFormat/>
    <w:pPr>
      <w:suppressAutoHyphens w:val="0"/>
      <w:spacing w:before="280" w:after="280"/>
    </w:pPr>
    <w:rPr>
      <w:rFonts w:ascii="Times New Roman" w:hAnsi="Times New Roman"/>
      <w:sz w:val="24"/>
      <w:szCs w:val="24"/>
    </w:rPr>
  </w:style>
  <w:style w:type="paragraph" w:styleId="Zkladntext2">
    <w:name w:val="Body Text 2"/>
    <w:basedOn w:val="Normln"/>
    <w:link w:val="Zkladntext2Char"/>
    <w:qFormat/>
    <w:pPr>
      <w:widowControl w:val="0"/>
      <w:tabs>
        <w:tab w:val="left" w:pos="2410"/>
      </w:tabs>
      <w:suppressAutoHyphens w:val="0"/>
      <w:jc w:val="both"/>
    </w:pPr>
    <w:rPr>
      <w:rFonts w:ascii="Times New Roman" w:hAnsi="Times New Roman"/>
      <w:sz w:val="24"/>
    </w:rPr>
  </w:style>
  <w:style w:type="paragraph" w:customStyle="1" w:styleId="OdkazObsah">
    <w:name w:val="OdkazObsah"/>
    <w:basedOn w:val="Normln"/>
    <w:qFormat/>
    <w:pPr>
      <w:tabs>
        <w:tab w:val="right" w:leader="dot" w:pos="9356"/>
      </w:tabs>
      <w:spacing w:after="120"/>
    </w:pPr>
    <w:rPr>
      <w:color w:val="4F81BD"/>
      <w:sz w:val="28"/>
    </w:rPr>
  </w:style>
  <w:style w:type="paragraph" w:customStyle="1" w:styleId="Obsahrmce">
    <w:name w:val="Obsah rámce"/>
    <w:basedOn w:val="Normln"/>
    <w:qFormat/>
    <w:pPr>
      <w:suppressAutoHyphens w:val="0"/>
    </w:pPr>
    <w:rPr>
      <w:rFonts w:ascii="Times New Roman" w:hAnsi="Times New Roman"/>
    </w:rPr>
  </w:style>
  <w:style w:type="paragraph" w:customStyle="1" w:styleId="NormSHZ">
    <w:name w:val="NormSHZ"/>
    <w:basedOn w:val="Normln"/>
    <w:qFormat/>
    <w:pPr>
      <w:suppressAutoHyphens w:val="0"/>
      <w:spacing w:before="60" w:line="312" w:lineRule="auto"/>
      <w:jc w:val="both"/>
    </w:pPr>
    <w:rPr>
      <w:sz w:val="22"/>
      <w:szCs w:val="24"/>
    </w:rPr>
  </w:style>
  <w:style w:type="paragraph" w:styleId="Textpoznpodarou">
    <w:name w:val="footnote text"/>
    <w:basedOn w:val="Normln"/>
    <w:link w:val="TextpoznpodarouChar"/>
    <w:pPr>
      <w:widowControl w:val="0"/>
      <w:suppressAutoHyphens w:val="0"/>
      <w:jc w:val="both"/>
    </w:pPr>
    <w:rPr>
      <w:rFonts w:ascii="Arial Unicode MS" w:eastAsia="Arial Unicode MS" w:hAnsi="Arial Unicode MS" w:cs="Arial Unicode MS"/>
      <w:color w:val="000000"/>
    </w:rPr>
  </w:style>
  <w:style w:type="paragraph" w:customStyle="1" w:styleId="Poznmkapodarou1">
    <w:name w:val="Poznámka pod čarou1"/>
    <w:basedOn w:val="Normln"/>
    <w:link w:val="Poznmkapodarou0"/>
    <w:qFormat/>
    <w:pPr>
      <w:widowControl w:val="0"/>
      <w:shd w:val="clear" w:color="auto" w:fill="FFFFFF"/>
      <w:suppressAutoHyphens w:val="0"/>
      <w:spacing w:line="216" w:lineRule="exact"/>
      <w:jc w:val="both"/>
    </w:pPr>
    <w:rPr>
      <w:rFonts w:ascii="Calibri" w:eastAsia="Calibri" w:hAnsi="Calibri" w:cs="Calibri"/>
      <w:sz w:val="17"/>
      <w:szCs w:val="17"/>
      <w:lang w:val="en-US"/>
    </w:rPr>
  </w:style>
  <w:style w:type="paragraph" w:styleId="Hlavikarejstku">
    <w:name w:val="index heading"/>
    <w:basedOn w:val="Nadpis"/>
  </w:style>
  <w:style w:type="paragraph" w:styleId="Nadpisobsahu">
    <w:name w:val="TOC Heading"/>
    <w:basedOn w:val="Nadpis1"/>
    <w:next w:val="Normln"/>
    <w:pPr>
      <w:pageBreakBefore w:val="0"/>
      <w:tabs>
        <w:tab w:val="clear" w:pos="0"/>
      </w:tabs>
      <w:suppressAutoHyphens w:val="0"/>
      <w:outlineLvl w:val="9"/>
    </w:pPr>
    <w:rPr>
      <w:rFonts w:eastAsia="Calibri" w:cs="Arial"/>
      <w:color w:val="auto"/>
      <w:lang w:val="en-GB" w:eastAsia="en-GB"/>
    </w:rPr>
  </w:style>
  <w:style w:type="paragraph" w:styleId="Obsah2">
    <w:name w:val="toc 2"/>
    <w:basedOn w:val="Normln"/>
    <w:next w:val="Normln"/>
    <w:autoRedefine/>
    <w:pPr>
      <w:suppressAutoHyphens w:val="0"/>
      <w:spacing w:after="100" w:line="259" w:lineRule="auto"/>
      <w:ind w:left="220"/>
    </w:pPr>
    <w:rPr>
      <w:rFonts w:eastAsia="Calibri"/>
      <w:b/>
      <w:color w:val="4F81BD"/>
      <w:sz w:val="22"/>
      <w:szCs w:val="22"/>
      <w:lang w:val="en-GB" w:eastAsia="en-GB"/>
    </w:rPr>
  </w:style>
  <w:style w:type="paragraph" w:styleId="Obsah1">
    <w:name w:val="toc 1"/>
    <w:basedOn w:val="Normln"/>
    <w:next w:val="Normln"/>
    <w:autoRedefine/>
    <w:pPr>
      <w:tabs>
        <w:tab w:val="left" w:pos="284"/>
        <w:tab w:val="right" w:leader="dot" w:pos="9356"/>
      </w:tabs>
      <w:suppressAutoHyphens w:val="0"/>
      <w:spacing w:after="100" w:line="259" w:lineRule="auto"/>
    </w:pPr>
    <w:rPr>
      <w:rFonts w:eastAsia="Calibri"/>
      <w:b/>
      <w:color w:val="C0504D"/>
      <w:sz w:val="22"/>
      <w:szCs w:val="22"/>
      <w:lang w:val="en-GB" w:eastAsia="en-GB"/>
    </w:rPr>
  </w:style>
  <w:style w:type="paragraph" w:styleId="Obsah3">
    <w:name w:val="toc 3"/>
    <w:basedOn w:val="Normln"/>
    <w:next w:val="Normln"/>
    <w:autoRedefine/>
    <w:pPr>
      <w:suppressAutoHyphens w:val="0"/>
      <w:spacing w:after="100" w:line="259" w:lineRule="auto"/>
      <w:ind w:left="440"/>
    </w:pPr>
    <w:rPr>
      <w:rFonts w:eastAsia="Calibri"/>
      <w:szCs w:val="22"/>
      <w:lang w:val="en-GB" w:eastAsia="en-GB"/>
    </w:rPr>
  </w:style>
  <w:style w:type="paragraph" w:customStyle="1" w:styleId="LITERATURA">
    <w:name w:val="LITERATURA"/>
    <w:basedOn w:val="NormSHZ"/>
    <w:qFormat/>
    <w:pPr>
      <w:tabs>
        <w:tab w:val="num" w:pos="0"/>
      </w:tabs>
      <w:spacing w:before="40"/>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4718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fai.utb.cz/akrui22rvh" TargetMode="External"/><Relationship Id="rId13" Type="http://schemas.openxmlformats.org/officeDocument/2006/relationships/hyperlink" Target="https://proxy.k.utb.cz/login?url=https://onlinelibrary.wiley.com/doi/book/10.1002/9781119752059" TargetMode="External"/><Relationship Id="rId18" Type="http://schemas.openxmlformats.org/officeDocument/2006/relationships/hyperlink" Target="http://api.jquery.com/" TargetMode="External"/><Relationship Id="rId26" Type="http://schemas.openxmlformats.org/officeDocument/2006/relationships/hyperlink" Target="http://portal.k.utb.cz/databases/alphabetical/" TargetMode="External"/><Relationship Id="rId3" Type="http://schemas.openxmlformats.org/officeDocument/2006/relationships/settings" Target="settings.xml"/><Relationship Id="rId21" Type="http://schemas.openxmlformats.org/officeDocument/2006/relationships/hyperlink" Target="https://link.springer.com/chapter/10.1007" TargetMode="External"/><Relationship Id="rId34"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s://digilib.k.utb.cz/handle/10563/154" TargetMode="External"/><Relationship Id="rId17" Type="http://schemas.openxmlformats.org/officeDocument/2006/relationships/hyperlink" Target="http://www.w3schools.com/" TargetMode="External"/><Relationship Id="rId25" Type="http://schemas.openxmlformats.org/officeDocument/2006/relationships/hyperlink" Target="http://publikace.k.utb.cz/" TargetMode="External"/><Relationship Id="rId33" Type="http://schemas.openxmlformats.org/officeDocument/2006/relationships/hyperlink" Target="https://www.scopus.com/authid/detail.uri?authorId=15072241800" TargetMode="External"/><Relationship Id="rId2" Type="http://schemas.openxmlformats.org/officeDocument/2006/relationships/styles" Target="styles.xml"/><Relationship Id="rId16" Type="http://schemas.openxmlformats.org/officeDocument/2006/relationships/hyperlink" Target="https://proxy.k.utb.cz/login?url=https://onlinelibrary.wiley.com/doi/book/10.1002/9781119752059" TargetMode="External"/><Relationship Id="rId20" Type="http://schemas.openxmlformats.org/officeDocument/2006/relationships/hyperlink" Target="https://tvv-journal.upol.cz/magno/tvv/2020/mn1.php" TargetMode="External"/><Relationship Id="rId29" Type="http://schemas.openxmlformats.org/officeDocument/2006/relationships/hyperlink" Target="http://digilib.k.utb.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tb.cz/univerzita/uredni-deska/ruzne/zprava-o-vnitrnim-hodnoceni-kvality-utb-ve-zline/" TargetMode="External"/><Relationship Id="rId24" Type="http://schemas.openxmlformats.org/officeDocument/2006/relationships/hyperlink" Target="https://link.springer.com/chapter/10.1007/978-3-319-57141-6_46" TargetMode="External"/><Relationship Id="rId32" Type="http://schemas.openxmlformats.org/officeDocument/2006/relationships/hyperlink" Target="https://www.webofscience.com/wos/author/record/1512237"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mysleni.cz/images/vyukove_materialy/UJEP_Didaktika_IT_pro_1st_ZS.pdf" TargetMode="External"/><Relationship Id="rId23" Type="http://schemas.openxmlformats.org/officeDocument/2006/relationships/hyperlink" Target="https://link.springer.com/chapter/10.1007/978-3-319-91192-2_15" TargetMode="External"/><Relationship Id="rId28" Type="http://schemas.openxmlformats.org/officeDocument/2006/relationships/hyperlink" Target="https://vufind.katalog.k.utb.cz/EDS/Home" TargetMode="External"/><Relationship Id="rId36" Type="http://schemas.microsoft.com/office/2011/relationships/people" Target="people.xml"/><Relationship Id="rId10" Type="http://schemas.openxmlformats.org/officeDocument/2006/relationships/hyperlink" Target="https://fai.utb.cz/o-fakulte/uredni-deska/vnitrni-normy-fai/vnitrni-predpisy-fai/" TargetMode="External"/><Relationship Id="rId19" Type="http://schemas.openxmlformats.org/officeDocument/2006/relationships/hyperlink" Target="https://tvv-journal.upol.cz/magno/tvv/2020/mn1.php" TargetMode="External"/><Relationship Id="rId31" Type="http://schemas.openxmlformats.org/officeDocument/2006/relationships/hyperlink" Target="http://portal.k.utb.cz/" TargetMode="External"/><Relationship Id="rId4" Type="http://schemas.openxmlformats.org/officeDocument/2006/relationships/webSettings" Target="webSettings.xm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ecdl.cz/" TargetMode="External"/><Relationship Id="rId22" Type="http://schemas.openxmlformats.org/officeDocument/2006/relationships/hyperlink" Target="https://www.aidic.it/cet/20/81/135.pdf" TargetMode="External"/><Relationship Id="rId27" Type="http://schemas.openxmlformats.org/officeDocument/2006/relationships/footer" Target="footer1.xml"/><Relationship Id="rId30" Type="http://schemas.openxmlformats.org/officeDocument/2006/relationships/hyperlink" Target="http://publikace.k.utb.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stag.utb.cz/portal/" TargetMode="External"/><Relationship Id="rId18" Type="http://schemas.openxmlformats.org/officeDocument/2006/relationships/hyperlink" Target="https://knihovna.utb.cz/veda-a-vyzkum/publikovani/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www.msmt.cz/vyzkum-a-vyvoj-2/zakon-c-111-1998-sb-o-vysokych-skolach"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ruzne/strategicky-zamer/" TargetMode="External"/><Relationship Id="rId34" Type="http://schemas.openxmlformats.org/officeDocument/2006/relationships/hyperlink" Target="http://portal.k.utb.cz/databases/alphabetical/"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ai.utb.cz/fakultni-skoly/" TargetMode="External"/><Relationship Id="rId17" Type="http://schemas.openxmlformats.org/officeDocument/2006/relationships/hyperlink" Target="http://digilib.k.utb.cz/" TargetMode="External"/><Relationship Id="rId25" Type="http://schemas.openxmlformats.org/officeDocument/2006/relationships/hyperlink" Target="https://www.utb.cz/univerzita/uredni-deska/ruzne/strategicky-zamer/" TargetMode="External"/><Relationship Id="rId33" Type="http://schemas.openxmlformats.org/officeDocument/2006/relationships/hyperlink" Target="https://vyuka.fai.utb.cz/" TargetMode="External"/><Relationship Id="rId38" Type="http://schemas.openxmlformats.org/officeDocument/2006/relationships/hyperlink" Target="https://fai.utb.cz/o-fakulte/uredni-deska/vyrocni-zprav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areer&amp;view=offers&amp;Itemid=105&amp;lang=cz" TargetMode="External"/><Relationship Id="rId20" Type="http://schemas.openxmlformats.org/officeDocument/2006/relationships/hyperlink" Target="https://www.utb.cz/univerzita/uredni-deska/vnitrni-normy-a-predpisy/smernice-rektora/" TargetMode="External"/><Relationship Id="rId29" Type="http://schemas.openxmlformats.org/officeDocument/2006/relationships/hyperlink" Target="https://fai.utb.cz/fakultni-skoly/"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www.utb.cz/univerzita/uredni-deska/vnitrni-normy-a-predpisy/" TargetMode="External"/><Relationship Id="rId24" Type="http://schemas.openxmlformats.org/officeDocument/2006/relationships/hyperlink" Target="https://www.utb.cz/univerzita/uredni-deska/ruzne/vyrocni-zpravy/" TargetMode="External"/><Relationship Id="rId32" Type="http://schemas.openxmlformats.org/officeDocument/2006/relationships/hyperlink" Target="https://fai.utb.cz/o-fakulte/uredni-deska/vnitrni-normy-fai/smernice-dekana/" TargetMode="External"/><Relationship Id="rId37" Type="http://schemas.openxmlformats.org/officeDocument/2006/relationships/hyperlink" Target="https://fai.utb.cz/o-fakulte/uredni-deska/vnitrni-normy-fai/smernice-dekana/" TargetMode="External"/><Relationship Id="rId40"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fai.utb.cz/o-fakulte/uredni-deska/vnitrni-normy-fai/vnitrni-predpisy-fai/" TargetMode="External"/><Relationship Id="rId23" Type="http://schemas.openxmlformats.org/officeDocument/2006/relationships/hyperlink" Target="https://fai.utb.cz/o-fakulte/uredni-deska/vyrocni-zpravy-fai/" TargetMode="External"/><Relationship Id="rId28" Type="http://schemas.openxmlformats.org/officeDocument/2006/relationships/hyperlink" Target="https://fai.utb.cz/slozeni-rady-studijnich-programu/" TargetMode="External"/><Relationship Id="rId36" Type="http://schemas.openxmlformats.org/officeDocument/2006/relationships/hyperlink" Target="https://fai.utb.cz/o-fakulte/uredni-deska/vnitrni-normy-fai/vnitrni-predpisy-fai/" TargetMode="External"/><Relationship Id="rId10" Type="http://schemas.openxmlformats.org/officeDocument/2006/relationships/hyperlink" Target="https://fai.utb.cz/o-fakulte/mezinarodni-vztahy/vyjezdy-pro-studenty/" TargetMode="External"/><Relationship Id="rId19" Type="http://schemas.openxmlformats.org/officeDocument/2006/relationships/hyperlink" Target="https://ezdroje.k.utb.cz/" TargetMode="External"/><Relationship Id="rId31" Type="http://schemas.openxmlformats.org/officeDocument/2006/relationships/hyperlink" Target="https://fai.utb.cz/o-fakulte/uredni-deska/vnitrni-normy-fai/vnitrni-predpisy-fai/"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www.utb.cz/univerzita/mezinarodni-vztahy/" TargetMode="External"/><Relationship Id="rId14" Type="http://schemas.openxmlformats.org/officeDocument/2006/relationships/hyperlink" Target="https://www.utb.cz/univerzita/uredni-deska/vnitrni-normy-a-predpisy/vnitrni-predpisy/" TargetMode="External"/><Relationship Id="rId22" Type="http://schemas.openxmlformats.org/officeDocument/2006/relationships/hyperlink" Target="https://fai.utb.cz/o-fakulte/uredni-deska/strategicky-zamer-fakulty/" TargetMode="External"/><Relationship Id="rId27" Type="http://schemas.openxmlformats.org/officeDocument/2006/relationships/hyperlink" Target="https://www.utb.cz/univerzita/uredni-deska/ruzne/strategicky-zamer/" TargetMode="External"/><Relationship Id="rId30" Type="http://schemas.openxmlformats.org/officeDocument/2006/relationships/hyperlink" Target="https://www.utb.cz/univerzita/uredni-deska/vnitrni-normy-a-predpisy/vnitrni-predpisy/" TargetMode="External"/><Relationship Id="rId35" Type="http://schemas.openxmlformats.org/officeDocument/2006/relationships/hyperlink" Target="https://stag.utb.cz/porta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137</Pages>
  <Words>56400</Words>
  <Characters>321482</Characters>
  <Application>Microsoft Office Word</Application>
  <DocSecurity>0</DocSecurity>
  <Lines>2679</Lines>
  <Paragraphs>754</Paragraphs>
  <ScaleCrop>false</ScaleCrop>
  <HeadingPairs>
    <vt:vector size="2" baseType="variant">
      <vt:variant>
        <vt:lpstr>Název</vt:lpstr>
      </vt:variant>
      <vt:variant>
        <vt:i4>1</vt:i4>
      </vt:variant>
    </vt:vector>
  </HeadingPairs>
  <TitlesOfParts>
    <vt:vector size="1" baseType="lpstr">
      <vt:lpstr/>
    </vt:vector>
  </TitlesOfParts>
  <Company>UTB, FAI</Company>
  <LinksUpToDate>false</LinksUpToDate>
  <CharactersWithSpaces>377128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dc:description/>
  <cp:lastModifiedBy>Jiří Vojtěšek</cp:lastModifiedBy>
  <cp:revision>6</cp:revision>
  <cp:lastPrinted>2023-01-24T19:39:00Z</cp:lastPrinted>
  <dcterms:created xsi:type="dcterms:W3CDTF">2023-01-25T09:46:00Z</dcterms:created>
  <dcterms:modified xsi:type="dcterms:W3CDTF">2023-01-25T10:33:00Z</dcterms:modified>
  <dc:language>cs-CZ</dc:language>
</cp:coreProperties>
</file>